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0C46E6" w14:textId="13737DB9" w:rsidR="003D3555" w:rsidRPr="004B6762" w:rsidRDefault="000D2C19" w:rsidP="000D2C19">
      <w:pPr>
        <w:jc w:val="center"/>
        <w:rPr>
          <w:rFonts w:asciiTheme="minorHAnsi" w:hAnsiTheme="minorHAnsi" w:cstheme="minorHAnsi"/>
          <w:b/>
          <w:bCs/>
          <w:sz w:val="40"/>
          <w:szCs w:val="40"/>
          <w:lang w:val="en-US"/>
        </w:rPr>
      </w:pPr>
      <w:r w:rsidRPr="004B6762">
        <w:rPr>
          <w:rFonts w:asciiTheme="minorHAnsi" w:hAnsiTheme="minorHAnsi" w:cstheme="minorHAnsi"/>
          <w:b/>
          <w:bCs/>
          <w:sz w:val="40"/>
          <w:szCs w:val="40"/>
          <w:lang w:val="en-US"/>
        </w:rPr>
        <w:t>User tests EU FarmBook</w:t>
      </w:r>
    </w:p>
    <w:p w14:paraId="50AAD2D6" w14:textId="44673129" w:rsidR="000D2C19" w:rsidRPr="004B6762" w:rsidRDefault="000D2C19">
      <w:pPr>
        <w:rPr>
          <w:rFonts w:asciiTheme="minorHAnsi" w:hAnsiTheme="minorHAnsi" w:cstheme="minorHAnsi"/>
          <w:lang w:val="en-US"/>
        </w:rPr>
      </w:pPr>
    </w:p>
    <w:p w14:paraId="2AD6930A" w14:textId="2990659A" w:rsidR="000D2C19" w:rsidRPr="004B6762" w:rsidRDefault="00784D93">
      <w:pPr>
        <w:rPr>
          <w:rFonts w:asciiTheme="minorHAnsi" w:hAnsiTheme="minorHAnsi" w:cstheme="minorHAnsi"/>
          <w:b/>
          <w:bCs/>
          <w:sz w:val="32"/>
          <w:szCs w:val="32"/>
          <w:lang w:val="en-US"/>
        </w:rPr>
      </w:pPr>
      <w:r w:rsidRPr="004B6762">
        <w:rPr>
          <w:rFonts w:asciiTheme="minorHAnsi" w:hAnsiTheme="minorHAnsi" w:cstheme="minorHAnsi"/>
          <w:b/>
          <w:bCs/>
          <w:sz w:val="32"/>
          <w:szCs w:val="32"/>
          <w:lang w:val="en-US"/>
        </w:rPr>
        <w:t>GOAL</w:t>
      </w:r>
    </w:p>
    <w:p w14:paraId="7AC8A4C3" w14:textId="65F5636B" w:rsidR="000D2C19" w:rsidRPr="007F1202" w:rsidRDefault="000D2C19">
      <w:pPr>
        <w:rPr>
          <w:rFonts w:asciiTheme="minorHAnsi" w:hAnsiTheme="minorHAnsi" w:cstheme="minorHAnsi"/>
          <w:lang w:val="en-US"/>
        </w:rPr>
      </w:pPr>
      <w:r w:rsidRPr="00FC0760">
        <w:rPr>
          <w:rFonts w:asciiTheme="minorHAnsi" w:hAnsiTheme="minorHAnsi" w:cstheme="minorHAnsi"/>
          <w:lang w:val="en-US"/>
        </w:rPr>
        <w:t xml:space="preserve">User tests are semi-structured interviews (qualitative research) conducted to detect the biggest usability issues of a (digital) product by letting the end user </w:t>
      </w:r>
      <w:r w:rsidR="003A4CF0" w:rsidRPr="009F7104">
        <w:rPr>
          <w:rFonts w:asciiTheme="minorHAnsi" w:hAnsiTheme="minorHAnsi" w:cstheme="minorHAnsi"/>
          <w:lang w:val="en-US"/>
        </w:rPr>
        <w:t>interact with</w:t>
      </w:r>
      <w:r w:rsidRPr="007F1202">
        <w:rPr>
          <w:rFonts w:asciiTheme="minorHAnsi" w:hAnsiTheme="minorHAnsi" w:cstheme="minorHAnsi"/>
          <w:lang w:val="en-US"/>
        </w:rPr>
        <w:t xml:space="preserve"> the product and describe their thoughts and behaviors. With as </w:t>
      </w:r>
      <w:r w:rsidR="008D679C" w:rsidRPr="007F1202">
        <w:rPr>
          <w:rFonts w:asciiTheme="minorHAnsi" w:hAnsiTheme="minorHAnsi" w:cstheme="minorHAnsi"/>
          <w:lang w:val="en-US"/>
        </w:rPr>
        <w:t xml:space="preserve">few </w:t>
      </w:r>
      <w:r w:rsidRPr="007F1202">
        <w:rPr>
          <w:rFonts w:asciiTheme="minorHAnsi" w:hAnsiTheme="minorHAnsi" w:cstheme="minorHAnsi"/>
          <w:lang w:val="en-US"/>
        </w:rPr>
        <w:t>as 6 user tests (see figure below), 80% of the major usability issues can be detected. The semi-structured format of the user test allows the interviewer ask further questions when he/she hears interesting reflections from the user.</w:t>
      </w:r>
    </w:p>
    <w:p w14:paraId="7CADE673" w14:textId="77777777" w:rsidR="000D2C19" w:rsidRPr="007F1202" w:rsidRDefault="000D2C19">
      <w:pPr>
        <w:rPr>
          <w:rFonts w:asciiTheme="minorHAnsi" w:hAnsiTheme="minorHAnsi" w:cstheme="minorHAnsi"/>
          <w:lang w:val="en-US"/>
        </w:rPr>
      </w:pPr>
    </w:p>
    <w:p w14:paraId="4EE8F3B9" w14:textId="32A1F962" w:rsidR="000D2C19" w:rsidRPr="004B6762" w:rsidRDefault="000D2C19">
      <w:pPr>
        <w:rPr>
          <w:rFonts w:asciiTheme="minorHAnsi" w:hAnsiTheme="minorHAnsi" w:cstheme="minorHAnsi"/>
          <w:lang w:val="en-US"/>
        </w:rPr>
      </w:pPr>
      <w:r w:rsidRPr="004B6762">
        <w:rPr>
          <w:rFonts w:asciiTheme="minorHAnsi" w:hAnsiTheme="minorHAnsi" w:cstheme="minorHAnsi"/>
          <w:noProof/>
          <w:lang w:val="en-US"/>
        </w:rPr>
        <w:drawing>
          <wp:inline distT="0" distB="0" distL="0" distR="0" wp14:anchorId="0AE8EE1C" wp14:editId="250362EB">
            <wp:extent cx="3256921" cy="1945894"/>
            <wp:effectExtent l="0" t="0" r="0" b="0"/>
            <wp:docPr id="1026" name="Picture 2" descr="User testing: How many users do you need?">
              <a:extLst xmlns:a="http://schemas.openxmlformats.org/drawingml/2006/main">
                <a:ext uri="{FF2B5EF4-FFF2-40B4-BE49-F238E27FC236}">
                  <a16:creationId xmlns:a16="http://schemas.microsoft.com/office/drawing/2014/main" id="{2E0466EB-1B90-B246-B654-9B5AEF1F97D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User testing: How many users do you need?">
                      <a:extLst>
                        <a:ext uri="{FF2B5EF4-FFF2-40B4-BE49-F238E27FC236}">
                          <a16:creationId xmlns:a16="http://schemas.microsoft.com/office/drawing/2014/main" id="{2E0466EB-1B90-B246-B654-9B5AEF1F97D0}"/>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6921" cy="194589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6E3FD83" w14:textId="23819476" w:rsidR="000D2C19" w:rsidRPr="004B6762" w:rsidRDefault="000D2C19">
      <w:pPr>
        <w:rPr>
          <w:rFonts w:asciiTheme="minorHAnsi" w:hAnsiTheme="minorHAnsi" w:cstheme="minorHAnsi"/>
          <w:lang w:val="en-US"/>
        </w:rPr>
      </w:pPr>
    </w:p>
    <w:p w14:paraId="3D292EBC" w14:textId="77777777" w:rsidR="000D2C19" w:rsidRPr="004B6762" w:rsidRDefault="000D2C19">
      <w:pPr>
        <w:rPr>
          <w:rFonts w:asciiTheme="minorHAnsi" w:hAnsiTheme="minorHAnsi" w:cstheme="minorHAnsi"/>
          <w:lang w:val="en-US"/>
        </w:rPr>
      </w:pPr>
    </w:p>
    <w:p w14:paraId="36106E93" w14:textId="03595226" w:rsidR="000D2C19" w:rsidRPr="00FC0760" w:rsidRDefault="00784D93">
      <w:pPr>
        <w:rPr>
          <w:rFonts w:asciiTheme="minorHAnsi" w:hAnsiTheme="minorHAnsi" w:cstheme="minorHAnsi"/>
          <w:b/>
          <w:bCs/>
          <w:sz w:val="32"/>
          <w:szCs w:val="32"/>
          <w:lang w:val="en-US"/>
        </w:rPr>
      </w:pPr>
      <w:r w:rsidRPr="00FC0760">
        <w:rPr>
          <w:rFonts w:asciiTheme="minorHAnsi" w:hAnsiTheme="minorHAnsi" w:cstheme="minorHAnsi"/>
          <w:b/>
          <w:bCs/>
          <w:sz w:val="32"/>
          <w:szCs w:val="32"/>
          <w:lang w:val="en-US"/>
        </w:rPr>
        <w:t>PARTICIPANTS</w:t>
      </w:r>
    </w:p>
    <w:p w14:paraId="573C5CAF" w14:textId="2FAB8DFF" w:rsidR="000D2C19" w:rsidRPr="007F1202" w:rsidRDefault="000D2C19" w:rsidP="000D2C19">
      <w:pPr>
        <w:rPr>
          <w:rFonts w:asciiTheme="minorHAnsi" w:hAnsiTheme="minorHAnsi" w:cstheme="minorHAnsi"/>
          <w:lang w:val="en-US"/>
        </w:rPr>
      </w:pPr>
      <w:r w:rsidRPr="009F7104">
        <w:rPr>
          <w:rFonts w:asciiTheme="minorHAnsi" w:hAnsiTheme="minorHAnsi" w:cstheme="minorHAnsi"/>
          <w:lang w:val="en-US"/>
        </w:rPr>
        <w:t>In total, 20 user tests will be performed over the 4 macro regions of the EU. Each region will test 5 specific end users with the following profiles.</w:t>
      </w:r>
    </w:p>
    <w:p w14:paraId="38AC060D" w14:textId="06CDE538" w:rsidR="000D2C19" w:rsidRPr="004B6762" w:rsidRDefault="000D2C19" w:rsidP="000D2C19">
      <w:pPr>
        <w:pStyle w:val="ListParagraph"/>
        <w:numPr>
          <w:ilvl w:val="0"/>
          <w:numId w:val="1"/>
        </w:numPr>
        <w:rPr>
          <w:rFonts w:asciiTheme="minorHAnsi" w:hAnsiTheme="minorHAnsi" w:cstheme="minorHAnsi"/>
          <w:lang w:val="en-US"/>
        </w:rPr>
      </w:pPr>
      <w:r w:rsidRPr="004B6762">
        <w:rPr>
          <w:rFonts w:asciiTheme="minorHAnsi" w:eastAsiaTheme="minorEastAsia" w:hAnsiTheme="minorHAnsi" w:cstheme="minorHAnsi"/>
          <w:lang w:val="en-US"/>
        </w:rPr>
        <w:t>Young farmer</w:t>
      </w:r>
      <w:r w:rsidRPr="004B6762">
        <w:rPr>
          <w:rFonts w:asciiTheme="minorHAnsi" w:hAnsiTheme="minorHAnsi" w:cstheme="minorHAnsi"/>
          <w:lang w:val="en-US"/>
        </w:rPr>
        <w:t xml:space="preserve"> (age 18 – 35)</w:t>
      </w:r>
    </w:p>
    <w:p w14:paraId="3A70F0E6" w14:textId="29A81B04" w:rsidR="000D2C19" w:rsidRPr="004B6762" w:rsidRDefault="000D2C19" w:rsidP="000D2C19">
      <w:pPr>
        <w:pStyle w:val="ListParagraph"/>
        <w:numPr>
          <w:ilvl w:val="0"/>
          <w:numId w:val="1"/>
        </w:numPr>
        <w:rPr>
          <w:rFonts w:asciiTheme="minorHAnsi" w:hAnsiTheme="minorHAnsi" w:cstheme="minorHAnsi"/>
          <w:lang w:val="en-US"/>
        </w:rPr>
      </w:pPr>
      <w:r w:rsidRPr="004B6762">
        <w:rPr>
          <w:rFonts w:asciiTheme="minorHAnsi" w:eastAsiaTheme="minorEastAsia" w:hAnsiTheme="minorHAnsi" w:cstheme="minorHAnsi"/>
          <w:lang w:val="en-US"/>
        </w:rPr>
        <w:t>Middle aged forester</w:t>
      </w:r>
      <w:r w:rsidRPr="004B6762">
        <w:rPr>
          <w:rFonts w:asciiTheme="minorHAnsi" w:hAnsiTheme="minorHAnsi" w:cstheme="minorHAnsi"/>
          <w:lang w:val="en-US"/>
        </w:rPr>
        <w:t xml:space="preserve"> (age 36 – 60)</w:t>
      </w:r>
    </w:p>
    <w:p w14:paraId="19D668AC" w14:textId="7C5E4105" w:rsidR="000D2C19" w:rsidRPr="004B6762" w:rsidRDefault="000D2C19" w:rsidP="000D2C19">
      <w:pPr>
        <w:pStyle w:val="ListParagraph"/>
        <w:numPr>
          <w:ilvl w:val="0"/>
          <w:numId w:val="1"/>
        </w:numPr>
        <w:rPr>
          <w:rFonts w:asciiTheme="minorHAnsi" w:hAnsiTheme="minorHAnsi" w:cstheme="minorHAnsi"/>
          <w:lang w:val="en-US"/>
        </w:rPr>
      </w:pPr>
      <w:r w:rsidRPr="004B6762">
        <w:rPr>
          <w:rFonts w:asciiTheme="minorHAnsi" w:eastAsiaTheme="minorEastAsia" w:hAnsiTheme="minorHAnsi" w:cstheme="minorHAnsi"/>
          <w:lang w:val="en-US"/>
        </w:rPr>
        <w:t>Middle aged farmer</w:t>
      </w:r>
      <w:r w:rsidRPr="004B6762">
        <w:rPr>
          <w:rFonts w:asciiTheme="minorHAnsi" w:hAnsiTheme="minorHAnsi" w:cstheme="minorHAnsi"/>
          <w:lang w:val="en-US"/>
        </w:rPr>
        <w:t xml:space="preserve"> (age 36 – 60)</w:t>
      </w:r>
    </w:p>
    <w:p w14:paraId="517A3C0A" w14:textId="34B578B3" w:rsidR="000D2C19" w:rsidRPr="004B6762" w:rsidRDefault="000D2C19" w:rsidP="000D2C19">
      <w:pPr>
        <w:pStyle w:val="ListParagraph"/>
        <w:numPr>
          <w:ilvl w:val="0"/>
          <w:numId w:val="1"/>
        </w:numPr>
        <w:rPr>
          <w:rFonts w:asciiTheme="minorHAnsi" w:hAnsiTheme="minorHAnsi" w:cstheme="minorHAnsi"/>
          <w:lang w:val="en-US"/>
        </w:rPr>
      </w:pPr>
      <w:r w:rsidRPr="004B6762">
        <w:rPr>
          <w:rFonts w:asciiTheme="minorHAnsi" w:eastAsiaTheme="minorEastAsia" w:hAnsiTheme="minorHAnsi" w:cstheme="minorHAnsi"/>
          <w:lang w:val="en-US"/>
        </w:rPr>
        <w:t>Middle aged advisor</w:t>
      </w:r>
      <w:r w:rsidRPr="004B6762">
        <w:rPr>
          <w:rFonts w:asciiTheme="minorHAnsi" w:hAnsiTheme="minorHAnsi" w:cstheme="minorHAnsi"/>
          <w:lang w:val="en-US"/>
        </w:rPr>
        <w:t xml:space="preserve"> (age 36 – 60)</w:t>
      </w:r>
    </w:p>
    <w:p w14:paraId="595E3641" w14:textId="4CE17AF0" w:rsidR="000D2C19" w:rsidRPr="004B6762" w:rsidRDefault="000D2C19" w:rsidP="000D2C19">
      <w:pPr>
        <w:pStyle w:val="ListParagraph"/>
        <w:numPr>
          <w:ilvl w:val="0"/>
          <w:numId w:val="1"/>
        </w:numPr>
        <w:rPr>
          <w:rFonts w:asciiTheme="minorHAnsi" w:hAnsiTheme="minorHAnsi" w:cstheme="minorHAnsi"/>
          <w:lang w:val="en-US"/>
        </w:rPr>
      </w:pPr>
      <w:r w:rsidRPr="004B6762">
        <w:rPr>
          <w:rFonts w:asciiTheme="minorHAnsi" w:eastAsiaTheme="minorEastAsia" w:hAnsiTheme="minorHAnsi" w:cstheme="minorHAnsi"/>
          <w:lang w:val="en-US"/>
        </w:rPr>
        <w:t>Older advisor</w:t>
      </w:r>
      <w:r w:rsidRPr="004B6762">
        <w:rPr>
          <w:rFonts w:asciiTheme="minorHAnsi" w:hAnsiTheme="minorHAnsi" w:cstheme="minorHAnsi"/>
          <w:lang w:val="en-US"/>
        </w:rPr>
        <w:t xml:space="preserve"> (age 61 and older)</w:t>
      </w:r>
    </w:p>
    <w:p w14:paraId="63733DA3" w14:textId="77777777" w:rsidR="000D2C19" w:rsidRPr="00FC0760" w:rsidRDefault="000D2C19" w:rsidP="000D2C19">
      <w:pPr>
        <w:pStyle w:val="ListParagraph"/>
        <w:rPr>
          <w:rFonts w:asciiTheme="minorHAnsi" w:hAnsiTheme="minorHAnsi" w:cstheme="minorHAnsi"/>
          <w:lang w:val="en-US"/>
        </w:rPr>
      </w:pPr>
    </w:p>
    <w:p w14:paraId="732C3C17" w14:textId="791CA581" w:rsidR="000D2C19" w:rsidRDefault="000D2C19" w:rsidP="000D2C19">
      <w:pPr>
        <w:rPr>
          <w:rFonts w:asciiTheme="minorHAnsi" w:hAnsiTheme="minorHAnsi" w:cstheme="minorHAnsi"/>
          <w:lang w:val="en-US"/>
        </w:rPr>
      </w:pPr>
      <w:r w:rsidRPr="009F7104">
        <w:rPr>
          <w:rFonts w:asciiTheme="minorHAnsi" w:hAnsiTheme="minorHAnsi" w:cstheme="minorHAnsi"/>
          <w:lang w:val="en-US"/>
        </w:rPr>
        <w:lastRenderedPageBreak/>
        <w:t xml:space="preserve">Ideally, a </w:t>
      </w:r>
      <w:r w:rsidRPr="007F1202">
        <w:rPr>
          <w:rFonts w:asciiTheme="minorHAnsi" w:hAnsiTheme="minorHAnsi" w:cstheme="minorHAnsi"/>
          <w:b/>
          <w:bCs/>
          <w:lang w:val="en-US"/>
        </w:rPr>
        <w:t>gender division of 50% women and 50% men</w:t>
      </w:r>
      <w:r w:rsidRPr="007F1202">
        <w:rPr>
          <w:rFonts w:asciiTheme="minorHAnsi" w:hAnsiTheme="minorHAnsi" w:cstheme="minorHAnsi"/>
          <w:lang w:val="en-US"/>
        </w:rPr>
        <w:t xml:space="preserve"> is achieved to control for gender</w:t>
      </w:r>
      <w:r w:rsidR="008D679C">
        <w:rPr>
          <w:rFonts w:asciiTheme="minorHAnsi" w:hAnsiTheme="minorHAnsi" w:cstheme="minorHAnsi"/>
          <w:lang w:val="en-US"/>
        </w:rPr>
        <w:t>-</w:t>
      </w:r>
      <w:r w:rsidRPr="007F1202">
        <w:rPr>
          <w:rFonts w:asciiTheme="minorHAnsi" w:hAnsiTheme="minorHAnsi" w:cstheme="minorHAnsi"/>
          <w:lang w:val="en-US"/>
        </w:rPr>
        <w:t>related differences as much as possible. Additionally, the test will be carried out in the native language of the user as the platform will be multilingual.</w:t>
      </w:r>
    </w:p>
    <w:p w14:paraId="78AE9781" w14:textId="77777777" w:rsidR="008D679C" w:rsidRPr="00FC0760" w:rsidRDefault="008D679C" w:rsidP="000D2C19">
      <w:pPr>
        <w:rPr>
          <w:rFonts w:asciiTheme="minorHAnsi" w:hAnsiTheme="minorHAnsi" w:cstheme="minorHAnsi"/>
          <w:lang w:val="en-US"/>
        </w:rPr>
      </w:pPr>
    </w:p>
    <w:p w14:paraId="60C43FD1" w14:textId="0FC46171" w:rsidR="00784D93" w:rsidRPr="009F7104" w:rsidRDefault="76C3C268" w:rsidP="76C3C268">
      <w:pPr>
        <w:rPr>
          <w:rFonts w:asciiTheme="minorHAnsi" w:hAnsiTheme="minorHAnsi" w:cstheme="minorBidi"/>
          <w:lang w:val="en-US"/>
        </w:rPr>
      </w:pPr>
      <w:r w:rsidRPr="009F7104">
        <w:rPr>
          <w:rFonts w:asciiTheme="minorHAnsi" w:hAnsiTheme="minorHAnsi" w:cstheme="minorBidi"/>
          <w:lang w:val="en-US"/>
        </w:rPr>
        <w:t xml:space="preserve">On the </w:t>
      </w:r>
      <w:r w:rsidR="008D679C" w:rsidRPr="007F1202">
        <w:rPr>
          <w:rFonts w:asciiTheme="minorHAnsi" w:hAnsiTheme="minorHAnsi" w:cstheme="minorBidi"/>
          <w:lang w:val="en-US"/>
        </w:rPr>
        <w:t>SharePoint</w:t>
      </w:r>
      <w:r w:rsidRPr="007F1202">
        <w:rPr>
          <w:rFonts w:asciiTheme="minorHAnsi" w:hAnsiTheme="minorHAnsi" w:cstheme="minorBidi"/>
          <w:lang w:val="en-US"/>
        </w:rPr>
        <w:t xml:space="preserve"> you’ll find a folder called “</w:t>
      </w:r>
      <w:r w:rsidRPr="004B6762">
        <w:rPr>
          <w:rFonts w:asciiTheme="minorHAnsi" w:hAnsiTheme="minorHAnsi" w:cstheme="minorBidi"/>
          <w:b/>
          <w:bCs/>
          <w:lang w:val="en-US"/>
        </w:rPr>
        <w:t>User tests</w:t>
      </w:r>
      <w:r w:rsidRPr="00FC0760">
        <w:rPr>
          <w:rFonts w:asciiTheme="minorHAnsi" w:hAnsiTheme="minorHAnsi" w:cstheme="minorBidi"/>
          <w:lang w:val="en-US"/>
        </w:rPr>
        <w:t>” in T4.5 with an Excel-document called "</w:t>
      </w:r>
      <w:proofErr w:type="spellStart"/>
      <w:r w:rsidRPr="004B6762">
        <w:rPr>
          <w:rFonts w:asciiTheme="minorHAnsi" w:hAnsiTheme="minorHAnsi" w:cstheme="minorBidi"/>
          <w:b/>
          <w:bCs/>
          <w:lang w:val="en-US"/>
        </w:rPr>
        <w:t>Checktable</w:t>
      </w:r>
      <w:proofErr w:type="spellEnd"/>
      <w:r w:rsidRPr="004B6762">
        <w:rPr>
          <w:rFonts w:asciiTheme="minorHAnsi" w:hAnsiTheme="minorHAnsi" w:cstheme="minorBidi"/>
          <w:b/>
          <w:bCs/>
          <w:lang w:val="en-US"/>
        </w:rPr>
        <w:t xml:space="preserve"> user tests</w:t>
      </w:r>
      <w:r w:rsidRPr="00FC0760">
        <w:rPr>
          <w:rFonts w:asciiTheme="minorHAnsi" w:hAnsiTheme="minorHAnsi" w:cstheme="minorBidi"/>
          <w:lang w:val="en-US"/>
        </w:rPr>
        <w:t xml:space="preserve">" for the recruitment of </w:t>
      </w:r>
      <w:r w:rsidRPr="009F7104">
        <w:rPr>
          <w:rFonts w:asciiTheme="minorHAnsi" w:hAnsiTheme="minorHAnsi" w:cstheme="minorBidi"/>
          <w:lang w:val="en-US"/>
        </w:rPr>
        <w:t>the participants to allow an overview.</w:t>
      </w:r>
    </w:p>
    <w:p w14:paraId="7DABC2DA" w14:textId="77777777" w:rsidR="000D2C19" w:rsidRPr="007F1202" w:rsidRDefault="000D2C19" w:rsidP="000D2C19">
      <w:pPr>
        <w:rPr>
          <w:rFonts w:asciiTheme="minorHAnsi" w:hAnsiTheme="minorHAnsi" w:cstheme="minorHAnsi"/>
          <w:lang w:val="en-US"/>
        </w:rPr>
      </w:pPr>
    </w:p>
    <w:p w14:paraId="7AE29FCB" w14:textId="4D9FD232" w:rsidR="000D2C19" w:rsidRPr="007F1202" w:rsidRDefault="00784D93" w:rsidP="000D2C19">
      <w:pPr>
        <w:rPr>
          <w:rFonts w:asciiTheme="minorHAnsi" w:hAnsiTheme="minorHAnsi" w:cstheme="minorHAnsi"/>
          <w:b/>
          <w:bCs/>
          <w:sz w:val="32"/>
          <w:szCs w:val="32"/>
          <w:lang w:val="en-US"/>
        </w:rPr>
      </w:pPr>
      <w:r w:rsidRPr="007F1202">
        <w:rPr>
          <w:rFonts w:asciiTheme="minorHAnsi" w:hAnsiTheme="minorHAnsi" w:cstheme="minorHAnsi"/>
          <w:b/>
          <w:bCs/>
          <w:sz w:val="32"/>
          <w:szCs w:val="32"/>
          <w:lang w:val="en-US"/>
        </w:rPr>
        <w:t>INVITATION MAIL</w:t>
      </w:r>
    </w:p>
    <w:p w14:paraId="47FF9152" w14:textId="6B606130" w:rsidR="000D2C19" w:rsidRPr="007F1202" w:rsidRDefault="000D2C19">
      <w:pPr>
        <w:rPr>
          <w:rFonts w:asciiTheme="minorHAnsi" w:hAnsiTheme="minorHAnsi" w:cstheme="minorHAnsi"/>
          <w:lang w:val="en-US"/>
        </w:rPr>
      </w:pPr>
      <w:r w:rsidRPr="007F1202">
        <w:rPr>
          <w:rFonts w:asciiTheme="minorHAnsi" w:hAnsiTheme="minorHAnsi" w:cstheme="minorHAnsi"/>
          <w:lang w:val="en-US"/>
        </w:rPr>
        <w:t>Dear,</w:t>
      </w:r>
    </w:p>
    <w:p w14:paraId="6B7D4FC5" w14:textId="416A1C25" w:rsidR="000D2C19" w:rsidRPr="007F1202" w:rsidRDefault="000D2C19">
      <w:pPr>
        <w:rPr>
          <w:rFonts w:asciiTheme="minorHAnsi" w:hAnsiTheme="minorHAnsi" w:cstheme="minorHAnsi"/>
          <w:lang w:val="en-US"/>
        </w:rPr>
      </w:pPr>
    </w:p>
    <w:p w14:paraId="3B4F10C1" w14:textId="05A081CE" w:rsidR="000D2C19" w:rsidRPr="004B6762" w:rsidRDefault="000D2C19" w:rsidP="000D2C19">
      <w:pPr>
        <w:pStyle w:val="NormalWeb"/>
        <w:spacing w:before="0" w:beforeAutospacing="0" w:after="0" w:afterAutospacing="0"/>
        <w:rPr>
          <w:rFonts w:asciiTheme="minorHAnsi" w:hAnsiTheme="minorHAnsi" w:cstheme="minorHAnsi"/>
          <w:lang w:val="en-US"/>
        </w:rPr>
      </w:pPr>
      <w:r w:rsidRPr="007F1202">
        <w:rPr>
          <w:rFonts w:asciiTheme="minorHAnsi" w:hAnsiTheme="minorHAnsi" w:cstheme="minorHAnsi"/>
          <w:lang w:val="en-US"/>
        </w:rPr>
        <w:t xml:space="preserve">The light version of EU </w:t>
      </w:r>
      <w:proofErr w:type="spellStart"/>
      <w:r w:rsidRPr="007F1202">
        <w:rPr>
          <w:rFonts w:asciiTheme="minorHAnsi" w:hAnsiTheme="minorHAnsi" w:cstheme="minorHAnsi"/>
          <w:lang w:val="en-US"/>
        </w:rPr>
        <w:t>FarmBook</w:t>
      </w:r>
      <w:proofErr w:type="spellEnd"/>
      <w:r w:rsidRPr="007F1202">
        <w:rPr>
          <w:rFonts w:asciiTheme="minorHAnsi" w:hAnsiTheme="minorHAnsi" w:cstheme="minorHAnsi"/>
          <w:lang w:val="en-US"/>
        </w:rPr>
        <w:t xml:space="preserve"> </w:t>
      </w:r>
      <w:r w:rsidR="008D679C">
        <w:rPr>
          <w:rFonts w:asciiTheme="minorHAnsi" w:hAnsiTheme="minorHAnsi" w:cstheme="minorHAnsi"/>
          <w:lang w:val="en-US"/>
        </w:rPr>
        <w:t xml:space="preserve">digital platform </w:t>
      </w:r>
      <w:r w:rsidRPr="00FC0760">
        <w:rPr>
          <w:rFonts w:asciiTheme="minorHAnsi" w:hAnsiTheme="minorHAnsi" w:cstheme="minorHAnsi"/>
          <w:lang w:val="en-US"/>
        </w:rPr>
        <w:t>is about to be launched</w:t>
      </w:r>
      <w:r w:rsidR="008D679C">
        <w:rPr>
          <w:rFonts w:asciiTheme="minorHAnsi" w:hAnsiTheme="minorHAnsi" w:cstheme="minorHAnsi"/>
          <w:lang w:val="en-US"/>
        </w:rPr>
        <w:t>!</w:t>
      </w:r>
      <w:r w:rsidRPr="00FC0760">
        <w:rPr>
          <w:rFonts w:asciiTheme="minorHAnsi" w:hAnsiTheme="minorHAnsi" w:cstheme="minorHAnsi"/>
          <w:lang w:val="en-US"/>
        </w:rPr>
        <w:t xml:space="preserve"> </w:t>
      </w:r>
      <w:r w:rsidR="00894DA8">
        <w:rPr>
          <w:rFonts w:asciiTheme="minorHAnsi" w:hAnsiTheme="minorHAnsi" w:cstheme="minorHAnsi"/>
          <w:lang w:val="en-US"/>
        </w:rPr>
        <w:t xml:space="preserve"> The EU </w:t>
      </w:r>
      <w:proofErr w:type="spellStart"/>
      <w:r w:rsidR="00894DA8">
        <w:rPr>
          <w:rFonts w:asciiTheme="minorHAnsi" w:hAnsiTheme="minorHAnsi" w:cstheme="minorHAnsi"/>
          <w:lang w:val="en-US"/>
        </w:rPr>
        <w:t>FarmBook</w:t>
      </w:r>
      <w:proofErr w:type="spellEnd"/>
      <w:r w:rsidR="00894DA8">
        <w:rPr>
          <w:rFonts w:asciiTheme="minorHAnsi" w:hAnsiTheme="minorHAnsi" w:cstheme="minorHAnsi"/>
          <w:lang w:val="en-US"/>
        </w:rPr>
        <w:t xml:space="preserve"> aims to allow farmers, foresters and advisors to share knowledge from EU-funded research about agriculture and forestry innovation in a user-friendly way. </w:t>
      </w:r>
      <w:r w:rsidR="008D679C">
        <w:rPr>
          <w:rFonts w:asciiTheme="minorHAnsi" w:hAnsiTheme="minorHAnsi" w:cstheme="minorHAnsi"/>
          <w:lang w:val="en-US"/>
        </w:rPr>
        <w:t>T</w:t>
      </w:r>
      <w:r w:rsidRPr="007F1202">
        <w:rPr>
          <w:rFonts w:asciiTheme="minorHAnsi" w:hAnsiTheme="minorHAnsi" w:cstheme="minorHAnsi"/>
          <w:lang w:val="en-US"/>
        </w:rPr>
        <w:t xml:space="preserve">o continuously improve the user-friendliness of the EU FarmBook we will </w:t>
      </w:r>
      <w:r w:rsidR="008D679C">
        <w:rPr>
          <w:rFonts w:asciiTheme="minorHAnsi" w:hAnsiTheme="minorHAnsi" w:cstheme="minorHAnsi"/>
          <w:lang w:val="en-US"/>
        </w:rPr>
        <w:t xml:space="preserve">be </w:t>
      </w:r>
      <w:r w:rsidRPr="00FC0760">
        <w:rPr>
          <w:rFonts w:asciiTheme="minorHAnsi" w:hAnsiTheme="minorHAnsi" w:cstheme="minorHAnsi"/>
          <w:lang w:val="en-US"/>
        </w:rPr>
        <w:t>conducting user</w:t>
      </w:r>
      <w:r w:rsidRPr="009F7104">
        <w:rPr>
          <w:rFonts w:asciiTheme="minorHAnsi" w:hAnsiTheme="minorHAnsi" w:cstheme="minorHAnsi"/>
          <w:lang w:val="en-US"/>
        </w:rPr>
        <w:t xml:space="preserve"> tests </w:t>
      </w:r>
      <w:r w:rsidRPr="004B6762">
        <w:rPr>
          <w:rFonts w:asciiTheme="minorHAnsi" w:hAnsiTheme="minorHAnsi" w:cstheme="minorHAnsi"/>
          <w:color w:val="000000"/>
          <w:lang w:val="en-US"/>
        </w:rPr>
        <w:t xml:space="preserve">to gather feedback from potential end users of the platform. We’d love to hear what you think about the </w:t>
      </w:r>
      <w:r w:rsidR="008D679C">
        <w:rPr>
          <w:rFonts w:asciiTheme="minorHAnsi" w:hAnsiTheme="minorHAnsi" w:cstheme="minorHAnsi"/>
          <w:color w:val="000000"/>
          <w:lang w:val="en-US"/>
        </w:rPr>
        <w:t>first working version</w:t>
      </w:r>
      <w:r w:rsidRPr="004B6762">
        <w:rPr>
          <w:rFonts w:asciiTheme="minorHAnsi" w:hAnsiTheme="minorHAnsi" w:cstheme="minorHAnsi"/>
          <w:color w:val="000000"/>
          <w:lang w:val="en-US"/>
        </w:rPr>
        <w:t xml:space="preserve">, and how we can improve it so </w:t>
      </w:r>
      <w:r w:rsidR="008D679C">
        <w:rPr>
          <w:rFonts w:asciiTheme="minorHAnsi" w:hAnsiTheme="minorHAnsi" w:cstheme="minorHAnsi"/>
          <w:color w:val="000000"/>
          <w:lang w:val="en-US"/>
        </w:rPr>
        <w:t>users</w:t>
      </w:r>
      <w:r w:rsidRPr="004B6762">
        <w:rPr>
          <w:rFonts w:asciiTheme="minorHAnsi" w:hAnsiTheme="minorHAnsi" w:cstheme="minorHAnsi"/>
          <w:color w:val="000000"/>
          <w:lang w:val="en-US"/>
        </w:rPr>
        <w:t xml:space="preserve"> can get the </w:t>
      </w:r>
      <w:r w:rsidR="008D679C">
        <w:rPr>
          <w:rFonts w:asciiTheme="minorHAnsi" w:hAnsiTheme="minorHAnsi" w:cstheme="minorHAnsi"/>
          <w:color w:val="000000"/>
          <w:lang w:val="en-US"/>
        </w:rPr>
        <w:t>most</w:t>
      </w:r>
      <w:r w:rsidR="008D679C" w:rsidRPr="004B6762">
        <w:rPr>
          <w:rFonts w:asciiTheme="minorHAnsi" w:hAnsiTheme="minorHAnsi" w:cstheme="minorHAnsi"/>
          <w:color w:val="000000"/>
          <w:lang w:val="en-US"/>
        </w:rPr>
        <w:t xml:space="preserve"> </w:t>
      </w:r>
      <w:r w:rsidRPr="004B6762">
        <w:rPr>
          <w:rFonts w:asciiTheme="minorHAnsi" w:hAnsiTheme="minorHAnsi" w:cstheme="minorHAnsi"/>
          <w:color w:val="000000"/>
          <w:lang w:val="en-US"/>
        </w:rPr>
        <w:t xml:space="preserve">out of </w:t>
      </w:r>
      <w:r w:rsidR="00D50A08">
        <w:rPr>
          <w:rFonts w:asciiTheme="minorHAnsi" w:hAnsiTheme="minorHAnsi" w:cstheme="minorHAnsi"/>
          <w:color w:val="000000"/>
          <w:lang w:val="en-US"/>
        </w:rPr>
        <w:t>it</w:t>
      </w:r>
      <w:r w:rsidRPr="004B6762">
        <w:rPr>
          <w:rFonts w:asciiTheme="minorHAnsi" w:hAnsiTheme="minorHAnsi" w:cstheme="minorHAnsi"/>
          <w:color w:val="000000"/>
          <w:lang w:val="en-US"/>
        </w:rPr>
        <w:t>.</w:t>
      </w:r>
    </w:p>
    <w:p w14:paraId="634285EA" w14:textId="77777777" w:rsidR="000D2C19" w:rsidRPr="004B6762" w:rsidRDefault="000D2C19" w:rsidP="000D2C19">
      <w:pPr>
        <w:rPr>
          <w:rFonts w:asciiTheme="minorHAnsi" w:hAnsiTheme="minorHAnsi" w:cstheme="minorHAnsi"/>
          <w:lang w:val="en-US"/>
        </w:rPr>
      </w:pPr>
    </w:p>
    <w:p w14:paraId="0A185EFE" w14:textId="2A3DD377" w:rsidR="000D2C19" w:rsidRPr="004B6762" w:rsidRDefault="000D2C19" w:rsidP="000D2C19">
      <w:pPr>
        <w:pStyle w:val="NormalWeb"/>
        <w:spacing w:before="0" w:beforeAutospacing="0" w:after="0" w:afterAutospacing="0"/>
        <w:rPr>
          <w:rFonts w:asciiTheme="minorHAnsi" w:hAnsiTheme="minorHAnsi" w:cstheme="minorHAnsi"/>
          <w:color w:val="000000"/>
          <w:lang w:val="en-US"/>
        </w:rPr>
      </w:pPr>
      <w:r w:rsidRPr="004B6762">
        <w:rPr>
          <w:rFonts w:asciiTheme="minorHAnsi" w:hAnsiTheme="minorHAnsi" w:cstheme="minorHAnsi"/>
          <w:color w:val="000000"/>
          <w:lang w:val="en-US"/>
        </w:rPr>
        <w:t>What is a user test? It’s an online interview where you’ll go through the platform</w:t>
      </w:r>
      <w:r w:rsidR="00D50A08">
        <w:rPr>
          <w:rFonts w:asciiTheme="minorHAnsi" w:hAnsiTheme="minorHAnsi" w:cstheme="minorHAnsi"/>
          <w:color w:val="000000"/>
          <w:lang w:val="en-US"/>
        </w:rPr>
        <w:t>’s main pages and functions</w:t>
      </w:r>
      <w:r w:rsidRPr="004B6762">
        <w:rPr>
          <w:rFonts w:asciiTheme="minorHAnsi" w:hAnsiTheme="minorHAnsi" w:cstheme="minorHAnsi"/>
          <w:color w:val="000000"/>
          <w:lang w:val="en-US"/>
        </w:rPr>
        <w:t xml:space="preserve"> </w:t>
      </w:r>
      <w:r w:rsidR="008D679C">
        <w:rPr>
          <w:rFonts w:asciiTheme="minorHAnsi" w:hAnsiTheme="minorHAnsi" w:cstheme="minorHAnsi"/>
          <w:color w:val="000000"/>
          <w:lang w:val="en-US"/>
        </w:rPr>
        <w:t xml:space="preserve">while we </w:t>
      </w:r>
      <w:r w:rsidRPr="004B6762">
        <w:rPr>
          <w:rFonts w:asciiTheme="minorHAnsi" w:hAnsiTheme="minorHAnsi" w:cstheme="minorHAnsi"/>
          <w:color w:val="000000"/>
          <w:lang w:val="en-US"/>
        </w:rPr>
        <w:t xml:space="preserve">ask you some questions </w:t>
      </w:r>
      <w:r w:rsidR="008D679C">
        <w:rPr>
          <w:rFonts w:asciiTheme="minorHAnsi" w:hAnsiTheme="minorHAnsi" w:cstheme="minorHAnsi"/>
          <w:color w:val="000000"/>
          <w:lang w:val="en-US"/>
        </w:rPr>
        <w:t xml:space="preserve">about </w:t>
      </w:r>
      <w:r w:rsidR="00D50A08">
        <w:rPr>
          <w:rFonts w:asciiTheme="minorHAnsi" w:hAnsiTheme="minorHAnsi" w:cstheme="minorHAnsi"/>
          <w:color w:val="000000"/>
          <w:lang w:val="en-US"/>
        </w:rPr>
        <w:t>your</w:t>
      </w:r>
      <w:r w:rsidR="008D679C">
        <w:rPr>
          <w:rFonts w:asciiTheme="minorHAnsi" w:hAnsiTheme="minorHAnsi" w:cstheme="minorHAnsi"/>
          <w:color w:val="000000"/>
          <w:lang w:val="en-US"/>
        </w:rPr>
        <w:t xml:space="preserve"> experience</w:t>
      </w:r>
      <w:r w:rsidRPr="004B6762">
        <w:rPr>
          <w:rFonts w:asciiTheme="minorHAnsi" w:hAnsiTheme="minorHAnsi" w:cstheme="minorHAnsi"/>
          <w:color w:val="000000"/>
          <w:lang w:val="en-US"/>
        </w:rPr>
        <w:t xml:space="preserve">. </w:t>
      </w:r>
      <w:r w:rsidR="00D50A08">
        <w:rPr>
          <w:rFonts w:asciiTheme="minorHAnsi" w:hAnsiTheme="minorHAnsi" w:cstheme="minorHAnsi"/>
          <w:color w:val="000000"/>
          <w:lang w:val="en-US"/>
        </w:rPr>
        <w:t xml:space="preserve">And there are no wrong answers! </w:t>
      </w:r>
      <w:r w:rsidRPr="004B6762">
        <w:rPr>
          <w:rFonts w:asciiTheme="minorHAnsi" w:hAnsiTheme="minorHAnsi" w:cstheme="minorHAnsi"/>
          <w:color w:val="000000"/>
          <w:lang w:val="en-US"/>
        </w:rPr>
        <w:t>We'll be testing the platform, not you</w:t>
      </w:r>
      <w:r w:rsidR="00D50A08">
        <w:rPr>
          <w:rFonts w:asciiTheme="minorHAnsi" w:hAnsiTheme="minorHAnsi" w:cstheme="minorHAnsi"/>
          <w:color w:val="000000"/>
          <w:lang w:val="en-US"/>
        </w:rPr>
        <w:t>.</w:t>
      </w:r>
      <w:r w:rsidRPr="004B6762">
        <w:rPr>
          <w:rFonts w:asciiTheme="minorHAnsi" w:hAnsiTheme="minorHAnsi" w:cstheme="minorHAnsi"/>
          <w:color w:val="000000"/>
          <w:lang w:val="en-US"/>
        </w:rPr>
        <w:t xml:space="preserve"> The user test will take a maximum of 1 hour in total and requires no preparation from your side. </w:t>
      </w:r>
    </w:p>
    <w:p w14:paraId="5D0F2482" w14:textId="28F86ACA" w:rsidR="000D2C19" w:rsidRPr="004B6762" w:rsidRDefault="000D2C19" w:rsidP="000D2C19">
      <w:pPr>
        <w:pStyle w:val="NormalWeb"/>
        <w:spacing w:before="0" w:beforeAutospacing="0" w:after="0" w:afterAutospacing="0"/>
        <w:rPr>
          <w:rFonts w:asciiTheme="minorHAnsi" w:hAnsiTheme="minorHAnsi" w:cstheme="minorHAnsi"/>
          <w:color w:val="000000"/>
          <w:lang w:val="en-US"/>
        </w:rPr>
      </w:pPr>
    </w:p>
    <w:p w14:paraId="5D259FDF" w14:textId="7423FA23" w:rsidR="000D2C19" w:rsidRPr="007F1202" w:rsidRDefault="000D2C19" w:rsidP="000D2C19">
      <w:pPr>
        <w:pStyle w:val="NormalWeb"/>
        <w:spacing w:before="0" w:beforeAutospacing="0" w:after="0" w:afterAutospacing="0"/>
        <w:rPr>
          <w:rFonts w:asciiTheme="minorHAnsi" w:hAnsiTheme="minorHAnsi" w:cstheme="minorHAnsi"/>
          <w:lang w:val="en-US"/>
        </w:rPr>
      </w:pPr>
      <w:r w:rsidRPr="00FC0760">
        <w:rPr>
          <w:rFonts w:asciiTheme="minorHAnsi" w:hAnsiTheme="minorHAnsi" w:cstheme="minorHAnsi"/>
          <w:lang w:val="en-US"/>
        </w:rPr>
        <w:t xml:space="preserve">If you are </w:t>
      </w:r>
      <w:r w:rsidR="00E062D8">
        <w:rPr>
          <w:rFonts w:asciiTheme="minorHAnsi" w:hAnsiTheme="minorHAnsi" w:cstheme="minorHAnsi"/>
          <w:lang w:val="en-US"/>
        </w:rPr>
        <w:t>willing</w:t>
      </w:r>
      <w:r w:rsidR="00E062D8" w:rsidRPr="00FC0760">
        <w:rPr>
          <w:rFonts w:asciiTheme="minorHAnsi" w:hAnsiTheme="minorHAnsi" w:cstheme="minorHAnsi"/>
          <w:lang w:val="en-US"/>
        </w:rPr>
        <w:t xml:space="preserve"> </w:t>
      </w:r>
      <w:r w:rsidR="00E062D8">
        <w:rPr>
          <w:rFonts w:asciiTheme="minorHAnsi" w:hAnsiTheme="minorHAnsi" w:cstheme="minorHAnsi"/>
          <w:lang w:val="en-US"/>
        </w:rPr>
        <w:t xml:space="preserve">to help improve the EU-FarmBook knowledge platform by </w:t>
      </w:r>
      <w:r w:rsidRPr="007F1202">
        <w:rPr>
          <w:rFonts w:asciiTheme="minorHAnsi" w:hAnsiTheme="minorHAnsi" w:cstheme="minorHAnsi"/>
          <w:lang w:val="en-US"/>
        </w:rPr>
        <w:t>participa</w:t>
      </w:r>
      <w:r w:rsidR="00E062D8">
        <w:rPr>
          <w:rFonts w:asciiTheme="minorHAnsi" w:hAnsiTheme="minorHAnsi" w:cstheme="minorHAnsi"/>
          <w:lang w:val="en-US"/>
        </w:rPr>
        <w:t>ting</w:t>
      </w:r>
      <w:r w:rsidRPr="007F1202">
        <w:rPr>
          <w:rFonts w:asciiTheme="minorHAnsi" w:hAnsiTheme="minorHAnsi" w:cstheme="minorHAnsi"/>
          <w:lang w:val="en-US"/>
        </w:rPr>
        <w:t xml:space="preserve"> </w:t>
      </w:r>
      <w:r w:rsidR="00E062D8">
        <w:rPr>
          <w:rFonts w:asciiTheme="minorHAnsi" w:hAnsiTheme="minorHAnsi" w:cstheme="minorHAnsi"/>
          <w:lang w:val="en-US"/>
        </w:rPr>
        <w:t>in a</w:t>
      </w:r>
      <w:r w:rsidRPr="007F1202">
        <w:rPr>
          <w:rFonts w:asciiTheme="minorHAnsi" w:hAnsiTheme="minorHAnsi" w:cstheme="minorHAnsi"/>
          <w:lang w:val="en-US"/>
        </w:rPr>
        <w:t xml:space="preserve"> user tests and shar</w:t>
      </w:r>
      <w:r w:rsidR="00E062D8">
        <w:rPr>
          <w:rFonts w:asciiTheme="minorHAnsi" w:hAnsiTheme="minorHAnsi" w:cstheme="minorHAnsi"/>
          <w:lang w:val="en-US"/>
        </w:rPr>
        <w:t>ing</w:t>
      </w:r>
      <w:r w:rsidRPr="007F1202">
        <w:rPr>
          <w:rFonts w:asciiTheme="minorHAnsi" w:hAnsiTheme="minorHAnsi" w:cstheme="minorHAnsi"/>
          <w:lang w:val="en-US"/>
        </w:rPr>
        <w:t xml:space="preserve"> your thoughts</w:t>
      </w:r>
      <w:r w:rsidR="00E062D8">
        <w:rPr>
          <w:rFonts w:asciiTheme="minorHAnsi" w:hAnsiTheme="minorHAnsi" w:cstheme="minorHAnsi"/>
          <w:lang w:val="en-US"/>
        </w:rPr>
        <w:t xml:space="preserve"> on it</w:t>
      </w:r>
      <w:r w:rsidRPr="007F1202">
        <w:rPr>
          <w:rFonts w:asciiTheme="minorHAnsi" w:hAnsiTheme="minorHAnsi" w:cstheme="minorHAnsi"/>
          <w:lang w:val="en-US"/>
        </w:rPr>
        <w:t xml:space="preserve">, </w:t>
      </w:r>
      <w:commentRangeStart w:id="0"/>
      <w:r w:rsidRPr="007F1202">
        <w:rPr>
          <w:rFonts w:asciiTheme="minorHAnsi" w:hAnsiTheme="minorHAnsi" w:cstheme="minorHAnsi"/>
          <w:lang w:val="en-US"/>
        </w:rPr>
        <w:t>please reply to this email</w:t>
      </w:r>
      <w:commentRangeEnd w:id="0"/>
      <w:r w:rsidR="00141383" w:rsidRPr="004B6762">
        <w:rPr>
          <w:rStyle w:val="CommentReference"/>
          <w:lang w:val="en-US"/>
        </w:rPr>
        <w:commentReference w:id="0"/>
      </w:r>
      <w:r w:rsidR="00E062D8">
        <w:rPr>
          <w:rFonts w:asciiTheme="minorHAnsi" w:hAnsiTheme="minorHAnsi" w:cstheme="minorHAnsi"/>
          <w:lang w:val="en-US"/>
        </w:rPr>
        <w:t>!</w:t>
      </w:r>
      <w:r w:rsidRPr="007F1202">
        <w:rPr>
          <w:rFonts w:asciiTheme="minorHAnsi" w:hAnsiTheme="minorHAnsi" w:cstheme="minorHAnsi"/>
          <w:lang w:val="en-US"/>
        </w:rPr>
        <w:t xml:space="preserve"> If you have any further questions with regard these user tests, don’t hesitate to contact me.</w:t>
      </w:r>
    </w:p>
    <w:p w14:paraId="1EC6A0B8" w14:textId="772464FE" w:rsidR="000D2C19" w:rsidRPr="004B6762" w:rsidRDefault="000D2C19">
      <w:pPr>
        <w:rPr>
          <w:rFonts w:asciiTheme="minorHAnsi" w:hAnsiTheme="minorHAnsi" w:cstheme="minorHAnsi"/>
          <w:lang w:val="en-US"/>
        </w:rPr>
      </w:pPr>
    </w:p>
    <w:p w14:paraId="4A434E99" w14:textId="6FD77776" w:rsidR="000D2C19" w:rsidRPr="004B6762" w:rsidRDefault="000D2C19">
      <w:pPr>
        <w:rPr>
          <w:rFonts w:asciiTheme="minorHAnsi" w:hAnsiTheme="minorHAnsi" w:cstheme="minorHAnsi"/>
          <w:lang w:val="en-US"/>
        </w:rPr>
      </w:pPr>
      <w:r w:rsidRPr="004B6762">
        <w:rPr>
          <w:rFonts w:asciiTheme="minorHAnsi" w:hAnsiTheme="minorHAnsi" w:cstheme="minorHAnsi"/>
          <w:lang w:val="en-US"/>
        </w:rPr>
        <w:t>Kind regards,</w:t>
      </w:r>
    </w:p>
    <w:p w14:paraId="380ECC06" w14:textId="2AB5DA39" w:rsidR="000D2C19" w:rsidRPr="004B6762" w:rsidRDefault="000D2C19">
      <w:pPr>
        <w:rPr>
          <w:rFonts w:asciiTheme="minorHAnsi" w:hAnsiTheme="minorHAnsi" w:cstheme="minorHAnsi"/>
          <w:lang w:val="en-US"/>
        </w:rPr>
      </w:pPr>
    </w:p>
    <w:p w14:paraId="466F71B7" w14:textId="3A312BB7" w:rsidR="000D2C19" w:rsidRPr="00FC0760" w:rsidRDefault="000D2C19">
      <w:pPr>
        <w:rPr>
          <w:rFonts w:asciiTheme="minorHAnsi" w:hAnsiTheme="minorHAnsi" w:cstheme="minorHAnsi"/>
          <w:lang w:val="en-US"/>
        </w:rPr>
      </w:pPr>
      <w:commentRangeStart w:id="1"/>
      <w:commentRangeStart w:id="2"/>
      <w:commentRangeStart w:id="3"/>
      <w:r w:rsidRPr="00FC0760">
        <w:rPr>
          <w:rFonts w:asciiTheme="minorHAnsi" w:hAnsiTheme="minorHAnsi" w:cstheme="minorHAnsi"/>
          <w:lang w:val="en-US"/>
        </w:rPr>
        <w:t>Your name</w:t>
      </w:r>
      <w:commentRangeEnd w:id="1"/>
      <w:r w:rsidR="00141383" w:rsidRPr="004B6762">
        <w:rPr>
          <w:rStyle w:val="CommentReference"/>
          <w:lang w:val="en-US"/>
        </w:rPr>
        <w:commentReference w:id="1"/>
      </w:r>
      <w:commentRangeEnd w:id="2"/>
      <w:r w:rsidR="00D50A08">
        <w:rPr>
          <w:rStyle w:val="CommentReference"/>
        </w:rPr>
        <w:commentReference w:id="2"/>
      </w:r>
      <w:commentRangeEnd w:id="3"/>
      <w:r w:rsidR="00894DA8">
        <w:rPr>
          <w:rStyle w:val="CommentReference"/>
        </w:rPr>
        <w:commentReference w:id="3"/>
      </w:r>
    </w:p>
    <w:p w14:paraId="1ABF0F70" w14:textId="77777777" w:rsidR="000D2C19" w:rsidRPr="009F7104" w:rsidRDefault="000D2C19">
      <w:pPr>
        <w:rPr>
          <w:rFonts w:asciiTheme="minorHAnsi" w:hAnsiTheme="minorHAnsi" w:cstheme="minorHAnsi"/>
          <w:lang w:val="en-US"/>
        </w:rPr>
      </w:pPr>
    </w:p>
    <w:p w14:paraId="7828B12F" w14:textId="77777777" w:rsidR="00894DA8" w:rsidRDefault="00894DA8">
      <w:pPr>
        <w:spacing w:line="240" w:lineRule="auto"/>
        <w:rPr>
          <w:ins w:id="4" w:author="Microsoft Office User" w:date="2021-09-06T10:37:00Z"/>
          <w:rFonts w:asciiTheme="minorHAnsi" w:hAnsiTheme="minorHAnsi" w:cstheme="minorHAnsi"/>
          <w:b/>
          <w:bCs/>
          <w:sz w:val="32"/>
          <w:szCs w:val="32"/>
          <w:lang w:val="en-US"/>
        </w:rPr>
      </w:pPr>
      <w:ins w:id="5" w:author="Microsoft Office User" w:date="2021-09-06T10:37:00Z">
        <w:r>
          <w:rPr>
            <w:rFonts w:asciiTheme="minorHAnsi" w:hAnsiTheme="minorHAnsi" w:cstheme="minorHAnsi"/>
            <w:b/>
            <w:bCs/>
            <w:sz w:val="32"/>
            <w:szCs w:val="32"/>
            <w:lang w:val="en-US"/>
          </w:rPr>
          <w:br w:type="page"/>
        </w:r>
      </w:ins>
    </w:p>
    <w:p w14:paraId="461F2695" w14:textId="043B75F4" w:rsidR="000D2C19" w:rsidRPr="007F1202" w:rsidRDefault="00784D93">
      <w:pPr>
        <w:rPr>
          <w:rFonts w:asciiTheme="minorHAnsi" w:hAnsiTheme="minorHAnsi" w:cstheme="minorHAnsi"/>
          <w:b/>
          <w:bCs/>
          <w:sz w:val="32"/>
          <w:szCs w:val="32"/>
          <w:lang w:val="en-US"/>
        </w:rPr>
      </w:pPr>
      <w:r w:rsidRPr="007F1202">
        <w:rPr>
          <w:rFonts w:asciiTheme="minorHAnsi" w:hAnsiTheme="minorHAnsi" w:cstheme="minorHAnsi"/>
          <w:b/>
          <w:bCs/>
          <w:sz w:val="32"/>
          <w:szCs w:val="32"/>
          <w:lang w:val="en-US"/>
        </w:rPr>
        <w:lastRenderedPageBreak/>
        <w:t>SCRIPT</w:t>
      </w:r>
    </w:p>
    <w:p w14:paraId="2A63EF72" w14:textId="56E5B91C" w:rsidR="000D2C19" w:rsidRPr="007F1202" w:rsidRDefault="000D2C19">
      <w:pPr>
        <w:rPr>
          <w:rFonts w:asciiTheme="minorHAnsi" w:hAnsiTheme="minorHAnsi" w:cstheme="minorHAnsi"/>
          <w:lang w:val="en-US"/>
        </w:rPr>
      </w:pPr>
    </w:p>
    <w:p w14:paraId="1CC779BC" w14:textId="77777777" w:rsidR="000D2C19" w:rsidRPr="004B6762" w:rsidRDefault="000D2C19" w:rsidP="000D2C19">
      <w:pPr>
        <w:rPr>
          <w:sz w:val="22"/>
          <w:szCs w:val="22"/>
          <w:lang w:val="en-US"/>
        </w:rPr>
      </w:pPr>
      <w:r w:rsidRPr="004B6762">
        <w:rPr>
          <w:rFonts w:ascii="Calibri" w:hAnsi="Calibri" w:cs="Calibri"/>
          <w:b/>
          <w:bCs/>
          <w:color w:val="000000"/>
          <w:sz w:val="28"/>
          <w:szCs w:val="28"/>
          <w:lang w:val="en-US"/>
        </w:rPr>
        <w:t>Introduction</w:t>
      </w:r>
    </w:p>
    <w:p w14:paraId="2B95E389" w14:textId="77777777" w:rsidR="000D2C19" w:rsidRPr="004B6762" w:rsidRDefault="000D2C19" w:rsidP="000D2C19">
      <w:pPr>
        <w:rPr>
          <w:lang w:val="en-US"/>
        </w:rPr>
      </w:pPr>
    </w:p>
    <w:p w14:paraId="3046C820" w14:textId="77777777" w:rsidR="000D2C19" w:rsidRPr="004B6762" w:rsidRDefault="000D2C19" w:rsidP="000D2C19">
      <w:pPr>
        <w:rPr>
          <w:lang w:val="en-US"/>
        </w:rPr>
      </w:pPr>
      <w:r w:rsidRPr="004B6762">
        <w:rPr>
          <w:rFonts w:ascii="Calibri" w:hAnsi="Calibri" w:cs="Calibri"/>
          <w:b/>
          <w:bCs/>
          <w:color w:val="000000"/>
          <w:lang w:val="en-US"/>
        </w:rPr>
        <w:t>Introducing yourself, company &amp; client + project (1-2 min)</w:t>
      </w:r>
    </w:p>
    <w:p w14:paraId="0859CCD7" w14:textId="41B583E9" w:rsidR="00F65B5E" w:rsidRPr="004B6762" w:rsidRDefault="000D2C19" w:rsidP="00FC0760">
      <w:pPr>
        <w:numPr>
          <w:ilvl w:val="0"/>
          <w:numId w:val="3"/>
        </w:numPr>
        <w:textAlignment w:val="baseline"/>
        <w:rPr>
          <w:rFonts w:ascii="Calibri" w:hAnsi="Calibri" w:cs="Calibri"/>
          <w:i/>
          <w:iCs/>
          <w:color w:val="000000"/>
          <w:lang w:val="en-US"/>
        </w:rPr>
      </w:pPr>
      <w:r w:rsidRPr="004B6762">
        <w:rPr>
          <w:rFonts w:ascii="Calibri" w:hAnsi="Calibri" w:cs="Calibri"/>
          <w:i/>
          <w:iCs/>
          <w:color w:val="000000"/>
          <w:lang w:val="en-US"/>
        </w:rPr>
        <w:t xml:space="preserve">Hi, I'm </w:t>
      </w:r>
      <w:r w:rsidRPr="00FC0760">
        <w:rPr>
          <w:rFonts w:ascii="Calibri" w:hAnsi="Calibri" w:cs="Calibri"/>
          <w:i/>
          <w:iCs/>
          <w:color w:val="000000"/>
          <w:lang w:val="en-US"/>
        </w:rPr>
        <w:t>(your name)</w:t>
      </w:r>
      <w:r w:rsidRPr="004B6762">
        <w:rPr>
          <w:rFonts w:ascii="Calibri" w:hAnsi="Calibri" w:cs="Calibri"/>
          <w:i/>
          <w:iCs/>
          <w:color w:val="000000"/>
          <w:lang w:val="en-US"/>
        </w:rPr>
        <w:t xml:space="preserve">, </w:t>
      </w:r>
      <w:r w:rsidR="00894DA8">
        <w:rPr>
          <w:rFonts w:ascii="Calibri" w:hAnsi="Calibri" w:cs="Calibri"/>
          <w:i/>
          <w:iCs/>
          <w:color w:val="000000"/>
          <w:lang w:val="en-US"/>
        </w:rPr>
        <w:t>(your role within the EUREKA project)</w:t>
      </w:r>
      <w:r w:rsidRPr="00FC0760">
        <w:rPr>
          <w:rFonts w:ascii="Calibri" w:hAnsi="Calibri" w:cs="Calibri"/>
          <w:i/>
          <w:iCs/>
          <w:color w:val="000000"/>
          <w:lang w:val="en-US"/>
        </w:rPr>
        <w:t xml:space="preserve"> for the EUREKA Horizon 2020 project</w:t>
      </w:r>
      <w:r w:rsidR="00985BAC">
        <w:rPr>
          <w:rFonts w:ascii="Calibri" w:hAnsi="Calibri" w:cs="Calibri"/>
          <w:i/>
          <w:iCs/>
          <w:color w:val="000000"/>
          <w:lang w:val="en-US"/>
        </w:rPr>
        <w:t>,</w:t>
      </w:r>
      <w:r w:rsidRPr="00FC0760">
        <w:rPr>
          <w:rFonts w:ascii="Calibri" w:hAnsi="Calibri" w:cs="Calibri"/>
          <w:i/>
          <w:iCs/>
          <w:color w:val="000000"/>
          <w:lang w:val="en-US"/>
        </w:rPr>
        <w:t xml:space="preserve"> which aims at creating a digital platform </w:t>
      </w:r>
      <w:r w:rsidR="00985BAC">
        <w:rPr>
          <w:rFonts w:ascii="Calibri" w:hAnsi="Calibri" w:cs="Calibri"/>
          <w:i/>
          <w:iCs/>
          <w:color w:val="000000"/>
          <w:lang w:val="en-US"/>
        </w:rPr>
        <w:t xml:space="preserve">for </w:t>
      </w:r>
      <w:r w:rsidRPr="007F1202">
        <w:rPr>
          <w:rFonts w:ascii="Calibri" w:hAnsi="Calibri" w:cs="Calibri"/>
          <w:i/>
          <w:iCs/>
          <w:color w:val="000000"/>
          <w:lang w:val="en-US"/>
        </w:rPr>
        <w:t>farmer</w:t>
      </w:r>
      <w:r w:rsidR="00985BAC">
        <w:rPr>
          <w:rFonts w:ascii="Calibri" w:hAnsi="Calibri" w:cs="Calibri"/>
          <w:i/>
          <w:iCs/>
          <w:color w:val="000000"/>
          <w:lang w:val="en-US"/>
        </w:rPr>
        <w:t>s</w:t>
      </w:r>
      <w:r w:rsidRPr="00FC0760">
        <w:rPr>
          <w:rFonts w:ascii="Calibri" w:hAnsi="Calibri" w:cs="Calibri"/>
          <w:i/>
          <w:iCs/>
          <w:color w:val="000000"/>
          <w:lang w:val="en-US"/>
        </w:rPr>
        <w:t>, foresters and advisors</w:t>
      </w:r>
      <w:r w:rsidR="00985BAC">
        <w:rPr>
          <w:rFonts w:ascii="Calibri" w:hAnsi="Calibri" w:cs="Calibri"/>
          <w:i/>
          <w:iCs/>
          <w:color w:val="000000"/>
          <w:lang w:val="en-US"/>
        </w:rPr>
        <w:t xml:space="preserve"> to help them</w:t>
      </w:r>
      <w:r w:rsidRPr="004B6762">
        <w:rPr>
          <w:rFonts w:ascii="Calibri" w:hAnsi="Calibri" w:cs="Calibri"/>
          <w:i/>
          <w:iCs/>
          <w:color w:val="000000"/>
          <w:lang w:val="en-US"/>
        </w:rPr>
        <w:t> </w:t>
      </w:r>
      <w:r w:rsidRPr="00FC0760">
        <w:rPr>
          <w:rFonts w:ascii="Calibri" w:hAnsi="Calibri" w:cs="Calibri"/>
          <w:i/>
          <w:iCs/>
          <w:color w:val="000000"/>
          <w:lang w:val="en-US"/>
        </w:rPr>
        <w:t>find information on the latest innovations and developments within agriculture and forestry.</w:t>
      </w:r>
      <w:r w:rsidR="00F65B5E">
        <w:rPr>
          <w:rFonts w:ascii="Calibri" w:hAnsi="Calibri" w:cs="Calibri"/>
          <w:color w:val="000000"/>
          <w:lang w:val="en-US"/>
        </w:rPr>
        <w:t xml:space="preserve"> [Tell a little bit about yourself and ask how they are doing. Just a brief introductory chat – whatever you think is appropriate – to “break the ice”]</w:t>
      </w:r>
    </w:p>
    <w:p w14:paraId="23C86A0A" w14:textId="77777777" w:rsidR="000D2C19" w:rsidRPr="004B6762" w:rsidRDefault="000D2C19" w:rsidP="000D2C19">
      <w:pPr>
        <w:rPr>
          <w:lang w:val="en-US"/>
        </w:rPr>
      </w:pPr>
    </w:p>
    <w:p w14:paraId="5A98D4E0" w14:textId="77777777" w:rsidR="000D2C19" w:rsidRPr="004B6762" w:rsidRDefault="000D2C19" w:rsidP="000D2C19">
      <w:pPr>
        <w:rPr>
          <w:lang w:val="en-US"/>
        </w:rPr>
      </w:pPr>
      <w:r w:rsidRPr="004B6762">
        <w:rPr>
          <w:rFonts w:ascii="Calibri" w:hAnsi="Calibri" w:cs="Calibri"/>
          <w:b/>
          <w:bCs/>
          <w:color w:val="000000"/>
          <w:lang w:val="en-US"/>
        </w:rPr>
        <w:t>Explanation user test (2-3 min)</w:t>
      </w:r>
    </w:p>
    <w:p w14:paraId="1D7A2CE4" w14:textId="7318DF3F" w:rsidR="00FC0760" w:rsidRDefault="00FC0760" w:rsidP="00FC0760">
      <w:pPr>
        <w:numPr>
          <w:ilvl w:val="0"/>
          <w:numId w:val="4"/>
        </w:numPr>
        <w:textAlignment w:val="baseline"/>
        <w:rPr>
          <w:rFonts w:ascii="Calibri" w:hAnsi="Calibri" w:cs="Calibri"/>
          <w:i/>
          <w:iCs/>
          <w:color w:val="000000"/>
          <w:lang w:val="en-US"/>
        </w:rPr>
      </w:pPr>
      <w:r w:rsidRPr="00B27FF9">
        <w:rPr>
          <w:rFonts w:ascii="Calibri" w:hAnsi="Calibri" w:cs="Calibri"/>
          <w:i/>
          <w:iCs/>
          <w:color w:val="000000"/>
          <w:lang w:val="en-US"/>
        </w:rPr>
        <w:t>Do you know what a user test is?</w:t>
      </w:r>
    </w:p>
    <w:p w14:paraId="05F3CD81" w14:textId="1DCE0584" w:rsidR="000D2C19" w:rsidRPr="004B6762" w:rsidRDefault="000D2C19" w:rsidP="00FC0760">
      <w:pPr>
        <w:numPr>
          <w:ilvl w:val="0"/>
          <w:numId w:val="4"/>
        </w:numPr>
        <w:textAlignment w:val="baseline"/>
        <w:rPr>
          <w:rFonts w:ascii="Calibri" w:hAnsi="Calibri" w:cs="Calibri"/>
          <w:i/>
          <w:iCs/>
          <w:color w:val="000000"/>
          <w:lang w:val="en-US"/>
        </w:rPr>
      </w:pPr>
      <w:r w:rsidRPr="004B6762">
        <w:rPr>
          <w:rFonts w:ascii="Calibri" w:hAnsi="Calibri" w:cs="Calibri"/>
          <w:i/>
          <w:iCs/>
          <w:color w:val="000000"/>
          <w:lang w:val="en-US"/>
        </w:rPr>
        <w:t>Have you already participated in a user test? </w:t>
      </w:r>
      <w:r w:rsidR="00FC0760" w:rsidRPr="00FC0760" w:rsidDel="00FC0760">
        <w:rPr>
          <w:rFonts w:ascii="Calibri" w:hAnsi="Calibri" w:cs="Calibri"/>
          <w:i/>
          <w:iCs/>
          <w:color w:val="000000"/>
          <w:lang w:val="en-US"/>
        </w:rPr>
        <w:t xml:space="preserve"> </w:t>
      </w:r>
      <w:r w:rsidRPr="004B6762">
        <w:rPr>
          <w:rFonts w:ascii="Calibri" w:hAnsi="Calibri" w:cs="Calibri"/>
          <w:i/>
          <w:iCs/>
          <w:color w:val="000000"/>
          <w:lang w:val="en-US"/>
        </w:rPr>
        <w:t> </w:t>
      </w:r>
    </w:p>
    <w:p w14:paraId="751F7B1E" w14:textId="2FEE6F7E" w:rsidR="000D2C19" w:rsidRPr="004B6762" w:rsidRDefault="000D2C19" w:rsidP="000D2C19">
      <w:pPr>
        <w:numPr>
          <w:ilvl w:val="0"/>
          <w:numId w:val="4"/>
        </w:numPr>
        <w:textAlignment w:val="baseline"/>
        <w:rPr>
          <w:rFonts w:ascii="Calibri" w:hAnsi="Calibri" w:cs="Calibri"/>
          <w:i/>
          <w:iCs/>
          <w:color w:val="000000"/>
          <w:lang w:val="en-US"/>
        </w:rPr>
      </w:pPr>
      <w:r w:rsidRPr="004B6762">
        <w:rPr>
          <w:rFonts w:ascii="Calibri" w:hAnsi="Calibri" w:cs="Calibri"/>
          <w:i/>
          <w:iCs/>
          <w:color w:val="000000"/>
          <w:lang w:val="en-US"/>
        </w:rPr>
        <w:t xml:space="preserve">When we develop a </w:t>
      </w:r>
      <w:r w:rsidRPr="00FC0760">
        <w:rPr>
          <w:rFonts w:ascii="Calibri" w:hAnsi="Calibri" w:cs="Calibri"/>
          <w:i/>
          <w:iCs/>
          <w:color w:val="000000"/>
          <w:lang w:val="en-US"/>
        </w:rPr>
        <w:t>digital platform</w:t>
      </w:r>
      <w:r w:rsidRPr="00FC0760">
        <w:rPr>
          <w:rFonts w:ascii="Calibri" w:hAnsi="Calibri" w:cs="Calibri"/>
          <w:i/>
          <w:iCs/>
          <w:color w:val="000000"/>
        </w:rPr>
        <w:t xml:space="preserve">, we </w:t>
      </w:r>
      <w:r w:rsidR="00FC0760">
        <w:rPr>
          <w:rFonts w:ascii="Calibri" w:hAnsi="Calibri" w:cs="Calibri"/>
          <w:i/>
          <w:iCs/>
          <w:color w:val="000000"/>
          <w:lang w:val="en-US"/>
        </w:rPr>
        <w:t>can’t</w:t>
      </w:r>
      <w:r w:rsidR="00FC0760" w:rsidRPr="00FC0760">
        <w:rPr>
          <w:rFonts w:ascii="Calibri" w:hAnsi="Calibri" w:cs="Calibri"/>
          <w:i/>
          <w:iCs/>
          <w:color w:val="000000"/>
        </w:rPr>
        <w:t xml:space="preserve"> </w:t>
      </w:r>
      <w:r w:rsidRPr="004B6762">
        <w:rPr>
          <w:rFonts w:ascii="Calibri" w:hAnsi="Calibri" w:cs="Calibri"/>
          <w:i/>
          <w:iCs/>
          <w:color w:val="000000"/>
          <w:lang w:val="en-US"/>
        </w:rPr>
        <w:t xml:space="preserve">do it alone. </w:t>
      </w:r>
      <w:r w:rsidR="00FC0760">
        <w:rPr>
          <w:rFonts w:ascii="Calibri" w:hAnsi="Calibri" w:cs="Calibri"/>
          <w:i/>
          <w:iCs/>
          <w:color w:val="000000"/>
          <w:lang w:val="en-US"/>
        </w:rPr>
        <w:t>W</w:t>
      </w:r>
      <w:r w:rsidRPr="004B6762">
        <w:rPr>
          <w:rFonts w:ascii="Calibri" w:hAnsi="Calibri" w:cs="Calibri"/>
          <w:i/>
          <w:iCs/>
          <w:color w:val="000000"/>
          <w:lang w:val="en-US"/>
        </w:rPr>
        <w:t>e strongly believe in co-creation</w:t>
      </w:r>
      <w:r w:rsidR="00FC0760">
        <w:rPr>
          <w:rFonts w:ascii="Calibri" w:hAnsi="Calibri" w:cs="Calibri"/>
          <w:i/>
          <w:iCs/>
          <w:color w:val="000000"/>
          <w:lang w:val="en-US"/>
        </w:rPr>
        <w:t>, which means that in addition to members of our project we also work with outside</w:t>
      </w:r>
      <w:r w:rsidRPr="00FC0760">
        <w:rPr>
          <w:rFonts w:ascii="Calibri" w:hAnsi="Calibri" w:cs="Calibri"/>
          <w:i/>
          <w:iCs/>
          <w:color w:val="000000"/>
          <w:lang w:val="en-US"/>
        </w:rPr>
        <w:t xml:space="preserve"> experts</w:t>
      </w:r>
      <w:r w:rsidR="00FC0760" w:rsidRPr="004B6762">
        <w:rPr>
          <w:rFonts w:ascii="Calibri" w:hAnsi="Calibri" w:cs="Calibri"/>
          <w:i/>
          <w:iCs/>
          <w:color w:val="000000"/>
          <w:lang w:val="en-US"/>
        </w:rPr>
        <w:t xml:space="preserve"> </w:t>
      </w:r>
      <w:r w:rsidR="00FC0760">
        <w:rPr>
          <w:rFonts w:ascii="Calibri" w:hAnsi="Calibri" w:cs="Calibri"/>
          <w:i/>
          <w:iCs/>
          <w:color w:val="000000"/>
          <w:lang w:val="en-US"/>
        </w:rPr>
        <w:t xml:space="preserve">and potential </w:t>
      </w:r>
      <w:r w:rsidRPr="004B6762">
        <w:rPr>
          <w:rFonts w:ascii="Calibri" w:hAnsi="Calibri" w:cs="Calibri"/>
          <w:i/>
          <w:iCs/>
          <w:color w:val="000000"/>
          <w:lang w:val="en-US"/>
        </w:rPr>
        <w:t>user</w:t>
      </w:r>
      <w:r w:rsidR="00FC0760">
        <w:rPr>
          <w:rFonts w:ascii="Calibri" w:hAnsi="Calibri" w:cs="Calibri"/>
          <w:i/>
          <w:iCs/>
          <w:color w:val="000000"/>
          <w:lang w:val="en-US"/>
        </w:rPr>
        <w:t>s</w:t>
      </w:r>
      <w:r w:rsidRPr="004B6762">
        <w:rPr>
          <w:rFonts w:ascii="Calibri" w:hAnsi="Calibri" w:cs="Calibri"/>
          <w:i/>
          <w:iCs/>
          <w:color w:val="000000"/>
          <w:lang w:val="en-US"/>
        </w:rPr>
        <w:t xml:space="preserve"> in the design process. That is why we would like to invite you today to take a look together at th</w:t>
      </w:r>
      <w:r w:rsidRPr="00FC0760">
        <w:rPr>
          <w:rFonts w:ascii="Calibri" w:hAnsi="Calibri" w:cs="Calibri"/>
          <w:i/>
          <w:iCs/>
          <w:color w:val="000000"/>
          <w:lang w:val="en-US"/>
        </w:rPr>
        <w:t xml:space="preserve">e platform </w:t>
      </w:r>
      <w:r w:rsidR="00FC0760">
        <w:rPr>
          <w:rFonts w:ascii="Calibri" w:hAnsi="Calibri" w:cs="Calibri"/>
          <w:i/>
          <w:iCs/>
          <w:color w:val="000000"/>
          <w:lang w:val="en-US"/>
        </w:rPr>
        <w:t xml:space="preserve">to help us improve </w:t>
      </w:r>
      <w:r w:rsidRPr="004B6762">
        <w:rPr>
          <w:rFonts w:ascii="Calibri" w:hAnsi="Calibri" w:cs="Calibri"/>
          <w:i/>
          <w:iCs/>
          <w:color w:val="000000"/>
          <w:lang w:val="en-US"/>
        </w:rPr>
        <w:t>it.  </w:t>
      </w:r>
    </w:p>
    <w:p w14:paraId="53C32303" w14:textId="77777777" w:rsidR="000D2C19" w:rsidRPr="004B6762" w:rsidRDefault="000D2C19" w:rsidP="000D2C19">
      <w:pPr>
        <w:rPr>
          <w:lang w:val="en-US"/>
        </w:rPr>
      </w:pPr>
    </w:p>
    <w:p w14:paraId="00230056" w14:textId="77777777" w:rsidR="000D2C19" w:rsidRPr="004B6762" w:rsidRDefault="000D2C19" w:rsidP="000D2C19">
      <w:pPr>
        <w:rPr>
          <w:lang w:val="en-US"/>
        </w:rPr>
      </w:pPr>
      <w:r w:rsidRPr="004B6762">
        <w:rPr>
          <w:rFonts w:ascii="Calibri" w:hAnsi="Calibri" w:cs="Calibri"/>
          <w:b/>
          <w:bCs/>
          <w:color w:val="000000"/>
          <w:lang w:val="en-US"/>
        </w:rPr>
        <w:t>Explaining the procedure (3-4 min)</w:t>
      </w:r>
    </w:p>
    <w:p w14:paraId="59D09957" w14:textId="2923D9CF" w:rsidR="000D2C19" w:rsidRPr="004B6762" w:rsidRDefault="000D2C19" w:rsidP="000D2C19">
      <w:pPr>
        <w:numPr>
          <w:ilvl w:val="0"/>
          <w:numId w:val="5"/>
        </w:numPr>
        <w:textAlignment w:val="baseline"/>
        <w:rPr>
          <w:rFonts w:ascii="Calibri" w:hAnsi="Calibri" w:cs="Calibri"/>
          <w:i/>
          <w:iCs/>
          <w:color w:val="000000"/>
          <w:lang w:val="en-US"/>
        </w:rPr>
      </w:pPr>
      <w:r w:rsidRPr="004B6762">
        <w:rPr>
          <w:rFonts w:ascii="Calibri" w:hAnsi="Calibri" w:cs="Calibri"/>
          <w:i/>
          <w:iCs/>
          <w:color w:val="000000"/>
          <w:lang w:val="en-US"/>
        </w:rPr>
        <w:t>How does this work</w:t>
      </w:r>
      <w:r w:rsidR="00A96F82">
        <w:rPr>
          <w:rFonts w:ascii="Calibri" w:hAnsi="Calibri" w:cs="Calibri"/>
          <w:i/>
          <w:iCs/>
          <w:color w:val="000000"/>
          <w:lang w:val="en-US"/>
        </w:rPr>
        <w:t>,</w:t>
      </w:r>
      <w:r w:rsidRPr="004B6762">
        <w:rPr>
          <w:rFonts w:ascii="Calibri" w:hAnsi="Calibri" w:cs="Calibri"/>
          <w:i/>
          <w:iCs/>
          <w:color w:val="000000"/>
          <w:lang w:val="en-US"/>
        </w:rPr>
        <w:t xml:space="preserve"> exactly? </w:t>
      </w:r>
      <w:r w:rsidR="00A96F82">
        <w:rPr>
          <w:rFonts w:ascii="Calibri" w:hAnsi="Calibri" w:cs="Calibri"/>
          <w:i/>
          <w:iCs/>
          <w:color w:val="000000"/>
          <w:lang w:val="en-US"/>
        </w:rPr>
        <w:t xml:space="preserve">It is quite straightforward: </w:t>
      </w:r>
      <w:r w:rsidRPr="004B6762">
        <w:rPr>
          <w:rFonts w:ascii="Calibri" w:hAnsi="Calibri" w:cs="Calibri"/>
          <w:i/>
          <w:iCs/>
          <w:color w:val="000000"/>
          <w:lang w:val="en-US"/>
        </w:rPr>
        <w:t xml:space="preserve">I am going to show </w:t>
      </w:r>
      <w:r w:rsidR="00A96F82">
        <w:rPr>
          <w:rFonts w:ascii="Calibri" w:hAnsi="Calibri" w:cs="Calibri"/>
          <w:i/>
          <w:iCs/>
          <w:color w:val="000000"/>
          <w:lang w:val="en-US"/>
        </w:rPr>
        <w:t xml:space="preserve">some of the platform’s pages and features </w:t>
      </w:r>
      <w:r w:rsidRPr="004B6762">
        <w:rPr>
          <w:rFonts w:ascii="Calibri" w:hAnsi="Calibri" w:cs="Calibri"/>
          <w:i/>
          <w:iCs/>
          <w:color w:val="000000"/>
          <w:lang w:val="en-US"/>
        </w:rPr>
        <w:t xml:space="preserve">and ask </w:t>
      </w:r>
      <w:r w:rsidR="00A96F82">
        <w:rPr>
          <w:rFonts w:ascii="Calibri" w:hAnsi="Calibri" w:cs="Calibri"/>
          <w:i/>
          <w:iCs/>
          <w:color w:val="000000"/>
          <w:lang w:val="en-US"/>
        </w:rPr>
        <w:t xml:space="preserve">you </w:t>
      </w:r>
      <w:r w:rsidRPr="004B6762">
        <w:rPr>
          <w:rFonts w:ascii="Calibri" w:hAnsi="Calibri" w:cs="Calibri"/>
          <w:i/>
          <w:iCs/>
          <w:color w:val="000000"/>
          <w:lang w:val="en-US"/>
        </w:rPr>
        <w:t>some questions</w:t>
      </w:r>
      <w:r w:rsidR="00A96F82">
        <w:rPr>
          <w:rFonts w:ascii="Calibri" w:hAnsi="Calibri" w:cs="Calibri"/>
          <w:i/>
          <w:iCs/>
          <w:color w:val="000000"/>
          <w:lang w:val="en-US"/>
        </w:rPr>
        <w:t xml:space="preserve"> about your experience</w:t>
      </w:r>
      <w:r w:rsidRPr="004B6762">
        <w:rPr>
          <w:rFonts w:ascii="Calibri" w:hAnsi="Calibri" w:cs="Calibri"/>
          <w:i/>
          <w:iCs/>
          <w:color w:val="000000"/>
          <w:lang w:val="en-US"/>
        </w:rPr>
        <w:t>.</w:t>
      </w:r>
    </w:p>
    <w:p w14:paraId="32977DFE" w14:textId="6016D850" w:rsidR="000D2C19" w:rsidRPr="005C6060" w:rsidRDefault="000D2C19" w:rsidP="71C33899">
      <w:pPr>
        <w:numPr>
          <w:ilvl w:val="0"/>
          <w:numId w:val="5"/>
        </w:numPr>
        <w:textAlignment w:val="baseline"/>
        <w:rPr>
          <w:rFonts w:ascii="Calibri" w:hAnsi="Calibri" w:cs="Calibri"/>
          <w:i/>
          <w:iCs/>
          <w:color w:val="000000"/>
          <w:lang w:val="en-US"/>
        </w:rPr>
      </w:pPr>
      <w:r w:rsidRPr="71C33899">
        <w:rPr>
          <w:rFonts w:ascii="Calibri" w:hAnsi="Calibri" w:cs="Calibri"/>
          <w:i/>
          <w:iCs/>
          <w:color w:val="000000"/>
          <w:lang w:val="en-US"/>
        </w:rPr>
        <w:t>Th</w:t>
      </w:r>
      <w:r w:rsidR="00A96F82" w:rsidRPr="71C33899">
        <w:rPr>
          <w:rFonts w:ascii="Calibri" w:hAnsi="Calibri" w:cs="Calibri"/>
          <w:i/>
          <w:iCs/>
          <w:color w:val="000000"/>
          <w:lang w:val="en-US"/>
        </w:rPr>
        <w:t>e whole exercise</w:t>
      </w:r>
      <w:r w:rsidRPr="71C33899">
        <w:rPr>
          <w:rFonts w:ascii="Calibri" w:hAnsi="Calibri" w:cs="Calibri"/>
          <w:i/>
          <w:iCs/>
          <w:color w:val="000000"/>
          <w:lang w:val="en-US"/>
        </w:rPr>
        <w:t xml:space="preserve"> will take a maximum of 1h.</w:t>
      </w:r>
      <w:r w:rsidR="002B359C" w:rsidRPr="71C33899">
        <w:rPr>
          <w:rFonts w:ascii="Calibri" w:hAnsi="Calibri" w:cs="Calibri"/>
          <w:i/>
          <w:iCs/>
          <w:color w:val="000000"/>
          <w:lang w:val="en-US"/>
        </w:rPr>
        <w:t xml:space="preserve"> Will this work for you today? Do you have any time constraints?</w:t>
      </w:r>
    </w:p>
    <w:p w14:paraId="1F37B12E" w14:textId="605545D3" w:rsidR="002B359C" w:rsidRPr="004B6762" w:rsidRDefault="002B359C" w:rsidP="002B359C">
      <w:pPr>
        <w:numPr>
          <w:ilvl w:val="1"/>
          <w:numId w:val="5"/>
        </w:numPr>
        <w:textAlignment w:val="baseline"/>
        <w:rPr>
          <w:rFonts w:ascii="Calibri" w:hAnsi="Calibri" w:cs="Calibri"/>
          <w:i/>
          <w:iCs/>
          <w:color w:val="000000"/>
          <w:lang w:val="en-US"/>
        </w:rPr>
      </w:pPr>
      <w:r>
        <w:rPr>
          <w:rFonts w:ascii="Calibri" w:hAnsi="Calibri" w:cs="Calibri"/>
          <w:color w:val="000000"/>
          <w:lang w:val="en-US"/>
        </w:rPr>
        <w:t>[</w:t>
      </w:r>
      <w:r w:rsidRPr="004B6762">
        <w:rPr>
          <w:rFonts w:ascii="Calibri" w:hAnsi="Calibri" w:cs="Calibri"/>
          <w:color w:val="FF0000"/>
          <w:lang w:val="en-US"/>
        </w:rPr>
        <w:t xml:space="preserve">If </w:t>
      </w:r>
      <w:r>
        <w:rPr>
          <w:rFonts w:ascii="Calibri" w:hAnsi="Calibri" w:cs="Calibri"/>
          <w:color w:val="FF0000"/>
          <w:lang w:val="en-US"/>
        </w:rPr>
        <w:t>they have time constraints</w:t>
      </w:r>
      <w:r>
        <w:rPr>
          <w:rFonts w:ascii="Calibri" w:hAnsi="Calibri" w:cs="Calibri"/>
          <w:color w:val="000000"/>
          <w:lang w:val="en-US"/>
        </w:rPr>
        <w:t>, then ask them how much time they have; if it won’t be enough time (at least 30 min?) ask them if they can reschedule]</w:t>
      </w:r>
    </w:p>
    <w:p w14:paraId="4CE4D093" w14:textId="6D834568" w:rsidR="002B359C" w:rsidRPr="004B6762" w:rsidRDefault="002B359C" w:rsidP="004B6762">
      <w:pPr>
        <w:numPr>
          <w:ilvl w:val="1"/>
          <w:numId w:val="5"/>
        </w:numPr>
        <w:textAlignment w:val="baseline"/>
        <w:rPr>
          <w:rFonts w:ascii="Calibri" w:hAnsi="Calibri" w:cs="Calibri"/>
          <w:i/>
          <w:iCs/>
          <w:color w:val="000000"/>
          <w:lang w:val="en-US"/>
        </w:rPr>
      </w:pPr>
      <w:r>
        <w:rPr>
          <w:rFonts w:ascii="Calibri" w:hAnsi="Calibri" w:cs="Calibri"/>
          <w:color w:val="000000"/>
          <w:lang w:val="en-US"/>
        </w:rPr>
        <w:t>[</w:t>
      </w:r>
      <w:r w:rsidRPr="004B6762">
        <w:rPr>
          <w:rFonts w:ascii="Calibri" w:hAnsi="Calibri" w:cs="Calibri"/>
          <w:color w:val="00B050"/>
          <w:lang w:val="en-US"/>
        </w:rPr>
        <w:t>If they have time</w:t>
      </w:r>
      <w:r>
        <w:rPr>
          <w:rFonts w:ascii="Calibri" w:hAnsi="Calibri" w:cs="Calibri"/>
          <w:color w:val="000000"/>
          <w:lang w:val="en-US"/>
        </w:rPr>
        <w:t xml:space="preserve">] </w:t>
      </w:r>
      <w:r>
        <w:rPr>
          <w:rFonts w:ascii="Calibri" w:hAnsi="Calibri" w:cs="Calibri"/>
          <w:i/>
          <w:iCs/>
          <w:color w:val="000000"/>
          <w:lang w:val="en-US"/>
        </w:rPr>
        <w:t xml:space="preserve">OK </w:t>
      </w:r>
      <w:r w:rsidR="00E160A7">
        <w:rPr>
          <w:rFonts w:ascii="Calibri" w:hAnsi="Calibri" w:cs="Calibri"/>
          <w:i/>
          <w:iCs/>
          <w:color w:val="000000"/>
          <w:lang w:val="en-US"/>
        </w:rPr>
        <w:t>great.</w:t>
      </w:r>
      <w:r>
        <w:rPr>
          <w:rFonts w:ascii="Calibri" w:hAnsi="Calibri" w:cs="Calibri"/>
          <w:i/>
          <w:iCs/>
          <w:color w:val="000000"/>
          <w:lang w:val="en-US"/>
        </w:rPr>
        <w:t xml:space="preserve"> We </w:t>
      </w:r>
      <w:r w:rsidR="00320D33">
        <w:rPr>
          <w:rFonts w:ascii="Calibri" w:hAnsi="Calibri" w:cs="Calibri"/>
          <w:i/>
          <w:iCs/>
          <w:color w:val="000000"/>
          <w:lang w:val="en-US"/>
        </w:rPr>
        <w:t>really</w:t>
      </w:r>
      <w:r>
        <w:rPr>
          <w:rFonts w:ascii="Calibri" w:hAnsi="Calibri" w:cs="Calibri"/>
          <w:i/>
          <w:iCs/>
          <w:color w:val="000000"/>
          <w:lang w:val="en-US"/>
        </w:rPr>
        <w:t xml:space="preserve"> appreciate your involvement to help develop the EU-FarmBook</w:t>
      </w:r>
      <w:r w:rsidR="00E160A7">
        <w:rPr>
          <w:rFonts w:ascii="Calibri" w:hAnsi="Calibri" w:cs="Calibri"/>
          <w:i/>
          <w:iCs/>
          <w:color w:val="000000"/>
          <w:lang w:val="en-US"/>
        </w:rPr>
        <w:t>!</w:t>
      </w:r>
    </w:p>
    <w:p w14:paraId="78C943E6" w14:textId="7890BF53" w:rsidR="000D2C19" w:rsidRPr="005C6060" w:rsidRDefault="000D2C19" w:rsidP="79AF9376">
      <w:pPr>
        <w:numPr>
          <w:ilvl w:val="0"/>
          <w:numId w:val="5"/>
        </w:numPr>
        <w:textAlignment w:val="baseline"/>
        <w:rPr>
          <w:rFonts w:ascii="Calibri" w:hAnsi="Calibri" w:cs="Calibri"/>
          <w:i/>
          <w:iCs/>
          <w:color w:val="000000"/>
          <w:lang w:val="en-US"/>
        </w:rPr>
      </w:pPr>
      <w:r w:rsidRPr="79AF9376">
        <w:rPr>
          <w:rFonts w:ascii="Calibri" w:hAnsi="Calibri" w:cs="Calibri"/>
          <w:i/>
          <w:iCs/>
          <w:color w:val="000000"/>
          <w:lang w:val="en-US"/>
        </w:rPr>
        <w:lastRenderedPageBreak/>
        <w:t xml:space="preserve">It is important to know that </w:t>
      </w:r>
      <w:r w:rsidR="00244879">
        <w:rPr>
          <w:rFonts w:ascii="Calibri" w:hAnsi="Calibri" w:cs="Calibri"/>
          <w:i/>
          <w:iCs/>
          <w:color w:val="000000"/>
          <w:lang w:val="en-US"/>
        </w:rPr>
        <w:t>that there are no wrong answers today</w:t>
      </w:r>
      <w:r w:rsidRPr="79AF9376">
        <w:rPr>
          <w:rFonts w:ascii="Calibri" w:hAnsi="Calibri" w:cs="Calibri"/>
          <w:i/>
          <w:iCs/>
          <w:color w:val="000000"/>
          <w:lang w:val="en-US"/>
        </w:rPr>
        <w:t>. We want to test this website, not you. </w:t>
      </w:r>
    </w:p>
    <w:p w14:paraId="5C3ECB75" w14:textId="4AED319F" w:rsidR="000D2C19" w:rsidRPr="004B6762" w:rsidRDefault="000D2C19" w:rsidP="000D2C19">
      <w:pPr>
        <w:numPr>
          <w:ilvl w:val="0"/>
          <w:numId w:val="5"/>
        </w:numPr>
        <w:textAlignment w:val="baseline"/>
        <w:rPr>
          <w:rFonts w:ascii="Calibri" w:hAnsi="Calibri" w:cs="Calibri"/>
          <w:i/>
          <w:iCs/>
          <w:color w:val="000000"/>
          <w:lang w:val="en-US"/>
        </w:rPr>
      </w:pPr>
      <w:r w:rsidRPr="009F7104">
        <w:rPr>
          <w:rFonts w:ascii="Calibri" w:hAnsi="Calibri" w:cs="Calibri"/>
          <w:i/>
          <w:iCs/>
          <w:color w:val="000000"/>
        </w:rPr>
        <w:t xml:space="preserve">So it is also important that you </w:t>
      </w:r>
      <w:r w:rsidR="009F7104">
        <w:rPr>
          <w:rFonts w:ascii="Calibri" w:hAnsi="Calibri" w:cs="Calibri"/>
          <w:i/>
          <w:iCs/>
          <w:color w:val="000000"/>
          <w:lang w:val="en-US"/>
        </w:rPr>
        <w:t>give us your</w:t>
      </w:r>
      <w:r w:rsidRPr="009F7104">
        <w:rPr>
          <w:rFonts w:ascii="Calibri" w:hAnsi="Calibri" w:cs="Calibri"/>
          <w:i/>
          <w:iCs/>
          <w:color w:val="000000"/>
        </w:rPr>
        <w:t xml:space="preserve"> honest</w:t>
      </w:r>
      <w:r w:rsidR="009F7104">
        <w:rPr>
          <w:rFonts w:ascii="Calibri" w:hAnsi="Calibri" w:cs="Calibri"/>
          <w:i/>
          <w:iCs/>
          <w:color w:val="000000"/>
          <w:lang w:val="en-US"/>
        </w:rPr>
        <w:t xml:space="preserve"> feedback</w:t>
      </w:r>
      <w:r w:rsidRPr="009F7104">
        <w:rPr>
          <w:rFonts w:ascii="Calibri" w:hAnsi="Calibri" w:cs="Calibri"/>
          <w:i/>
          <w:iCs/>
          <w:color w:val="000000"/>
        </w:rPr>
        <w:t xml:space="preserve"> </w:t>
      </w:r>
      <w:r w:rsidR="009F7104">
        <w:rPr>
          <w:rFonts w:ascii="Calibri" w:hAnsi="Calibri" w:cs="Calibri"/>
          <w:i/>
          <w:iCs/>
          <w:color w:val="000000"/>
          <w:lang w:val="en-US"/>
        </w:rPr>
        <w:t xml:space="preserve">– </w:t>
      </w:r>
      <w:proofErr w:type="spellStart"/>
      <w:r w:rsidR="009F7104">
        <w:rPr>
          <w:rFonts w:ascii="Calibri" w:hAnsi="Calibri" w:cs="Calibri"/>
          <w:i/>
          <w:iCs/>
          <w:color w:val="000000"/>
          <w:lang w:val="en-US"/>
        </w:rPr>
        <w:t>i</w:t>
      </w:r>
      <w:proofErr w:type="spellEnd"/>
      <w:r w:rsidRPr="009F7104">
        <w:rPr>
          <w:rFonts w:ascii="Calibri" w:hAnsi="Calibri" w:cs="Calibri"/>
          <w:i/>
          <w:iCs/>
          <w:color w:val="000000"/>
        </w:rPr>
        <w:t xml:space="preserve">f you </w:t>
      </w:r>
      <w:r w:rsidRPr="004B6762">
        <w:rPr>
          <w:rFonts w:ascii="Calibri" w:hAnsi="Calibri" w:cs="Calibri"/>
          <w:i/>
          <w:iCs/>
          <w:color w:val="000000"/>
          <w:lang w:val="en-US"/>
        </w:rPr>
        <w:t>like something, but also if you think something is not so good or even bad. The more feedback we can capture now, the better the end result will be. </w:t>
      </w:r>
    </w:p>
    <w:p w14:paraId="70103FE9" w14:textId="05CE5AD6" w:rsidR="000D2C19" w:rsidRPr="004B6762" w:rsidRDefault="009F7104" w:rsidP="000D2C19">
      <w:pPr>
        <w:numPr>
          <w:ilvl w:val="0"/>
          <w:numId w:val="5"/>
        </w:numPr>
        <w:textAlignment w:val="baseline"/>
        <w:rPr>
          <w:rFonts w:ascii="Calibri" w:hAnsi="Calibri" w:cs="Calibri"/>
          <w:i/>
          <w:iCs/>
          <w:color w:val="000000"/>
          <w:lang w:val="en-US"/>
        </w:rPr>
      </w:pPr>
      <w:r>
        <w:rPr>
          <w:rFonts w:ascii="Calibri" w:hAnsi="Calibri" w:cs="Calibri"/>
          <w:i/>
          <w:iCs/>
          <w:color w:val="000000"/>
          <w:lang w:val="en-US"/>
        </w:rPr>
        <w:t xml:space="preserve">And keep in mind that </w:t>
      </w:r>
      <w:r w:rsidR="000D2C19" w:rsidRPr="004B6762">
        <w:rPr>
          <w:rFonts w:ascii="Calibri" w:hAnsi="Calibri" w:cs="Calibri"/>
          <w:i/>
          <w:iCs/>
          <w:color w:val="000000"/>
          <w:lang w:val="en-US"/>
        </w:rPr>
        <w:t>I did not design this platform myself</w:t>
      </w:r>
      <w:r>
        <w:rPr>
          <w:rFonts w:ascii="Calibri" w:hAnsi="Calibri" w:cs="Calibri"/>
          <w:i/>
          <w:iCs/>
          <w:color w:val="000000"/>
          <w:lang w:val="en-US"/>
        </w:rPr>
        <w:t>,</w:t>
      </w:r>
      <w:r w:rsidR="000D2C19" w:rsidRPr="004B6762">
        <w:rPr>
          <w:rFonts w:ascii="Calibri" w:hAnsi="Calibri" w:cs="Calibri"/>
          <w:i/>
          <w:iCs/>
          <w:color w:val="000000"/>
          <w:lang w:val="en-US"/>
        </w:rPr>
        <w:t xml:space="preserve"> </w:t>
      </w:r>
      <w:r>
        <w:rPr>
          <w:rFonts w:ascii="Calibri" w:hAnsi="Calibri" w:cs="Calibri"/>
          <w:i/>
          <w:iCs/>
          <w:color w:val="000000"/>
          <w:lang w:val="en-US"/>
        </w:rPr>
        <w:t>s</w:t>
      </w:r>
      <w:r w:rsidR="000D2C19" w:rsidRPr="004B6762">
        <w:rPr>
          <w:rFonts w:ascii="Calibri" w:hAnsi="Calibri" w:cs="Calibri"/>
          <w:i/>
          <w:iCs/>
          <w:color w:val="000000"/>
          <w:lang w:val="en-US"/>
        </w:rPr>
        <w:t>o you don't have to worry about hurting my feelings.</w:t>
      </w:r>
    </w:p>
    <w:p w14:paraId="3A70C9E0" w14:textId="6364C019" w:rsidR="000D2C19" w:rsidRPr="004B6762" w:rsidRDefault="009F7104" w:rsidP="000D2C19">
      <w:pPr>
        <w:numPr>
          <w:ilvl w:val="0"/>
          <w:numId w:val="5"/>
        </w:numPr>
        <w:textAlignment w:val="baseline"/>
        <w:rPr>
          <w:rFonts w:ascii="Calibri" w:hAnsi="Calibri" w:cs="Calibri"/>
          <w:i/>
          <w:iCs/>
          <w:color w:val="000000"/>
          <w:lang w:val="en-US"/>
        </w:rPr>
      </w:pPr>
      <w:r>
        <w:rPr>
          <w:rFonts w:ascii="Calibri" w:hAnsi="Calibri" w:cs="Calibri"/>
          <w:i/>
          <w:iCs/>
          <w:color w:val="000000"/>
          <w:lang w:val="en-US"/>
        </w:rPr>
        <w:t>For giving me feedback</w:t>
      </w:r>
      <w:r w:rsidR="000D2C19" w:rsidRPr="004B6762">
        <w:rPr>
          <w:rFonts w:ascii="Calibri" w:hAnsi="Calibri" w:cs="Calibri"/>
          <w:i/>
          <w:iCs/>
          <w:color w:val="000000"/>
          <w:lang w:val="en-US"/>
        </w:rPr>
        <w:t xml:space="preserve">, it is </w:t>
      </w:r>
      <w:r>
        <w:rPr>
          <w:rFonts w:ascii="Calibri" w:hAnsi="Calibri" w:cs="Calibri"/>
          <w:i/>
          <w:iCs/>
          <w:color w:val="000000"/>
          <w:lang w:val="en-US"/>
        </w:rPr>
        <w:t>best</w:t>
      </w:r>
      <w:r w:rsidR="000D2C19" w:rsidRPr="004B6762">
        <w:rPr>
          <w:rFonts w:ascii="Calibri" w:hAnsi="Calibri" w:cs="Calibri"/>
          <w:i/>
          <w:iCs/>
          <w:color w:val="000000"/>
          <w:lang w:val="en-US"/>
        </w:rPr>
        <w:t xml:space="preserve"> for me if you can think out loud as much as possible during the test. That way I can easily follow your </w:t>
      </w:r>
      <w:r w:rsidR="00AD25E6" w:rsidRPr="00FC0760">
        <w:rPr>
          <w:rFonts w:ascii="Calibri" w:hAnsi="Calibri" w:cs="Calibri"/>
          <w:i/>
          <w:iCs/>
          <w:color w:val="000000"/>
          <w:lang w:val="en-US"/>
        </w:rPr>
        <w:t>thi</w:t>
      </w:r>
      <w:r w:rsidR="00AD25E6" w:rsidRPr="009F7104">
        <w:rPr>
          <w:rFonts w:ascii="Calibri" w:hAnsi="Calibri" w:cs="Calibri"/>
          <w:i/>
          <w:iCs/>
          <w:color w:val="000000"/>
          <w:lang w:val="en-US"/>
        </w:rPr>
        <w:t>nking</w:t>
      </w:r>
      <w:r w:rsidR="000D2C19" w:rsidRPr="004B6762">
        <w:rPr>
          <w:rFonts w:ascii="Calibri" w:hAnsi="Calibri" w:cs="Calibri"/>
          <w:i/>
          <w:iCs/>
          <w:color w:val="000000"/>
          <w:lang w:val="en-US"/>
        </w:rPr>
        <w:t>. </w:t>
      </w:r>
    </w:p>
    <w:p w14:paraId="13FD7683" w14:textId="2E17F9C5" w:rsidR="000D2C19" w:rsidRPr="004B6762" w:rsidRDefault="000D2C19" w:rsidP="000D2C19">
      <w:pPr>
        <w:numPr>
          <w:ilvl w:val="0"/>
          <w:numId w:val="5"/>
        </w:numPr>
        <w:textAlignment w:val="baseline"/>
        <w:rPr>
          <w:rFonts w:ascii="Calibri" w:hAnsi="Calibri" w:cs="Calibri"/>
          <w:i/>
          <w:iCs/>
          <w:color w:val="000000"/>
          <w:lang w:val="en-US"/>
        </w:rPr>
      </w:pPr>
      <w:r w:rsidRPr="004B6762">
        <w:rPr>
          <w:rFonts w:ascii="Calibri" w:hAnsi="Calibri" w:cs="Calibri"/>
          <w:i/>
          <w:iCs/>
          <w:color w:val="000000"/>
          <w:lang w:val="en-US"/>
        </w:rPr>
        <w:t>And if you get stuck on something</w:t>
      </w:r>
      <w:r w:rsidR="009F7104">
        <w:rPr>
          <w:rFonts w:ascii="Calibri" w:hAnsi="Calibri" w:cs="Calibri"/>
          <w:i/>
          <w:iCs/>
          <w:color w:val="000000"/>
          <w:lang w:val="en-US"/>
        </w:rPr>
        <w:t xml:space="preserve"> or if a question is not clear</w:t>
      </w:r>
      <w:r w:rsidRPr="004B6762">
        <w:rPr>
          <w:rFonts w:ascii="Calibri" w:hAnsi="Calibri" w:cs="Calibri"/>
          <w:i/>
          <w:iCs/>
          <w:color w:val="000000"/>
          <w:lang w:val="en-US"/>
        </w:rPr>
        <w:t>, don't hesitate to tell me and I will help you. </w:t>
      </w:r>
    </w:p>
    <w:p w14:paraId="7DB834C9" w14:textId="77777777" w:rsidR="000D2C19" w:rsidRPr="004B6762" w:rsidRDefault="000D2C19" w:rsidP="000D2C19">
      <w:pPr>
        <w:numPr>
          <w:ilvl w:val="0"/>
          <w:numId w:val="5"/>
        </w:numPr>
        <w:textAlignment w:val="baseline"/>
        <w:rPr>
          <w:rFonts w:ascii="Calibri" w:hAnsi="Calibri" w:cs="Calibri"/>
          <w:i/>
          <w:iCs/>
          <w:color w:val="000000"/>
          <w:lang w:val="en-US"/>
        </w:rPr>
      </w:pPr>
      <w:r w:rsidRPr="004B6762">
        <w:rPr>
          <w:rFonts w:ascii="Calibri" w:hAnsi="Calibri" w:cs="Calibri"/>
          <w:i/>
          <w:iCs/>
          <w:color w:val="000000"/>
          <w:lang w:val="en-US"/>
        </w:rPr>
        <w:t>This may seem like a lot of info, but I'm here to guide you today, so you'll be fine.</w:t>
      </w:r>
    </w:p>
    <w:p w14:paraId="1ECE01E0" w14:textId="77777777" w:rsidR="000D2C19" w:rsidRPr="004B6762" w:rsidRDefault="000D2C19" w:rsidP="000D2C19">
      <w:pPr>
        <w:spacing w:after="240"/>
        <w:rPr>
          <w:lang w:val="en-US"/>
        </w:rPr>
      </w:pPr>
    </w:p>
    <w:p w14:paraId="602AB5C8" w14:textId="77777777" w:rsidR="000D2C19" w:rsidRPr="004B6762" w:rsidRDefault="000D2C19" w:rsidP="000D2C19">
      <w:pPr>
        <w:rPr>
          <w:sz w:val="22"/>
          <w:szCs w:val="22"/>
          <w:lang w:val="en-US"/>
        </w:rPr>
      </w:pPr>
      <w:r w:rsidRPr="004B6762">
        <w:rPr>
          <w:rFonts w:ascii="Calibri" w:hAnsi="Calibri" w:cs="Calibri"/>
          <w:b/>
          <w:bCs/>
          <w:color w:val="000000"/>
          <w:sz w:val="28"/>
          <w:szCs w:val="28"/>
          <w:lang w:val="en-US"/>
        </w:rPr>
        <w:t>Introductory, contextual questions</w:t>
      </w:r>
    </w:p>
    <w:p w14:paraId="618C9777" w14:textId="77777777" w:rsidR="000D2C19" w:rsidRPr="004B6762" w:rsidRDefault="000D2C19" w:rsidP="000D2C19">
      <w:pPr>
        <w:rPr>
          <w:lang w:val="en-US"/>
        </w:rPr>
      </w:pPr>
    </w:p>
    <w:p w14:paraId="699B99F4" w14:textId="77777777" w:rsidR="000D2C19" w:rsidRPr="004B6762" w:rsidRDefault="000D2C19" w:rsidP="000D2C19">
      <w:pPr>
        <w:rPr>
          <w:lang w:val="en-US"/>
        </w:rPr>
      </w:pPr>
      <w:r w:rsidRPr="004B6762">
        <w:rPr>
          <w:rFonts w:ascii="Calibri" w:hAnsi="Calibri" w:cs="Calibri"/>
          <w:b/>
          <w:bCs/>
          <w:color w:val="000000"/>
          <w:lang w:val="en-US"/>
        </w:rPr>
        <w:t>Introduction participant (1-2 min)</w:t>
      </w:r>
    </w:p>
    <w:p w14:paraId="116E0ACC" w14:textId="004900D5" w:rsidR="000D2C19" w:rsidRPr="004B6762" w:rsidRDefault="000D2C19" w:rsidP="000D2C19">
      <w:pPr>
        <w:numPr>
          <w:ilvl w:val="0"/>
          <w:numId w:val="6"/>
        </w:numPr>
        <w:textAlignment w:val="baseline"/>
        <w:rPr>
          <w:rFonts w:ascii="Calibri" w:hAnsi="Calibri" w:cs="Calibri"/>
          <w:i/>
          <w:iCs/>
          <w:color w:val="000000"/>
          <w:lang w:val="en-US"/>
        </w:rPr>
      </w:pPr>
      <w:r w:rsidRPr="004B6762">
        <w:rPr>
          <w:rFonts w:ascii="Calibri" w:hAnsi="Calibri" w:cs="Calibri"/>
          <w:i/>
          <w:iCs/>
          <w:color w:val="000000"/>
          <w:lang w:val="en-US"/>
        </w:rPr>
        <w:t xml:space="preserve">Can you briefly </w:t>
      </w:r>
      <w:r w:rsidR="009F7104">
        <w:rPr>
          <w:rFonts w:ascii="Calibri" w:hAnsi="Calibri" w:cs="Calibri"/>
          <w:i/>
          <w:iCs/>
          <w:color w:val="000000"/>
          <w:lang w:val="en-US"/>
        </w:rPr>
        <w:t>tell me a little bit about</w:t>
      </w:r>
      <w:r w:rsidR="009F7104" w:rsidRPr="004B6762">
        <w:rPr>
          <w:rFonts w:ascii="Calibri" w:hAnsi="Calibri" w:cs="Calibri"/>
          <w:i/>
          <w:iCs/>
          <w:color w:val="000000"/>
          <w:lang w:val="en-US"/>
        </w:rPr>
        <w:t xml:space="preserve"> </w:t>
      </w:r>
      <w:r w:rsidRPr="004B6762">
        <w:rPr>
          <w:rFonts w:ascii="Calibri" w:hAnsi="Calibri" w:cs="Calibri"/>
          <w:i/>
          <w:iCs/>
          <w:color w:val="000000"/>
          <w:lang w:val="en-US"/>
        </w:rPr>
        <w:t>yourself?</w:t>
      </w:r>
    </w:p>
    <w:p w14:paraId="45A0EFD4" w14:textId="77777777" w:rsidR="000D2C19" w:rsidRPr="004B6762" w:rsidRDefault="000D2C19" w:rsidP="000D2C19">
      <w:pPr>
        <w:numPr>
          <w:ilvl w:val="1"/>
          <w:numId w:val="7"/>
        </w:numPr>
        <w:textAlignment w:val="baseline"/>
        <w:rPr>
          <w:rFonts w:ascii="Calibri" w:hAnsi="Calibri" w:cs="Calibri"/>
          <w:color w:val="000000"/>
          <w:lang w:val="en-US"/>
        </w:rPr>
      </w:pPr>
      <w:r w:rsidRPr="004B6762">
        <w:rPr>
          <w:rFonts w:ascii="Calibri" w:hAnsi="Calibri" w:cs="Calibri"/>
          <w:color w:val="000000"/>
          <w:lang w:val="en-US"/>
        </w:rPr>
        <w:t>Personal characteristics (age, place of residence, job, digital strength)</w:t>
      </w:r>
    </w:p>
    <w:p w14:paraId="4A1D68F0" w14:textId="77777777" w:rsidR="000D2C19" w:rsidRPr="004B6762" w:rsidRDefault="000D2C19" w:rsidP="000D2C19">
      <w:pPr>
        <w:rPr>
          <w:lang w:val="en-US"/>
        </w:rPr>
      </w:pPr>
    </w:p>
    <w:p w14:paraId="654F9F9E" w14:textId="77777777" w:rsidR="000D2C19" w:rsidRPr="004B6762" w:rsidRDefault="000D2C19" w:rsidP="000D2C19">
      <w:pPr>
        <w:rPr>
          <w:lang w:val="en-US"/>
        </w:rPr>
      </w:pPr>
      <w:r w:rsidRPr="004B6762">
        <w:rPr>
          <w:rFonts w:ascii="Calibri" w:hAnsi="Calibri" w:cs="Calibri"/>
          <w:b/>
          <w:bCs/>
          <w:color w:val="000000"/>
          <w:lang w:val="en-US"/>
        </w:rPr>
        <w:t>Introductory topic 1 (5-6 min)</w:t>
      </w:r>
    </w:p>
    <w:p w14:paraId="64C19AAA" w14:textId="66970CE5" w:rsidR="009F7104" w:rsidRPr="004B6762" w:rsidRDefault="009F7104" w:rsidP="000D2C19">
      <w:pPr>
        <w:numPr>
          <w:ilvl w:val="0"/>
          <w:numId w:val="8"/>
        </w:numPr>
        <w:textAlignment w:val="baseline"/>
        <w:rPr>
          <w:rFonts w:ascii="Calibri" w:hAnsi="Calibri" w:cs="Calibri"/>
          <w:i/>
          <w:iCs/>
          <w:color w:val="000000"/>
          <w:lang w:val="en-US"/>
        </w:rPr>
      </w:pPr>
      <w:r>
        <w:rPr>
          <w:rFonts w:ascii="Calibri" w:hAnsi="Calibri" w:cs="Calibri"/>
          <w:i/>
          <w:iCs/>
          <w:color w:val="000000"/>
          <w:lang w:val="en-US"/>
        </w:rPr>
        <w:t xml:space="preserve">The first three questions relate to how you look for information and solve problems </w:t>
      </w:r>
      <w:r>
        <w:rPr>
          <w:rFonts w:ascii="Calibri" w:hAnsi="Calibri" w:cs="Calibri"/>
          <w:i/>
          <w:iCs/>
          <w:color w:val="000000"/>
          <w:u w:val="single"/>
          <w:lang w:val="en-US"/>
        </w:rPr>
        <w:t>in your work or job</w:t>
      </w:r>
      <w:r w:rsidRPr="004B6762">
        <w:rPr>
          <w:rFonts w:ascii="Calibri" w:hAnsi="Calibri" w:cs="Calibri"/>
          <w:i/>
          <w:iCs/>
          <w:color w:val="000000"/>
          <w:lang w:val="en-US"/>
        </w:rPr>
        <w:t>, so not necessarily at home or for personal use.</w:t>
      </w:r>
    </w:p>
    <w:p w14:paraId="3AAB67D6" w14:textId="796CF4AB" w:rsidR="000D2C19" w:rsidRPr="004B6762" w:rsidRDefault="000D2C19" w:rsidP="000D2C19">
      <w:pPr>
        <w:numPr>
          <w:ilvl w:val="0"/>
          <w:numId w:val="8"/>
        </w:numPr>
        <w:textAlignment w:val="baseline"/>
        <w:rPr>
          <w:rFonts w:ascii="Calibri" w:hAnsi="Calibri" w:cs="Calibri"/>
          <w:i/>
          <w:iCs/>
          <w:color w:val="000000"/>
          <w:lang w:val="en-US"/>
        </w:rPr>
      </w:pPr>
      <w:r w:rsidRPr="004B6762">
        <w:rPr>
          <w:rFonts w:ascii="Calibri" w:hAnsi="Calibri" w:cs="Calibri"/>
          <w:color w:val="000000"/>
          <w:lang w:val="en-US"/>
        </w:rPr>
        <w:t xml:space="preserve">Introductory </w:t>
      </w:r>
      <w:r w:rsidRPr="004B6762">
        <w:rPr>
          <w:rFonts w:ascii="Calibri" w:hAnsi="Calibri" w:cs="Calibri"/>
          <w:b/>
          <w:bCs/>
          <w:color w:val="000000"/>
          <w:lang w:val="en-US"/>
        </w:rPr>
        <w:t>question 1</w:t>
      </w:r>
      <w:r w:rsidRPr="004B6762">
        <w:rPr>
          <w:rFonts w:ascii="Calibri" w:hAnsi="Calibri" w:cs="Calibri"/>
          <w:color w:val="000000"/>
          <w:lang w:val="en-US"/>
        </w:rPr>
        <w:t xml:space="preserve">: </w:t>
      </w:r>
      <w:r w:rsidRPr="004B6762">
        <w:rPr>
          <w:rFonts w:ascii="Calibri" w:hAnsi="Calibri" w:cs="Calibri"/>
          <w:i/>
          <w:iCs/>
          <w:color w:val="000000"/>
          <w:lang w:val="en-US"/>
        </w:rPr>
        <w:t xml:space="preserve">How often do you </w:t>
      </w:r>
      <w:r w:rsidR="009F7104">
        <w:rPr>
          <w:rFonts w:ascii="Calibri" w:hAnsi="Calibri" w:cs="Calibri"/>
          <w:i/>
          <w:iCs/>
          <w:color w:val="000000"/>
          <w:lang w:val="en-US"/>
        </w:rPr>
        <w:t>use</w:t>
      </w:r>
      <w:r w:rsidRPr="004B6762">
        <w:rPr>
          <w:rFonts w:ascii="Calibri" w:hAnsi="Calibri" w:cs="Calibri"/>
          <w:i/>
          <w:iCs/>
          <w:color w:val="000000"/>
          <w:lang w:val="en-US"/>
        </w:rPr>
        <w:t xml:space="preserve"> the internet to look up information in order to solve a problem you’re faced with during your job? </w:t>
      </w:r>
    </w:p>
    <w:p w14:paraId="04617902" w14:textId="7C09CCB9" w:rsidR="000D2C19" w:rsidRPr="004B6762" w:rsidRDefault="000D2C19" w:rsidP="000D2C19">
      <w:pPr>
        <w:numPr>
          <w:ilvl w:val="0"/>
          <w:numId w:val="8"/>
        </w:numPr>
        <w:textAlignment w:val="baseline"/>
        <w:rPr>
          <w:rFonts w:ascii="Calibri" w:hAnsi="Calibri" w:cs="Calibri"/>
          <w:i/>
          <w:iCs/>
          <w:color w:val="000000"/>
          <w:lang w:val="en-US"/>
        </w:rPr>
      </w:pPr>
      <w:r w:rsidRPr="00FC0760">
        <w:rPr>
          <w:rFonts w:ascii="Calibri" w:hAnsi="Calibri" w:cs="Calibri"/>
          <w:color w:val="000000"/>
          <w:lang w:val="en-US"/>
        </w:rPr>
        <w:t xml:space="preserve">Introductory </w:t>
      </w:r>
      <w:r w:rsidRPr="004B6762">
        <w:rPr>
          <w:rFonts w:ascii="Calibri" w:hAnsi="Calibri" w:cs="Calibri"/>
          <w:b/>
          <w:bCs/>
          <w:color w:val="000000"/>
          <w:lang w:val="en-US"/>
        </w:rPr>
        <w:t>question 2</w:t>
      </w:r>
      <w:r w:rsidRPr="00FC0760">
        <w:rPr>
          <w:rFonts w:ascii="Calibri" w:hAnsi="Calibri" w:cs="Calibri"/>
          <w:color w:val="000000"/>
          <w:lang w:val="en-US"/>
        </w:rPr>
        <w:t xml:space="preserve">: </w:t>
      </w:r>
      <w:r w:rsidR="007A1B75">
        <w:rPr>
          <w:rFonts w:ascii="Calibri" w:hAnsi="Calibri" w:cs="Calibri"/>
          <w:i/>
          <w:iCs/>
          <w:color w:val="000000"/>
          <w:lang w:val="en-US"/>
        </w:rPr>
        <w:t xml:space="preserve">What websites or tools do you use </w:t>
      </w:r>
      <w:r w:rsidRPr="004B6762">
        <w:rPr>
          <w:rFonts w:ascii="Calibri" w:hAnsi="Calibri" w:cs="Calibri"/>
          <w:i/>
          <w:iCs/>
          <w:color w:val="000000"/>
          <w:lang w:val="en-US"/>
        </w:rPr>
        <w:t>to look for information</w:t>
      </w:r>
      <w:r w:rsidRPr="005C6060">
        <w:rPr>
          <w:rFonts w:ascii="Calibri" w:hAnsi="Calibri" w:cs="Calibri"/>
          <w:i/>
          <w:iCs/>
          <w:color w:val="000000"/>
          <w:lang w:val="en-US"/>
        </w:rPr>
        <w:t>?</w:t>
      </w:r>
    </w:p>
    <w:p w14:paraId="4956C440" w14:textId="33F61D19" w:rsidR="000D2C19" w:rsidRPr="004B6762" w:rsidRDefault="000D2C19" w:rsidP="000D2C19">
      <w:pPr>
        <w:numPr>
          <w:ilvl w:val="0"/>
          <w:numId w:val="9"/>
        </w:numPr>
        <w:textAlignment w:val="baseline"/>
        <w:rPr>
          <w:rFonts w:ascii="Calibri" w:hAnsi="Calibri" w:cs="Calibri"/>
          <w:color w:val="000000"/>
          <w:lang w:val="en-US"/>
        </w:rPr>
      </w:pPr>
      <w:r w:rsidRPr="004B6762">
        <w:rPr>
          <w:rFonts w:ascii="Calibri" w:hAnsi="Calibri" w:cs="Calibri"/>
          <w:color w:val="000000"/>
          <w:lang w:val="en-US"/>
        </w:rPr>
        <w:t xml:space="preserve">Introductory </w:t>
      </w:r>
      <w:r w:rsidRPr="004B6762">
        <w:rPr>
          <w:rFonts w:ascii="Calibri" w:hAnsi="Calibri" w:cs="Calibri"/>
          <w:b/>
          <w:bCs/>
          <w:color w:val="000000"/>
          <w:lang w:val="en-US"/>
        </w:rPr>
        <w:t>question 3</w:t>
      </w:r>
      <w:r w:rsidRPr="004B6762">
        <w:rPr>
          <w:rFonts w:ascii="Calibri" w:hAnsi="Calibri" w:cs="Calibri"/>
          <w:color w:val="000000"/>
          <w:lang w:val="en-US"/>
        </w:rPr>
        <w:t xml:space="preserve">: </w:t>
      </w:r>
      <w:r w:rsidRPr="004B6762">
        <w:rPr>
          <w:rFonts w:ascii="Calibri" w:hAnsi="Calibri" w:cs="Calibri"/>
          <w:i/>
          <w:iCs/>
          <w:color w:val="000000"/>
          <w:lang w:val="en-US"/>
        </w:rPr>
        <w:t xml:space="preserve">What are the biggest issues you encounter </w:t>
      </w:r>
      <w:r w:rsidR="007A1B75">
        <w:rPr>
          <w:rFonts w:ascii="Calibri" w:hAnsi="Calibri" w:cs="Calibri"/>
          <w:i/>
          <w:iCs/>
          <w:color w:val="000000"/>
          <w:lang w:val="en-US"/>
        </w:rPr>
        <w:t>in this process?</w:t>
      </w:r>
    </w:p>
    <w:p w14:paraId="299A14F5" w14:textId="77777777" w:rsidR="000D2C19" w:rsidRPr="004B6762" w:rsidRDefault="000D2C19" w:rsidP="000D2C19">
      <w:pPr>
        <w:rPr>
          <w:lang w:val="en-US"/>
        </w:rPr>
      </w:pPr>
    </w:p>
    <w:p w14:paraId="1722BBD2" w14:textId="48A31ECB" w:rsidR="000D2C19" w:rsidRPr="00FC0760" w:rsidRDefault="000D2C19" w:rsidP="000D2C19">
      <w:pPr>
        <w:rPr>
          <w:sz w:val="22"/>
          <w:szCs w:val="22"/>
          <w:lang w:val="en-US"/>
        </w:rPr>
      </w:pPr>
      <w:r w:rsidRPr="00FC0760">
        <w:rPr>
          <w:rFonts w:ascii="Calibri" w:hAnsi="Calibri" w:cs="Calibri"/>
          <w:b/>
          <w:bCs/>
          <w:color w:val="000000"/>
          <w:sz w:val="28"/>
          <w:szCs w:val="28"/>
          <w:lang w:val="en-US"/>
        </w:rPr>
        <w:t>Scenarios</w:t>
      </w:r>
    </w:p>
    <w:p w14:paraId="2A8C1F56" w14:textId="11CD28ED" w:rsidR="000D2C19" w:rsidRPr="004B6762" w:rsidRDefault="000D2C19" w:rsidP="000D2C19">
      <w:pPr>
        <w:rPr>
          <w:lang w:val="en-US"/>
        </w:rPr>
      </w:pPr>
    </w:p>
    <w:p w14:paraId="1366D32C" w14:textId="1DE24F35" w:rsidR="000D2C19" w:rsidRPr="009F7104" w:rsidRDefault="009C32E3" w:rsidP="000D2C19">
      <w:pPr>
        <w:rPr>
          <w:rFonts w:asciiTheme="minorHAnsi" w:hAnsiTheme="minorHAnsi" w:cstheme="minorHAnsi"/>
          <w:b/>
          <w:bCs/>
          <w:lang w:val="en-US"/>
        </w:rPr>
      </w:pPr>
      <w:r w:rsidRPr="00FC0760">
        <w:rPr>
          <w:rFonts w:asciiTheme="minorHAnsi" w:hAnsiTheme="minorHAnsi" w:cstheme="minorHAnsi"/>
          <w:b/>
          <w:bCs/>
          <w:lang w:val="en-US"/>
        </w:rPr>
        <w:t>SCENARIO 1: HOMEPAGE</w:t>
      </w:r>
      <w:r w:rsidRPr="009F7104">
        <w:rPr>
          <w:rFonts w:asciiTheme="minorHAnsi" w:hAnsiTheme="minorHAnsi" w:cstheme="minorHAnsi"/>
          <w:b/>
          <w:bCs/>
          <w:lang w:val="en-US"/>
        </w:rPr>
        <w:t xml:space="preserve"> </w:t>
      </w:r>
    </w:p>
    <w:p w14:paraId="5E2F2EA1" w14:textId="03C7078D" w:rsidR="000D2C19" w:rsidRPr="007F1202" w:rsidRDefault="007A1B75" w:rsidP="000D2C19">
      <w:pPr>
        <w:rPr>
          <w:rFonts w:asciiTheme="minorHAnsi" w:hAnsiTheme="minorHAnsi" w:cstheme="minorHAnsi"/>
          <w:lang w:val="en-US"/>
        </w:rPr>
      </w:pPr>
      <w:r>
        <w:rPr>
          <w:rFonts w:asciiTheme="minorHAnsi" w:hAnsiTheme="minorHAnsi" w:cstheme="minorHAnsi"/>
          <w:i/>
          <w:iCs/>
          <w:lang w:val="en-US"/>
        </w:rPr>
        <w:lastRenderedPageBreak/>
        <w:t>I</w:t>
      </w:r>
      <w:r w:rsidR="000D2C19" w:rsidRPr="009F7104">
        <w:rPr>
          <w:rFonts w:asciiTheme="minorHAnsi" w:hAnsiTheme="minorHAnsi" w:cstheme="minorHAnsi"/>
          <w:i/>
          <w:iCs/>
          <w:lang w:val="en-US"/>
        </w:rPr>
        <w:t>magine that you typed in a question on Google and one of the search results le</w:t>
      </w:r>
      <w:r w:rsidR="000D2C19" w:rsidRPr="007F1202">
        <w:rPr>
          <w:rFonts w:asciiTheme="minorHAnsi" w:hAnsiTheme="minorHAnsi" w:cstheme="minorHAnsi"/>
          <w:i/>
          <w:iCs/>
          <w:lang w:val="en-US"/>
        </w:rPr>
        <w:t xml:space="preserve">d you to the EU FarmBook. You land on the homepage in the language that you </w:t>
      </w:r>
      <w:r w:rsidR="008F3802" w:rsidRPr="007F1202">
        <w:rPr>
          <w:rFonts w:asciiTheme="minorHAnsi" w:hAnsiTheme="minorHAnsi" w:cstheme="minorHAnsi"/>
          <w:i/>
          <w:iCs/>
          <w:lang w:val="en-US"/>
        </w:rPr>
        <w:t xml:space="preserve">used for your </w:t>
      </w:r>
      <w:r w:rsidR="000D2C19" w:rsidRPr="007F1202">
        <w:rPr>
          <w:rFonts w:asciiTheme="minorHAnsi" w:hAnsiTheme="minorHAnsi" w:cstheme="minorHAnsi"/>
          <w:i/>
          <w:iCs/>
          <w:lang w:val="en-US"/>
        </w:rPr>
        <w:t>Google</w:t>
      </w:r>
      <w:r w:rsidR="008F3802" w:rsidRPr="007F1202">
        <w:rPr>
          <w:rFonts w:asciiTheme="minorHAnsi" w:hAnsiTheme="minorHAnsi" w:cstheme="minorHAnsi"/>
          <w:i/>
          <w:iCs/>
          <w:lang w:val="en-US"/>
        </w:rPr>
        <w:t xml:space="preserve"> search</w:t>
      </w:r>
      <w:r w:rsidR="000D2C19" w:rsidRPr="007F1202">
        <w:rPr>
          <w:rFonts w:asciiTheme="minorHAnsi" w:hAnsiTheme="minorHAnsi" w:cstheme="minorHAnsi"/>
          <w:i/>
          <w:iCs/>
          <w:lang w:val="en-US"/>
        </w:rPr>
        <w:t>.</w:t>
      </w:r>
      <w:r w:rsidR="000D2C19" w:rsidRPr="007F1202">
        <w:rPr>
          <w:rFonts w:asciiTheme="minorHAnsi" w:hAnsiTheme="minorHAnsi" w:cstheme="minorHAnsi"/>
          <w:lang w:val="en-US"/>
        </w:rPr>
        <w:t xml:space="preserve"> (show homepage of the EU </w:t>
      </w:r>
      <w:proofErr w:type="spellStart"/>
      <w:r w:rsidR="000D2C19" w:rsidRPr="007F1202">
        <w:rPr>
          <w:rFonts w:asciiTheme="minorHAnsi" w:hAnsiTheme="minorHAnsi" w:cstheme="minorHAnsi"/>
          <w:lang w:val="en-US"/>
        </w:rPr>
        <w:t>FarmBook</w:t>
      </w:r>
      <w:proofErr w:type="spellEnd"/>
      <w:r w:rsidR="000D2C19" w:rsidRPr="007F1202">
        <w:rPr>
          <w:rFonts w:asciiTheme="minorHAnsi" w:hAnsiTheme="minorHAnsi" w:cstheme="minorHAnsi"/>
          <w:lang w:val="en-US"/>
        </w:rPr>
        <w:t xml:space="preserve"> - </w:t>
      </w:r>
      <w:r w:rsidR="00244879" w:rsidRPr="00244879">
        <w:rPr>
          <w:rFonts w:asciiTheme="minorHAnsi" w:hAnsiTheme="minorHAnsi" w:cstheme="minorHAnsi"/>
          <w:lang w:val="en-US"/>
        </w:rPr>
        <w:t>https://acc.eufarmbook.eu/</w:t>
      </w:r>
      <w:r w:rsidR="000D2C19" w:rsidRPr="007F1202">
        <w:rPr>
          <w:rFonts w:asciiTheme="minorHAnsi" w:hAnsiTheme="minorHAnsi" w:cstheme="minorHAnsi"/>
          <w:lang w:val="en-US"/>
        </w:rPr>
        <w:t xml:space="preserve">) </w:t>
      </w:r>
    </w:p>
    <w:p w14:paraId="06A7C2E0" w14:textId="6A6BC272" w:rsidR="000D2C19" w:rsidRPr="007F1202" w:rsidRDefault="000D2C19" w:rsidP="000D2C19">
      <w:pPr>
        <w:rPr>
          <w:rFonts w:asciiTheme="minorHAnsi" w:hAnsiTheme="minorHAnsi" w:cstheme="minorHAnsi"/>
          <w:i/>
          <w:iCs/>
          <w:lang w:val="en-US"/>
        </w:rPr>
      </w:pPr>
      <w:r w:rsidRPr="009C32E3">
        <w:rPr>
          <w:rFonts w:asciiTheme="minorHAnsi" w:hAnsiTheme="minorHAnsi" w:cstheme="minorHAnsi"/>
          <w:b/>
          <w:bCs/>
          <w:lang w:val="en-US"/>
        </w:rPr>
        <w:t>Question 1.1:</w:t>
      </w:r>
      <w:r w:rsidRPr="009F7104">
        <w:rPr>
          <w:rFonts w:asciiTheme="minorHAnsi" w:hAnsiTheme="minorHAnsi" w:cstheme="minorHAnsi"/>
          <w:lang w:val="en-US"/>
        </w:rPr>
        <w:t xml:space="preserve"> </w:t>
      </w:r>
      <w:r w:rsidRPr="009F7104">
        <w:rPr>
          <w:rFonts w:asciiTheme="minorHAnsi" w:hAnsiTheme="minorHAnsi" w:cstheme="minorHAnsi"/>
          <w:i/>
          <w:iCs/>
          <w:lang w:val="en-US"/>
        </w:rPr>
        <w:t xml:space="preserve">If you only scroll through the page without clicking, what </w:t>
      </w:r>
      <w:r w:rsidR="009C32E3">
        <w:rPr>
          <w:rFonts w:asciiTheme="minorHAnsi" w:hAnsiTheme="minorHAnsi" w:cstheme="minorHAnsi"/>
          <w:i/>
          <w:iCs/>
          <w:lang w:val="en-US"/>
        </w:rPr>
        <w:t>are</w:t>
      </w:r>
      <w:r w:rsidRPr="009F7104">
        <w:rPr>
          <w:rFonts w:asciiTheme="minorHAnsi" w:hAnsiTheme="minorHAnsi" w:cstheme="minorHAnsi"/>
          <w:i/>
          <w:iCs/>
          <w:lang w:val="en-US"/>
        </w:rPr>
        <w:t xml:space="preserve"> your first impression</w:t>
      </w:r>
      <w:r w:rsidR="009C32E3">
        <w:rPr>
          <w:rFonts w:asciiTheme="minorHAnsi" w:hAnsiTheme="minorHAnsi" w:cstheme="minorHAnsi"/>
          <w:i/>
          <w:iCs/>
          <w:lang w:val="en-US"/>
        </w:rPr>
        <w:t>s</w:t>
      </w:r>
      <w:r w:rsidRPr="009F7104">
        <w:rPr>
          <w:rFonts w:asciiTheme="minorHAnsi" w:hAnsiTheme="minorHAnsi" w:cstheme="minorHAnsi"/>
          <w:i/>
          <w:iCs/>
          <w:lang w:val="en-US"/>
        </w:rPr>
        <w:t xml:space="preserve">? </w:t>
      </w:r>
    </w:p>
    <w:p w14:paraId="762C9C40" w14:textId="4609E6B9" w:rsidR="000D2C19" w:rsidRPr="009F7104" w:rsidRDefault="000D2C19" w:rsidP="000D2C19">
      <w:pPr>
        <w:rPr>
          <w:rFonts w:asciiTheme="minorHAnsi" w:hAnsiTheme="minorHAnsi" w:cstheme="minorHAnsi"/>
          <w:lang w:val="en-US"/>
        </w:rPr>
      </w:pPr>
      <w:r w:rsidRPr="009C32E3">
        <w:rPr>
          <w:rFonts w:asciiTheme="minorHAnsi" w:hAnsiTheme="minorHAnsi" w:cstheme="minorHAnsi"/>
          <w:b/>
          <w:bCs/>
          <w:lang w:val="en-US"/>
        </w:rPr>
        <w:t>Question 1.2:</w:t>
      </w:r>
      <w:r w:rsidRPr="009F7104">
        <w:rPr>
          <w:rFonts w:asciiTheme="minorHAnsi" w:hAnsiTheme="minorHAnsi" w:cstheme="minorHAnsi"/>
          <w:lang w:val="en-US"/>
        </w:rPr>
        <w:t xml:space="preserve"> </w:t>
      </w:r>
      <w:r w:rsidRPr="009F7104">
        <w:rPr>
          <w:rFonts w:asciiTheme="minorHAnsi" w:hAnsiTheme="minorHAnsi" w:cstheme="minorHAnsi"/>
          <w:i/>
          <w:iCs/>
          <w:lang w:val="en-US"/>
        </w:rPr>
        <w:t>Can you describe what you see on the page?</w:t>
      </w:r>
      <w:r w:rsidRPr="009F7104">
        <w:rPr>
          <w:rFonts w:asciiTheme="minorHAnsi" w:hAnsiTheme="minorHAnsi" w:cstheme="minorHAnsi"/>
          <w:lang w:val="en-US"/>
        </w:rPr>
        <w:t xml:space="preserve"> (only ask this if the participant hasn’t given a full description of what they saw durin</w:t>
      </w:r>
      <w:r w:rsidRPr="007F1202">
        <w:rPr>
          <w:rFonts w:asciiTheme="minorHAnsi" w:hAnsiTheme="minorHAnsi" w:cstheme="minorHAnsi"/>
          <w:lang w:val="en-US"/>
        </w:rPr>
        <w:t xml:space="preserve">g </w:t>
      </w:r>
      <w:r w:rsidR="006D09DB">
        <w:rPr>
          <w:rFonts w:asciiTheme="minorHAnsi" w:hAnsiTheme="minorHAnsi" w:cstheme="minorHAnsi"/>
          <w:lang w:val="en-US"/>
        </w:rPr>
        <w:t>Q</w:t>
      </w:r>
      <w:r w:rsidRPr="007F1202">
        <w:rPr>
          <w:rFonts w:asciiTheme="minorHAnsi" w:hAnsiTheme="minorHAnsi" w:cstheme="minorHAnsi"/>
          <w:lang w:val="en-US"/>
        </w:rPr>
        <w:t>uestion 1.1</w:t>
      </w:r>
      <w:r w:rsidRPr="00FC0760">
        <w:rPr>
          <w:rFonts w:asciiTheme="minorHAnsi" w:hAnsiTheme="minorHAnsi" w:cstheme="minorHAnsi"/>
          <w:lang w:val="en-US"/>
        </w:rPr>
        <w:t>)</w:t>
      </w:r>
    </w:p>
    <w:p w14:paraId="6503FA41" w14:textId="01318C1E" w:rsidR="00141383" w:rsidRPr="007F1202" w:rsidRDefault="000D2C19" w:rsidP="000D2C19">
      <w:pPr>
        <w:rPr>
          <w:rFonts w:asciiTheme="minorHAnsi" w:hAnsiTheme="minorHAnsi" w:cstheme="minorHAnsi"/>
          <w:i/>
          <w:iCs/>
          <w:lang w:val="en-US"/>
        </w:rPr>
      </w:pPr>
      <w:r w:rsidRPr="009C32E3">
        <w:rPr>
          <w:rFonts w:asciiTheme="minorHAnsi" w:hAnsiTheme="minorHAnsi" w:cstheme="minorHAnsi"/>
          <w:b/>
          <w:bCs/>
          <w:lang w:val="en-US"/>
        </w:rPr>
        <w:t>Question 1.3:</w:t>
      </w:r>
      <w:r w:rsidRPr="009F7104">
        <w:rPr>
          <w:rFonts w:asciiTheme="minorHAnsi" w:hAnsiTheme="minorHAnsi" w:cstheme="minorHAnsi"/>
          <w:lang w:val="en-US"/>
        </w:rPr>
        <w:t xml:space="preserve"> </w:t>
      </w:r>
      <w:r w:rsidRPr="009F7104">
        <w:rPr>
          <w:rFonts w:asciiTheme="minorHAnsi" w:hAnsiTheme="minorHAnsi" w:cstheme="minorHAnsi"/>
          <w:i/>
          <w:iCs/>
          <w:lang w:val="en-US"/>
        </w:rPr>
        <w:t>If you look at the top of the page, you’ll see a menu</w:t>
      </w:r>
      <w:r w:rsidR="00106123">
        <w:rPr>
          <w:rFonts w:asciiTheme="minorHAnsi" w:hAnsiTheme="minorHAnsi" w:cstheme="minorHAnsi"/>
          <w:i/>
          <w:iCs/>
          <w:lang w:val="en-US"/>
        </w:rPr>
        <w:t xml:space="preserve">. </w:t>
      </w:r>
      <w:r w:rsidR="00106123" w:rsidRPr="004B6762">
        <w:rPr>
          <w:rFonts w:asciiTheme="minorHAnsi" w:hAnsiTheme="minorHAnsi" w:cstheme="minorHAnsi"/>
          <w:lang w:val="en-US"/>
        </w:rPr>
        <w:t>(</w:t>
      </w:r>
      <w:r w:rsidR="00106123">
        <w:rPr>
          <w:rFonts w:asciiTheme="minorHAnsi" w:hAnsiTheme="minorHAnsi" w:cstheme="minorHAnsi"/>
          <w:lang w:val="en-US"/>
        </w:rPr>
        <w:t>P</w:t>
      </w:r>
      <w:r w:rsidR="00106123" w:rsidRPr="004B6762">
        <w:rPr>
          <w:rFonts w:asciiTheme="minorHAnsi" w:hAnsiTheme="minorHAnsi" w:cstheme="minorHAnsi"/>
          <w:lang w:val="en-US"/>
        </w:rPr>
        <w:t>ause</w:t>
      </w:r>
      <w:r w:rsidR="00106123">
        <w:rPr>
          <w:rFonts w:asciiTheme="minorHAnsi" w:hAnsiTheme="minorHAnsi" w:cstheme="minorHAnsi"/>
          <w:lang w:val="en-US"/>
        </w:rPr>
        <w:t xml:space="preserve"> to give them time)</w:t>
      </w:r>
      <w:r w:rsidRPr="009F7104">
        <w:rPr>
          <w:rFonts w:asciiTheme="minorHAnsi" w:hAnsiTheme="minorHAnsi" w:cstheme="minorHAnsi"/>
          <w:i/>
          <w:iCs/>
          <w:lang w:val="en-US"/>
        </w:rPr>
        <w:t xml:space="preserve"> </w:t>
      </w:r>
      <w:r w:rsidR="00106123">
        <w:rPr>
          <w:rFonts w:asciiTheme="minorHAnsi" w:hAnsiTheme="minorHAnsi" w:cstheme="minorHAnsi"/>
          <w:i/>
          <w:iCs/>
          <w:lang w:val="en-US"/>
        </w:rPr>
        <w:t>C</w:t>
      </w:r>
      <w:r w:rsidRPr="009F7104">
        <w:rPr>
          <w:rFonts w:asciiTheme="minorHAnsi" w:hAnsiTheme="minorHAnsi" w:cstheme="minorHAnsi"/>
          <w:i/>
          <w:iCs/>
          <w:lang w:val="en-US"/>
        </w:rPr>
        <w:t>an you tell me what you expect to find behind each category?</w:t>
      </w:r>
    </w:p>
    <w:p w14:paraId="33AECC50" w14:textId="53E0E052" w:rsidR="000D2C19" w:rsidRPr="007F1202" w:rsidRDefault="000D2C19" w:rsidP="000D2C19">
      <w:pPr>
        <w:rPr>
          <w:rFonts w:asciiTheme="minorHAnsi" w:hAnsiTheme="minorHAnsi" w:cstheme="minorHAnsi"/>
          <w:lang w:val="en-US"/>
        </w:rPr>
      </w:pPr>
    </w:p>
    <w:p w14:paraId="1462D1A7" w14:textId="617216B1" w:rsidR="000D2C19" w:rsidRPr="007F1202" w:rsidRDefault="009C32E3" w:rsidP="000D2C19">
      <w:pPr>
        <w:rPr>
          <w:rFonts w:asciiTheme="minorHAnsi" w:hAnsiTheme="minorHAnsi" w:cstheme="minorHAnsi"/>
          <w:b/>
          <w:bCs/>
          <w:lang w:val="en-US"/>
        </w:rPr>
      </w:pPr>
      <w:r w:rsidRPr="007F1202">
        <w:rPr>
          <w:rFonts w:asciiTheme="minorHAnsi" w:hAnsiTheme="minorHAnsi" w:cstheme="minorHAnsi"/>
          <w:b/>
          <w:bCs/>
          <w:lang w:val="en-US"/>
        </w:rPr>
        <w:t xml:space="preserve">SCENARIO 2: SECTOR/THEME PAGE </w:t>
      </w:r>
    </w:p>
    <w:p w14:paraId="750A79A9" w14:textId="6D22C783" w:rsidR="000D2C19" w:rsidRPr="007F1202" w:rsidRDefault="603EC1C1" w:rsidP="603EC1C1">
      <w:pPr>
        <w:rPr>
          <w:rFonts w:asciiTheme="minorHAnsi" w:hAnsiTheme="minorHAnsi" w:cstheme="minorBidi"/>
          <w:lang w:val="en-US"/>
        </w:rPr>
      </w:pPr>
      <w:r w:rsidRPr="009C32E3">
        <w:rPr>
          <w:rFonts w:asciiTheme="minorHAnsi" w:hAnsiTheme="minorHAnsi" w:cstheme="minorBidi"/>
          <w:b/>
          <w:bCs/>
          <w:lang w:val="en-US"/>
        </w:rPr>
        <w:t>Question 2.1:</w:t>
      </w:r>
      <w:r w:rsidR="00BF3E0D">
        <w:rPr>
          <w:rFonts w:asciiTheme="minorHAnsi" w:hAnsiTheme="minorHAnsi" w:cstheme="minorBidi"/>
          <w:lang w:val="en-US"/>
        </w:rPr>
        <w:t xml:space="preserve"> (Still on the Home / Landing page)</w:t>
      </w:r>
      <w:r w:rsidRPr="007F1202">
        <w:rPr>
          <w:rFonts w:asciiTheme="minorHAnsi" w:hAnsiTheme="minorHAnsi" w:cstheme="minorBidi"/>
          <w:i/>
          <w:iCs/>
          <w:lang w:val="en-US"/>
        </w:rPr>
        <w:t xml:space="preserve"> </w:t>
      </w:r>
      <w:r w:rsidR="006D09DB">
        <w:rPr>
          <w:rFonts w:asciiTheme="minorHAnsi" w:hAnsiTheme="minorHAnsi" w:cstheme="minorBidi"/>
          <w:i/>
          <w:iCs/>
          <w:lang w:val="en-US"/>
        </w:rPr>
        <w:t>Now let’s say y</w:t>
      </w:r>
      <w:r w:rsidRPr="007F1202">
        <w:rPr>
          <w:rFonts w:asciiTheme="minorHAnsi" w:hAnsiTheme="minorHAnsi" w:cstheme="minorBidi"/>
          <w:i/>
          <w:iCs/>
          <w:lang w:val="en-US"/>
        </w:rPr>
        <w:t>ou want to find information on (CATEGORY) that might be of interest to you</w:t>
      </w:r>
      <w:r w:rsidR="006D09DB">
        <w:rPr>
          <w:rFonts w:asciiTheme="minorHAnsi" w:hAnsiTheme="minorHAnsi" w:cstheme="minorBidi"/>
          <w:i/>
          <w:iCs/>
          <w:lang w:val="en-US"/>
        </w:rPr>
        <w:t>:</w:t>
      </w:r>
      <w:r w:rsidRPr="007F1202">
        <w:rPr>
          <w:rFonts w:asciiTheme="minorHAnsi" w:hAnsiTheme="minorHAnsi" w:cstheme="minorBidi"/>
          <w:i/>
          <w:iCs/>
          <w:lang w:val="en-US"/>
        </w:rPr>
        <w:t xml:space="preserve"> how would you proceed?</w:t>
      </w:r>
      <w:r w:rsidRPr="007F1202">
        <w:rPr>
          <w:rFonts w:asciiTheme="minorHAnsi" w:hAnsiTheme="minorHAnsi" w:cstheme="minorBidi"/>
          <w:lang w:val="en-US"/>
        </w:rPr>
        <w:t xml:space="preserve"> (the participant is allowed to start using the platform)</w:t>
      </w:r>
    </w:p>
    <w:p w14:paraId="5641E0C5" w14:textId="505DC26A" w:rsidR="000D2C19" w:rsidRPr="007F1202" w:rsidRDefault="000C538D" w:rsidP="000C538D">
      <w:pPr>
        <w:rPr>
          <w:rFonts w:asciiTheme="minorHAnsi" w:hAnsiTheme="minorHAnsi" w:cstheme="minorBidi"/>
          <w:lang w:val="en-US"/>
        </w:rPr>
      </w:pPr>
      <w:r w:rsidRPr="009C32E3">
        <w:rPr>
          <w:rFonts w:asciiTheme="minorHAnsi" w:hAnsiTheme="minorHAnsi" w:cstheme="minorBidi"/>
          <w:b/>
          <w:bCs/>
          <w:lang w:val="en-US"/>
        </w:rPr>
        <w:t>Question 2.2:</w:t>
      </w:r>
      <w:r w:rsidRPr="007F1202">
        <w:rPr>
          <w:rFonts w:asciiTheme="minorHAnsi" w:hAnsiTheme="minorHAnsi" w:cstheme="minorBidi"/>
          <w:lang w:val="en-US"/>
        </w:rPr>
        <w:t xml:space="preserve"> If the participant uses the menu or the categories and lands on the sector/theme page, ask them to describe what they see. If the participant uses the search function, go to </w:t>
      </w:r>
      <w:r w:rsidR="006D09DB">
        <w:rPr>
          <w:rFonts w:asciiTheme="minorHAnsi" w:hAnsiTheme="minorHAnsi" w:cstheme="minorBidi"/>
          <w:lang w:val="en-US"/>
        </w:rPr>
        <w:t>S</w:t>
      </w:r>
      <w:r w:rsidRPr="007F1202">
        <w:rPr>
          <w:rFonts w:asciiTheme="minorHAnsi" w:hAnsiTheme="minorHAnsi" w:cstheme="minorBidi"/>
          <w:lang w:val="en-US"/>
        </w:rPr>
        <w:t>cenario 5 and simply ask them the follow-up questions</w:t>
      </w:r>
    </w:p>
    <w:p w14:paraId="379335D9" w14:textId="77777777" w:rsidR="000D2C19" w:rsidRPr="007F1202" w:rsidRDefault="000D2C19" w:rsidP="000D2C19">
      <w:pPr>
        <w:rPr>
          <w:rFonts w:asciiTheme="minorHAnsi" w:hAnsiTheme="minorHAnsi" w:cstheme="minorHAnsi"/>
          <w:lang w:val="en-US"/>
        </w:rPr>
      </w:pPr>
    </w:p>
    <w:p w14:paraId="1117C8FF" w14:textId="25066EFE" w:rsidR="000D2C19" w:rsidRPr="007F1202" w:rsidRDefault="009C32E3" w:rsidP="000D2C19">
      <w:pPr>
        <w:rPr>
          <w:rFonts w:asciiTheme="minorHAnsi" w:hAnsiTheme="minorHAnsi" w:cstheme="minorHAnsi"/>
          <w:b/>
          <w:bCs/>
          <w:lang w:val="en-US"/>
        </w:rPr>
      </w:pPr>
      <w:r w:rsidRPr="007F1202">
        <w:rPr>
          <w:rFonts w:asciiTheme="minorHAnsi" w:hAnsiTheme="minorHAnsi" w:cstheme="minorHAnsi"/>
          <w:b/>
          <w:bCs/>
          <w:lang w:val="en-US"/>
        </w:rPr>
        <w:t>SCENARIO 3: DETAIL PAGE</w:t>
      </w:r>
    </w:p>
    <w:p w14:paraId="66FBC0D0" w14:textId="057959EF" w:rsidR="000D2C19" w:rsidRPr="007F1202" w:rsidRDefault="000D2C19" w:rsidP="000D2C19">
      <w:pPr>
        <w:rPr>
          <w:rFonts w:asciiTheme="minorHAnsi" w:hAnsiTheme="minorHAnsi" w:cstheme="minorHAnsi"/>
          <w:lang w:val="en-US"/>
        </w:rPr>
      </w:pPr>
      <w:r w:rsidRPr="009C32E3">
        <w:rPr>
          <w:rFonts w:asciiTheme="minorHAnsi" w:hAnsiTheme="minorHAnsi" w:cstheme="minorHAnsi"/>
          <w:b/>
          <w:bCs/>
          <w:lang w:val="en-US"/>
        </w:rPr>
        <w:t>Question 3.1:</w:t>
      </w:r>
      <w:r w:rsidRPr="007F1202">
        <w:rPr>
          <w:rFonts w:asciiTheme="minorHAnsi" w:hAnsiTheme="minorHAnsi" w:cstheme="minorHAnsi"/>
          <w:lang w:val="en-US"/>
        </w:rPr>
        <w:t xml:space="preserve"> </w:t>
      </w:r>
      <w:r w:rsidR="00244879" w:rsidRPr="005C6060">
        <w:rPr>
          <w:rFonts w:asciiTheme="minorHAnsi" w:hAnsiTheme="minorHAnsi" w:cstheme="minorHAnsi"/>
          <w:i/>
          <w:iCs/>
          <w:lang w:val="en-US"/>
        </w:rPr>
        <w:t>If</w:t>
      </w:r>
      <w:r w:rsidR="00244879">
        <w:rPr>
          <w:rFonts w:asciiTheme="minorHAnsi" w:hAnsiTheme="minorHAnsi" w:cstheme="minorHAnsi"/>
          <w:lang w:val="en-US"/>
        </w:rPr>
        <w:t xml:space="preserve"> </w:t>
      </w:r>
      <w:r w:rsidR="00244879">
        <w:rPr>
          <w:rFonts w:asciiTheme="minorHAnsi" w:hAnsiTheme="minorHAnsi" w:cstheme="minorHAnsi"/>
          <w:i/>
          <w:iCs/>
          <w:lang w:val="en-US"/>
        </w:rPr>
        <w:t>y</w:t>
      </w:r>
      <w:r w:rsidRPr="007F1202">
        <w:rPr>
          <w:rFonts w:asciiTheme="minorHAnsi" w:hAnsiTheme="minorHAnsi" w:cstheme="minorHAnsi"/>
          <w:i/>
          <w:iCs/>
          <w:lang w:val="en-US"/>
        </w:rPr>
        <w:t>ou see an interesting video on this overview page, click on it and describe what you see</w:t>
      </w:r>
      <w:r w:rsidR="00244879">
        <w:rPr>
          <w:rFonts w:asciiTheme="minorHAnsi" w:hAnsiTheme="minorHAnsi" w:cstheme="minorHAnsi"/>
          <w:i/>
          <w:iCs/>
          <w:lang w:val="en-US"/>
        </w:rPr>
        <w:t xml:space="preserve"> next</w:t>
      </w:r>
      <w:r w:rsidRPr="007F1202">
        <w:rPr>
          <w:rFonts w:asciiTheme="minorHAnsi" w:hAnsiTheme="minorHAnsi" w:cstheme="minorHAnsi"/>
          <w:i/>
          <w:iCs/>
          <w:lang w:val="en-US"/>
        </w:rPr>
        <w:t>.</w:t>
      </w:r>
    </w:p>
    <w:p w14:paraId="5698510E" w14:textId="2C6A7475" w:rsidR="000D2C19" w:rsidRPr="007F1202" w:rsidRDefault="000D2C19" w:rsidP="000D2C19">
      <w:pPr>
        <w:rPr>
          <w:rFonts w:asciiTheme="minorHAnsi" w:hAnsiTheme="minorHAnsi" w:cstheme="minorHAnsi"/>
          <w:lang w:val="en-US"/>
        </w:rPr>
      </w:pPr>
    </w:p>
    <w:p w14:paraId="0B027556" w14:textId="02B64D75" w:rsidR="000D2C19" w:rsidRPr="007F1202" w:rsidRDefault="009C32E3" w:rsidP="000D2C19">
      <w:pPr>
        <w:rPr>
          <w:rFonts w:asciiTheme="minorHAnsi" w:hAnsiTheme="minorHAnsi" w:cstheme="minorHAnsi"/>
          <w:b/>
          <w:bCs/>
          <w:lang w:val="en-US"/>
        </w:rPr>
      </w:pPr>
      <w:r w:rsidRPr="009C32E3">
        <w:rPr>
          <w:rFonts w:asciiTheme="minorHAnsi" w:hAnsiTheme="minorHAnsi" w:cstheme="minorHAnsi"/>
          <w:b/>
          <w:bCs/>
          <w:lang w:val="en-US"/>
        </w:rPr>
        <w:t>SCENARIO 4:</w:t>
      </w:r>
      <w:r w:rsidRPr="007F1202">
        <w:rPr>
          <w:rFonts w:asciiTheme="minorHAnsi" w:hAnsiTheme="minorHAnsi" w:cstheme="minorHAnsi"/>
          <w:b/>
          <w:bCs/>
          <w:lang w:val="en-US"/>
        </w:rPr>
        <w:t xml:space="preserve"> LEAVE A COMMENT ON CONTENT</w:t>
      </w:r>
    </w:p>
    <w:p w14:paraId="61C354AC" w14:textId="4ECBDADE" w:rsidR="000D2C19" w:rsidRPr="007F1202" w:rsidRDefault="000D2C19" w:rsidP="000D2C19">
      <w:pPr>
        <w:rPr>
          <w:rFonts w:asciiTheme="minorHAnsi" w:hAnsiTheme="minorHAnsi" w:cstheme="minorHAnsi"/>
          <w:lang w:val="en-US"/>
        </w:rPr>
      </w:pPr>
      <w:r w:rsidRPr="002B4E80">
        <w:rPr>
          <w:rFonts w:asciiTheme="minorHAnsi" w:hAnsiTheme="minorHAnsi" w:cstheme="minorHAnsi"/>
          <w:b/>
          <w:bCs/>
          <w:lang w:val="en-US"/>
        </w:rPr>
        <w:t>Question 4.1:</w:t>
      </w:r>
      <w:r w:rsidRPr="007F1202">
        <w:rPr>
          <w:rFonts w:asciiTheme="minorHAnsi" w:hAnsiTheme="minorHAnsi" w:cstheme="minorHAnsi"/>
          <w:lang w:val="en-US"/>
        </w:rPr>
        <w:t xml:space="preserve"> </w:t>
      </w:r>
      <w:r w:rsidRPr="007F1202">
        <w:rPr>
          <w:rFonts w:asciiTheme="minorHAnsi" w:hAnsiTheme="minorHAnsi" w:cstheme="minorHAnsi"/>
          <w:i/>
          <w:iCs/>
          <w:lang w:val="en-US"/>
        </w:rPr>
        <w:t>You’d like to leave a comment on the video, how would you proceed?</w:t>
      </w:r>
    </w:p>
    <w:p w14:paraId="6C7D61FE" w14:textId="1B7BD1A9" w:rsidR="000D2C19" w:rsidRPr="005C6060" w:rsidRDefault="00244879" w:rsidP="000D2C19">
      <w:pPr>
        <w:rPr>
          <w:rFonts w:asciiTheme="minorHAnsi" w:hAnsiTheme="minorHAnsi" w:cstheme="minorHAnsi"/>
          <w:lang w:val="en-US"/>
        </w:rPr>
      </w:pPr>
      <w:r w:rsidRPr="005C6060">
        <w:rPr>
          <w:rFonts w:asciiTheme="minorHAnsi" w:hAnsiTheme="minorHAnsi" w:cstheme="minorHAnsi"/>
          <w:lang w:val="en-US"/>
        </w:rPr>
        <w:t>The user will have to register and log in.</w:t>
      </w:r>
    </w:p>
    <w:p w14:paraId="121079FF" w14:textId="77777777" w:rsidR="00244879" w:rsidRPr="007F1202" w:rsidRDefault="00244879" w:rsidP="000D2C19">
      <w:pPr>
        <w:rPr>
          <w:lang w:val="en-US"/>
        </w:rPr>
      </w:pPr>
    </w:p>
    <w:p w14:paraId="1AF50639" w14:textId="18DE3D1F" w:rsidR="000D2C19" w:rsidRPr="007F1202" w:rsidRDefault="009C32E3" w:rsidP="000D2C19">
      <w:pPr>
        <w:rPr>
          <w:rFonts w:asciiTheme="minorHAnsi" w:hAnsiTheme="minorHAnsi" w:cstheme="minorHAnsi"/>
          <w:b/>
          <w:bCs/>
          <w:lang w:val="en-US"/>
        </w:rPr>
      </w:pPr>
      <w:r w:rsidRPr="007F1202">
        <w:rPr>
          <w:rFonts w:asciiTheme="minorHAnsi" w:hAnsiTheme="minorHAnsi" w:cstheme="minorHAnsi"/>
          <w:b/>
          <w:bCs/>
          <w:lang w:val="en-US"/>
        </w:rPr>
        <w:t>SCENARIO 5: SEARCH FUNCTION</w:t>
      </w:r>
    </w:p>
    <w:p w14:paraId="1D7662AE" w14:textId="5943D855" w:rsidR="000D2C19" w:rsidRPr="007F1202" w:rsidRDefault="000D2C19" w:rsidP="000D2C19">
      <w:pPr>
        <w:rPr>
          <w:rFonts w:asciiTheme="minorHAnsi" w:hAnsiTheme="minorHAnsi" w:cstheme="minorHAnsi"/>
          <w:lang w:val="en-US"/>
        </w:rPr>
      </w:pPr>
      <w:r w:rsidRPr="002B4E80">
        <w:rPr>
          <w:rFonts w:asciiTheme="minorHAnsi" w:hAnsiTheme="minorHAnsi" w:cstheme="minorHAnsi"/>
          <w:b/>
          <w:bCs/>
          <w:lang w:val="en-US"/>
        </w:rPr>
        <w:t>Question 5.1:</w:t>
      </w:r>
      <w:r w:rsidRPr="007F1202">
        <w:rPr>
          <w:rFonts w:asciiTheme="minorHAnsi" w:hAnsiTheme="minorHAnsi" w:cstheme="minorHAnsi"/>
          <w:lang w:val="en-US"/>
        </w:rPr>
        <w:t xml:space="preserve"> </w:t>
      </w:r>
      <w:r w:rsidRPr="007F1202">
        <w:rPr>
          <w:rFonts w:asciiTheme="minorHAnsi" w:hAnsiTheme="minorHAnsi" w:cstheme="minorHAnsi"/>
          <w:i/>
          <w:iCs/>
          <w:lang w:val="en-US"/>
        </w:rPr>
        <w:t>You’re looking for a specific practice abstract on _____ how would you proceed?</w:t>
      </w:r>
    </w:p>
    <w:p w14:paraId="1ACF159D" w14:textId="525B8C39" w:rsidR="000D2C19" w:rsidRPr="007F1202" w:rsidRDefault="000D2C19" w:rsidP="000D2C19">
      <w:pPr>
        <w:rPr>
          <w:rFonts w:asciiTheme="minorHAnsi" w:hAnsiTheme="minorHAnsi" w:cstheme="minorHAnsi"/>
          <w:lang w:val="en-US"/>
        </w:rPr>
      </w:pPr>
      <w:r w:rsidRPr="002B4E80">
        <w:rPr>
          <w:rFonts w:asciiTheme="minorHAnsi" w:hAnsiTheme="minorHAnsi" w:cstheme="minorHAnsi"/>
          <w:b/>
          <w:bCs/>
          <w:lang w:val="en-US"/>
        </w:rPr>
        <w:t>Question 5.2:</w:t>
      </w:r>
      <w:r w:rsidRPr="007F1202">
        <w:rPr>
          <w:rFonts w:asciiTheme="minorHAnsi" w:hAnsiTheme="minorHAnsi" w:cstheme="minorHAnsi"/>
          <w:lang w:val="en-US"/>
        </w:rPr>
        <w:t xml:space="preserve"> If the participant uses the search-function and lands on the search results page, ask them to describe what they see. </w:t>
      </w:r>
    </w:p>
    <w:p w14:paraId="1D1F4040" w14:textId="7D61BD8C" w:rsidR="000D2C19" w:rsidRPr="007F1202" w:rsidRDefault="000D2C19" w:rsidP="000D2C19">
      <w:pPr>
        <w:rPr>
          <w:rFonts w:asciiTheme="minorHAnsi" w:hAnsiTheme="minorHAnsi" w:cstheme="minorHAnsi"/>
          <w:lang w:val="en-US"/>
        </w:rPr>
      </w:pPr>
      <w:r w:rsidRPr="002B4E80">
        <w:rPr>
          <w:rFonts w:asciiTheme="minorHAnsi" w:hAnsiTheme="minorHAnsi" w:cstheme="minorHAnsi"/>
          <w:b/>
          <w:bCs/>
          <w:lang w:val="en-US"/>
        </w:rPr>
        <w:lastRenderedPageBreak/>
        <w:t>Question 5.3:</w:t>
      </w:r>
      <w:r w:rsidRPr="007F1202">
        <w:rPr>
          <w:rFonts w:asciiTheme="minorHAnsi" w:hAnsiTheme="minorHAnsi" w:cstheme="minorHAnsi"/>
          <w:lang w:val="en-US"/>
        </w:rPr>
        <w:t xml:space="preserve"> </w:t>
      </w:r>
      <w:r w:rsidR="00141383" w:rsidRPr="007F1202">
        <w:rPr>
          <w:rFonts w:asciiTheme="minorHAnsi" w:hAnsiTheme="minorHAnsi" w:cstheme="minorHAnsi"/>
          <w:lang w:val="en-US"/>
        </w:rPr>
        <w:t>If the participant hasn’t mentioned the search filters, ask them whether they noticed the search filters in first instance, and whether these are useful in second instance.</w:t>
      </w:r>
    </w:p>
    <w:p w14:paraId="29B19334" w14:textId="2A009EA9" w:rsidR="00141383" w:rsidRPr="007F1202" w:rsidRDefault="00141383" w:rsidP="000D2C19">
      <w:pPr>
        <w:rPr>
          <w:rFonts w:asciiTheme="minorHAnsi" w:hAnsiTheme="minorHAnsi" w:cstheme="minorHAnsi"/>
          <w:b/>
          <w:bCs/>
          <w:lang w:val="en-US"/>
        </w:rPr>
      </w:pPr>
      <w:r w:rsidRPr="007F1202">
        <w:rPr>
          <w:rFonts w:asciiTheme="minorHAnsi" w:hAnsiTheme="minorHAnsi" w:cstheme="minorHAnsi"/>
          <w:b/>
          <w:bCs/>
          <w:lang w:val="en-US"/>
        </w:rPr>
        <w:t xml:space="preserve">If you went from </w:t>
      </w:r>
      <w:r w:rsidR="00FE7457">
        <w:rPr>
          <w:rFonts w:asciiTheme="minorHAnsi" w:hAnsiTheme="minorHAnsi" w:cstheme="minorHAnsi"/>
          <w:b/>
          <w:bCs/>
          <w:lang w:val="en-US"/>
        </w:rPr>
        <w:t>S</w:t>
      </w:r>
      <w:r w:rsidRPr="007F1202">
        <w:rPr>
          <w:rFonts w:asciiTheme="minorHAnsi" w:hAnsiTheme="minorHAnsi" w:cstheme="minorHAnsi"/>
          <w:b/>
          <w:bCs/>
          <w:lang w:val="en-US"/>
        </w:rPr>
        <w:t xml:space="preserve">cenario 2 directly to </w:t>
      </w:r>
      <w:r w:rsidR="00FE7457">
        <w:rPr>
          <w:rFonts w:asciiTheme="minorHAnsi" w:hAnsiTheme="minorHAnsi" w:cstheme="minorHAnsi"/>
          <w:b/>
          <w:bCs/>
          <w:lang w:val="en-US"/>
        </w:rPr>
        <w:t>S</w:t>
      </w:r>
      <w:r w:rsidRPr="007F1202">
        <w:rPr>
          <w:rFonts w:asciiTheme="minorHAnsi" w:hAnsiTheme="minorHAnsi" w:cstheme="minorHAnsi"/>
          <w:b/>
          <w:bCs/>
          <w:lang w:val="en-US"/>
        </w:rPr>
        <w:t>cenario 5, ask them to go to a sector/theme page and ask them to describe what they see!</w:t>
      </w:r>
    </w:p>
    <w:p w14:paraId="1557DDC4" w14:textId="66E364BE" w:rsidR="00141383" w:rsidRPr="007F1202" w:rsidRDefault="00141383" w:rsidP="000D2C19">
      <w:pPr>
        <w:rPr>
          <w:rFonts w:asciiTheme="minorHAnsi" w:hAnsiTheme="minorHAnsi" w:cstheme="minorHAnsi"/>
          <w:lang w:val="en-US"/>
        </w:rPr>
      </w:pPr>
    </w:p>
    <w:p w14:paraId="3C9CC43C" w14:textId="643568F1" w:rsidR="00141383" w:rsidRPr="007F1202" w:rsidRDefault="009C32E3" w:rsidP="000D2C19">
      <w:pPr>
        <w:rPr>
          <w:rFonts w:asciiTheme="minorHAnsi" w:hAnsiTheme="minorHAnsi" w:cstheme="minorHAnsi"/>
          <w:b/>
          <w:bCs/>
          <w:lang w:val="en-US"/>
        </w:rPr>
      </w:pPr>
      <w:r w:rsidRPr="007F1202">
        <w:rPr>
          <w:rFonts w:asciiTheme="minorHAnsi" w:hAnsiTheme="minorHAnsi" w:cstheme="minorHAnsi"/>
          <w:b/>
          <w:bCs/>
          <w:lang w:val="en-US"/>
        </w:rPr>
        <w:t>SCENARIO 6: FINDING A</w:t>
      </w:r>
      <w:r w:rsidR="003D4BB7">
        <w:rPr>
          <w:rFonts w:asciiTheme="minorHAnsi" w:hAnsiTheme="minorHAnsi" w:cstheme="minorHAnsi"/>
          <w:b/>
          <w:bCs/>
          <w:lang w:val="en-US"/>
        </w:rPr>
        <w:t xml:space="preserve"> PERSON WITH A LOT OF KNOWLEDGE</w:t>
      </w:r>
    </w:p>
    <w:p w14:paraId="394D8BDE" w14:textId="0AE4D27D" w:rsidR="00141383" w:rsidRPr="007F1202" w:rsidRDefault="00141383" w:rsidP="000D2C19">
      <w:pPr>
        <w:rPr>
          <w:rFonts w:asciiTheme="minorHAnsi" w:hAnsiTheme="minorHAnsi" w:cstheme="minorHAnsi"/>
          <w:lang w:val="en-US"/>
        </w:rPr>
      </w:pPr>
      <w:r w:rsidRPr="002B4E80">
        <w:rPr>
          <w:rFonts w:asciiTheme="minorHAnsi" w:hAnsiTheme="minorHAnsi" w:cstheme="minorHAnsi"/>
          <w:b/>
          <w:bCs/>
          <w:lang w:val="en-US"/>
        </w:rPr>
        <w:t>Question 6.1:</w:t>
      </w:r>
      <w:r w:rsidRPr="007F1202">
        <w:rPr>
          <w:rFonts w:asciiTheme="minorHAnsi" w:hAnsiTheme="minorHAnsi" w:cstheme="minorHAnsi"/>
          <w:lang w:val="en-US"/>
        </w:rPr>
        <w:t xml:space="preserve"> </w:t>
      </w:r>
      <w:r w:rsidRPr="007F1202">
        <w:rPr>
          <w:rFonts w:asciiTheme="minorHAnsi" w:hAnsiTheme="minorHAnsi" w:cstheme="minorHAnsi"/>
          <w:i/>
          <w:iCs/>
          <w:lang w:val="en-US"/>
        </w:rPr>
        <w:t xml:space="preserve">You’re interested in finding </w:t>
      </w:r>
      <w:r w:rsidR="00244879">
        <w:rPr>
          <w:rFonts w:asciiTheme="minorHAnsi" w:hAnsiTheme="minorHAnsi" w:cstheme="minorHAnsi"/>
          <w:i/>
          <w:iCs/>
          <w:lang w:val="en-US"/>
        </w:rPr>
        <w:t xml:space="preserve">someone with a lot of knowledge </w:t>
      </w:r>
      <w:r w:rsidRPr="007F1202">
        <w:rPr>
          <w:rFonts w:asciiTheme="minorHAnsi" w:hAnsiTheme="minorHAnsi" w:cstheme="minorHAnsi"/>
          <w:i/>
          <w:iCs/>
          <w:lang w:val="en-US"/>
        </w:rPr>
        <w:t xml:space="preserve">on ____, how would you find this </w:t>
      </w:r>
      <w:r w:rsidR="00244879">
        <w:rPr>
          <w:rFonts w:asciiTheme="minorHAnsi" w:hAnsiTheme="minorHAnsi" w:cstheme="minorHAnsi"/>
          <w:i/>
          <w:iCs/>
          <w:lang w:val="en-US"/>
        </w:rPr>
        <w:t>person on the platform</w:t>
      </w:r>
      <w:r w:rsidRPr="007F1202">
        <w:rPr>
          <w:rFonts w:asciiTheme="minorHAnsi" w:hAnsiTheme="minorHAnsi" w:cstheme="minorHAnsi"/>
          <w:i/>
          <w:iCs/>
          <w:lang w:val="en-US"/>
        </w:rPr>
        <w:t>?</w:t>
      </w:r>
      <w:r w:rsidRPr="007F1202">
        <w:rPr>
          <w:rFonts w:asciiTheme="minorHAnsi" w:hAnsiTheme="minorHAnsi" w:cstheme="minorHAnsi"/>
          <w:lang w:val="en-US"/>
        </w:rPr>
        <w:t xml:space="preserve"> Different options are possible here, through an article, through the </w:t>
      </w:r>
      <w:proofErr w:type="spellStart"/>
      <w:r w:rsidRPr="007F1202">
        <w:rPr>
          <w:rFonts w:asciiTheme="minorHAnsi" w:hAnsiTheme="minorHAnsi" w:cstheme="minorHAnsi"/>
          <w:lang w:val="en-US"/>
        </w:rPr>
        <w:t>subnavigation</w:t>
      </w:r>
      <w:proofErr w:type="spellEnd"/>
      <w:r w:rsidRPr="007F1202">
        <w:rPr>
          <w:rFonts w:asciiTheme="minorHAnsi" w:hAnsiTheme="minorHAnsi" w:cstheme="minorHAnsi"/>
          <w:lang w:val="en-US"/>
        </w:rPr>
        <w:t>, etc.</w:t>
      </w:r>
    </w:p>
    <w:p w14:paraId="236A51C4" w14:textId="56DB0EA8" w:rsidR="000D2C19" w:rsidRPr="007F1202" w:rsidRDefault="000D2C19" w:rsidP="000D2C19">
      <w:pPr>
        <w:rPr>
          <w:lang w:val="en-US"/>
        </w:rPr>
      </w:pPr>
    </w:p>
    <w:p w14:paraId="2CCE21AB" w14:textId="5058FD56" w:rsidR="00141383" w:rsidRPr="007F1202" w:rsidRDefault="009C32E3" w:rsidP="000D2C19">
      <w:pPr>
        <w:rPr>
          <w:rFonts w:asciiTheme="minorHAnsi" w:hAnsiTheme="minorHAnsi" w:cstheme="minorHAnsi"/>
          <w:b/>
          <w:bCs/>
          <w:lang w:val="en-US"/>
        </w:rPr>
      </w:pPr>
      <w:r w:rsidRPr="007F1202">
        <w:rPr>
          <w:rFonts w:asciiTheme="minorHAnsi" w:hAnsiTheme="minorHAnsi" w:cstheme="minorHAnsi"/>
          <w:b/>
          <w:bCs/>
          <w:lang w:val="en-US"/>
        </w:rPr>
        <w:t>SCENARIO 7: ASKING THE COMMUNITY</w:t>
      </w:r>
    </w:p>
    <w:p w14:paraId="13570650" w14:textId="7DA82E34" w:rsidR="00141383" w:rsidRPr="007F1202" w:rsidRDefault="00141383" w:rsidP="000D2C19">
      <w:pPr>
        <w:rPr>
          <w:rFonts w:asciiTheme="minorHAnsi" w:hAnsiTheme="minorHAnsi" w:cstheme="minorHAnsi"/>
          <w:lang w:val="en-US"/>
        </w:rPr>
      </w:pPr>
      <w:r w:rsidRPr="002B4E80">
        <w:rPr>
          <w:rFonts w:asciiTheme="minorHAnsi" w:hAnsiTheme="minorHAnsi" w:cstheme="minorHAnsi"/>
          <w:b/>
          <w:bCs/>
          <w:lang w:val="en-US"/>
        </w:rPr>
        <w:t>Question 7.1:</w:t>
      </w:r>
      <w:r w:rsidRPr="007F1202">
        <w:rPr>
          <w:rFonts w:asciiTheme="minorHAnsi" w:hAnsiTheme="minorHAnsi" w:cstheme="minorHAnsi"/>
          <w:lang w:val="en-US"/>
        </w:rPr>
        <w:t xml:space="preserve"> </w:t>
      </w:r>
      <w:r w:rsidRPr="007F1202">
        <w:rPr>
          <w:rFonts w:asciiTheme="minorHAnsi" w:hAnsiTheme="minorHAnsi" w:cstheme="minorHAnsi"/>
          <w:i/>
          <w:iCs/>
          <w:lang w:val="en-US"/>
        </w:rPr>
        <w:t>You haven’t been able to find a proper answer to your question and would like to see if other members on the platform could help you, how would you go about asking a question to the other members of the platform?</w:t>
      </w:r>
    </w:p>
    <w:p w14:paraId="25F553F8" w14:textId="77777777" w:rsidR="00141383" w:rsidRPr="007F1202" w:rsidRDefault="00141383" w:rsidP="000D2C19">
      <w:pPr>
        <w:rPr>
          <w:rFonts w:asciiTheme="minorHAnsi" w:hAnsiTheme="minorHAnsi" w:cstheme="minorHAnsi"/>
          <w:lang w:val="en-US"/>
        </w:rPr>
      </w:pPr>
    </w:p>
    <w:p w14:paraId="557B79CF" w14:textId="694DE5FF" w:rsidR="000D2C19" w:rsidRPr="004B6762" w:rsidRDefault="000D2C19" w:rsidP="000D2C19">
      <w:pPr>
        <w:rPr>
          <w:sz w:val="22"/>
          <w:szCs w:val="22"/>
          <w:lang w:val="en-US"/>
        </w:rPr>
      </w:pPr>
      <w:r w:rsidRPr="004B6762">
        <w:rPr>
          <w:rFonts w:ascii="Calibri" w:hAnsi="Calibri" w:cs="Calibri"/>
          <w:b/>
          <w:bCs/>
          <w:color w:val="000000"/>
          <w:sz w:val="28"/>
          <w:szCs w:val="28"/>
          <w:lang w:val="en-US"/>
        </w:rPr>
        <w:t>Concluding questions </w:t>
      </w:r>
    </w:p>
    <w:p w14:paraId="7CFCEB0A" w14:textId="77777777" w:rsidR="000D2C19" w:rsidRPr="004B6762" w:rsidRDefault="000D2C19" w:rsidP="000D2C19">
      <w:pPr>
        <w:rPr>
          <w:lang w:val="en-US"/>
        </w:rPr>
      </w:pPr>
    </w:p>
    <w:p w14:paraId="0DD1CD9B" w14:textId="77777777" w:rsidR="000D2C19" w:rsidRPr="004B6762" w:rsidRDefault="000D2C19" w:rsidP="000D2C19">
      <w:pPr>
        <w:rPr>
          <w:lang w:val="en-US"/>
        </w:rPr>
      </w:pPr>
      <w:r w:rsidRPr="004B6762">
        <w:rPr>
          <w:rFonts w:ascii="Calibri" w:hAnsi="Calibri" w:cs="Calibri"/>
          <w:b/>
          <w:bCs/>
          <w:color w:val="000000"/>
          <w:lang w:val="en-US"/>
        </w:rPr>
        <w:t>Concept (5 min)</w:t>
      </w:r>
    </w:p>
    <w:p w14:paraId="7D8A3DE9" w14:textId="3E20D7E6" w:rsidR="000D2C19" w:rsidRPr="005C6060" w:rsidRDefault="005C6060" w:rsidP="000D2C19">
      <w:pPr>
        <w:rPr>
          <w:rFonts w:asciiTheme="minorHAnsi" w:hAnsiTheme="minorHAnsi" w:cstheme="minorHAnsi"/>
          <w:lang w:val="en-US"/>
        </w:rPr>
      </w:pPr>
      <w:r w:rsidRPr="005C6060">
        <w:rPr>
          <w:rFonts w:asciiTheme="minorHAnsi" w:hAnsiTheme="minorHAnsi" w:cstheme="minorHAnsi"/>
          <w:lang w:val="en-US"/>
        </w:rPr>
        <w:t>What do you find of the idea of this platform now that you’ve been able to use it a bit?</w:t>
      </w:r>
    </w:p>
    <w:p w14:paraId="7AE14E9D" w14:textId="77777777" w:rsidR="005C6060" w:rsidRPr="004B6762" w:rsidRDefault="005C6060" w:rsidP="000D2C19">
      <w:pPr>
        <w:rPr>
          <w:lang w:val="en-US"/>
        </w:rPr>
      </w:pPr>
    </w:p>
    <w:p w14:paraId="3B762109" w14:textId="77777777" w:rsidR="000D2C19" w:rsidRPr="004B6762" w:rsidRDefault="000D2C19" w:rsidP="000D2C19">
      <w:pPr>
        <w:rPr>
          <w:lang w:val="en-US"/>
        </w:rPr>
      </w:pPr>
      <w:r w:rsidRPr="004B6762">
        <w:rPr>
          <w:rFonts w:ascii="Calibri" w:hAnsi="Calibri" w:cs="Calibri"/>
          <w:b/>
          <w:bCs/>
          <w:color w:val="000000"/>
          <w:lang w:val="en-US"/>
        </w:rPr>
        <w:t>Elaboration (5-10 min)</w:t>
      </w:r>
    </w:p>
    <w:p w14:paraId="3DDE26D1" w14:textId="5CAF0DF3" w:rsidR="000D2C19" w:rsidRPr="004B6762" w:rsidRDefault="000D2C19" w:rsidP="000D2C19">
      <w:pPr>
        <w:numPr>
          <w:ilvl w:val="0"/>
          <w:numId w:val="11"/>
        </w:numPr>
        <w:textAlignment w:val="baseline"/>
        <w:rPr>
          <w:rFonts w:ascii="Calibri" w:hAnsi="Calibri" w:cs="Calibri"/>
          <w:color w:val="000000"/>
          <w:lang w:val="en-US"/>
        </w:rPr>
      </w:pPr>
      <w:r w:rsidRPr="004B6762">
        <w:rPr>
          <w:rFonts w:ascii="Calibri" w:hAnsi="Calibri" w:cs="Calibri"/>
          <w:color w:val="000000"/>
          <w:lang w:val="en-US"/>
        </w:rPr>
        <w:t>Did you find the platform easy to use? </w:t>
      </w:r>
    </w:p>
    <w:p w14:paraId="0E8403E2" w14:textId="77777777" w:rsidR="000D2C19" w:rsidRPr="004B6762" w:rsidRDefault="000D2C19" w:rsidP="000D2C19">
      <w:pPr>
        <w:numPr>
          <w:ilvl w:val="0"/>
          <w:numId w:val="11"/>
        </w:numPr>
        <w:textAlignment w:val="baseline"/>
        <w:rPr>
          <w:rFonts w:ascii="Calibri" w:hAnsi="Calibri" w:cs="Calibri"/>
          <w:color w:val="000000"/>
          <w:lang w:val="en-US"/>
        </w:rPr>
      </w:pPr>
      <w:r w:rsidRPr="004B6762">
        <w:rPr>
          <w:rFonts w:ascii="Calibri" w:hAnsi="Calibri" w:cs="Calibri"/>
          <w:color w:val="000000"/>
          <w:lang w:val="en-US"/>
        </w:rPr>
        <w:t>What do you think about the look &amp; feel of the platform? </w:t>
      </w:r>
    </w:p>
    <w:p w14:paraId="7995B46A" w14:textId="77777777" w:rsidR="000D2C19" w:rsidRPr="004B6762" w:rsidRDefault="000D2C19" w:rsidP="000D2C19">
      <w:pPr>
        <w:numPr>
          <w:ilvl w:val="0"/>
          <w:numId w:val="11"/>
        </w:numPr>
        <w:textAlignment w:val="baseline"/>
        <w:rPr>
          <w:rFonts w:ascii="Calibri" w:hAnsi="Calibri" w:cs="Calibri"/>
          <w:color w:val="000000"/>
          <w:lang w:val="en-US"/>
        </w:rPr>
      </w:pPr>
      <w:r w:rsidRPr="004B6762">
        <w:rPr>
          <w:rFonts w:ascii="Calibri" w:hAnsi="Calibri" w:cs="Calibri"/>
          <w:color w:val="000000"/>
          <w:lang w:val="en-US"/>
        </w:rPr>
        <w:t>If you could change one thing about the platform, what would it be?</w:t>
      </w:r>
    </w:p>
    <w:p w14:paraId="7F373300" w14:textId="77777777" w:rsidR="000D2C19" w:rsidRPr="004B6762" w:rsidRDefault="000D2C19" w:rsidP="000D2C19">
      <w:pPr>
        <w:rPr>
          <w:lang w:val="en-US"/>
        </w:rPr>
      </w:pPr>
    </w:p>
    <w:p w14:paraId="03AC87CE" w14:textId="77777777" w:rsidR="000D2C19" w:rsidRPr="004B6762" w:rsidRDefault="000D2C19" w:rsidP="000D2C19">
      <w:pPr>
        <w:rPr>
          <w:sz w:val="22"/>
          <w:szCs w:val="22"/>
          <w:lang w:val="en-US"/>
        </w:rPr>
      </w:pPr>
      <w:r w:rsidRPr="004B6762">
        <w:rPr>
          <w:rFonts w:ascii="Calibri" w:hAnsi="Calibri" w:cs="Calibri"/>
          <w:b/>
          <w:bCs/>
          <w:color w:val="000000"/>
          <w:sz w:val="28"/>
          <w:szCs w:val="28"/>
          <w:lang w:val="en-US"/>
        </w:rPr>
        <w:t>Closing and thanking</w:t>
      </w:r>
    </w:p>
    <w:p w14:paraId="5926DF63" w14:textId="49BB9031" w:rsidR="000D2C19" w:rsidRPr="00FC0760" w:rsidRDefault="000D2C19">
      <w:pPr>
        <w:rPr>
          <w:rFonts w:asciiTheme="minorHAnsi" w:hAnsiTheme="minorHAnsi" w:cstheme="minorHAnsi"/>
          <w:lang w:val="en-US"/>
        </w:rPr>
      </w:pPr>
    </w:p>
    <w:p w14:paraId="3B978636" w14:textId="3F049A5D" w:rsidR="00784D93" w:rsidRPr="009F7104" w:rsidRDefault="00784D93">
      <w:pPr>
        <w:rPr>
          <w:rFonts w:asciiTheme="minorHAnsi" w:hAnsiTheme="minorHAnsi" w:cstheme="minorHAnsi"/>
          <w:lang w:val="en-US"/>
        </w:rPr>
      </w:pPr>
    </w:p>
    <w:p w14:paraId="1BB9711B" w14:textId="77777777" w:rsidR="005C6060" w:rsidRDefault="005C6060">
      <w:pPr>
        <w:rPr>
          <w:rFonts w:asciiTheme="minorHAnsi" w:hAnsiTheme="minorHAnsi" w:cstheme="minorHAnsi"/>
          <w:b/>
          <w:bCs/>
          <w:sz w:val="32"/>
          <w:szCs w:val="32"/>
          <w:lang w:val="en-US"/>
        </w:rPr>
      </w:pPr>
      <w:r>
        <w:rPr>
          <w:rFonts w:asciiTheme="minorHAnsi" w:hAnsiTheme="minorHAnsi" w:cstheme="minorHAnsi"/>
          <w:b/>
          <w:bCs/>
          <w:sz w:val="32"/>
          <w:szCs w:val="32"/>
          <w:lang w:val="en-US"/>
        </w:rPr>
        <w:br/>
      </w:r>
    </w:p>
    <w:p w14:paraId="67ADA847" w14:textId="77777777" w:rsidR="005C6060" w:rsidRDefault="005C6060">
      <w:pPr>
        <w:spacing w:line="240" w:lineRule="auto"/>
        <w:rPr>
          <w:rFonts w:asciiTheme="minorHAnsi" w:hAnsiTheme="minorHAnsi" w:cstheme="minorHAnsi"/>
          <w:b/>
          <w:bCs/>
          <w:sz w:val="32"/>
          <w:szCs w:val="32"/>
          <w:lang w:val="en-US"/>
        </w:rPr>
      </w:pPr>
      <w:r>
        <w:rPr>
          <w:rFonts w:asciiTheme="minorHAnsi" w:hAnsiTheme="minorHAnsi" w:cstheme="minorHAnsi"/>
          <w:b/>
          <w:bCs/>
          <w:sz w:val="32"/>
          <w:szCs w:val="32"/>
          <w:lang w:val="en-US"/>
        </w:rPr>
        <w:br w:type="page"/>
      </w:r>
    </w:p>
    <w:p w14:paraId="2EA2A5F9" w14:textId="3434C671" w:rsidR="00784D93" w:rsidRPr="009F7104" w:rsidRDefault="00784D93">
      <w:pPr>
        <w:rPr>
          <w:rFonts w:asciiTheme="minorHAnsi" w:hAnsiTheme="minorHAnsi" w:cstheme="minorHAnsi"/>
          <w:b/>
          <w:bCs/>
          <w:sz w:val="32"/>
          <w:szCs w:val="32"/>
          <w:lang w:val="en-US"/>
        </w:rPr>
      </w:pPr>
      <w:r w:rsidRPr="009F7104">
        <w:rPr>
          <w:rFonts w:asciiTheme="minorHAnsi" w:hAnsiTheme="minorHAnsi" w:cstheme="minorHAnsi"/>
          <w:b/>
          <w:bCs/>
          <w:sz w:val="32"/>
          <w:szCs w:val="32"/>
          <w:lang w:val="en-US"/>
        </w:rPr>
        <w:lastRenderedPageBreak/>
        <w:t>REPORTING THE RESULTS OF THE USER TESTS</w:t>
      </w:r>
    </w:p>
    <w:p w14:paraId="5EA0902E" w14:textId="34E9FA19" w:rsidR="00784D93" w:rsidRPr="007F1202" w:rsidRDefault="00784D93">
      <w:pPr>
        <w:rPr>
          <w:rFonts w:asciiTheme="minorHAnsi" w:hAnsiTheme="minorHAnsi" w:cstheme="minorHAnsi"/>
          <w:lang w:val="en-US"/>
        </w:rPr>
      </w:pPr>
      <w:r w:rsidRPr="009F7104">
        <w:rPr>
          <w:rFonts w:asciiTheme="minorHAnsi" w:hAnsiTheme="minorHAnsi" w:cstheme="minorHAnsi"/>
          <w:lang w:val="en-US"/>
        </w:rPr>
        <w:t>It is recommended to record the screen and audio of the participant and take notes during the user test (if possible</w:t>
      </w:r>
      <w:r w:rsidR="00B33249" w:rsidRPr="007F1202">
        <w:rPr>
          <w:rFonts w:asciiTheme="minorHAnsi" w:hAnsiTheme="minorHAnsi" w:cstheme="minorHAnsi"/>
          <w:lang w:val="en-US"/>
        </w:rPr>
        <w:t>,</w:t>
      </w:r>
      <w:r w:rsidRPr="007F1202">
        <w:rPr>
          <w:rFonts w:asciiTheme="minorHAnsi" w:hAnsiTheme="minorHAnsi" w:cstheme="minorHAnsi"/>
          <w:lang w:val="en-US"/>
        </w:rPr>
        <w:t xml:space="preserve"> print the script and leave some room for notes as this will make it easier to report later on).</w:t>
      </w:r>
    </w:p>
    <w:p w14:paraId="55D18FE7" w14:textId="51B416F4" w:rsidR="00784D93" w:rsidRPr="007F1202" w:rsidRDefault="76C3C268" w:rsidP="76C3C268">
      <w:pPr>
        <w:rPr>
          <w:rFonts w:asciiTheme="minorHAnsi" w:hAnsiTheme="minorHAnsi" w:cstheme="minorBidi"/>
          <w:lang w:val="en-US"/>
        </w:rPr>
      </w:pPr>
      <w:r w:rsidRPr="007F1202">
        <w:rPr>
          <w:rFonts w:asciiTheme="minorHAnsi" w:hAnsiTheme="minorHAnsi" w:cstheme="minorBidi"/>
          <w:lang w:val="en-US"/>
        </w:rPr>
        <w:t xml:space="preserve">On the </w:t>
      </w:r>
      <w:r w:rsidR="00B33249" w:rsidRPr="007F1202">
        <w:rPr>
          <w:rFonts w:asciiTheme="minorHAnsi" w:hAnsiTheme="minorHAnsi" w:cstheme="minorBidi"/>
          <w:lang w:val="en-US"/>
        </w:rPr>
        <w:t>SharePoint</w:t>
      </w:r>
      <w:r w:rsidRPr="007F1202">
        <w:rPr>
          <w:rFonts w:asciiTheme="minorHAnsi" w:hAnsiTheme="minorHAnsi" w:cstheme="minorBidi"/>
          <w:lang w:val="en-US"/>
        </w:rPr>
        <w:t xml:space="preserve"> you’ll find a folder called “User tests” in T4.5 with an Excel-sheet called "Reporting user tests" containing the profiles of each user per region. It is important to note whether the participant was able to complete the scenario or not, and which comments they gave to which questions.</w:t>
      </w:r>
    </w:p>
    <w:sectPr w:rsidR="00784D93" w:rsidRPr="007F1202" w:rsidSect="0024487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Laurens Van der Cruyssen" w:date="2021-08-27T13:17:00Z" w:initials="LVdC">
    <w:p w14:paraId="534BDBDA" w14:textId="798C18F5" w:rsidR="00141383" w:rsidRDefault="00141383">
      <w:pPr>
        <w:pStyle w:val="CommentText"/>
      </w:pPr>
      <w:r>
        <w:rPr>
          <w:rStyle w:val="CommentReference"/>
        </w:rPr>
        <w:annotationRef/>
      </w:r>
      <w:r w:rsidRPr="00141383">
        <w:rPr>
          <w:lang w:val="en-US"/>
        </w:rPr>
        <w:t xml:space="preserve">I would like to add a </w:t>
      </w:r>
      <w:r>
        <w:rPr>
          <w:lang w:val="en-US"/>
        </w:rPr>
        <w:t>more concrete time period for when these user tests will take place. Preferably the recruiter could already suggest specific timeslots</w:t>
      </w:r>
    </w:p>
  </w:comment>
  <w:comment w:id="1" w:author="Laurens Van der Cruyssen" w:date="2021-08-27T13:15:00Z" w:initials="LVdC">
    <w:p w14:paraId="21622E5E" w14:textId="5C00D7FF" w:rsidR="00141383" w:rsidRPr="00141383" w:rsidRDefault="00141383">
      <w:pPr>
        <w:pStyle w:val="CommentText"/>
        <w:rPr>
          <w:lang w:val="en-US"/>
        </w:rPr>
      </w:pPr>
      <w:r>
        <w:rPr>
          <w:rStyle w:val="CommentReference"/>
        </w:rPr>
        <w:annotationRef/>
      </w:r>
      <w:r w:rsidRPr="00141383">
        <w:rPr>
          <w:lang w:val="en-US"/>
        </w:rPr>
        <w:t>Follow-up email needs to</w:t>
      </w:r>
      <w:r>
        <w:rPr>
          <w:lang w:val="en-US"/>
        </w:rPr>
        <w:t xml:space="preserve"> be handled by the person who is recruiting the participants</w:t>
      </w:r>
      <w:r w:rsidR="00784D93">
        <w:rPr>
          <w:lang w:val="en-US"/>
        </w:rPr>
        <w:t>, a link to the GDPR-document of the EUREKA-project will have to be included.</w:t>
      </w:r>
    </w:p>
  </w:comment>
  <w:comment w:id="2" w:author="Tyler Arbour" w:date="2021-08-30T15:51:00Z" w:initials="TA">
    <w:p w14:paraId="523EE361" w14:textId="6593D384" w:rsidR="00D50A08" w:rsidRPr="00D50A08" w:rsidRDefault="00D50A08">
      <w:pPr>
        <w:pStyle w:val="CommentText"/>
        <w:rPr>
          <w:lang w:val="en-US"/>
        </w:rPr>
      </w:pPr>
      <w:r>
        <w:rPr>
          <w:rStyle w:val="CommentReference"/>
        </w:rPr>
        <w:annotationRef/>
      </w:r>
      <w:r>
        <w:rPr>
          <w:lang w:val="en-US"/>
        </w:rPr>
        <w:t>Do we need to send participants the consent form that we all usually fill out for consortium meetings (or slightly modified version of it)?</w:t>
      </w:r>
    </w:p>
  </w:comment>
  <w:comment w:id="3" w:author="Microsoft Office User" w:date="2021-09-06T10:34:00Z" w:initials="LVdC">
    <w:p w14:paraId="34702BB6" w14:textId="40A2D329" w:rsidR="00894DA8" w:rsidRPr="00894DA8" w:rsidRDefault="00894DA8">
      <w:pPr>
        <w:pStyle w:val="CommentText"/>
        <w:rPr>
          <w:lang w:val="en-US"/>
        </w:rPr>
      </w:pPr>
      <w:r>
        <w:rPr>
          <w:rStyle w:val="CommentReference"/>
        </w:rPr>
        <w:annotationRef/>
      </w:r>
      <w:r w:rsidRPr="00894DA8">
        <w:rPr>
          <w:lang w:val="en-US"/>
        </w:rPr>
        <w:t>We will indeed, a l</w:t>
      </w:r>
      <w:r>
        <w:rPr>
          <w:lang w:val="en-US"/>
        </w:rPr>
        <w:t>ink to the webpage is likely best as that has been translated already.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34BDBDA" w15:done="0"/>
  <w15:commentEx w15:paraId="21622E5E" w15:done="0"/>
  <w15:commentEx w15:paraId="523EE361" w15:paraIdParent="21622E5E" w15:done="0"/>
  <w15:commentEx w15:paraId="34702BB6" w15:paraIdParent="21622E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D36455" w16cex:dateUtc="2021-08-27T11:17:00Z"/>
  <w16cex:commentExtensible w16cex:durableId="24D363DE" w16cex:dateUtc="2021-08-27T11:15:00Z"/>
  <w16cex:commentExtensible w16cex:durableId="24D77D17" w16cex:dateUtc="2021-08-30T13:51:00Z"/>
  <w16cex:commentExtensible w16cex:durableId="24E06D1E" w16cex:dateUtc="2021-09-06T08: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BDBDA" w16cid:durableId="24D36455"/>
  <w16cid:commentId w16cid:paraId="21622E5E" w16cid:durableId="24D363DE"/>
  <w16cid:commentId w16cid:paraId="523EE361" w16cid:durableId="24D77D17"/>
  <w16cid:commentId w16cid:paraId="34702BB6" w16cid:durableId="24E06D1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E7C1B"/>
    <w:multiLevelType w:val="multilevel"/>
    <w:tmpl w:val="B5FE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82A2F"/>
    <w:multiLevelType w:val="multilevel"/>
    <w:tmpl w:val="1B0E3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EC042B"/>
    <w:multiLevelType w:val="hybridMultilevel"/>
    <w:tmpl w:val="26304252"/>
    <w:lvl w:ilvl="0" w:tplc="B5D42860">
      <w:start w:val="1"/>
      <w:numFmt w:val="bullet"/>
      <w:lvlText w:val="•"/>
      <w:lvlJc w:val="left"/>
      <w:pPr>
        <w:tabs>
          <w:tab w:val="num" w:pos="720"/>
        </w:tabs>
        <w:ind w:left="720" w:hanging="360"/>
      </w:pPr>
      <w:rPr>
        <w:rFonts w:ascii="Arial" w:hAnsi="Arial" w:hint="default"/>
      </w:rPr>
    </w:lvl>
    <w:lvl w:ilvl="1" w:tplc="3B2C65DA" w:tentative="1">
      <w:start w:val="1"/>
      <w:numFmt w:val="bullet"/>
      <w:lvlText w:val="•"/>
      <w:lvlJc w:val="left"/>
      <w:pPr>
        <w:tabs>
          <w:tab w:val="num" w:pos="1440"/>
        </w:tabs>
        <w:ind w:left="1440" w:hanging="360"/>
      </w:pPr>
      <w:rPr>
        <w:rFonts w:ascii="Arial" w:hAnsi="Arial" w:hint="default"/>
      </w:rPr>
    </w:lvl>
    <w:lvl w:ilvl="2" w:tplc="ED14D0F0">
      <w:start w:val="1"/>
      <w:numFmt w:val="bullet"/>
      <w:lvlText w:val="•"/>
      <w:lvlJc w:val="left"/>
      <w:pPr>
        <w:tabs>
          <w:tab w:val="num" w:pos="2160"/>
        </w:tabs>
        <w:ind w:left="2160" w:hanging="360"/>
      </w:pPr>
      <w:rPr>
        <w:rFonts w:ascii="Arial" w:hAnsi="Arial" w:hint="default"/>
      </w:rPr>
    </w:lvl>
    <w:lvl w:ilvl="3" w:tplc="1272E9B0" w:tentative="1">
      <w:start w:val="1"/>
      <w:numFmt w:val="bullet"/>
      <w:lvlText w:val="•"/>
      <w:lvlJc w:val="left"/>
      <w:pPr>
        <w:tabs>
          <w:tab w:val="num" w:pos="2880"/>
        </w:tabs>
        <w:ind w:left="2880" w:hanging="360"/>
      </w:pPr>
      <w:rPr>
        <w:rFonts w:ascii="Arial" w:hAnsi="Arial" w:hint="default"/>
      </w:rPr>
    </w:lvl>
    <w:lvl w:ilvl="4" w:tplc="C5E46C3E" w:tentative="1">
      <w:start w:val="1"/>
      <w:numFmt w:val="bullet"/>
      <w:lvlText w:val="•"/>
      <w:lvlJc w:val="left"/>
      <w:pPr>
        <w:tabs>
          <w:tab w:val="num" w:pos="3600"/>
        </w:tabs>
        <w:ind w:left="3600" w:hanging="360"/>
      </w:pPr>
      <w:rPr>
        <w:rFonts w:ascii="Arial" w:hAnsi="Arial" w:hint="default"/>
      </w:rPr>
    </w:lvl>
    <w:lvl w:ilvl="5" w:tplc="E2BC083C" w:tentative="1">
      <w:start w:val="1"/>
      <w:numFmt w:val="bullet"/>
      <w:lvlText w:val="•"/>
      <w:lvlJc w:val="left"/>
      <w:pPr>
        <w:tabs>
          <w:tab w:val="num" w:pos="4320"/>
        </w:tabs>
        <w:ind w:left="4320" w:hanging="360"/>
      </w:pPr>
      <w:rPr>
        <w:rFonts w:ascii="Arial" w:hAnsi="Arial" w:hint="default"/>
      </w:rPr>
    </w:lvl>
    <w:lvl w:ilvl="6" w:tplc="63C844E6" w:tentative="1">
      <w:start w:val="1"/>
      <w:numFmt w:val="bullet"/>
      <w:lvlText w:val="•"/>
      <w:lvlJc w:val="left"/>
      <w:pPr>
        <w:tabs>
          <w:tab w:val="num" w:pos="5040"/>
        </w:tabs>
        <w:ind w:left="5040" w:hanging="360"/>
      </w:pPr>
      <w:rPr>
        <w:rFonts w:ascii="Arial" w:hAnsi="Arial" w:hint="default"/>
      </w:rPr>
    </w:lvl>
    <w:lvl w:ilvl="7" w:tplc="8A44D60C" w:tentative="1">
      <w:start w:val="1"/>
      <w:numFmt w:val="bullet"/>
      <w:lvlText w:val="•"/>
      <w:lvlJc w:val="left"/>
      <w:pPr>
        <w:tabs>
          <w:tab w:val="num" w:pos="5760"/>
        </w:tabs>
        <w:ind w:left="5760" w:hanging="360"/>
      </w:pPr>
      <w:rPr>
        <w:rFonts w:ascii="Arial" w:hAnsi="Arial" w:hint="default"/>
      </w:rPr>
    </w:lvl>
    <w:lvl w:ilvl="8" w:tplc="2BFAA4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C1F390C"/>
    <w:multiLevelType w:val="multilevel"/>
    <w:tmpl w:val="6026F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8C3192"/>
    <w:multiLevelType w:val="multilevel"/>
    <w:tmpl w:val="C23A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70F2D28"/>
    <w:multiLevelType w:val="hybridMultilevel"/>
    <w:tmpl w:val="2E92F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0A7B8D"/>
    <w:multiLevelType w:val="multilevel"/>
    <w:tmpl w:val="33584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E15624"/>
    <w:multiLevelType w:val="multilevel"/>
    <w:tmpl w:val="BD84F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4B1314"/>
    <w:multiLevelType w:val="multilevel"/>
    <w:tmpl w:val="144C26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1"/>
  </w:num>
  <w:num w:numId="5">
    <w:abstractNumId w:val="3"/>
  </w:num>
  <w:num w:numId="6">
    <w:abstractNumId w:val="6"/>
  </w:num>
  <w:num w:numId="7">
    <w:abstractNumId w:val="6"/>
  </w:num>
  <w:num w:numId="8">
    <w:abstractNumId w:val="8"/>
  </w:num>
  <w:num w:numId="9">
    <w:abstractNumId w:val="8"/>
  </w:num>
  <w:num w:numId="10">
    <w:abstractNumId w:val="4"/>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urens Van der Cruyssen">
    <w15:presenceInfo w15:providerId="AD" w15:userId="S::laurens@ennoiabv.onmicrosoft.com::7232a97e-8083-4502-986b-dfd11afad828"/>
  </w15:person>
  <w15:person w15:author="Tyler Arbour">
    <w15:presenceInfo w15:providerId="AD" w15:userId="S::tyler.arbour@ugent.be::9c2e7961-397c-4277-9d24-4bbc5dac2fb1"/>
  </w15:person>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C19"/>
    <w:rsid w:val="00074FAD"/>
    <w:rsid w:val="000C538D"/>
    <w:rsid w:val="000D2C19"/>
    <w:rsid w:val="00106123"/>
    <w:rsid w:val="00141383"/>
    <w:rsid w:val="00200C1E"/>
    <w:rsid w:val="00244879"/>
    <w:rsid w:val="002B359C"/>
    <w:rsid w:val="002B4E80"/>
    <w:rsid w:val="00320D33"/>
    <w:rsid w:val="003A4CF0"/>
    <w:rsid w:val="003D4BB7"/>
    <w:rsid w:val="00452033"/>
    <w:rsid w:val="004B6762"/>
    <w:rsid w:val="005C6060"/>
    <w:rsid w:val="006936C7"/>
    <w:rsid w:val="006D09DB"/>
    <w:rsid w:val="00761646"/>
    <w:rsid w:val="00784D93"/>
    <w:rsid w:val="007A1B75"/>
    <w:rsid w:val="007F1202"/>
    <w:rsid w:val="00894DA8"/>
    <w:rsid w:val="008B456D"/>
    <w:rsid w:val="008D679C"/>
    <w:rsid w:val="008F3802"/>
    <w:rsid w:val="00985BAC"/>
    <w:rsid w:val="009C32E3"/>
    <w:rsid w:val="009F7104"/>
    <w:rsid w:val="00A96F82"/>
    <w:rsid w:val="00A9703B"/>
    <w:rsid w:val="00AD25E6"/>
    <w:rsid w:val="00B33249"/>
    <w:rsid w:val="00BF3E0D"/>
    <w:rsid w:val="00D50A08"/>
    <w:rsid w:val="00E062D8"/>
    <w:rsid w:val="00E160A7"/>
    <w:rsid w:val="00F65B5E"/>
    <w:rsid w:val="00FC0760"/>
    <w:rsid w:val="00FE7457"/>
    <w:rsid w:val="29C23ECC"/>
    <w:rsid w:val="47C5097B"/>
    <w:rsid w:val="603EC1C1"/>
    <w:rsid w:val="71C33899"/>
    <w:rsid w:val="76C3C268"/>
    <w:rsid w:val="79AF9376"/>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decimalSymbol w:val=","/>
  <w:listSeparator w:val=","/>
  <w14:docId w14:val="4DD81A18"/>
  <w15:chartTrackingRefBased/>
  <w15:docId w15:val="{E4F5FB5E-7E20-E44A-B585-3ABE56DD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4DA8"/>
    <w:pPr>
      <w:spacing w:line="360" w:lineRule="auto"/>
    </w:pPr>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2C19"/>
    <w:pPr>
      <w:ind w:left="720"/>
      <w:contextualSpacing/>
    </w:pPr>
  </w:style>
  <w:style w:type="paragraph" w:styleId="NormalWeb">
    <w:name w:val="Normal (Web)"/>
    <w:basedOn w:val="Normal"/>
    <w:uiPriority w:val="99"/>
    <w:semiHidden/>
    <w:unhideWhenUsed/>
    <w:rsid w:val="000D2C19"/>
    <w:pPr>
      <w:spacing w:before="100" w:beforeAutospacing="1" w:after="100" w:afterAutospacing="1"/>
    </w:pPr>
  </w:style>
  <w:style w:type="character" w:styleId="CommentReference">
    <w:name w:val="annotation reference"/>
    <w:basedOn w:val="DefaultParagraphFont"/>
    <w:uiPriority w:val="99"/>
    <w:semiHidden/>
    <w:unhideWhenUsed/>
    <w:rsid w:val="00141383"/>
    <w:rPr>
      <w:sz w:val="16"/>
      <w:szCs w:val="16"/>
    </w:rPr>
  </w:style>
  <w:style w:type="paragraph" w:styleId="CommentText">
    <w:name w:val="annotation text"/>
    <w:basedOn w:val="Normal"/>
    <w:link w:val="CommentTextChar"/>
    <w:uiPriority w:val="99"/>
    <w:semiHidden/>
    <w:unhideWhenUsed/>
    <w:rsid w:val="00141383"/>
    <w:rPr>
      <w:sz w:val="20"/>
      <w:szCs w:val="20"/>
    </w:rPr>
  </w:style>
  <w:style w:type="character" w:customStyle="1" w:styleId="CommentTextChar">
    <w:name w:val="Comment Text Char"/>
    <w:basedOn w:val="DefaultParagraphFont"/>
    <w:link w:val="CommentText"/>
    <w:uiPriority w:val="99"/>
    <w:semiHidden/>
    <w:rsid w:val="00141383"/>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41383"/>
    <w:rPr>
      <w:b/>
      <w:bCs/>
    </w:rPr>
  </w:style>
  <w:style w:type="character" w:customStyle="1" w:styleId="CommentSubjectChar">
    <w:name w:val="Comment Subject Char"/>
    <w:basedOn w:val="CommentTextChar"/>
    <w:link w:val="CommentSubject"/>
    <w:uiPriority w:val="99"/>
    <w:semiHidden/>
    <w:rsid w:val="00141383"/>
    <w:rPr>
      <w:rFonts w:ascii="Times New Roman" w:eastAsia="Times New Roman" w:hAnsi="Times New Roman" w:cs="Times New Roman"/>
      <w:b/>
      <w:bCs/>
      <w:sz w:val="20"/>
      <w:szCs w:val="20"/>
      <w:lang w:eastAsia="en-GB"/>
    </w:rPr>
  </w:style>
  <w:style w:type="paragraph" w:styleId="Revision">
    <w:name w:val="Revision"/>
    <w:hidden/>
    <w:uiPriority w:val="99"/>
    <w:semiHidden/>
    <w:rsid w:val="007F1202"/>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5759093">
      <w:bodyDiv w:val="1"/>
      <w:marLeft w:val="0"/>
      <w:marRight w:val="0"/>
      <w:marTop w:val="0"/>
      <w:marBottom w:val="0"/>
      <w:divBdr>
        <w:top w:val="none" w:sz="0" w:space="0" w:color="auto"/>
        <w:left w:val="none" w:sz="0" w:space="0" w:color="auto"/>
        <w:bottom w:val="none" w:sz="0" w:space="0" w:color="auto"/>
        <w:right w:val="none" w:sz="0" w:space="0" w:color="auto"/>
      </w:divBdr>
    </w:div>
    <w:div w:id="1369405644">
      <w:bodyDiv w:val="1"/>
      <w:marLeft w:val="0"/>
      <w:marRight w:val="0"/>
      <w:marTop w:val="0"/>
      <w:marBottom w:val="0"/>
      <w:divBdr>
        <w:top w:val="none" w:sz="0" w:space="0" w:color="auto"/>
        <w:left w:val="none" w:sz="0" w:space="0" w:color="auto"/>
        <w:bottom w:val="none" w:sz="0" w:space="0" w:color="auto"/>
        <w:right w:val="none" w:sz="0" w:space="0" w:color="auto"/>
      </w:divBdr>
    </w:div>
    <w:div w:id="1508980062">
      <w:bodyDiv w:val="1"/>
      <w:marLeft w:val="0"/>
      <w:marRight w:val="0"/>
      <w:marTop w:val="0"/>
      <w:marBottom w:val="0"/>
      <w:divBdr>
        <w:top w:val="none" w:sz="0" w:space="0" w:color="auto"/>
        <w:left w:val="none" w:sz="0" w:space="0" w:color="auto"/>
        <w:bottom w:val="none" w:sz="0" w:space="0" w:color="auto"/>
        <w:right w:val="none" w:sz="0" w:space="0" w:color="auto"/>
      </w:divBdr>
      <w:divsChild>
        <w:div w:id="665519648">
          <w:marLeft w:val="1152"/>
          <w:marRight w:val="0"/>
          <w:marTop w:val="40"/>
          <w:marBottom w:val="80"/>
          <w:divBdr>
            <w:top w:val="none" w:sz="0" w:space="0" w:color="auto"/>
            <w:left w:val="none" w:sz="0" w:space="0" w:color="auto"/>
            <w:bottom w:val="none" w:sz="0" w:space="0" w:color="auto"/>
            <w:right w:val="none" w:sz="0" w:space="0" w:color="auto"/>
          </w:divBdr>
        </w:div>
        <w:div w:id="28723185">
          <w:marLeft w:val="1152"/>
          <w:marRight w:val="0"/>
          <w:marTop w:val="40"/>
          <w:marBottom w:val="80"/>
          <w:divBdr>
            <w:top w:val="none" w:sz="0" w:space="0" w:color="auto"/>
            <w:left w:val="none" w:sz="0" w:space="0" w:color="auto"/>
            <w:bottom w:val="none" w:sz="0" w:space="0" w:color="auto"/>
            <w:right w:val="none" w:sz="0" w:space="0" w:color="auto"/>
          </w:divBdr>
        </w:div>
        <w:div w:id="1092169284">
          <w:marLeft w:val="1152"/>
          <w:marRight w:val="0"/>
          <w:marTop w:val="40"/>
          <w:marBottom w:val="80"/>
          <w:divBdr>
            <w:top w:val="none" w:sz="0" w:space="0" w:color="auto"/>
            <w:left w:val="none" w:sz="0" w:space="0" w:color="auto"/>
            <w:bottom w:val="none" w:sz="0" w:space="0" w:color="auto"/>
            <w:right w:val="none" w:sz="0" w:space="0" w:color="auto"/>
          </w:divBdr>
        </w:div>
        <w:div w:id="1089429377">
          <w:marLeft w:val="1152"/>
          <w:marRight w:val="0"/>
          <w:marTop w:val="40"/>
          <w:marBottom w:val="80"/>
          <w:divBdr>
            <w:top w:val="none" w:sz="0" w:space="0" w:color="auto"/>
            <w:left w:val="none" w:sz="0" w:space="0" w:color="auto"/>
            <w:bottom w:val="none" w:sz="0" w:space="0" w:color="auto"/>
            <w:right w:val="none" w:sz="0" w:space="0" w:color="auto"/>
          </w:divBdr>
        </w:div>
        <w:div w:id="1988975334">
          <w:marLeft w:val="1152"/>
          <w:marRight w:val="0"/>
          <w:marTop w:val="40"/>
          <w:marBottom w:val="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6/09/relationships/commentsIds" Target="commentsIds.xml"/><Relationship Id="rId5" Type="http://schemas.openxmlformats.org/officeDocument/2006/relationships/styles" Target="style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4908C7B998D94985D766B282CF2F9F" ma:contentTypeVersion="" ma:contentTypeDescription="Create a new document." ma:contentTypeScope="" ma:versionID="28c2f7393932bba7bbeff3f1f4dd238c">
  <xsd:schema xmlns:xsd="http://www.w3.org/2001/XMLSchema" xmlns:xs="http://www.w3.org/2001/XMLSchema" xmlns:p="http://schemas.microsoft.com/office/2006/metadata/properties" xmlns:ns2="65bb1001-d2e8-4375-8c7e-6ff7e0e18a95" xmlns:ns3="e63f3600-8adf-4de0-9c85-b1ec3fb78dfe" targetNamespace="http://schemas.microsoft.com/office/2006/metadata/properties" ma:root="true" ma:fieldsID="036205930a3010a4e7a819321cca4a00" ns2:_="" ns3:_="">
    <xsd:import namespace="65bb1001-d2e8-4375-8c7e-6ff7e0e18a95"/>
    <xsd:import namespace="e63f3600-8adf-4de0-9c85-b1ec3fb78dfe"/>
    <xsd:element name="properties">
      <xsd:complexType>
        <xsd:sequence>
          <xsd:element name="documentManagement">
            <xsd:complexType>
              <xsd:all>
                <xsd:element ref="ns2:Work_x0020_Package"/>
                <xsd:element ref="ns2:Progress"/>
                <xsd:element ref="ns2:Task_x0020_Number"/>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bb1001-d2e8-4375-8c7e-6ff7e0e18a95" elementFormDefault="qualified">
    <xsd:import namespace="http://schemas.microsoft.com/office/2006/documentManagement/types"/>
    <xsd:import namespace="http://schemas.microsoft.com/office/infopath/2007/PartnerControls"/>
    <xsd:element name="Work_x0020_Package" ma:index="8" ma:displayName="Work Package" ma:default="WP6 Management" ma:description="Please indicate to which WP the file belongs. When in doubt or when spanning multiple WP, use WP6 for EUREKA coordination &amp; management" ma:format="Dropdown" ma:indexed="true" ma:internalName="Work_x0020_Package">
      <xsd:simpleType>
        <xsd:restriction base="dms:Choice">
          <xsd:enumeration value="WP1 MAP Mapping"/>
          <xsd:enumeration value="WP2 End User"/>
          <xsd:enumeration value="WP3 Design FarmBook"/>
          <xsd:enumeration value="WP4 Build FarmBook"/>
          <xsd:enumeration value="WP5 Com &amp; Dis"/>
          <xsd:enumeration value="WP6 Management"/>
          <xsd:enumeration value="WP7 Ethics"/>
        </xsd:restriction>
      </xsd:simpleType>
    </xsd:element>
    <xsd:element name="Progress" ma:index="9" ma:displayName="Progress" ma:default="Draft" ma:description="Please specify from the menu if this file still needs input or is finalized" ma:format="Dropdown" ma:internalName="Progress">
      <xsd:simpleType>
        <xsd:restriction base="dms:Choice">
          <xsd:enumeration value="Draft"/>
          <xsd:enumeration value="In Review"/>
          <xsd:enumeration value="Final"/>
        </xsd:restriction>
      </xsd:simpleType>
    </xsd:element>
    <xsd:element name="Task_x0020_Number" ma:index="10" ma:displayName="Task Number" ma:default="Task 1" ma:description="Choose the task number that is linked to your task" ma:format="Dropdown" ma:internalName="Task_x0020_Number">
      <xsd:simpleType>
        <xsd:restriction base="dms:Choice">
          <xsd:enumeration value="Task 1"/>
          <xsd:enumeration value="Task 2"/>
          <xsd:enumeration value="Task 3"/>
          <xsd:enumeration value="Task 4"/>
          <xsd:enumeration value="Task 5"/>
          <xsd:enumeration value="Task 6"/>
          <xsd:enumeration value="None"/>
          <xsd:enumeration value="Various"/>
        </xsd:restriction>
      </xsd:simpleType>
    </xsd:element>
  </xsd:schema>
  <xsd:schema xmlns:xsd="http://www.w3.org/2001/XMLSchema" xmlns:xs="http://www.w3.org/2001/XMLSchema" xmlns:dms="http://schemas.microsoft.com/office/2006/documentManagement/types" xmlns:pc="http://schemas.microsoft.com/office/infopath/2007/PartnerControls" targetNamespace="e63f3600-8adf-4de0-9c85-b1ec3fb78df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gress xmlns="65bb1001-d2e8-4375-8c7e-6ff7e0e18a95">Draft</Progress>
    <Task_x0020_Number xmlns="65bb1001-d2e8-4375-8c7e-6ff7e0e18a95">Task 1</Task_x0020_Number>
    <Work_x0020_Package xmlns="65bb1001-d2e8-4375-8c7e-6ff7e0e18a95">WP6 Management</Work_x0020_Pack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6AF0BF-05CF-4C73-AB22-D3CE53EF23C8}"/>
</file>

<file path=customXml/itemProps2.xml><?xml version="1.0" encoding="utf-8"?>
<ds:datastoreItem xmlns:ds="http://schemas.openxmlformats.org/officeDocument/2006/customXml" ds:itemID="{F405441C-12B6-4B85-A7C7-07E1EDF8C982}"/>
</file>

<file path=customXml/itemProps3.xml><?xml version="1.0" encoding="utf-8"?>
<ds:datastoreItem xmlns:ds="http://schemas.openxmlformats.org/officeDocument/2006/customXml" ds:itemID="{1715046D-6BA5-4581-A21D-9E984696790C}"/>
</file>

<file path=docProps/app.xml><?xml version="1.0" encoding="utf-8"?>
<Properties xmlns="http://schemas.openxmlformats.org/officeDocument/2006/extended-properties" xmlns:vt="http://schemas.openxmlformats.org/officeDocument/2006/docPropsVTypes">
  <Template>Normal.dotm</Template>
  <TotalTime>46</TotalTime>
  <Pages>7</Pages>
  <Words>1341</Words>
  <Characters>7644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Laurens Van der Cruyssen</dc:creator>
  <cp:keywords/>
  <dc:description/>
  <cp:lastModifiedBy>Laurens Van der Cruyssen</cp:lastModifiedBy>
  <cp:revision>38</cp:revision>
  <dcterms:created xsi:type="dcterms:W3CDTF">2021-08-20T12:51:00Z</dcterms:created>
  <dcterms:modified xsi:type="dcterms:W3CDTF">2022-01-11T15:11:00Z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0x010100F84908C7B998D94985D766B282CF2F9F</vt:lpwstr>
  </property>
</Properties>
</file>