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keepNext w:val="0"/>
        <w:keepLines w:val="0"/>
        <w:pageBreakBefore w:val="0"/>
        <w:spacing w:before="240" w:line="240" w:lineRule="auto"/>
        <w:jc w:val="center"/>
        <w:rPr>
          <w:b w:val="1"/>
          <w:sz w:val="32"/>
          <w:szCs w:val="32"/>
        </w:rPr>
      </w:pPr>
      <w:bookmarkStart w:colFirst="0" w:colLast="0" w:name="_iz66zox3c36x" w:id="0"/>
      <w:bookmarkEnd w:id="0"/>
      <w:r w:rsidDel="00000000" w:rsidR="00000000" w:rsidRPr="00000000">
        <w:rPr>
          <w:b w:val="1"/>
          <w:sz w:val="32"/>
          <w:szCs w:val="32"/>
          <w:rtl w:val="0"/>
        </w:rPr>
        <w:t xml:space="preserve">FAIR Principles for Research Software (FAIR4RS Principles) Draft Document for Community Input</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jc w:val="center"/>
        <w:rPr>
          <w:color w:val="ff0000"/>
        </w:rPr>
      </w:pPr>
      <w:r w:rsidDel="00000000" w:rsidR="00000000" w:rsidRPr="00000000">
        <w:rPr>
          <w:color w:val="ff0000"/>
          <w:rtl w:val="0"/>
        </w:rPr>
        <w:t xml:space="preserve">The commenting period on this document has now closed. Responses to comments are being added as the FAIR4RS principles editors address them.</w:t>
      </w:r>
    </w:p>
    <w:p w:rsidR="00000000" w:rsidDel="00000000" w:rsidP="00000000" w:rsidRDefault="00000000" w:rsidRPr="00000000" w14:paraId="00000004">
      <w:pPr>
        <w:pageBreakBefore w:val="0"/>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pageBreakBefore w:val="0"/>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6">
            <w:pPr>
              <w:pageBreakBefore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This public document is for community consultation on the draft of the FAIR4RS Principles  developed by the</w:t>
            </w:r>
            <w:hyperlink r:id="rId8">
              <w:r w:rsidDel="00000000" w:rsidR="00000000" w:rsidRPr="00000000">
                <w:rPr>
                  <w:rFonts w:ascii="Verdana" w:cs="Verdana" w:eastAsia="Verdana" w:hAnsi="Verdana"/>
                  <w:color w:val="1155cc"/>
                  <w:sz w:val="20"/>
                  <w:szCs w:val="20"/>
                  <w:u w:val="single"/>
                  <w:rtl w:val="0"/>
                </w:rPr>
                <w:t xml:space="preserve"> FAIR4RS</w:t>
              </w:r>
            </w:hyperlink>
            <w:r w:rsidDel="00000000" w:rsidR="00000000" w:rsidRPr="00000000">
              <w:rPr>
                <w:rFonts w:ascii="Verdana" w:cs="Verdana" w:eastAsia="Verdana" w:hAnsi="Verdana"/>
                <w:sz w:val="20"/>
                <w:szCs w:val="20"/>
                <w:rtl w:val="0"/>
              </w:rPr>
              <w:t xml:space="preserve"> Working Group between April 2021 to May 2021.</w:t>
            </w:r>
          </w:p>
          <w:p w:rsidR="00000000" w:rsidDel="00000000" w:rsidP="00000000" w:rsidRDefault="00000000" w:rsidRPr="00000000" w14:paraId="00000007">
            <w:pPr>
              <w:pageBreakBefore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We recommend you </w:t>
            </w:r>
            <w:hyperlink r:id="rId9">
              <w:r w:rsidDel="00000000" w:rsidR="00000000" w:rsidRPr="00000000">
                <w:rPr>
                  <w:rFonts w:ascii="Verdana" w:cs="Verdana" w:eastAsia="Verdana" w:hAnsi="Verdana"/>
                  <w:color w:val="1155cc"/>
                  <w:sz w:val="20"/>
                  <w:szCs w:val="20"/>
                  <w:u w:val="single"/>
                  <w:rtl w:val="0"/>
                </w:rPr>
                <w:t xml:space="preserve">become a member of the FAIR4RS Working Group</w:t>
              </w:r>
            </w:hyperlink>
            <w:r w:rsidDel="00000000" w:rsidR="00000000" w:rsidRPr="00000000">
              <w:rPr>
                <w:rFonts w:ascii="Verdana" w:cs="Verdana" w:eastAsia="Verdana" w:hAnsi="Verdana"/>
                <w:sz w:val="20"/>
                <w:szCs w:val="20"/>
                <w:rtl w:val="0"/>
              </w:rPr>
              <w:t xml:space="preserve"> before collaborating on this document. </w:t>
            </w:r>
          </w:p>
          <w:p w:rsidR="00000000" w:rsidDel="00000000" w:rsidP="00000000" w:rsidRDefault="00000000" w:rsidRPr="00000000" w14:paraId="00000008">
            <w:pPr>
              <w:pageBreakBefore w:val="0"/>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9">
            <w:pPr>
              <w:pageBreakBefore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This document presents a first draft of the FAIR4RS Principles, and includes: a) the aims of the principles and previous related work; b) notes on how these principles were developed; c) the draft principles; and, d) challenges to implementation and adoption.</w:t>
            </w:r>
          </w:p>
          <w:p w:rsidR="00000000" w:rsidDel="00000000" w:rsidP="00000000" w:rsidRDefault="00000000" w:rsidRPr="00000000" w14:paraId="0000000A">
            <w:pPr>
              <w:pageBreakBefore w:val="0"/>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B">
            <w:pPr>
              <w:pageBreakBefore w:val="0"/>
              <w:spacing w:line="240" w:lineRule="auto"/>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How to contribute</w:t>
            </w:r>
          </w:p>
          <w:p w:rsidR="00000000" w:rsidDel="00000000" w:rsidP="00000000" w:rsidRDefault="00000000" w:rsidRPr="00000000" w14:paraId="0000000C">
            <w:pPr>
              <w:pageBreakBefore w:val="0"/>
              <w:spacing w:line="240" w:lineRule="auto"/>
              <w:rPr>
                <w:rFonts w:ascii="Verdana" w:cs="Verdana" w:eastAsia="Verdana" w:hAnsi="Verdana"/>
                <w:sz w:val="20"/>
                <w:szCs w:val="20"/>
                <w:u w:val="single"/>
              </w:rPr>
            </w:pPr>
            <w:r w:rsidDel="00000000" w:rsidR="00000000" w:rsidRPr="00000000">
              <w:rPr>
                <w:rFonts w:ascii="Verdana" w:cs="Verdana" w:eastAsia="Verdana" w:hAnsi="Verdana"/>
                <w:sz w:val="20"/>
                <w:szCs w:val="20"/>
                <w:rtl w:val="0"/>
              </w:rPr>
              <w:t xml:space="preserve">This document will remain open for collaborators to respond to the options and questions posed, propose revisions to the text, or add comments from </w:t>
            </w:r>
            <w:r w:rsidDel="00000000" w:rsidR="00000000" w:rsidRPr="00000000">
              <w:rPr>
                <w:rFonts w:ascii="Verdana" w:cs="Verdana" w:eastAsia="Verdana" w:hAnsi="Verdana"/>
                <w:sz w:val="20"/>
                <w:szCs w:val="20"/>
                <w:u w:val="single"/>
                <w:rtl w:val="0"/>
              </w:rPr>
              <w:t xml:space="preserve">17 May 2021 until 30 May 2021.</w:t>
            </w:r>
          </w:p>
          <w:p w:rsidR="00000000" w:rsidDel="00000000" w:rsidP="00000000" w:rsidRDefault="00000000" w:rsidRPr="00000000" w14:paraId="0000000D">
            <w:pPr>
              <w:pageBreakBefore w:val="0"/>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E">
            <w:pPr>
              <w:pageBreakBefore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Please add your name to the </w:t>
            </w:r>
            <w:r w:rsidDel="00000000" w:rsidR="00000000" w:rsidRPr="00000000">
              <w:rPr>
                <w:rFonts w:ascii="Verdana" w:cs="Verdana" w:eastAsia="Verdana" w:hAnsi="Verdana"/>
                <w:sz w:val="20"/>
                <w:szCs w:val="20"/>
                <w:rtl w:val="0"/>
              </w:rPr>
              <w:t xml:space="preserve">list of contributors on the next page</w:t>
            </w:r>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0F">
            <w:pPr>
              <w:pageBreakBefore w:val="0"/>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0">
            <w:pPr>
              <w:pageBreakBefore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If adding new information, please make sure to cite your sources in the </w:t>
            </w:r>
            <w:hyperlink w:anchor="_k9ao61dft6w4">
              <w:r w:rsidDel="00000000" w:rsidR="00000000" w:rsidRPr="00000000">
                <w:rPr>
                  <w:rFonts w:ascii="Verdana" w:cs="Verdana" w:eastAsia="Verdana" w:hAnsi="Verdana"/>
                  <w:color w:val="1155cc"/>
                  <w:sz w:val="20"/>
                  <w:szCs w:val="20"/>
                  <w:u w:val="single"/>
                  <w:rtl w:val="0"/>
                </w:rPr>
                <w:t xml:space="preserve">References section</w:t>
              </w:r>
            </w:hyperlink>
            <w:r w:rsidDel="00000000" w:rsidR="00000000" w:rsidRPr="00000000">
              <w:rPr>
                <w:rFonts w:ascii="Verdana" w:cs="Verdana" w:eastAsia="Verdana" w:hAnsi="Verdana"/>
                <w:sz w:val="20"/>
                <w:szCs w:val="20"/>
                <w:rtl w:val="0"/>
              </w:rPr>
              <w:t xml:space="preserve"> at the end of the document. </w:t>
            </w:r>
          </w:p>
          <w:p w:rsidR="00000000" w:rsidDel="00000000" w:rsidP="00000000" w:rsidRDefault="00000000" w:rsidRPr="00000000" w14:paraId="00000011">
            <w:pPr>
              <w:pageBreakBefore w:val="0"/>
              <w:spacing w:line="240" w:lineRule="auto"/>
              <w:rPr>
                <w:rFonts w:ascii="Verdana" w:cs="Verdana" w:eastAsia="Verdana" w:hAnsi="Verdana"/>
                <w:b w:val="1"/>
                <w:sz w:val="20"/>
                <w:szCs w:val="20"/>
              </w:rPr>
            </w:pPr>
            <w:r w:rsidDel="00000000" w:rsidR="00000000" w:rsidRPr="00000000">
              <w:rPr>
                <w:rtl w:val="0"/>
              </w:rPr>
            </w:r>
          </w:p>
          <w:p w:rsidR="00000000" w:rsidDel="00000000" w:rsidP="00000000" w:rsidRDefault="00000000" w:rsidRPr="00000000" w14:paraId="00000012">
            <w:pPr>
              <w:pageBreakBefore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As an online global and diverse community, we expect professional behaviour.</w:t>
            </w:r>
          </w:p>
          <w:p w:rsidR="00000000" w:rsidDel="00000000" w:rsidP="00000000" w:rsidRDefault="00000000" w:rsidRPr="00000000" w14:paraId="00000013">
            <w:pPr>
              <w:pageBreakBefore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Your contributions are valued by the community. We ask that you help others feel equally valued and welcomed by treating others with the respect and professionalism with which you would like to be treated. Please adhere to the </w:t>
            </w:r>
            <w:hyperlink r:id="rId10">
              <w:r w:rsidDel="00000000" w:rsidR="00000000" w:rsidRPr="00000000">
                <w:rPr>
                  <w:rFonts w:ascii="Verdana" w:cs="Verdana" w:eastAsia="Verdana" w:hAnsi="Verdana"/>
                  <w:b w:val="1"/>
                  <w:color w:val="1155cc"/>
                  <w:sz w:val="20"/>
                  <w:szCs w:val="20"/>
                  <w:u w:val="single"/>
                  <w:rtl w:val="0"/>
                </w:rPr>
                <w:t xml:space="preserve">RDA Code of Conduct</w:t>
              </w:r>
            </w:hyperlink>
            <w:r w:rsidDel="00000000" w:rsidR="00000000" w:rsidRPr="00000000">
              <w:rPr>
                <w:rFonts w:ascii="Verdana" w:cs="Verdana" w:eastAsia="Verdana" w:hAnsi="Verdana"/>
                <w:sz w:val="20"/>
                <w:szCs w:val="20"/>
                <w:rtl w:val="0"/>
              </w:rPr>
              <w:t xml:space="preserve">.</w:t>
            </w:r>
          </w:p>
          <w:p w:rsidR="00000000" w:rsidDel="00000000" w:rsidP="00000000" w:rsidRDefault="00000000" w:rsidRPr="00000000" w14:paraId="00000014">
            <w:pPr>
              <w:pageBreakBefore w:val="0"/>
              <w:spacing w:line="240" w:lineRule="auto"/>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15">
            <w:pPr>
              <w:pageBreakBefore w:val="0"/>
              <w:spacing w:line="240" w:lineRule="auto"/>
              <w:rPr>
                <w:rFonts w:ascii="Verdana" w:cs="Verdana" w:eastAsia="Verdana" w:hAnsi="Verdana"/>
                <w:b w:val="1"/>
                <w:sz w:val="20"/>
                <w:szCs w:val="20"/>
              </w:rPr>
            </w:pPr>
            <w:r w:rsidDel="00000000" w:rsidR="00000000" w:rsidRPr="00000000">
              <w:rPr>
                <w:rFonts w:ascii="Verdana" w:cs="Verdana" w:eastAsia="Verdana" w:hAnsi="Verdana"/>
                <w:b w:val="1"/>
                <w:sz w:val="20"/>
                <w:szCs w:val="20"/>
                <w:rtl w:val="0"/>
              </w:rPr>
              <w:t xml:space="preserve">What happens next</w:t>
            </w:r>
          </w:p>
          <w:p w:rsidR="00000000" w:rsidDel="00000000" w:rsidP="00000000" w:rsidRDefault="00000000" w:rsidRPr="00000000" w14:paraId="00000016">
            <w:pPr>
              <w:pageBreakBefore w:val="0"/>
              <w:spacing w:line="240" w:lineRule="auto"/>
              <w:rPr>
                <w:rFonts w:ascii="Verdana" w:cs="Verdana" w:eastAsia="Verdana" w:hAnsi="Verdana"/>
                <w:sz w:val="20"/>
                <w:szCs w:val="20"/>
              </w:rPr>
            </w:pPr>
            <w:r w:rsidDel="00000000" w:rsidR="00000000" w:rsidRPr="00000000">
              <w:rPr>
                <w:rFonts w:ascii="Verdana" w:cs="Verdana" w:eastAsia="Verdana" w:hAnsi="Verdana"/>
                <w:sz w:val="20"/>
                <w:szCs w:val="20"/>
                <w:rtl w:val="0"/>
              </w:rPr>
              <w:t xml:space="preserve">Following the two week consultation process in May, the feedback received will be acted upon to produce a revised version of the document. This will be submitted for formal Community Review, expected to take place between 8 June 2021 and 8 July 2021.</w:t>
            </w:r>
            <w:r w:rsidDel="00000000" w:rsidR="00000000" w:rsidRPr="00000000">
              <w:rPr>
                <w:rtl w:val="0"/>
              </w:rPr>
            </w:r>
          </w:p>
        </w:tc>
      </w:tr>
    </w:tbl>
    <w:p w:rsidR="00000000" w:rsidDel="00000000" w:rsidP="00000000" w:rsidRDefault="00000000" w:rsidRPr="00000000" w14:paraId="00000017">
      <w:pPr>
        <w:pStyle w:val="Title"/>
        <w:pageBreakBefore w:val="0"/>
        <w:jc w:val="center"/>
        <w:rPr/>
      </w:pPr>
      <w:bookmarkStart w:colFirst="0" w:colLast="0" w:name="_dmrxvli0hu5i" w:id="1"/>
      <w:bookmarkEnd w:id="1"/>
      <w:r w:rsidDel="00000000" w:rsidR="00000000" w:rsidRPr="00000000">
        <w:br w:type="page"/>
      </w:r>
      <w:r w:rsidDel="00000000" w:rsidR="00000000" w:rsidRPr="00000000">
        <w:rPr>
          <w:rtl w:val="0"/>
        </w:rPr>
      </w:r>
    </w:p>
    <w:p w:rsidR="00000000" w:rsidDel="00000000" w:rsidP="00000000" w:rsidRDefault="00000000" w:rsidRPr="00000000" w14:paraId="00000018">
      <w:pPr>
        <w:pageBreakBefore w:val="0"/>
        <w:rPr>
          <w:sz w:val="40"/>
          <w:szCs w:val="40"/>
        </w:rPr>
      </w:pPr>
      <w:r w:rsidDel="00000000" w:rsidR="00000000" w:rsidRPr="00000000">
        <w:rPr>
          <w:sz w:val="40"/>
          <w:szCs w:val="40"/>
          <w:rtl w:val="0"/>
        </w:rPr>
        <w:t xml:space="preserve">Contributors</w:t>
      </w:r>
    </w:p>
    <w:p w:rsidR="00000000" w:rsidDel="00000000" w:rsidP="00000000" w:rsidRDefault="00000000" w:rsidRPr="00000000" w14:paraId="00000019">
      <w:pPr>
        <w:pageBreakBefore w:val="0"/>
        <w:rPr>
          <w:i w:val="1"/>
        </w:rPr>
      </w:pPr>
      <w:r w:rsidDel="00000000" w:rsidR="00000000" w:rsidRPr="00000000">
        <w:rPr>
          <w:i w:val="1"/>
          <w:rtl w:val="0"/>
        </w:rPr>
        <w:t xml:space="preserve">If you make a contribution (by providing new or revised text, or feedback) and you would like to be credited for it, please add your details to this table.</w:t>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If you have collaborated before please also check that your information is correct in </w:t>
      </w:r>
      <w:hyperlink w:anchor="_jf9n33prjvhf">
        <w:r w:rsidDel="00000000" w:rsidR="00000000" w:rsidRPr="00000000">
          <w:rPr>
            <w:color w:val="1155cc"/>
            <w:u w:val="single"/>
            <w:rtl w:val="0"/>
          </w:rPr>
          <w:t xml:space="preserve">Appendix C</w:t>
        </w:r>
      </w:hyperlink>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 Full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Your role, organisation, location, discipline, and ORCID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Malin Sandström</w:t>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Community Engagement Officer, INCF, Stockholm Sweden, Neuroinformatics &amp; Computational Neuroscience </w:t>
              <w:br w:type="textWrapping"/>
            </w:r>
            <w:r w:rsidDel="00000000" w:rsidR="00000000" w:rsidRPr="00000000">
              <w:rPr>
                <w:rFonts w:ascii="Roboto" w:cs="Roboto" w:eastAsia="Roboto" w:hAnsi="Roboto"/>
                <w:sz w:val="21"/>
                <w:szCs w:val="21"/>
                <w:highlight w:val="white"/>
                <w:rtl w:val="0"/>
              </w:rPr>
              <w:t xml:space="preserve">ORCID ID: 0000-0002-8464-2494</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Nadica Miljković</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Associate Professor, University of Belgrade - School of Electrical Engineering, ORCID ID: 0000-0002-3933-6076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Susanna-Assunta Sansone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Associate Director, Oxford e-Research Centre; Associate Professor, Dep of Engineering Science; Group Leader, Data Readiness, University of Oxford, UK.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0000-0001-5306-5690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Allen Lee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Associate Research Professional, School of Complex Adaptive Systems, Arizona State University; Co-director, CoMSES.Net</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ORCID: 0000-0002-6523-6079</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ins w:author="Neil Chue Hong" w:id="0" w:date="2021-05-31T23:36:27Z">
              <w:commentRangeStart w:id="0"/>
              <w:r w:rsidDel="00000000" w:rsidR="00000000" w:rsidRPr="00000000">
                <w:rPr>
                  <w:rtl w:val="0"/>
                </w:rPr>
                <w:t xml:space="preserve">Alexander Struck</w:t>
              </w:r>
            </w:ins>
            <w:commentRangeEnd w:id="0"/>
            <w:r w:rsidDel="00000000" w:rsidR="00000000" w:rsidRPr="00000000">
              <w:commentReference w:id="0"/>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ins w:author="Neil Chue Hong" w:id="1" w:date="2021-05-31T23:37:37Z">
              <w:commentRangeStart w:id="1"/>
              <w:r w:rsidDel="00000000" w:rsidR="00000000" w:rsidRPr="00000000">
                <w:rPr>
                  <w:rtl w:val="0"/>
                </w:rPr>
                <w:t xml:space="preserve">Esther Plomp</w:t>
              </w:r>
            </w:ins>
            <w:commentRangeEnd w:id="1"/>
            <w:r w:rsidDel="00000000" w:rsidR="00000000" w:rsidRPr="00000000">
              <w:commentReference w:id="1"/>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ins w:author="Neil Chue Hong" w:id="2" w:date="2021-05-31T23:38:16Z">
              <w:commentRangeStart w:id="2"/>
              <w:r w:rsidDel="00000000" w:rsidR="00000000" w:rsidRPr="00000000">
                <w:rPr>
                  <w:rtl w:val="0"/>
                </w:rPr>
                <w:t xml:space="preserve">Patricia Herterich</w:t>
              </w:r>
            </w:ins>
            <w:commentRangeEnd w:id="2"/>
            <w:r w:rsidDel="00000000" w:rsidR="00000000" w:rsidRPr="00000000">
              <w:commentReference w:id="2"/>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ins w:author="Neil Chue Hong" w:id="3" w:date="2021-05-31T23:39:59Z">
              <w:commentRangeStart w:id="3"/>
              <w:r w:rsidDel="00000000" w:rsidR="00000000" w:rsidRPr="00000000">
                <w:rPr>
                  <w:rtl w:val="0"/>
                </w:rPr>
                <w:t xml:space="preserve">Nick Lynch</w:t>
              </w:r>
            </w:ins>
            <w:commentRangeEnd w:id="3"/>
            <w:r w:rsidDel="00000000" w:rsidR="00000000" w:rsidRPr="00000000">
              <w:commentReference w:id="3"/>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ins w:author="Limor Peer" w:id="4" w:date="2021-06-01T13:12:16Z">
              <w:r w:rsidDel="00000000" w:rsidR="00000000" w:rsidRPr="00000000">
                <w:rPr>
                  <w:rtl w:val="0"/>
                </w:rPr>
                <w:t xml:space="preserve">Limor Peer</w:t>
              </w:r>
            </w:ins>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ins w:author="Neil Chue Hong" w:id="5" w:date="2021-06-03T23:54:35Z">
              <w:commentRangeStart w:id="4"/>
              <w:r w:rsidDel="00000000" w:rsidR="00000000" w:rsidRPr="00000000">
                <w:rPr>
                  <w:rtl w:val="0"/>
                </w:rPr>
                <w:t xml:space="preserve">Nadica Miljkovic</w:t>
              </w:r>
            </w:ins>
            <w:commentRangeEnd w:id="4"/>
            <w:r w:rsidDel="00000000" w:rsidR="00000000" w:rsidRPr="00000000">
              <w:commentReference w:id="4"/>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ins w:author="Paula Andrea" w:id="6" w:date="2021-11-10T05:23:09Z">
              <w:r w:rsidDel="00000000" w:rsidR="00000000" w:rsidRPr="00000000">
                <w:rPr>
                  <w:rtl w:val="0"/>
                </w:rPr>
                <w:t xml:space="preserve">Anna-Lena lamprecht</w:t>
              </w:r>
            </w:ins>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ins w:author="Paula Andrea" w:id="7" w:date="2021-11-10T05:35:56Z">
              <w:r w:rsidDel="00000000" w:rsidR="00000000" w:rsidRPr="00000000">
                <w:rPr>
                  <w:rtl w:val="0"/>
                </w:rPr>
                <w:t xml:space="preserve">Axel Loewe</w:t>
              </w:r>
            </w:ins>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ins w:author="Paula Andrea" w:id="8" w:date="2021-11-10T05:36:21Z">
              <w:r w:rsidDel="00000000" w:rsidR="00000000" w:rsidRPr="00000000">
                <w:rPr>
                  <w:rtl w:val="0"/>
                </w:rPr>
                <w:t xml:space="preserve">Mathieu Servillat</w:t>
              </w:r>
            </w:ins>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ins w:author="Paula Andrea" w:id="9" w:date="2021-11-10T05:36:37Z"/>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Paula Andrea" w:id="9" w:date="2021-11-10T05:36:37Z"/>
              </w:rPr>
            </w:pPr>
            <w:ins w:author="Paula Andrea" w:id="9" w:date="2021-11-10T05:36:37Z">
              <w:r w:rsidDel="00000000" w:rsidR="00000000" w:rsidRPr="00000000">
                <w:rPr>
                  <w:rtl w:val="0"/>
                </w:rPr>
                <w:t xml:space="preserve">Morane Gruenpeter</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Paula Andrea" w:id="9" w:date="2021-11-10T05:36:37Z"/>
              </w:rPr>
            </w:pPr>
            <w:ins w:author="Paula Andrea" w:id="9" w:date="2021-11-10T05:36:37Z">
              <w:r w:rsidDel="00000000" w:rsidR="00000000" w:rsidRPr="00000000">
                <w:rPr>
                  <w:rtl w:val="0"/>
                </w:rPr>
              </w:r>
            </w:ins>
          </w:p>
        </w:tc>
      </w:tr>
      <w:tr>
        <w:trPr>
          <w:cantSplit w:val="0"/>
          <w:tblHeader w:val="0"/>
          <w:ins w:author="Paula Andrea" w:id="9" w:date="2021-11-10T05:36:37Z"/>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Paula Andrea" w:id="9" w:date="2021-11-10T05:36:37Z"/>
              </w:rPr>
            </w:pPr>
            <w:ins w:author="Paula Andrea" w:id="9" w:date="2021-11-10T05:36:37Z">
              <w:r w:rsidDel="00000000" w:rsidR="00000000" w:rsidRPr="00000000">
                <w:rPr>
                  <w:rtl w:val="0"/>
                </w:rPr>
                <w:t xml:space="preserve">Neil Chue Hong</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Paula Andrea" w:id="9" w:date="2021-11-10T05:36:37Z"/>
              </w:rPr>
            </w:pPr>
            <w:ins w:author="Paula Andrea" w:id="9" w:date="2021-11-10T05:36:37Z">
              <w:r w:rsidDel="00000000" w:rsidR="00000000" w:rsidRPr="00000000">
                <w:rPr>
                  <w:rtl w:val="0"/>
                </w:rPr>
              </w:r>
            </w:ins>
          </w:p>
        </w:tc>
      </w:tr>
      <w:tr>
        <w:trPr>
          <w:cantSplit w:val="0"/>
          <w:tblHeader w:val="0"/>
          <w:ins w:author="Paula Andrea" w:id="9" w:date="2021-11-10T05:36:37Z"/>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Paula Andrea" w:id="9" w:date="2021-11-10T05:36:37Z"/>
              </w:rPr>
            </w:pPr>
            <w:ins w:author="Paula Andrea" w:id="9" w:date="2021-11-10T05:36:37Z">
              <w:r w:rsidDel="00000000" w:rsidR="00000000" w:rsidRPr="00000000">
                <w:rPr>
                  <w:rtl w:val="0"/>
                </w:rPr>
                <w:t xml:space="preserve">Paula Andrea Martinez</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Paula Andrea" w:id="9" w:date="2021-11-10T05:36:37Z"/>
              </w:rPr>
            </w:pPr>
            <w:ins w:author="Paula Andrea" w:id="9" w:date="2021-11-10T05:36:37Z">
              <w:r w:rsidDel="00000000" w:rsidR="00000000" w:rsidRPr="00000000">
                <w:rPr>
                  <w:rtl w:val="0"/>
                </w:rPr>
              </w:r>
            </w:ins>
          </w:p>
        </w:tc>
      </w:tr>
      <w:tr>
        <w:trPr>
          <w:cantSplit w:val="0"/>
          <w:tblHeader w:val="0"/>
          <w:ins w:author="Paula Andrea" w:id="9" w:date="2021-11-10T05:36:37Z"/>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Paula Andrea" w:id="9" w:date="2021-11-10T05:36:37Z"/>
              </w:rPr>
            </w:pPr>
            <w:ins w:author="Paula Andrea" w:id="9" w:date="2021-11-10T05:36:37Z">
              <w:r w:rsidDel="00000000" w:rsidR="00000000" w:rsidRPr="00000000">
                <w:rPr>
                  <w:rtl w:val="0"/>
                </w:rPr>
                <w:t xml:space="preserve">Tom Honeyman</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ns w:author="Paula Andrea" w:id="9" w:date="2021-11-10T05:36:37Z"/>
              </w:rPr>
            </w:pPr>
            <w:ins w:author="Paula Andrea" w:id="9" w:date="2021-11-10T05:36:37Z">
              <w:r w:rsidDel="00000000" w:rsidR="00000000" w:rsidRPr="00000000">
                <w:rPr>
                  <w:rtl w:val="0"/>
                </w:rPr>
              </w:r>
            </w:ins>
          </w:p>
        </w:tc>
      </w:tr>
    </w:tbl>
    <w:p w:rsidR="00000000" w:rsidDel="00000000" w:rsidP="00000000" w:rsidRDefault="00000000" w:rsidRPr="00000000" w14:paraId="00000045">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46">
      <w:pPr>
        <w:pStyle w:val="Title"/>
        <w:pageBreakBefore w:val="0"/>
        <w:jc w:val="center"/>
        <w:rPr/>
      </w:pPr>
      <w:bookmarkStart w:colFirst="0" w:colLast="0" w:name="_6kldizfijjgt" w:id="2"/>
      <w:bookmarkEnd w:id="2"/>
      <w:r w:rsidDel="00000000" w:rsidR="00000000" w:rsidRPr="00000000">
        <w:rPr>
          <w:rtl w:val="0"/>
        </w:rPr>
        <w:t xml:space="preserve">First Draft of the </w:t>
      </w:r>
    </w:p>
    <w:p w:rsidR="00000000" w:rsidDel="00000000" w:rsidP="00000000" w:rsidRDefault="00000000" w:rsidRPr="00000000" w14:paraId="00000047">
      <w:pPr>
        <w:pStyle w:val="Title"/>
        <w:pageBreakBefore w:val="0"/>
        <w:jc w:val="center"/>
        <w:rPr/>
      </w:pPr>
      <w:bookmarkStart w:colFirst="0" w:colLast="0" w:name="_vn3mr4utd3d7" w:id="3"/>
      <w:bookmarkEnd w:id="3"/>
      <w:r w:rsidDel="00000000" w:rsidR="00000000" w:rsidRPr="00000000">
        <w:rPr>
          <w:rtl w:val="0"/>
        </w:rPr>
        <w:t xml:space="preserve">FAIR for Research Software Principles</w:t>
      </w:r>
    </w:p>
    <w:p w:rsidR="00000000" w:rsidDel="00000000" w:rsidP="00000000" w:rsidRDefault="00000000" w:rsidRPr="00000000" w14:paraId="00000048">
      <w:pPr>
        <w:pStyle w:val="Title"/>
        <w:pageBreakBefore w:val="0"/>
        <w:jc w:val="center"/>
        <w:rPr/>
      </w:pPr>
      <w:bookmarkStart w:colFirst="0" w:colLast="0" w:name="_5e4gx8lwl18u" w:id="4"/>
      <w:bookmarkEnd w:id="4"/>
      <w:r w:rsidDel="00000000" w:rsidR="00000000" w:rsidRPr="00000000">
        <w:rPr>
          <w:rtl w:val="0"/>
        </w:rPr>
        <w:t xml:space="preserve">(FAIR4RS Principles)</w:t>
      </w:r>
    </w:p>
    <w:p w:rsidR="00000000" w:rsidDel="00000000" w:rsidP="00000000" w:rsidRDefault="00000000" w:rsidRPr="00000000" w14:paraId="00000049">
      <w:pPr>
        <w:pageBreakBefore w:val="0"/>
        <w:jc w:val="left"/>
        <w:rPr/>
      </w:pPr>
      <w:r w:rsidDel="00000000" w:rsidR="00000000" w:rsidRPr="00000000">
        <w:rPr>
          <w:rtl w:val="0"/>
        </w:rPr>
      </w:r>
    </w:p>
    <w:p w:rsidR="00000000" w:rsidDel="00000000" w:rsidP="00000000" w:rsidRDefault="00000000" w:rsidRPr="00000000" w14:paraId="0000004A">
      <w:pPr>
        <w:pageBreakBefore w:val="0"/>
        <w:jc w:val="left"/>
        <w:rPr/>
      </w:pPr>
      <w:r w:rsidDel="00000000" w:rsidR="00000000" w:rsidRPr="00000000">
        <w:rPr>
          <w:rtl w:val="0"/>
        </w:rPr>
      </w:r>
    </w:p>
    <w:p w:rsidR="00000000" w:rsidDel="00000000" w:rsidP="00000000" w:rsidRDefault="00000000" w:rsidRPr="00000000" w14:paraId="0000004B">
      <w:pPr>
        <w:pageBreakBefore w:val="0"/>
        <w:jc w:val="center"/>
        <w:rPr/>
      </w:pPr>
      <w:r w:rsidDel="00000000" w:rsidR="00000000" w:rsidRPr="00000000">
        <w:rPr>
          <w:rtl w:val="0"/>
        </w:rPr>
      </w:r>
    </w:p>
    <w:p w:rsidR="00000000" w:rsidDel="00000000" w:rsidP="00000000" w:rsidRDefault="00000000" w:rsidRPr="00000000" w14:paraId="0000004C">
      <w:pPr>
        <w:pageBreakBefore w:val="0"/>
        <w:jc w:val="center"/>
        <w:rPr/>
      </w:pPr>
      <w:r w:rsidDel="00000000" w:rsidR="00000000" w:rsidRPr="00000000">
        <w:rPr>
          <w:rtl w:val="0"/>
        </w:rPr>
        <w:t xml:space="preserve">Authors</w:t>
      </w:r>
      <w:r w:rsidDel="00000000" w:rsidR="00000000" w:rsidRPr="00000000">
        <w:rPr>
          <w:rtl w:val="0"/>
        </w:rPr>
      </w:r>
    </w:p>
    <w:p w:rsidR="00000000" w:rsidDel="00000000" w:rsidP="00000000" w:rsidRDefault="00000000" w:rsidRPr="00000000" w14:paraId="0000004D">
      <w:pPr>
        <w:pageBreakBefore w:val="0"/>
        <w:rPr/>
      </w:pPr>
      <w:r w:rsidDel="00000000" w:rsidR="00000000" w:rsidRPr="00000000">
        <w:rPr>
          <w:rtl w:val="0"/>
        </w:rPr>
      </w:r>
    </w:p>
    <w:p w:rsidR="00000000" w:rsidDel="00000000" w:rsidP="00000000" w:rsidRDefault="00000000" w:rsidRPr="00000000" w14:paraId="0000004E">
      <w:pPr>
        <w:pageBreakBefore w:val="0"/>
        <w:numPr>
          <w:ilvl w:val="0"/>
          <w:numId w:val="2"/>
        </w:numPr>
        <w:ind w:left="720" w:hanging="360"/>
        <w:rPr>
          <w:u w:val="none"/>
        </w:rPr>
      </w:pPr>
      <w:r w:rsidDel="00000000" w:rsidR="00000000" w:rsidRPr="00000000">
        <w:rPr>
          <w:rtl w:val="0"/>
        </w:rPr>
        <w:t xml:space="preserve">Editors</w:t>
      </w:r>
    </w:p>
    <w:p w:rsidR="00000000" w:rsidDel="00000000" w:rsidP="00000000" w:rsidRDefault="00000000" w:rsidRPr="00000000" w14:paraId="0000004F">
      <w:pPr>
        <w:pageBreakBefore w:val="0"/>
        <w:numPr>
          <w:ilvl w:val="0"/>
          <w:numId w:val="2"/>
        </w:numPr>
        <w:ind w:left="720" w:hanging="360"/>
        <w:rPr>
          <w:u w:val="none"/>
        </w:rPr>
      </w:pPr>
      <w:r w:rsidDel="00000000" w:rsidR="00000000" w:rsidRPr="00000000">
        <w:rPr>
          <w:rtl w:val="0"/>
        </w:rPr>
        <w:t xml:space="preserve">Drafting Group + Steering Committee</w:t>
      </w:r>
    </w:p>
    <w:p w:rsidR="00000000" w:rsidDel="00000000" w:rsidP="00000000" w:rsidRDefault="00000000" w:rsidRPr="00000000" w14:paraId="00000050">
      <w:pPr>
        <w:pageBreakBefore w:val="0"/>
        <w:numPr>
          <w:ilvl w:val="0"/>
          <w:numId w:val="2"/>
        </w:numPr>
        <w:ind w:left="720" w:hanging="360"/>
        <w:rPr>
          <w:u w:val="none"/>
        </w:rPr>
      </w:pPr>
      <w:r w:rsidDel="00000000" w:rsidR="00000000" w:rsidRPr="00000000">
        <w:rPr>
          <w:rtl w:val="0"/>
        </w:rPr>
        <w:t xml:space="preserve">Significant Contributors (regular and significant contributions to WG meetings, authored significant text)</w:t>
      </w:r>
    </w:p>
    <w:p w:rsidR="00000000" w:rsidDel="00000000" w:rsidP="00000000" w:rsidRDefault="00000000" w:rsidRPr="00000000" w14:paraId="00000051">
      <w:pPr>
        <w:pageBreakBefore w:val="0"/>
        <w:numPr>
          <w:ilvl w:val="0"/>
          <w:numId w:val="2"/>
        </w:numPr>
        <w:ind w:left="720" w:hanging="360"/>
        <w:rPr>
          <w:u w:val="none"/>
        </w:rPr>
      </w:pPr>
      <w:r w:rsidDel="00000000" w:rsidR="00000000" w:rsidRPr="00000000">
        <w:rPr>
          <w:rtl w:val="0"/>
        </w:rPr>
        <w:t xml:space="preserve">Contributors (provided significant feedback or input on draft documents, significant contributions to subgroups)</w:t>
      </w:r>
    </w:p>
    <w:p w:rsidR="00000000" w:rsidDel="00000000" w:rsidP="00000000" w:rsidRDefault="00000000" w:rsidRPr="00000000" w14:paraId="00000052">
      <w:pPr>
        <w:pageBreakBefore w:val="0"/>
        <w:numPr>
          <w:ilvl w:val="0"/>
          <w:numId w:val="2"/>
        </w:numPr>
        <w:ind w:left="720" w:hanging="360"/>
        <w:rPr>
          <w:u w:val="none"/>
        </w:rPr>
      </w:pPr>
      <w:r w:rsidDel="00000000" w:rsidR="00000000" w:rsidRPr="00000000">
        <w:rPr>
          <w:rtl w:val="0"/>
        </w:rPr>
        <w:t xml:space="preserve">FAIR4RS WG (as an entity)</w:t>
      </w:r>
    </w:p>
    <w:p w:rsidR="00000000" w:rsidDel="00000000" w:rsidP="00000000" w:rsidRDefault="00000000" w:rsidRPr="00000000" w14:paraId="00000053">
      <w:pPr>
        <w:pageBreakBefore w:val="0"/>
        <w:rPr/>
      </w:pPr>
      <w:r w:rsidDel="00000000" w:rsidR="00000000" w:rsidRPr="00000000">
        <w:rPr>
          <w:rtl w:val="0"/>
        </w:rPr>
      </w:r>
    </w:p>
    <w:p w:rsidR="00000000" w:rsidDel="00000000" w:rsidP="00000000" w:rsidRDefault="00000000" w:rsidRPr="00000000" w14:paraId="00000054">
      <w:pPr>
        <w:pageBreakBefore w:val="0"/>
        <w:rPr>
          <w:i w:val="1"/>
        </w:rPr>
      </w:pPr>
      <w:r w:rsidDel="00000000" w:rsidR="00000000" w:rsidRPr="00000000">
        <w:rPr>
          <w:i w:val="1"/>
          <w:rtl w:val="0"/>
        </w:rPr>
        <w:t xml:space="preserve">The author list and ordering is determined by the contributions each author has made to the document. The full list of contributors and their contributions can be found in </w:t>
      </w:r>
      <w:hyperlink w:anchor="_jf9n33prjvhf">
        <w:r w:rsidDel="00000000" w:rsidR="00000000" w:rsidRPr="00000000">
          <w:rPr>
            <w:i w:val="1"/>
            <w:color w:val="1155cc"/>
            <w:u w:val="single"/>
            <w:rtl w:val="0"/>
          </w:rPr>
          <w:t xml:space="preserve">Appendix C - Contributor List</w:t>
        </w:r>
      </w:hyperlink>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55">
      <w:pPr>
        <w:pageBreakBefore w:val="0"/>
        <w:rPr/>
      </w:pPr>
      <w:r w:rsidDel="00000000" w:rsidR="00000000" w:rsidRPr="00000000">
        <w:rPr>
          <w:rtl w:val="0"/>
        </w:rPr>
      </w:r>
    </w:p>
    <w:p w:rsidR="00000000" w:rsidDel="00000000" w:rsidP="00000000" w:rsidRDefault="00000000" w:rsidRPr="00000000" w14:paraId="00000056">
      <w:pPr>
        <w:pageBreakBefore w:val="0"/>
        <w:rPr>
          <w:i w:val="1"/>
          <w:highlight w:val="yellow"/>
        </w:rPr>
      </w:pPr>
      <w:r w:rsidDel="00000000" w:rsidR="00000000" w:rsidRPr="00000000">
        <w:rPr>
          <w:i w:val="1"/>
          <w:highlight w:val="yellow"/>
          <w:rtl w:val="0"/>
        </w:rPr>
        <w:t xml:space="preserve">If you make a contribution (by providing new or revised text, or feedback) and you would like to be credited for it, please add your details to the table at the </w:t>
      </w:r>
      <w:r w:rsidDel="00000000" w:rsidR="00000000" w:rsidRPr="00000000">
        <w:rPr>
          <w:b w:val="1"/>
          <w:i w:val="1"/>
          <w:highlight w:val="yellow"/>
          <w:rtl w:val="0"/>
        </w:rPr>
        <w:t xml:space="preserve">start</w:t>
      </w:r>
      <w:r w:rsidDel="00000000" w:rsidR="00000000" w:rsidRPr="00000000">
        <w:rPr>
          <w:i w:val="1"/>
          <w:highlight w:val="yellow"/>
          <w:rtl w:val="0"/>
        </w:rPr>
        <w:t xml:space="preserve"> of this document.</w:t>
      </w:r>
    </w:p>
    <w:p w:rsidR="00000000" w:rsidDel="00000000" w:rsidP="00000000" w:rsidRDefault="00000000" w:rsidRPr="00000000" w14:paraId="00000057">
      <w:pPr>
        <w:pageBreakBefore w:val="0"/>
        <w:rPr>
          <w:i w:val="1"/>
        </w:rPr>
      </w:pPr>
      <w:r w:rsidDel="00000000" w:rsidR="00000000" w:rsidRPr="00000000">
        <w:rPr>
          <w:rtl w:val="0"/>
        </w:rPr>
      </w:r>
    </w:p>
    <w:p w:rsidR="00000000" w:rsidDel="00000000" w:rsidP="00000000" w:rsidRDefault="00000000" w:rsidRPr="00000000" w14:paraId="00000058">
      <w:pPr>
        <w:pageBreakBefore w:val="0"/>
        <w:jc w:val="center"/>
        <w:rPr/>
      </w:pPr>
      <w:r w:rsidDel="00000000" w:rsidR="00000000" w:rsidRPr="00000000">
        <w:rPr>
          <w:rtl w:val="0"/>
        </w:rPr>
        <w:t xml:space="preserve">Abstract</w:t>
      </w:r>
    </w:p>
    <w:p w:rsidR="00000000" w:rsidDel="00000000" w:rsidP="00000000" w:rsidRDefault="00000000" w:rsidRPr="00000000" w14:paraId="00000059">
      <w:pPr>
        <w:pageBreakBefore w:val="0"/>
        <w:rPr/>
      </w:pPr>
      <w:r w:rsidDel="00000000" w:rsidR="00000000" w:rsidRPr="00000000">
        <w:rPr>
          <w:rtl w:val="0"/>
        </w:rPr>
      </w:r>
    </w:p>
    <w:p w:rsidR="00000000" w:rsidDel="00000000" w:rsidP="00000000" w:rsidRDefault="00000000" w:rsidRPr="00000000" w14:paraId="0000005A">
      <w:pPr>
        <w:pageBreakBefore w:val="0"/>
        <w:jc w:val="both"/>
        <w:rPr>
          <w:highlight w:val="yellow"/>
        </w:rPr>
      </w:pPr>
      <w:r w:rsidDel="00000000" w:rsidR="00000000" w:rsidRPr="00000000">
        <w:rPr>
          <w:highlight w:val="yellow"/>
          <w:rtl w:val="0"/>
        </w:rPr>
        <w:t xml:space="preserve">To be completed</w:t>
      </w:r>
      <w:r w:rsidDel="00000000" w:rsidR="00000000" w:rsidRPr="00000000">
        <w:rPr>
          <w:rtl w:val="0"/>
        </w:rPr>
      </w:r>
    </w:p>
    <w:p w:rsidR="00000000" w:rsidDel="00000000" w:rsidP="00000000" w:rsidRDefault="00000000" w:rsidRPr="00000000" w14:paraId="0000005B">
      <w:pPr>
        <w:pageBreakBefore w:val="0"/>
        <w:rPr/>
      </w:pPr>
      <w:r w:rsidDel="00000000" w:rsidR="00000000" w:rsidRPr="00000000">
        <w:rPr>
          <w:rtl w:val="0"/>
        </w:rPr>
      </w:r>
    </w:p>
    <w:p w:rsidR="00000000" w:rsidDel="00000000" w:rsidP="00000000" w:rsidRDefault="00000000" w:rsidRPr="00000000" w14:paraId="0000005C">
      <w:pPr>
        <w:pageBreakBefore w:val="0"/>
        <w:rPr/>
      </w:pPr>
      <w:r w:rsidDel="00000000" w:rsidR="00000000" w:rsidRPr="00000000">
        <w:rPr>
          <w:rtl w:val="0"/>
        </w:rPr>
      </w:r>
    </w:p>
    <w:p w:rsidR="00000000" w:rsidDel="00000000" w:rsidP="00000000" w:rsidRDefault="00000000" w:rsidRPr="00000000" w14:paraId="0000005D">
      <w:pPr>
        <w:pageBreakBefore w:val="0"/>
        <w:rPr/>
      </w:pPr>
      <w:r w:rsidDel="00000000" w:rsidR="00000000" w:rsidRPr="00000000">
        <w:rPr>
          <w:rtl w:val="0"/>
        </w:rPr>
      </w:r>
    </w:p>
    <w:p w:rsidR="00000000" w:rsidDel="00000000" w:rsidP="00000000" w:rsidRDefault="00000000" w:rsidRPr="00000000" w14:paraId="0000005E">
      <w:pPr>
        <w:pageBreakBefore w:val="0"/>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Version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pageBreakBefore w:val="0"/>
              <w:widowControl w:val="0"/>
              <w:spacing w:line="240" w:lineRule="auto"/>
              <w:rPr>
                <w:b w:val="1"/>
              </w:rPr>
            </w:pPr>
            <w:r w:rsidDel="00000000" w:rsidR="00000000" w:rsidRPr="00000000">
              <w:rPr>
                <w:b w:val="1"/>
                <w:rtl w:val="0"/>
              </w:rPr>
              <w:t xml:space="preserve">Editor(s)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17/5/2021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First draft for review by FAIR4RS WG</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Neil Chue Hong, Michelle Barker</w:t>
            </w:r>
          </w:p>
        </w:tc>
      </w:tr>
    </w:tbl>
    <w:p w:rsidR="00000000" w:rsidDel="00000000" w:rsidP="00000000" w:rsidRDefault="00000000" w:rsidRPr="00000000" w14:paraId="00000067">
      <w:pPr>
        <w:pageBreakBefore w:val="0"/>
        <w:rPr/>
      </w:pPr>
      <w:r w:rsidDel="00000000" w:rsidR="00000000" w:rsidRPr="00000000">
        <w:rPr>
          <w:rtl w:val="0"/>
        </w:rPr>
      </w:r>
    </w:p>
    <w:p w:rsidR="00000000" w:rsidDel="00000000" w:rsidP="00000000" w:rsidRDefault="00000000" w:rsidRPr="00000000" w14:paraId="00000068">
      <w:pPr>
        <w:pageBreakBefore w:val="0"/>
        <w:rPr/>
      </w:pPr>
      <w:r w:rsidDel="00000000" w:rsidR="00000000" w:rsidRPr="00000000">
        <w:rPr>
          <w:rtl w:val="0"/>
        </w:rPr>
      </w:r>
    </w:p>
    <w:p w:rsidR="00000000" w:rsidDel="00000000" w:rsidP="00000000" w:rsidRDefault="00000000" w:rsidRPr="00000000" w14:paraId="00000069">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6A">
      <w:pPr>
        <w:pageBreakBefore w:val="0"/>
        <w:rPr>
          <w:sz w:val="40"/>
          <w:szCs w:val="40"/>
        </w:rPr>
      </w:pPr>
      <w:r w:rsidDel="00000000" w:rsidR="00000000" w:rsidRPr="00000000">
        <w:rPr>
          <w:sz w:val="40"/>
          <w:szCs w:val="40"/>
          <w:rtl w:val="0"/>
        </w:rPr>
        <w:t xml:space="preserve">Table of Contents</w:t>
      </w:r>
    </w:p>
    <w:p w:rsidR="00000000" w:rsidDel="00000000" w:rsidP="00000000" w:rsidRDefault="00000000" w:rsidRPr="00000000" w14:paraId="0000006B">
      <w:pPr>
        <w:pageBreakBefore w:val="0"/>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6C">
          <w:pPr>
            <w:pageBreakBefore w:val="0"/>
            <w:tabs>
              <w:tab w:val="right" w:pos="9360"/>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tgjlj8mf9ewj">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Introduction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_tgjlj8mf9ewj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6D">
          <w:pPr>
            <w:pageBreakBefore w:val="0"/>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wp2gna9nodd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Aims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_wp2gna9nodd8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6E">
          <w:pPr>
            <w:pageBreakBefore w:val="0"/>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bjwdpiz0rtc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Previous work</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_bjwdpiz0rtct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6F">
          <w:pPr>
            <w:pageBreakBefore w:val="0"/>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ja71p68q9kjj">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Development of the FAIR4RS principles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_ja71p68q9kjj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70">
          <w:pPr>
            <w:pageBreakBefore w:val="0"/>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vakrti34tt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Draft FAIR principles for research software</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_vakrti34tt8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71">
          <w:pPr>
            <w:pageBreakBefore w:val="0"/>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u81e0lseya4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Findable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_u81e0lseya4l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72">
          <w:pPr>
            <w:pageBreakBefore w:val="0"/>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w5yk124d406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Accessible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_w5yk124d4060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73">
          <w:pPr>
            <w:pageBreakBefore w:val="0"/>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d6qyishivwh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Interoperable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_d6qyishivwho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74">
          <w:pPr>
            <w:pageBreakBefore w:val="0"/>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tcj76m3zfya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Reusable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_tcj76m3zfyag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75">
          <w:pPr>
            <w:pageBreakBefore w:val="0"/>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snf9y09f3mzx">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Challenges to implementation</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_snf9y09f3mzx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6">
          <w:pPr>
            <w:pageBreakBefore w:val="0"/>
            <w:tabs>
              <w:tab w:val="right" w:pos="9360"/>
            </w:tabs>
            <w:spacing w:before="200" w:line="240" w:lineRule="auto"/>
            <w:ind w:left="0" w:firstLine="0"/>
            <w:rPr/>
          </w:pPr>
          <w:hyperlink w:anchor="_dczjn65j8ge9">
            <w:r w:rsidDel="00000000" w:rsidR="00000000" w:rsidRPr="00000000">
              <w:rPr>
                <w:b w:val="1"/>
                <w:rtl w:val="0"/>
              </w:rPr>
              <w:t xml:space="preserve">Challenges to adoption</w:t>
            </w:r>
          </w:hyperlink>
          <w:r w:rsidDel="00000000" w:rsidR="00000000" w:rsidRPr="00000000">
            <w:rPr>
              <w:b w:val="1"/>
              <w:rtl w:val="0"/>
            </w:rPr>
            <w:tab/>
          </w:r>
          <w:r w:rsidDel="00000000" w:rsidR="00000000" w:rsidRPr="00000000">
            <w:fldChar w:fldCharType="begin"/>
            <w:instrText xml:space="preserve"> PAGEREF _dczjn65j8ge9 \h </w:instrText>
            <w:fldChar w:fldCharType="separate"/>
          </w:r>
          <w:r w:rsidDel="00000000" w:rsidR="00000000" w:rsidRPr="00000000">
            <w:rPr>
              <w:b w:val="1"/>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7">
          <w:pPr>
            <w:pageBreakBefore w:val="0"/>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26ta80oa0tr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Acknowledgements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_26ta80oa0tra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8">
          <w:pPr>
            <w:pageBreakBefore w:val="0"/>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k9ao61dft6w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References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_k9ao61dft6w4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79">
          <w:pPr>
            <w:pageBreakBefore w:val="0"/>
            <w:tabs>
              <w:tab w:val="right" w:pos="9360"/>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z6ugv0hkvbi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Appendices</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_z6ugv0hkvbi2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7A">
          <w:pPr>
            <w:pageBreakBefore w:val="0"/>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na53v3togu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Appendix A - Additional Figures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_na53v3togut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7B">
          <w:pPr>
            <w:pageBreakBefore w:val="0"/>
            <w:tabs>
              <w:tab w:val="right" w:pos="936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euin147lk0v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Appendix B - Comparison of FAIR principles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_euin147lk0vb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7C">
          <w:pPr>
            <w:pageBreakBefore w:val="0"/>
            <w:tabs>
              <w:tab w:val="right" w:pos="9360"/>
            </w:tabs>
            <w:spacing w:after="80"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jf9n33prjvh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Appendix C - Contributor List</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_jf9n33prjvhf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7D">
      <w:pPr>
        <w:pageBreakBefore w:val="0"/>
        <w:rPr/>
      </w:pPr>
      <w:r w:rsidDel="00000000" w:rsidR="00000000" w:rsidRPr="00000000">
        <w:rPr>
          <w:rtl w:val="0"/>
        </w:rPr>
      </w:r>
    </w:p>
    <w:p w:rsidR="00000000" w:rsidDel="00000000" w:rsidP="00000000" w:rsidRDefault="00000000" w:rsidRPr="00000000" w14:paraId="0000007E">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7F">
      <w:pPr>
        <w:pStyle w:val="Heading1"/>
        <w:pageBreakBefore w:val="0"/>
        <w:rPr/>
      </w:pPr>
      <w:bookmarkStart w:colFirst="0" w:colLast="0" w:name="_tgjlj8mf9ewj" w:id="5"/>
      <w:bookmarkEnd w:id="5"/>
      <w:r w:rsidDel="00000000" w:rsidR="00000000" w:rsidRPr="00000000">
        <w:rPr>
          <w:rtl w:val="0"/>
        </w:rPr>
        <w:t xml:space="preserve">Introduction</w:t>
      </w:r>
      <w:r w:rsidDel="00000000" w:rsidR="00000000" w:rsidRPr="00000000">
        <w:rPr>
          <w:rtl w:val="0"/>
        </w:rPr>
      </w:r>
    </w:p>
    <w:p w:rsidR="00000000" w:rsidDel="00000000" w:rsidP="00000000" w:rsidRDefault="00000000" w:rsidRPr="00000000" w14:paraId="00000080">
      <w:pPr>
        <w:pageBreakBefore w:val="0"/>
        <w:ind w:left="0" w:firstLine="0"/>
        <w:rPr/>
      </w:pPr>
      <w:r w:rsidDel="00000000" w:rsidR="00000000" w:rsidRPr="00000000">
        <w:rPr>
          <w:rtl w:val="0"/>
        </w:rPr>
        <w:t xml:space="preserve">This document presents the first draft of the application of the </w:t>
      </w:r>
      <w:hyperlink r:id="rId11">
        <w:r w:rsidDel="00000000" w:rsidR="00000000" w:rsidRPr="00000000">
          <w:rPr>
            <w:color w:val="1155cc"/>
            <w:u w:val="single"/>
            <w:rtl w:val="0"/>
          </w:rPr>
          <w:t xml:space="preserve">FAIR principles</w:t>
        </w:r>
      </w:hyperlink>
      <w:r w:rsidDel="00000000" w:rsidR="00000000" w:rsidRPr="00000000">
        <w:rPr>
          <w:rtl w:val="0"/>
        </w:rPr>
        <w:t xml:space="preserve"> to research software, for review by the research software community. This work is an outcome of the FAIR for Research Software (FAIR4RS) Working Group (WG) that convened in 2020 with the aim of developing community-endorsed FAIR principles for research software, which is shortened to the </w:t>
      </w:r>
      <w:r w:rsidDel="00000000" w:rsidR="00000000" w:rsidRPr="00000000">
        <w:rPr>
          <w:rtl w:val="0"/>
          <w:rPrChange w:author="Paula Andrea" w:id="10" w:date="2021-05-28T02:18:42Z">
            <w:rPr>
              <w:i w:val="1"/>
            </w:rPr>
          </w:rPrChange>
        </w:rPr>
        <w:t xml:space="preserve">FAIR4RS</w:t>
      </w:r>
      <w:r w:rsidDel="00000000" w:rsidR="00000000" w:rsidRPr="00000000">
        <w:rPr>
          <w:i w:val="1"/>
          <w:rtl w:val="0"/>
        </w:rPr>
        <w:t xml:space="preserve"> </w:t>
      </w:r>
      <w:r w:rsidDel="00000000" w:rsidR="00000000" w:rsidRPr="00000000">
        <w:rPr>
          <w:rtl w:val="0"/>
          <w:rPrChange w:author="Paula Andrea" w:id="11" w:date="2021-05-28T01:59:55Z">
            <w:rPr>
              <w:i w:val="1"/>
            </w:rPr>
          </w:rPrChange>
        </w:rPr>
        <w:t xml:space="preserve">principles</w:t>
      </w:r>
      <w:r w:rsidDel="00000000" w:rsidR="00000000" w:rsidRPr="00000000">
        <w:rPr>
          <w:rtl w:val="0"/>
        </w:rPr>
        <w:t xml:space="preserve"> in the remainder of this document. </w:t>
      </w:r>
    </w:p>
    <w:p w:rsidR="00000000" w:rsidDel="00000000" w:rsidP="00000000" w:rsidRDefault="00000000" w:rsidRPr="00000000" w14:paraId="00000081">
      <w:pPr>
        <w:pageBreakBefore w:val="0"/>
        <w:ind w:left="0" w:firstLine="0"/>
        <w:rPr/>
      </w:pPr>
      <w:r w:rsidDel="00000000" w:rsidR="00000000" w:rsidRPr="00000000">
        <w:rPr>
          <w:rtl w:val="0"/>
        </w:rPr>
      </w:r>
    </w:p>
    <w:p w:rsidR="00000000" w:rsidDel="00000000" w:rsidP="00000000" w:rsidRDefault="00000000" w:rsidRPr="00000000" w14:paraId="00000082">
      <w:pPr>
        <w:pageBreakBefore w:val="0"/>
        <w:ind w:left="0" w:firstLine="0"/>
        <w:rPr/>
      </w:pPr>
      <w:r w:rsidDel="00000000" w:rsidR="00000000" w:rsidRPr="00000000">
        <w:rPr>
          <w:rtl w:val="0"/>
        </w:rPr>
        <w:t xml:space="preserve">This document begins with an explanation of the history of this work. The draft FAIR4RS principles are then provided, alongside comparison with the equivalent FAIR principle if appropriate, and explanation of any changes. Further details are provided on choices made and why, and alternative options that were not utilized. Finally, this document concludes with discussion on the challenges in using and implementing these principles, such as gaps in existing infrastructure and standards that make it hard to follow the principles, and work being undertaken to develop an implementation roadmap to address these.</w:t>
      </w:r>
    </w:p>
    <w:p w:rsidR="00000000" w:rsidDel="00000000" w:rsidP="00000000" w:rsidRDefault="00000000" w:rsidRPr="00000000" w14:paraId="00000083">
      <w:pPr>
        <w:pageBreakBefore w:val="0"/>
        <w:ind w:left="0" w:firstLine="0"/>
        <w:rPr/>
      </w:pPr>
      <w:r w:rsidDel="00000000" w:rsidR="00000000" w:rsidRPr="00000000">
        <w:rPr>
          <w:rtl w:val="0"/>
        </w:rPr>
      </w:r>
    </w:p>
    <w:p w:rsidR="00000000" w:rsidDel="00000000" w:rsidP="00000000" w:rsidRDefault="00000000" w:rsidRPr="00000000" w14:paraId="00000084">
      <w:pPr>
        <w:pageBreakBefore w:val="0"/>
        <w:ind w:left="0" w:firstLine="0"/>
        <w:rPr/>
      </w:pPr>
      <w:r w:rsidDel="00000000" w:rsidR="00000000" w:rsidRPr="00000000">
        <w:rPr>
          <w:rtl w:val="0"/>
        </w:rPr>
        <w:t xml:space="preserve">Extensive community consultation is needed to ensure that the principles developed support the widest possible range of use cases. Feedback is sought on this document from </w:t>
      </w:r>
      <w:r w:rsidDel="00000000" w:rsidR="00000000" w:rsidRPr="00000000">
        <w:rPr>
          <w:rtl w:val="0"/>
        </w:rPr>
        <w:t xml:space="preserve">stakeholders including people who use research software, write and/or maintain research software, create/implement policy around research software and other research outputs, manage infrastructure that supports usage and/or development of research software and/or other research outputs, fund research software and/or other research outputs, and others with an interest in the FAIR4RS principles. This feedback will be used to continue to evolve the principles, which will be submitted for formal community review by mid-2021.</w:t>
      </w:r>
    </w:p>
    <w:p w:rsidR="00000000" w:rsidDel="00000000" w:rsidP="00000000" w:rsidRDefault="00000000" w:rsidRPr="00000000" w14:paraId="00000085">
      <w:pPr>
        <w:pageBreakBefore w:val="0"/>
        <w:ind w:left="0" w:firstLine="0"/>
        <w:rPr/>
      </w:pPr>
      <w:r w:rsidDel="00000000" w:rsidR="00000000" w:rsidRPr="00000000">
        <w:rPr>
          <w:rtl w:val="0"/>
        </w:rPr>
      </w:r>
    </w:p>
    <w:p w:rsidR="00000000" w:rsidDel="00000000" w:rsidP="00000000" w:rsidRDefault="00000000" w:rsidRPr="00000000" w14:paraId="00000086">
      <w:pPr>
        <w:pStyle w:val="Heading1"/>
        <w:pageBreakBefore w:val="0"/>
        <w:rPr/>
      </w:pPr>
      <w:bookmarkStart w:colFirst="0" w:colLast="0" w:name="_wp2gna9nodd8" w:id="6"/>
      <w:bookmarkEnd w:id="6"/>
      <w:r w:rsidDel="00000000" w:rsidR="00000000" w:rsidRPr="00000000">
        <w:rPr>
          <w:rtl w:val="0"/>
        </w:rPr>
        <w:t xml:space="preserve">Aims</w:t>
      </w:r>
    </w:p>
    <w:p w:rsidR="00000000" w:rsidDel="00000000" w:rsidP="00000000" w:rsidRDefault="00000000" w:rsidRPr="00000000" w14:paraId="00000087">
      <w:pPr>
        <w:pageBreakBefore w:val="0"/>
        <w:ind w:left="0" w:firstLine="0"/>
        <w:rPr/>
      </w:pPr>
      <w:r w:rsidDel="00000000" w:rsidR="00000000" w:rsidRPr="00000000">
        <w:rPr>
          <w:rtl w:val="0"/>
        </w:rPr>
        <w:t xml:space="preserve">The </w:t>
      </w:r>
      <w:hyperlink r:id="rId12">
        <w:r w:rsidDel="00000000" w:rsidR="00000000" w:rsidRPr="00000000">
          <w:rPr>
            <w:color w:val="1155cc"/>
            <w:u w:val="single"/>
            <w:rtl w:val="0"/>
          </w:rPr>
          <w:t xml:space="preserve">FAIR4RS WG</w:t>
        </w:r>
      </w:hyperlink>
      <w:r w:rsidDel="00000000" w:rsidR="00000000" w:rsidRPr="00000000">
        <w:rPr>
          <w:vertAlign w:val="superscript"/>
        </w:rPr>
        <w:footnoteReference w:customMarkFollows="0" w:id="0"/>
      </w:r>
      <w:r w:rsidDel="00000000" w:rsidR="00000000" w:rsidRPr="00000000">
        <w:rPr>
          <w:rtl w:val="0"/>
        </w:rPr>
        <w:t xml:space="preserve"> is jointly convened by the Research Software Alliance (ReSA), Future Of Research Communications and E-Scholarship (FORCE11) and the Research Data Alliance (RDA). The FAIR4RS WG is a global and interdisciplinary community composed of </w:t>
      </w:r>
      <w:ins w:author="Paula Andrea" w:id="12" w:date="2021-05-28T02:01:41Z">
        <w:commentRangeStart w:id="5"/>
        <w:commentRangeStart w:id="6"/>
        <w:r w:rsidDel="00000000" w:rsidR="00000000" w:rsidRPr="00000000">
          <w:rPr>
            <w:rtl w:val="0"/>
          </w:rPr>
          <w:t xml:space="preserve">200</w:t>
        </w:r>
      </w:ins>
      <w:del w:author="Paula Andrea" w:id="12" w:date="2021-05-28T02:01:41Z">
        <w:commentRangeEnd w:id="5"/>
        <w:r w:rsidDel="00000000" w:rsidR="00000000" w:rsidRPr="00000000">
          <w:commentReference w:id="5"/>
        </w:r>
        <w:commentRangeEnd w:id="6"/>
        <w:r w:rsidDel="00000000" w:rsidR="00000000" w:rsidRPr="00000000">
          <w:commentReference w:id="6"/>
        </w:r>
        <w:r w:rsidDel="00000000" w:rsidR="00000000" w:rsidRPr="00000000">
          <w:rPr>
            <w:rtl w:val="0"/>
          </w:rPr>
          <w:delText xml:space="preserve">170</w:delText>
        </w:r>
      </w:del>
      <w:r w:rsidDel="00000000" w:rsidR="00000000" w:rsidRPr="00000000">
        <w:rPr>
          <w:rtl w:val="0"/>
        </w:rPr>
        <w:t xml:space="preserve">+ people who have an interest in the application of FAIR principles to research software and other research outputs, such as software users, software developers and maintainers, policy makers, infrastructure support staff and funders. </w:t>
      </w:r>
    </w:p>
    <w:p w:rsidR="00000000" w:rsidDel="00000000" w:rsidP="00000000" w:rsidRDefault="00000000" w:rsidRPr="00000000" w14:paraId="00000088">
      <w:pPr>
        <w:pageBreakBefore w:val="0"/>
        <w:ind w:left="0" w:firstLine="0"/>
        <w:rPr/>
      </w:pPr>
      <w:r w:rsidDel="00000000" w:rsidR="00000000" w:rsidRPr="00000000">
        <w:rPr>
          <w:rtl w:val="0"/>
        </w:rPr>
      </w:r>
    </w:p>
    <w:p w:rsidR="00000000" w:rsidDel="00000000" w:rsidP="00000000" w:rsidRDefault="00000000" w:rsidRPr="00000000" w14:paraId="00000089">
      <w:pPr>
        <w:pageBreakBefore w:val="0"/>
        <w:ind w:left="0" w:firstLine="0"/>
        <w:rPr/>
      </w:pPr>
      <w:r w:rsidDel="00000000" w:rsidR="00000000" w:rsidRPr="00000000">
        <w:rPr>
          <w:rtl w:val="0"/>
        </w:rPr>
        <w:t xml:space="preserve">The FAIR4RS WG aims to define and publish community-endorsed </w:t>
      </w:r>
      <w:r w:rsidDel="00000000" w:rsidR="00000000" w:rsidRPr="00000000">
        <w:rPr>
          <w:rtl w:val="0"/>
        </w:rPr>
        <w:t xml:space="preserve">FAIR4RS</w:t>
      </w:r>
      <w:r w:rsidDel="00000000" w:rsidR="00000000" w:rsidRPr="00000000">
        <w:rPr>
          <w:rtl w:val="0"/>
        </w:rPr>
        <w:t xml:space="preserve"> principles by mid-2021, followed by adoption guidelines and use cases, and this document is part of this process. This effort requires extensive consultation with the research community to create the principles and encourage their adoption. The resulting adoption and implementation of FAIR4RS principles will create significant outcomes for many stakeholders, ranging from increased research reproducibility for research organizations, to clarity for funders around their own requirements for software investments, and guidelines for publishers on sharing requirements. </w:t>
      </w:r>
    </w:p>
    <w:p w:rsidR="00000000" w:rsidDel="00000000" w:rsidP="00000000" w:rsidRDefault="00000000" w:rsidRPr="00000000" w14:paraId="0000008A">
      <w:pPr>
        <w:pStyle w:val="Heading1"/>
        <w:pageBreakBefore w:val="0"/>
        <w:rPr/>
      </w:pPr>
      <w:bookmarkStart w:colFirst="0" w:colLast="0" w:name="_bjwdpiz0rtct" w:id="7"/>
      <w:bookmarkEnd w:id="7"/>
      <w:r w:rsidDel="00000000" w:rsidR="00000000" w:rsidRPr="00000000">
        <w:rPr>
          <w:rtl w:val="0"/>
        </w:rPr>
        <w:t xml:space="preserve">Previous work</w:t>
      </w:r>
    </w:p>
    <w:p w:rsidR="00000000" w:rsidDel="00000000" w:rsidP="00000000" w:rsidRDefault="00000000" w:rsidRPr="00000000" w14:paraId="0000008B">
      <w:pPr>
        <w:pageBreakBefore w:val="0"/>
        <w:rPr/>
      </w:pPr>
      <w:r w:rsidDel="00000000" w:rsidR="00000000" w:rsidRPr="00000000">
        <w:rPr>
          <w:rtl w:val="0"/>
        </w:rPr>
        <w:t xml:space="preserve">It is useful to understand the origins of the concept of FAIR when considering its application to software, and the FAIR4RS WG builds on previous efforts for both FAIR in general, and FAIR research software.</w:t>
      </w:r>
    </w:p>
    <w:p w:rsidR="00000000" w:rsidDel="00000000" w:rsidP="00000000" w:rsidRDefault="00000000" w:rsidRPr="00000000" w14:paraId="0000008C">
      <w:pPr>
        <w:pageBreakBefore w:val="0"/>
        <w:rPr/>
      </w:pPr>
      <w:r w:rsidDel="00000000" w:rsidR="00000000" w:rsidRPr="00000000">
        <w:rPr>
          <w:rtl w:val="0"/>
        </w:rPr>
      </w:r>
    </w:p>
    <w:p w:rsidR="00000000" w:rsidDel="00000000" w:rsidP="00000000" w:rsidRDefault="00000000" w:rsidRPr="00000000" w14:paraId="0000008D">
      <w:pPr>
        <w:pageBreakBefore w:val="0"/>
        <w:rPr/>
      </w:pPr>
      <w:r w:rsidDel="00000000" w:rsidR="00000000" w:rsidRPr="00000000">
        <w:rPr>
          <w:rtl w:val="0"/>
        </w:rPr>
        <w:t xml:space="preserve">The concept of FAIR originated in the Netherlands during the 2014 Lorentz Workshop "Jointly Designing a Data FAIRport", where participants formulated the FAIR data vision to optimize data sharing and reuse by humans and machines. This vision supports existing communities that try to realize and enable a situation where valuable scientific data is ‘FAIR’ in the sense of being Findable, Accessible, Interoperable and Reusable. The resulting Guiding Principles can be viewed and commented on (</w:t>
      </w:r>
      <w:hyperlink r:id="rId13">
        <w:r w:rsidDel="00000000" w:rsidR="00000000" w:rsidRPr="00000000">
          <w:rPr>
            <w:color w:val="1155cc"/>
            <w:u w:val="single"/>
            <w:rtl w:val="0"/>
          </w:rPr>
          <w:t xml:space="preserve">FORCE11, 2015</w:t>
        </w:r>
      </w:hyperlink>
      <w:r w:rsidDel="00000000" w:rsidR="00000000" w:rsidRPr="00000000">
        <w:rPr>
          <w:rtl w:val="0"/>
        </w:rPr>
        <w:t xml:space="preserve">) and resulted in the </w:t>
      </w:r>
      <w:r w:rsidDel="00000000" w:rsidR="00000000" w:rsidRPr="00000000">
        <w:rPr>
          <w:rtl w:val="0"/>
        </w:rPr>
        <w:t xml:space="preserve">publication</w:t>
      </w:r>
      <w:r w:rsidDel="00000000" w:rsidR="00000000" w:rsidRPr="00000000">
        <w:rPr>
          <w:rtl w:val="0"/>
        </w:rPr>
        <w:t xml:space="preserve"> of The FAIR Guiding Principles for scientific data management and stewardship (</w:t>
      </w:r>
      <w:hyperlink r:id="rId14">
        <w:r w:rsidDel="00000000" w:rsidR="00000000" w:rsidRPr="00000000">
          <w:rPr>
            <w:color w:val="1155cc"/>
            <w:u w:val="single"/>
            <w:rtl w:val="0"/>
          </w:rPr>
          <w:t xml:space="preserve">Wilkinson et al., 2016</w:t>
        </w:r>
      </w:hyperlink>
      <w:r w:rsidDel="00000000" w:rsidR="00000000" w:rsidRPr="00000000">
        <w:rPr>
          <w:rtl w:val="0"/>
        </w:rPr>
        <w:t xml:space="preserve">). </w:t>
      </w:r>
    </w:p>
    <w:p w:rsidR="00000000" w:rsidDel="00000000" w:rsidP="00000000" w:rsidRDefault="00000000" w:rsidRPr="00000000" w14:paraId="0000008E">
      <w:pPr>
        <w:pageBreakBefore w:val="0"/>
        <w:rPr/>
      </w:pPr>
      <w:r w:rsidDel="00000000" w:rsidR="00000000" w:rsidRPr="00000000">
        <w:rPr>
          <w:rtl w:val="0"/>
        </w:rPr>
      </w:r>
    </w:p>
    <w:p w:rsidR="00000000" w:rsidDel="00000000" w:rsidP="00000000" w:rsidRDefault="00000000" w:rsidRPr="00000000" w14:paraId="0000008F">
      <w:pPr>
        <w:pageBreakBefore w:val="0"/>
        <w:rPr/>
      </w:pPr>
      <w:r w:rsidDel="00000000" w:rsidR="00000000" w:rsidRPr="00000000">
        <w:rPr>
          <w:rtl w:val="0"/>
        </w:rPr>
        <w:t xml:space="preserve">The FAIR principles were </w:t>
      </w:r>
      <w:del w:author="Allen Lee" w:id="13" w:date="2021-05-29T05:35:59Z">
        <w:commentRangeStart w:id="7"/>
        <w:commentRangeStart w:id="8"/>
        <w:commentRangeStart w:id="9"/>
        <w:commentRangeStart w:id="10"/>
        <w:r w:rsidDel="00000000" w:rsidR="00000000" w:rsidRPr="00000000">
          <w:rPr>
            <w:rtl w:val="0"/>
          </w:rPr>
          <w:delText xml:space="preserve">originally</w:delText>
        </w:r>
        <w:commentRangeEnd w:id="7"/>
        <w:r w:rsidDel="00000000" w:rsidR="00000000" w:rsidRPr="00000000">
          <w:commentReference w:id="7"/>
        </w:r>
        <w:commentRangeEnd w:id="8"/>
        <w:r w:rsidDel="00000000" w:rsidR="00000000" w:rsidRPr="00000000">
          <w:commentReference w:id="8"/>
        </w:r>
        <w:commentRangeEnd w:id="9"/>
        <w:r w:rsidDel="00000000" w:rsidR="00000000" w:rsidRPr="00000000">
          <w:commentReference w:id="9"/>
        </w:r>
        <w:commentRangeEnd w:id="10"/>
        <w:r w:rsidDel="00000000" w:rsidR="00000000" w:rsidRPr="00000000">
          <w:commentReference w:id="10"/>
        </w:r>
        <w:r w:rsidDel="00000000" w:rsidR="00000000" w:rsidRPr="00000000">
          <w:rPr>
            <w:rtl w:val="0"/>
          </w:rPr>
          <w:delText xml:space="preserve"> </w:delText>
        </w:r>
      </w:del>
      <w:r w:rsidDel="00000000" w:rsidR="00000000" w:rsidRPr="00000000">
        <w:rPr>
          <w:rtl w:val="0"/>
        </w:rPr>
        <w:t xml:space="preserve">intended to be </w:t>
      </w:r>
      <w:ins w:author="Allen Lee" w:id="14" w:date="2021-05-29T05:36:01Z">
        <w:r w:rsidDel="00000000" w:rsidR="00000000" w:rsidRPr="00000000">
          <w:rPr>
            <w:rtl w:val="0"/>
          </w:rPr>
          <w:t xml:space="preserve">applicable</w:t>
        </w:r>
      </w:ins>
      <w:del w:author="Allen Lee" w:id="14" w:date="2021-05-29T05:36:01Z">
        <w:r w:rsidDel="00000000" w:rsidR="00000000" w:rsidRPr="00000000">
          <w:rPr>
            <w:rtl w:val="0"/>
          </w:rPr>
          <w:delText xml:space="preserve">applied not only</w:delText>
        </w:r>
      </w:del>
      <w:r w:rsidDel="00000000" w:rsidR="00000000" w:rsidRPr="00000000">
        <w:rPr>
          <w:rtl w:val="0"/>
        </w:rPr>
        <w:t xml:space="preserve"> to </w:t>
      </w:r>
      <w:ins w:author="Allen Lee" w:id="15" w:date="2021-05-29T05:36:22Z">
        <w:r w:rsidDel="00000000" w:rsidR="00000000" w:rsidRPr="00000000">
          <w:rPr>
            <w:rtl w:val="0"/>
          </w:rPr>
          <w:t xml:space="preserve">many kinds of digital assets, not just </w:t>
        </w:r>
      </w:ins>
      <w:r w:rsidDel="00000000" w:rsidR="00000000" w:rsidRPr="00000000">
        <w:rPr>
          <w:rtl w:val="0"/>
        </w:rPr>
        <w:t xml:space="preserve">data</w:t>
      </w:r>
      <w:ins w:author="Allen Lee" w:id="16" w:date="2021-05-29T05:36:27Z">
        <w:r w:rsidDel="00000000" w:rsidR="00000000" w:rsidRPr="00000000">
          <w:rPr>
            <w:rtl w:val="0"/>
          </w:rPr>
          <w:t xml:space="preserve">sets</w:t>
        </w:r>
      </w:ins>
      <w:del w:author="Allen Lee" w:id="16" w:date="2021-05-29T05:36:27Z">
        <w:r w:rsidDel="00000000" w:rsidR="00000000" w:rsidRPr="00000000">
          <w:rPr>
            <w:rtl w:val="0"/>
          </w:rPr>
          <w:delText xml:space="preserve">, but to other digital objects as well</w:delText>
        </w:r>
      </w:del>
      <w:r w:rsidDel="00000000" w:rsidR="00000000" w:rsidRPr="00000000">
        <w:rPr>
          <w:rtl w:val="0"/>
        </w:rPr>
        <w:t xml:space="preserve">. A number of </w:t>
      </w:r>
      <w:ins w:author="Allen Lee" w:id="17" w:date="2021-05-29T05:36:48Z">
        <w:r w:rsidDel="00000000" w:rsidR="00000000" w:rsidRPr="00000000">
          <w:rPr>
            <w:rtl w:val="0"/>
          </w:rPr>
          <w:t xml:space="preserve">research communities and groups </w:t>
        </w:r>
      </w:ins>
      <w:del w:author="Allen Lee" w:id="17" w:date="2021-05-29T05:36:48Z">
        <w:r w:rsidDel="00000000" w:rsidR="00000000" w:rsidRPr="00000000">
          <w:rPr>
            <w:rtl w:val="0"/>
          </w:rPr>
          <w:delText xml:space="preserve">resources and events</w:delText>
        </w:r>
      </w:del>
      <w:r w:rsidDel="00000000" w:rsidR="00000000" w:rsidRPr="00000000">
        <w:rPr>
          <w:rtl w:val="0"/>
        </w:rPr>
        <w:t xml:space="preserve"> have been considering how to apply aspects of FAIR to research software since 2017. Community produced outcomes before February 2020 can be found in the Software Source Code identification Interest Group’s </w:t>
      </w:r>
      <w:hyperlink r:id="rId15">
        <w:r w:rsidDel="00000000" w:rsidR="00000000" w:rsidRPr="00000000">
          <w:rPr>
            <w:color w:val="1155cc"/>
            <w:u w:val="single"/>
            <w:rtl w:val="0"/>
          </w:rPr>
          <w:t xml:space="preserve">Wiki FAIR4Software reading resources</w:t>
        </w:r>
      </w:hyperlink>
      <w:r w:rsidDel="00000000" w:rsidR="00000000" w:rsidRPr="00000000">
        <w:rPr>
          <w:vertAlign w:val="superscript"/>
        </w:rPr>
        <w:footnoteReference w:customMarkFollows="0" w:id="1"/>
      </w:r>
      <w:r w:rsidDel="00000000" w:rsidR="00000000" w:rsidRPr="00000000">
        <w:rPr>
          <w:rtl w:val="0"/>
        </w:rPr>
        <w:t xml:space="preserve">. Newer resources can be found in the </w:t>
      </w:r>
      <w:hyperlink r:id="rId16">
        <w:r w:rsidDel="00000000" w:rsidR="00000000" w:rsidRPr="00000000">
          <w:rPr>
            <w:color w:val="1155cc"/>
            <w:u w:val="single"/>
            <w:rtl w:val="0"/>
          </w:rPr>
          <w:t xml:space="preserve">FAIR4RS collection on Zenodo </w:t>
        </w:r>
      </w:hyperlink>
      <w:r w:rsidDel="00000000" w:rsidR="00000000" w:rsidRPr="00000000">
        <w:rPr>
          <w:rtl w:val="0"/>
        </w:rPr>
        <w:t xml:space="preserve">and the literature review completed by the FAIR4RS subgroup (</w:t>
      </w:r>
      <w:hyperlink r:id="rId17">
        <w:r w:rsidDel="00000000" w:rsidR="00000000" w:rsidRPr="00000000">
          <w:rPr>
            <w:color w:val="1155cc"/>
            <w:u w:val="single"/>
            <w:rtl w:val="0"/>
          </w:rPr>
          <w:t xml:space="preserve">FAIR4RS WG, 2021</w:t>
        </w:r>
      </w:hyperlink>
      <w:r w:rsidDel="00000000" w:rsidR="00000000" w:rsidRPr="00000000">
        <w:rPr>
          <w:rtl w:val="0"/>
        </w:rPr>
        <w:t xml:space="preserve">). General work on FAIR</w:t>
      </w:r>
      <w:del w:author="Paula Andrea" w:id="18" w:date="2021-05-18T08:27:48Z">
        <w:r w:rsidDel="00000000" w:rsidR="00000000" w:rsidRPr="00000000">
          <w:rPr>
            <w:rtl w:val="0"/>
          </w:rPr>
          <w:delText xml:space="preserve"> i</w:delText>
        </w:r>
      </w:del>
      <w:del w:author="Neil Chue Hong" w:id="19" w:date="2021-05-18T10:20:59Z">
        <w:r w:rsidDel="00000000" w:rsidR="00000000" w:rsidRPr="00000000">
          <w:rPr>
            <w:rtl w:val="0"/>
          </w:rPr>
          <w:delText xml:space="preserve">n</w:delText>
        </w:r>
      </w:del>
      <w:r w:rsidDel="00000000" w:rsidR="00000000" w:rsidRPr="00000000">
        <w:rPr>
          <w:rtl w:val="0"/>
        </w:rPr>
        <w:t xml:space="preserve"> has also recognized the need to incorporate other digital objects, and </w:t>
      </w:r>
      <w:commentRangeStart w:id="11"/>
      <w:commentRangeStart w:id="12"/>
      <w:r w:rsidDel="00000000" w:rsidR="00000000" w:rsidRPr="00000000">
        <w:rPr>
          <w:rtl w:val="0"/>
        </w:rPr>
        <w:t xml:space="preserve">some recent works</w:t>
      </w:r>
      <w:commentRangeEnd w:id="11"/>
      <w:r w:rsidDel="00000000" w:rsidR="00000000" w:rsidRPr="00000000">
        <w:commentReference w:id="11"/>
      </w:r>
      <w:commentRangeEnd w:id="12"/>
      <w:r w:rsidDel="00000000" w:rsidR="00000000" w:rsidRPr="00000000">
        <w:commentReference w:id="12"/>
      </w:r>
      <w:r w:rsidDel="00000000" w:rsidR="00000000" w:rsidRPr="00000000">
        <w:rPr>
          <w:rtl w:val="0"/>
        </w:rPr>
        <w:t xml:space="preserve"> have specifically highlighted the need for inclusion of software (e.g., </w:t>
      </w:r>
      <w:hyperlink r:id="rId18">
        <w:r w:rsidDel="00000000" w:rsidR="00000000" w:rsidRPr="00000000">
          <w:rPr>
            <w:color w:val="1155cc"/>
            <w:u w:val="single"/>
            <w:rtl w:val="0"/>
          </w:rPr>
          <w:t xml:space="preserve">European Commission, 2018</w:t>
        </w:r>
      </w:hyperlink>
      <w:r w:rsidDel="00000000" w:rsidR="00000000" w:rsidRPr="00000000">
        <w:rPr>
          <w:rtl w:val="0"/>
        </w:rPr>
        <w:t xml:space="preserve">, </w:t>
      </w:r>
      <w:hyperlink r:id="rId19">
        <w:r w:rsidDel="00000000" w:rsidR="00000000" w:rsidRPr="00000000">
          <w:rPr>
            <w:color w:val="1155cc"/>
            <w:u w:val="single"/>
            <w:rtl w:val="0"/>
          </w:rPr>
          <w:t xml:space="preserve">European Commission &amp; EOSC Executive Board, 2020</w:t>
        </w:r>
      </w:hyperlink>
      <w:r w:rsidDel="00000000" w:rsidR="00000000" w:rsidRPr="00000000">
        <w:rPr>
          <w:rtl w:val="0"/>
        </w:rPr>
        <w:t xml:space="preserve">).</w:t>
      </w:r>
    </w:p>
    <w:p w:rsidR="00000000" w:rsidDel="00000000" w:rsidP="00000000" w:rsidRDefault="00000000" w:rsidRPr="00000000" w14:paraId="00000090">
      <w:pPr>
        <w:pageBreakBefore w:val="0"/>
        <w:rPr/>
      </w:pPr>
      <w:r w:rsidDel="00000000" w:rsidR="00000000" w:rsidRPr="00000000">
        <w:rPr>
          <w:rtl w:val="0"/>
        </w:rPr>
      </w:r>
    </w:p>
    <w:p w:rsidR="00000000" w:rsidDel="00000000" w:rsidP="00000000" w:rsidRDefault="00000000" w:rsidRPr="00000000" w14:paraId="00000091">
      <w:pPr>
        <w:pageBreakBefore w:val="0"/>
        <w:rPr/>
      </w:pPr>
      <w:r w:rsidDel="00000000" w:rsidR="00000000" w:rsidRPr="00000000">
        <w:rPr>
          <w:rtl w:val="0"/>
        </w:rPr>
        <w:t xml:space="preserve">The FAIR4RS</w:t>
      </w:r>
      <w:ins w:author="Patricia Herterich" w:id="20" w:date="2021-05-19T12:56:02Z">
        <w:r w:rsidDel="00000000" w:rsidR="00000000" w:rsidRPr="00000000">
          <w:rPr>
            <w:rtl w:val="0"/>
          </w:rPr>
          <w:t xml:space="preserve"> </w:t>
        </w:r>
      </w:ins>
      <w:r w:rsidDel="00000000" w:rsidR="00000000" w:rsidRPr="00000000">
        <w:rPr>
          <w:rtl w:val="0"/>
        </w:rPr>
        <w:t xml:space="preserve">WG </w:t>
      </w:r>
      <w:del w:author="Anna-Lena Lamprecht" w:id="21" w:date="2021-05-19T09:00:12Z">
        <w:r w:rsidDel="00000000" w:rsidR="00000000" w:rsidRPr="00000000">
          <w:rPr>
            <w:rtl w:val="0"/>
          </w:rPr>
          <w:delText xml:space="preserve">also </w:delText>
        </w:r>
      </w:del>
      <w:r w:rsidDel="00000000" w:rsidR="00000000" w:rsidRPr="00000000">
        <w:rPr>
          <w:rtl w:val="0"/>
        </w:rPr>
        <w:t xml:space="preserve">coordinated four subgroups from July 2020 to March 2021 to provide outputs to support the development of the FAIR4RS principles:</w:t>
      </w:r>
    </w:p>
    <w:p w:rsidR="00000000" w:rsidDel="00000000" w:rsidP="00000000" w:rsidRDefault="00000000" w:rsidRPr="00000000" w14:paraId="00000092">
      <w:pPr>
        <w:pageBreakBefore w:val="0"/>
        <w:rPr/>
      </w:pPr>
      <w:r w:rsidDel="00000000" w:rsidR="00000000" w:rsidRPr="00000000">
        <w:rPr>
          <w:rtl w:val="0"/>
        </w:rPr>
      </w:r>
    </w:p>
    <w:p w:rsidR="00000000" w:rsidDel="00000000" w:rsidP="00000000" w:rsidRDefault="00000000" w:rsidRPr="00000000" w14:paraId="00000093">
      <w:pPr>
        <w:pageBreakBefore w:val="0"/>
        <w:numPr>
          <w:ilvl w:val="0"/>
          <w:numId w:val="3"/>
        </w:numPr>
        <w:ind w:left="720" w:hanging="360"/>
      </w:pPr>
      <w:hyperlink r:id="rId20">
        <w:r w:rsidDel="00000000" w:rsidR="00000000" w:rsidRPr="00000000">
          <w:rPr>
            <w:color w:val="1155cc"/>
            <w:u w:val="single"/>
            <w:rtl w:val="0"/>
          </w:rPr>
          <w:t xml:space="preserve">A fresh look at FAIR for Research Software</w:t>
        </w:r>
      </w:hyperlink>
      <w:r w:rsidDel="00000000" w:rsidR="00000000" w:rsidRPr="00000000">
        <w:rPr>
          <w:rtl w:val="0"/>
        </w:rPr>
        <w:t xml:space="preserve"> examined the FAIR principles in the context of research software from scratch, not based on pre-existing work (</w:t>
      </w:r>
      <w:hyperlink r:id="rId21">
        <w:r w:rsidDel="00000000" w:rsidR="00000000" w:rsidRPr="00000000">
          <w:rPr>
            <w:color w:val="1155cc"/>
            <w:u w:val="single"/>
            <w:rtl w:val="0"/>
          </w:rPr>
          <w:t xml:space="preserve">Katz, Gruenpeter &amp; Honeyman, 2021</w:t>
        </w:r>
      </w:hyperlink>
      <w:r w:rsidDel="00000000" w:rsidR="00000000" w:rsidRPr="00000000">
        <w:rPr>
          <w:rtl w:val="0"/>
        </w:rPr>
        <w:t xml:space="preserve">).</w:t>
      </w:r>
    </w:p>
    <w:p w:rsidR="00000000" w:rsidDel="00000000" w:rsidP="00000000" w:rsidRDefault="00000000" w:rsidRPr="00000000" w14:paraId="00000094">
      <w:pPr>
        <w:pageBreakBefore w:val="0"/>
        <w:numPr>
          <w:ilvl w:val="0"/>
          <w:numId w:val="3"/>
        </w:numPr>
        <w:ind w:left="720" w:hanging="360"/>
      </w:pPr>
      <w:hyperlink r:id="rId22">
        <w:r w:rsidDel="00000000" w:rsidR="00000000" w:rsidRPr="00000000">
          <w:rPr>
            <w:color w:val="1155cc"/>
            <w:u w:val="single"/>
            <w:rtl w:val="0"/>
          </w:rPr>
          <w:t xml:space="preserve">FAIR work in other contexts</w:t>
        </w:r>
      </w:hyperlink>
      <w:r w:rsidDel="00000000" w:rsidR="00000000" w:rsidRPr="00000000">
        <w:rPr>
          <w:rtl w:val="0"/>
        </w:rPr>
        <w:t xml:space="preserve"> examined efforts to apply FAIR principles to different forms including workflows, notebooks and training material, to provide insights for the definition and implementation of FAIR principles for research software. </w:t>
      </w:r>
    </w:p>
    <w:p w:rsidR="00000000" w:rsidDel="00000000" w:rsidP="00000000" w:rsidRDefault="00000000" w:rsidRPr="00000000" w14:paraId="00000095">
      <w:pPr>
        <w:pageBreakBefore w:val="0"/>
        <w:numPr>
          <w:ilvl w:val="0"/>
          <w:numId w:val="3"/>
        </w:numPr>
        <w:ind w:left="720" w:hanging="360"/>
      </w:pPr>
      <w:hyperlink r:id="rId23">
        <w:r w:rsidDel="00000000" w:rsidR="00000000" w:rsidRPr="00000000">
          <w:rPr>
            <w:color w:val="1155cc"/>
            <w:u w:val="single"/>
            <w:rtl w:val="0"/>
          </w:rPr>
          <w:t xml:space="preserve">Defining Research Software: a controversial discussion</w:t>
        </w:r>
      </w:hyperlink>
      <w:r w:rsidDel="00000000" w:rsidR="00000000" w:rsidRPr="00000000">
        <w:rPr>
          <w:rtl w:val="0"/>
        </w:rPr>
        <w:t xml:space="preserve"> reviews existing definitions of research software in order to provide the overall context of the subgroup outputs (</w:t>
      </w:r>
      <w:hyperlink r:id="rId24">
        <w:r w:rsidDel="00000000" w:rsidR="00000000" w:rsidRPr="00000000">
          <w:rPr>
            <w:color w:val="1155cc"/>
            <w:u w:val="single"/>
            <w:rtl w:val="0"/>
          </w:rPr>
          <w:t xml:space="preserve">Gruenpeter et al., 2021</w:t>
        </w:r>
      </w:hyperlink>
      <w:r w:rsidDel="00000000" w:rsidR="00000000" w:rsidRPr="00000000">
        <w:rPr>
          <w:rtl w:val="0"/>
        </w:rPr>
        <w:t xml:space="preserve">). </w:t>
      </w:r>
    </w:p>
    <w:p w:rsidR="00000000" w:rsidDel="00000000" w:rsidP="00000000" w:rsidRDefault="00000000" w:rsidRPr="00000000" w14:paraId="00000096">
      <w:pPr>
        <w:pageBreakBefore w:val="0"/>
        <w:numPr>
          <w:ilvl w:val="0"/>
          <w:numId w:val="3"/>
        </w:numPr>
        <w:ind w:left="720" w:hanging="360"/>
      </w:pPr>
      <w:hyperlink r:id="rId25">
        <w:r w:rsidDel="00000000" w:rsidR="00000000" w:rsidRPr="00000000">
          <w:rPr>
            <w:color w:val="1155cc"/>
            <w:u w:val="single"/>
            <w:rtl w:val="0"/>
          </w:rPr>
          <w:t xml:space="preserve">Review of new research related to FAIR Software</w:t>
        </w:r>
      </w:hyperlink>
      <w:r w:rsidDel="00000000" w:rsidR="00000000" w:rsidRPr="00000000">
        <w:rPr>
          <w:rtl w:val="0"/>
        </w:rPr>
        <w:t xml:space="preserve"> reviewed new research around FAIR software that has come out since the release of “Towards FAIR principles for research software” (</w:t>
      </w:r>
      <w:hyperlink r:id="rId26">
        <w:r w:rsidDel="00000000" w:rsidR="00000000" w:rsidRPr="00000000">
          <w:rPr>
            <w:color w:val="1155cc"/>
            <w:u w:val="single"/>
            <w:rtl w:val="0"/>
          </w:rPr>
          <w:t xml:space="preserve">Lamprecht et al., 2020</w:t>
        </w:r>
      </w:hyperlink>
      <w:r w:rsidDel="00000000" w:rsidR="00000000" w:rsidRPr="00000000">
        <w:rPr>
          <w:rtl w:val="0"/>
        </w:rPr>
        <w:t xml:space="preserve">) and reviewed the principles set out in that paper. </w:t>
      </w:r>
    </w:p>
    <w:p w:rsidR="00000000" w:rsidDel="00000000" w:rsidP="00000000" w:rsidRDefault="00000000" w:rsidRPr="00000000" w14:paraId="00000097">
      <w:pPr>
        <w:pageBreakBefore w:val="0"/>
        <w:rPr/>
      </w:pPr>
      <w:r w:rsidDel="00000000" w:rsidR="00000000" w:rsidRPr="00000000">
        <w:rPr>
          <w:rtl w:val="0"/>
        </w:rPr>
      </w:r>
    </w:p>
    <w:p w:rsidR="00000000" w:rsidDel="00000000" w:rsidP="00000000" w:rsidRDefault="00000000" w:rsidRPr="00000000" w14:paraId="00000098">
      <w:pPr>
        <w:pageBreakBefore w:val="0"/>
        <w:rPr/>
      </w:pPr>
      <w:r w:rsidDel="00000000" w:rsidR="00000000" w:rsidRPr="00000000">
        <w:rPr>
          <w:rtl w:val="0"/>
        </w:rPr>
        <w:t xml:space="preserve">The work of the subgroups was brought together and presented for consultation by the wider FAIR4RS community (</w:t>
      </w:r>
      <w:hyperlink r:id="rId27">
        <w:r w:rsidDel="00000000" w:rsidR="00000000" w:rsidRPr="00000000">
          <w:rPr>
            <w:color w:val="1155cc"/>
            <w:u w:val="single"/>
            <w:rtl w:val="0"/>
          </w:rPr>
          <w:t xml:space="preserve">Katz, Chue Hong, Barker &amp; Gruenpeter, 2021</w:t>
        </w:r>
      </w:hyperlink>
      <w:r w:rsidDel="00000000" w:rsidR="00000000" w:rsidRPr="00000000">
        <w:rPr>
          <w:rtl w:val="0"/>
        </w:rPr>
        <w:t xml:space="preserve">).</w:t>
      </w:r>
    </w:p>
    <w:p w:rsidR="00000000" w:rsidDel="00000000" w:rsidP="00000000" w:rsidRDefault="00000000" w:rsidRPr="00000000" w14:paraId="00000099">
      <w:pPr>
        <w:pStyle w:val="Heading1"/>
        <w:pageBreakBefore w:val="0"/>
        <w:rPr/>
      </w:pPr>
      <w:bookmarkStart w:colFirst="0" w:colLast="0" w:name="_ja71p68q9kjj" w:id="8"/>
      <w:bookmarkEnd w:id="8"/>
      <w:r w:rsidDel="00000000" w:rsidR="00000000" w:rsidRPr="00000000">
        <w:rPr>
          <w:rtl w:val="0"/>
        </w:rPr>
        <w:t xml:space="preserve">D</w:t>
      </w:r>
      <w:r w:rsidDel="00000000" w:rsidR="00000000" w:rsidRPr="00000000">
        <w:rPr>
          <w:rtl w:val="0"/>
        </w:rPr>
        <w:t xml:space="preserve">evelopment of the FAIR4RS principles</w:t>
      </w:r>
    </w:p>
    <w:p w:rsidR="00000000" w:rsidDel="00000000" w:rsidP="00000000" w:rsidRDefault="00000000" w:rsidRPr="00000000" w14:paraId="0000009A">
      <w:pPr>
        <w:pageBreakBefore w:val="0"/>
        <w:rPr/>
      </w:pPr>
      <w:r w:rsidDel="00000000" w:rsidR="00000000" w:rsidRPr="00000000">
        <w:rPr>
          <w:rtl w:val="0"/>
        </w:rPr>
        <w:t xml:space="preserve">This section explains the context within which the FAIR4RS principles should be understood, based on the input received by the FAIR4RS WG and subgroups, as part of the first community consultation, and the subsequent discussion and development. In proposing this draft of the FAIR principles for research software, the intent and methods of the FAIR principles were taken as the starting point: to “maximize the added</w:t>
      </w:r>
      <w:del w:author="Anna-Lena Lamprecht" w:id="22" w:date="2021-05-19T09:03:14Z">
        <w:commentRangeStart w:id="13"/>
        <w:commentRangeStart w:id="14"/>
        <w:r w:rsidDel="00000000" w:rsidR="00000000" w:rsidRPr="00000000">
          <w:rPr>
            <w:rtl w:val="0"/>
          </w:rPr>
          <w:delText xml:space="preserve">-</w:delText>
        </w:r>
      </w:del>
      <w:commentRangeEnd w:id="13"/>
      <w:r w:rsidDel="00000000" w:rsidR="00000000" w:rsidRPr="00000000">
        <w:commentReference w:id="13"/>
      </w:r>
      <w:commentRangeEnd w:id="14"/>
      <w:r w:rsidDel="00000000" w:rsidR="00000000" w:rsidRPr="00000000">
        <w:commentReference w:id="14"/>
      </w:r>
      <w:r w:rsidDel="00000000" w:rsidR="00000000" w:rsidRPr="00000000">
        <w:rPr>
          <w:rtl w:val="0"/>
        </w:rPr>
        <w:t xml:space="preserve">value gained by contemporary, formal scholarly digital publishing” and “to ensure transparency, reproducibility, and reusability.” Importantly, it is acknowledged that the foundational principles of </w:t>
      </w:r>
      <w:r w:rsidDel="00000000" w:rsidR="00000000" w:rsidRPr="00000000">
        <w:rPr>
          <w:i w:val="1"/>
          <w:rtl w:val="0"/>
        </w:rPr>
        <w:t xml:space="preserve">Findable, Accessible, Interoperable, and </w:t>
      </w:r>
      <w:r w:rsidDel="00000000" w:rsidR="00000000" w:rsidRPr="00000000">
        <w:rPr>
          <w:i w:val="1"/>
          <w:rtl w:val="0"/>
        </w:rPr>
        <w:t xml:space="preserve">Re</w:t>
      </w:r>
      <w:ins w:author="Paula Andrea" w:id="23" w:date="2021-05-18T08:35:33Z">
        <w:commentRangeStart w:id="15"/>
        <w:r w:rsidDel="00000000" w:rsidR="00000000" w:rsidRPr="00000000">
          <w:rPr>
            <w:i w:val="1"/>
            <w:rtl w:val="0"/>
          </w:rPr>
          <w:t xml:space="preserve">usa</w:t>
        </w:r>
      </w:ins>
      <w:del w:author="Paula Andrea" w:id="23" w:date="2021-05-18T08:35:33Z">
        <w:commentRangeEnd w:id="15"/>
        <w:r w:rsidDel="00000000" w:rsidR="00000000" w:rsidRPr="00000000">
          <w:commentReference w:id="15"/>
        </w:r>
        <w:r w:rsidDel="00000000" w:rsidR="00000000" w:rsidRPr="00000000">
          <w:rPr>
            <w:i w:val="1"/>
            <w:rtl w:val="0"/>
          </w:rPr>
          <w:delText xml:space="preserve">produci</w:delText>
        </w:r>
      </w:del>
      <w:r w:rsidDel="00000000" w:rsidR="00000000" w:rsidRPr="00000000">
        <w:rPr>
          <w:i w:val="1"/>
          <w:rtl w:val="0"/>
        </w:rPr>
        <w:t xml:space="preserve">ble</w:t>
      </w:r>
      <w:r w:rsidDel="00000000" w:rsidR="00000000" w:rsidRPr="00000000">
        <w:rPr>
          <w:rtl w:val="0"/>
        </w:rPr>
        <w:t xml:space="preserve"> may need to be reinterpreted to both stay true to the goals of the FAIR principles but also ensure that they are applicable to software. It is also recognized that the goal of the FAIR principles is to support both human-driven and machine-driven activities.</w:t>
      </w:r>
    </w:p>
    <w:p w:rsidR="00000000" w:rsidDel="00000000" w:rsidP="00000000" w:rsidRDefault="00000000" w:rsidRPr="00000000" w14:paraId="0000009B">
      <w:pPr>
        <w:pageBreakBefore w:val="0"/>
        <w:rPr/>
      </w:pPr>
      <w:r w:rsidDel="00000000" w:rsidR="00000000" w:rsidRPr="00000000">
        <w:rPr>
          <w:rtl w:val="0"/>
        </w:rPr>
      </w:r>
    </w:p>
    <w:p w:rsidR="00000000" w:rsidDel="00000000" w:rsidP="00000000" w:rsidRDefault="00000000" w:rsidRPr="00000000" w14:paraId="0000009C">
      <w:pPr>
        <w:pageBreakBefore w:val="0"/>
        <w:rPr/>
      </w:pPr>
      <w:ins w:author="SAS Sansone" w:id="24" w:date="2021-05-28T15:55:39Z">
        <w:r w:rsidDel="00000000" w:rsidR="00000000" w:rsidRPr="00000000">
          <w:rPr>
            <w:rtl w:val="0"/>
          </w:rPr>
          <w:t xml:space="preserve">The Principles are aspirational, and </w:t>
        </w:r>
      </w:ins>
      <w:r w:rsidDel="00000000" w:rsidR="00000000" w:rsidRPr="00000000">
        <w:rPr>
          <w:rtl w:val="0"/>
        </w:rPr>
        <w:t xml:space="preserve">FAIR is not binary, nor can it be compared numerically. Something is not FAIR or unFAIR. The number of principles that something implements is not an indicator of how FAIR something is. For example, in a perfectly FAIR world, </w:t>
      </w:r>
      <w:ins w:author="Alexander Struck" w:id="25" w:date="2021-05-28T15:30:12Z">
        <w:r w:rsidDel="00000000" w:rsidR="00000000" w:rsidRPr="00000000">
          <w:rPr>
            <w:rtl w:val="0"/>
          </w:rPr>
          <w:t xml:space="preserve">third-party code</w:t>
        </w:r>
      </w:ins>
      <w:del w:author="Alexander Struck" w:id="25" w:date="2021-05-28T15:30:12Z">
        <w:r w:rsidDel="00000000" w:rsidR="00000000" w:rsidRPr="00000000">
          <w:rPr>
            <w:rtl w:val="0"/>
          </w:rPr>
          <w:delText xml:space="preserve">the other software</w:delText>
        </w:r>
      </w:del>
      <w:r w:rsidDel="00000000" w:rsidR="00000000" w:rsidRPr="00000000">
        <w:rPr>
          <w:rtl w:val="0"/>
        </w:rPr>
        <w:t xml:space="preserve"> that FAIR software has dependencies on would ideally be FAIR as well. But, because </w:t>
      </w:r>
      <w:commentRangeStart w:id="16"/>
      <w:commentRangeStart w:id="17"/>
      <w:r w:rsidDel="00000000" w:rsidR="00000000" w:rsidRPr="00000000">
        <w:rPr>
          <w:rtl w:val="0"/>
        </w:rPr>
        <w:t xml:space="preserve">software consists of large stacks of interdependent components, any definition of metrics and indicators of FAIR for software can only be made in the context of specific components</w:t>
      </w:r>
      <w:commentRangeEnd w:id="16"/>
      <w:r w:rsidDel="00000000" w:rsidR="00000000" w:rsidRPr="00000000">
        <w:commentReference w:id="16"/>
      </w:r>
      <w:commentRangeEnd w:id="17"/>
      <w:r w:rsidDel="00000000" w:rsidR="00000000" w:rsidRPr="00000000">
        <w:commentReference w:id="17"/>
      </w:r>
      <w:r w:rsidDel="00000000" w:rsidR="00000000" w:rsidRPr="00000000">
        <w:rPr>
          <w:rtl w:val="0"/>
        </w:rPr>
        <w:t xml:space="preserve"> with which it is designed to work. </w:t>
      </w:r>
    </w:p>
    <w:p w:rsidR="00000000" w:rsidDel="00000000" w:rsidP="00000000" w:rsidRDefault="00000000" w:rsidRPr="00000000" w14:paraId="0000009D">
      <w:pPr>
        <w:pageBreakBefore w:val="0"/>
        <w:rPr/>
      </w:pPr>
      <w:r w:rsidDel="00000000" w:rsidR="00000000" w:rsidRPr="00000000">
        <w:rPr>
          <w:rtl w:val="0"/>
        </w:rPr>
      </w:r>
    </w:p>
    <w:p w:rsidR="00000000" w:rsidDel="00000000" w:rsidP="00000000" w:rsidRDefault="00000000" w:rsidRPr="00000000" w14:paraId="0000009E">
      <w:pPr>
        <w:pageBreakBefore w:val="0"/>
        <w:rPr/>
      </w:pPr>
      <w:r w:rsidDel="00000000" w:rsidR="00000000" w:rsidRPr="00000000">
        <w:rPr>
          <w:rtl w:val="0"/>
        </w:rPr>
        <w:t xml:space="preserve">The definition of software can include source code, executables or </w:t>
      </w:r>
      <w:ins w:author="Alexander Struck" w:id="26" w:date="2021-05-28T15:33:05Z">
        <w:r w:rsidDel="00000000" w:rsidR="00000000" w:rsidRPr="00000000">
          <w:rPr>
            <w:rtl w:val="0"/>
          </w:rPr>
          <w:t xml:space="preserve">other forms that make</w:t>
        </w:r>
      </w:ins>
      <w:del w:author="Alexander Struck" w:id="26" w:date="2021-05-28T15:33:05Z">
        <w:r w:rsidDel="00000000" w:rsidR="00000000" w:rsidRPr="00000000">
          <w:rPr>
            <w:rtl w:val="0"/>
          </w:rPr>
          <w:delText xml:space="preserve">whatever makes</w:delText>
        </w:r>
      </w:del>
      <w:r w:rsidDel="00000000" w:rsidR="00000000" w:rsidRPr="00000000">
        <w:rPr>
          <w:rtl w:val="0"/>
        </w:rPr>
        <w:t xml:space="preserve"> sense</w:t>
      </w:r>
      <w:ins w:author="Alexander Struck" w:id="27" w:date="2021-05-28T15:33:25Z">
        <w:r w:rsidDel="00000000" w:rsidR="00000000" w:rsidRPr="00000000">
          <w:rPr>
            <w:rtl w:val="0"/>
          </w:rPr>
          <w:t xml:space="preserve">, for example, containerized environments</w:t>
        </w:r>
      </w:ins>
      <w:r w:rsidDel="00000000" w:rsidR="00000000" w:rsidRPr="00000000">
        <w:rPr>
          <w:rtl w:val="0"/>
        </w:rPr>
        <w:t xml:space="preserve">. </w:t>
      </w:r>
      <w:commentRangeStart w:id="18"/>
      <w:commentRangeStart w:id="19"/>
      <w:commentRangeStart w:id="20"/>
      <w:r w:rsidDel="00000000" w:rsidR="00000000" w:rsidRPr="00000000">
        <w:rPr>
          <w:rtl w:val="0"/>
        </w:rPr>
        <w:t xml:space="preserve">Often the source code is the most useful form to understand the software, and to make the software FAIR.</w:t>
      </w:r>
      <w:commentRangeEnd w:id="18"/>
      <w:r w:rsidDel="00000000" w:rsidR="00000000" w:rsidRPr="00000000">
        <w:commentReference w:id="18"/>
      </w:r>
      <w:commentRangeEnd w:id="19"/>
      <w:r w:rsidDel="00000000" w:rsidR="00000000" w:rsidRPr="00000000">
        <w:commentReference w:id="19"/>
      </w:r>
      <w:commentRangeEnd w:id="20"/>
      <w:r w:rsidDel="00000000" w:rsidR="00000000" w:rsidRPr="00000000">
        <w:commentReference w:id="20"/>
      </w:r>
      <w:r w:rsidDel="00000000" w:rsidR="00000000" w:rsidRPr="00000000">
        <w:rPr>
          <w:rtl w:val="0"/>
        </w:rPr>
      </w:r>
    </w:p>
    <w:p w:rsidR="00000000" w:rsidDel="00000000" w:rsidP="00000000" w:rsidRDefault="00000000" w:rsidRPr="00000000" w14:paraId="0000009F">
      <w:pPr>
        <w:pageBreakBefore w:val="0"/>
        <w:rPr/>
      </w:pPr>
      <w:r w:rsidDel="00000000" w:rsidR="00000000" w:rsidRPr="00000000">
        <w:rPr>
          <w:rtl w:val="0"/>
        </w:rPr>
      </w:r>
    </w:p>
    <w:p w:rsidR="00000000" w:rsidDel="00000000" w:rsidP="00000000" w:rsidRDefault="00000000" w:rsidRPr="00000000" w14:paraId="000000A0">
      <w:pPr>
        <w:pageBreakBefore w:val="0"/>
        <w:rPr/>
      </w:pPr>
      <w:r w:rsidDel="00000000" w:rsidR="00000000" w:rsidRPr="00000000">
        <w:rPr>
          <w:rtl w:val="0"/>
        </w:rPr>
        <w:t xml:space="preserve">FAIR should be applied to things which are</w:t>
      </w:r>
      <w:commentRangeStart w:id="21"/>
      <w:commentRangeStart w:id="22"/>
      <w:commentRangeStart w:id="23"/>
      <w:commentRangeStart w:id="24"/>
      <w:r w:rsidDel="00000000" w:rsidR="00000000" w:rsidRPr="00000000">
        <w:rPr>
          <w:rtl w:val="0"/>
        </w:rPr>
        <w:t xml:space="preserve"> externalized</w:t>
      </w:r>
      <w:commentRangeEnd w:id="21"/>
      <w:r w:rsidDel="00000000" w:rsidR="00000000" w:rsidRPr="00000000">
        <w:commentReference w:id="21"/>
      </w:r>
      <w:commentRangeEnd w:id="22"/>
      <w:r w:rsidDel="00000000" w:rsidR="00000000" w:rsidRPr="00000000">
        <w:commentReference w:id="22"/>
      </w:r>
      <w:commentRangeEnd w:id="23"/>
      <w:r w:rsidDel="00000000" w:rsidR="00000000" w:rsidRPr="00000000">
        <w:commentReference w:id="23"/>
      </w:r>
      <w:commentRangeEnd w:id="24"/>
      <w:r w:rsidDel="00000000" w:rsidR="00000000" w:rsidRPr="00000000">
        <w:commentReference w:id="24"/>
      </w:r>
      <w:r w:rsidDel="00000000" w:rsidR="00000000" w:rsidRPr="00000000">
        <w:rPr>
          <w:rtl w:val="0"/>
        </w:rPr>
        <w:t xml:space="preserve">, not internal only. These are variously referred to in other literature as research objects, research outputs, research artefacts, research assets, digital research objects, digital assets, digital research artefacts, non-data assets, scholarly outputs, digital objects, etc.</w:t>
      </w:r>
      <w:del w:author="Esther Plomp" w:id="28" w:date="2021-05-22T13:06:17Z">
        <w:r w:rsidDel="00000000" w:rsidR="00000000" w:rsidRPr="00000000">
          <w:rPr>
            <w:rtl w:val="0"/>
          </w:rPr>
          <w:delText xml:space="preserve"> </w:delText>
        </w:r>
      </w:del>
      <w:r w:rsidDel="00000000" w:rsidR="00000000" w:rsidRPr="00000000">
        <w:rPr>
          <w:rtl w:val="0"/>
        </w:rPr>
        <w:t xml:space="preserve"> All facets </w:t>
      </w:r>
      <w:ins w:author="Alexander Struck" w:id="29" w:date="2021-05-28T15:44:45Z">
        <w:r w:rsidDel="00000000" w:rsidR="00000000" w:rsidRPr="00000000">
          <w:rPr>
            <w:rtl w:val="0"/>
          </w:rPr>
          <w:t xml:space="preserve">or manifestations </w:t>
        </w:r>
      </w:ins>
      <w:r w:rsidDel="00000000" w:rsidR="00000000" w:rsidRPr="00000000">
        <w:rPr>
          <w:rtl w:val="0"/>
        </w:rPr>
        <w:t xml:space="preserve">of</w:t>
      </w:r>
      <w:ins w:author="Alexander Struck" w:id="30" w:date="2021-05-28T15:45:05Z">
        <w:r w:rsidDel="00000000" w:rsidR="00000000" w:rsidRPr="00000000">
          <w:rPr>
            <w:rtl w:val="0"/>
          </w:rPr>
          <w:t xml:space="preserve"> research</w:t>
        </w:r>
      </w:ins>
      <w:r w:rsidDel="00000000" w:rsidR="00000000" w:rsidRPr="00000000">
        <w:rPr>
          <w:rtl w:val="0"/>
        </w:rPr>
        <w:t xml:space="preserve"> software should be </w:t>
      </w:r>
      <w:commentRangeStart w:id="25"/>
      <w:commentRangeStart w:id="26"/>
      <w:commentRangeStart w:id="27"/>
      <w:commentRangeStart w:id="28"/>
      <w:commentRangeStart w:id="29"/>
      <w:r w:rsidDel="00000000" w:rsidR="00000000" w:rsidRPr="00000000">
        <w:rPr>
          <w:rtl w:val="0"/>
        </w:rPr>
        <w:t xml:space="preserve">considered</w:t>
      </w:r>
      <w:commentRangeEnd w:id="25"/>
      <w:r w:rsidDel="00000000" w:rsidR="00000000" w:rsidRPr="00000000">
        <w:commentReference w:id="25"/>
      </w:r>
      <w:commentRangeEnd w:id="26"/>
      <w:r w:rsidDel="00000000" w:rsidR="00000000" w:rsidRPr="00000000">
        <w:commentReference w:id="26"/>
      </w:r>
      <w:commentRangeEnd w:id="27"/>
      <w:r w:rsidDel="00000000" w:rsidR="00000000" w:rsidRPr="00000000">
        <w:commentReference w:id="27"/>
      </w:r>
      <w:commentRangeEnd w:id="28"/>
      <w:r w:rsidDel="00000000" w:rsidR="00000000" w:rsidRPr="00000000">
        <w:commentReference w:id="28"/>
      </w:r>
      <w:commentRangeEnd w:id="29"/>
      <w:r w:rsidDel="00000000" w:rsidR="00000000" w:rsidRPr="00000000">
        <w:commentReference w:id="29"/>
      </w:r>
      <w:r w:rsidDel="00000000" w:rsidR="00000000" w:rsidRPr="00000000">
        <w:rPr>
          <w:rtl w:val="0"/>
        </w:rPr>
        <w:t xml:space="preserve"> FAIR, including</w:t>
      </w:r>
      <w:commentRangeStart w:id="30"/>
      <w:commentRangeStart w:id="31"/>
      <w:commentRangeStart w:id="32"/>
      <w:r w:rsidDel="00000000" w:rsidR="00000000" w:rsidRPr="00000000">
        <w:rPr>
          <w:rtl w:val="0"/>
        </w:rPr>
        <w:t xml:space="preserve"> software as a tool, a research outcome or result,</w:t>
      </w:r>
      <w:commentRangeEnd w:id="30"/>
      <w:r w:rsidDel="00000000" w:rsidR="00000000" w:rsidRPr="00000000">
        <w:commentReference w:id="30"/>
      </w:r>
      <w:commentRangeEnd w:id="31"/>
      <w:r w:rsidDel="00000000" w:rsidR="00000000" w:rsidRPr="00000000">
        <w:commentReference w:id="31"/>
      </w:r>
      <w:commentRangeEnd w:id="32"/>
      <w:r w:rsidDel="00000000" w:rsidR="00000000" w:rsidRPr="00000000">
        <w:commentReference w:id="32"/>
      </w:r>
      <w:r w:rsidDel="00000000" w:rsidR="00000000" w:rsidRPr="00000000">
        <w:rPr>
          <w:rtl w:val="0"/>
        </w:rPr>
        <w:t xml:space="preserve"> or </w:t>
      </w:r>
      <w:ins w:author="Alexander Struck" w:id="31" w:date="2021-05-28T15:46:01Z">
        <w:r w:rsidDel="00000000" w:rsidR="00000000" w:rsidRPr="00000000">
          <w:rPr>
            <w:rtl w:val="0"/>
          </w:rPr>
          <w:t xml:space="preserve">being</w:t>
        </w:r>
      </w:ins>
      <w:del w:author="Alexander Struck" w:id="31" w:date="2021-05-28T15:46:01Z">
        <w:r w:rsidDel="00000000" w:rsidR="00000000" w:rsidRPr="00000000">
          <w:rPr>
            <w:rtl w:val="0"/>
          </w:rPr>
          <w:delText xml:space="preserve">as</w:delText>
        </w:r>
      </w:del>
      <w:r w:rsidDel="00000000" w:rsidR="00000000" w:rsidRPr="00000000">
        <w:rPr>
          <w:rtl w:val="0"/>
        </w:rPr>
        <w:t xml:space="preserve"> the object of research. </w:t>
      </w:r>
      <w:ins w:author="Alexander Struck" w:id="32" w:date="2021-05-28T15:52:13Z">
        <w:r w:rsidDel="00000000" w:rsidR="00000000" w:rsidRPr="00000000">
          <w:rPr>
            <w:rtl w:val="0"/>
          </w:rPr>
          <w:t xml:space="preserve">To illustrate this point: researchers utilize software as a means to achieve data-driven results, while others invent a new algorithmic implementation and again other researchers are interested in the performance or security of software.</w:t>
        </w:r>
      </w:ins>
      <w:r w:rsidDel="00000000" w:rsidR="00000000" w:rsidRPr="00000000">
        <w:rPr>
          <w:rtl w:val="0"/>
        </w:rPr>
      </w:r>
    </w:p>
    <w:p w:rsidR="00000000" w:rsidDel="00000000" w:rsidP="00000000" w:rsidRDefault="00000000" w:rsidRPr="00000000" w14:paraId="000000A1">
      <w:pPr>
        <w:pageBreakBefore w:val="0"/>
        <w:rPr/>
      </w:pPr>
      <w:r w:rsidDel="00000000" w:rsidR="00000000" w:rsidRPr="00000000">
        <w:rPr>
          <w:rtl w:val="0"/>
        </w:rPr>
      </w:r>
    </w:p>
    <w:p w:rsidR="00000000" w:rsidDel="00000000" w:rsidP="00000000" w:rsidRDefault="00000000" w:rsidRPr="00000000" w14:paraId="000000A2">
      <w:pPr>
        <w:pageBreakBefore w:val="0"/>
        <w:rPr/>
      </w:pPr>
      <w:r w:rsidDel="00000000" w:rsidR="00000000" w:rsidRPr="00000000">
        <w:rPr>
          <w:rtl w:val="0"/>
        </w:rPr>
        <w:t xml:space="preserve">The </w:t>
      </w:r>
      <w:commentRangeStart w:id="33"/>
      <w:commentRangeStart w:id="34"/>
      <w:r w:rsidDel="00000000" w:rsidR="00000000" w:rsidRPr="00000000">
        <w:rPr>
          <w:rtl w:val="0"/>
        </w:rPr>
        <w:t xml:space="preserve">achievement of FAIR software</w:t>
      </w:r>
      <w:commentRangeEnd w:id="33"/>
      <w:r w:rsidDel="00000000" w:rsidR="00000000" w:rsidRPr="00000000">
        <w:commentReference w:id="33"/>
      </w:r>
      <w:commentRangeEnd w:id="34"/>
      <w:r w:rsidDel="00000000" w:rsidR="00000000" w:rsidRPr="00000000">
        <w:commentReference w:id="34"/>
      </w:r>
      <w:r w:rsidDel="00000000" w:rsidR="00000000" w:rsidRPr="00000000">
        <w:rPr>
          <w:rtl w:val="0"/>
        </w:rPr>
        <w:t xml:space="preserve"> should not be considered synonymous with long-term preservation of software. Software has a wide range of useful lifetimes, and the findability, accessibility, interoperability and reusability will degrade over time if the software is not </w:t>
      </w:r>
      <w:commentRangeStart w:id="35"/>
      <w:commentRangeStart w:id="36"/>
      <w:r w:rsidDel="00000000" w:rsidR="00000000" w:rsidRPr="00000000">
        <w:rPr>
          <w:rtl w:val="0"/>
        </w:rPr>
        <w:t xml:space="preserve">maintained. </w:t>
      </w:r>
      <w:commentRangeEnd w:id="35"/>
      <w:r w:rsidDel="00000000" w:rsidR="00000000" w:rsidRPr="00000000">
        <w:commentReference w:id="35"/>
      </w:r>
      <w:commentRangeEnd w:id="36"/>
      <w:r w:rsidDel="00000000" w:rsidR="00000000" w:rsidRPr="00000000">
        <w:commentReference w:id="36"/>
      </w:r>
      <w:commentRangeStart w:id="37"/>
      <w:commentRangeStart w:id="38"/>
      <w:r w:rsidDel="00000000" w:rsidR="00000000" w:rsidRPr="00000000">
        <w:rPr>
          <w:rtl w:val="0"/>
        </w:rPr>
        <w:t xml:space="preserve">The application of the FAIR principles to software is </w:t>
      </w:r>
      <w:commentRangeStart w:id="39"/>
      <w:r w:rsidDel="00000000" w:rsidR="00000000" w:rsidRPr="00000000">
        <w:rPr>
          <w:rtl w:val="0"/>
        </w:rPr>
        <w:t xml:space="preserve">still</w:t>
      </w:r>
      <w:commentRangeEnd w:id="39"/>
      <w:r w:rsidDel="00000000" w:rsidR="00000000" w:rsidRPr="00000000">
        <w:commentReference w:id="39"/>
      </w:r>
      <w:r w:rsidDel="00000000" w:rsidR="00000000" w:rsidRPr="00000000">
        <w:rPr>
          <w:rtl w:val="0"/>
        </w:rPr>
        <w:t xml:space="preserve"> important for many other reasons and, as a by-product, “record keeping” (at a level below digital curation for preservation) can </w:t>
      </w:r>
      <w:commentRangeStart w:id="40"/>
      <w:r w:rsidDel="00000000" w:rsidR="00000000" w:rsidRPr="00000000">
        <w:rPr>
          <w:rtl w:val="0"/>
        </w:rPr>
        <w:t xml:space="preserve">still</w:t>
      </w:r>
      <w:commentRangeEnd w:id="40"/>
      <w:r w:rsidDel="00000000" w:rsidR="00000000" w:rsidRPr="00000000">
        <w:commentReference w:id="40"/>
      </w:r>
      <w:r w:rsidDel="00000000" w:rsidR="00000000" w:rsidRPr="00000000">
        <w:rPr>
          <w:rtl w:val="0"/>
        </w:rPr>
        <w:t xml:space="preserve"> be achieved.</w:t>
      </w:r>
      <w:commentRangeEnd w:id="37"/>
      <w:r w:rsidDel="00000000" w:rsidR="00000000" w:rsidRPr="00000000">
        <w:commentReference w:id="37"/>
      </w:r>
      <w:commentRangeEnd w:id="38"/>
      <w:r w:rsidDel="00000000" w:rsidR="00000000" w:rsidRPr="00000000">
        <w:commentReference w:id="38"/>
      </w:r>
      <w:r w:rsidDel="00000000" w:rsidR="00000000" w:rsidRPr="00000000">
        <w:rPr>
          <w:rtl w:val="0"/>
        </w:rPr>
      </w:r>
    </w:p>
    <w:p w:rsidR="00000000" w:rsidDel="00000000" w:rsidP="00000000" w:rsidRDefault="00000000" w:rsidRPr="00000000" w14:paraId="000000A3">
      <w:pPr>
        <w:pageBreakBefore w:val="0"/>
        <w:rPr/>
      </w:pPr>
      <w:r w:rsidDel="00000000" w:rsidR="00000000" w:rsidRPr="00000000">
        <w:rPr>
          <w:rtl w:val="0"/>
        </w:rPr>
      </w:r>
    </w:p>
    <w:p w:rsidR="00000000" w:rsidDel="00000000" w:rsidP="00000000" w:rsidRDefault="00000000" w:rsidRPr="00000000" w14:paraId="000000A4">
      <w:pPr>
        <w:pageBreakBefore w:val="0"/>
        <w:rPr/>
      </w:pPr>
      <w:r w:rsidDel="00000000" w:rsidR="00000000" w:rsidRPr="00000000">
        <w:rPr>
          <w:rtl w:val="0"/>
        </w:rPr>
        <w:t xml:space="preserve">The application of the FAIR principles is the responsibility of the owners (who are often the creators) of the software, </w:t>
      </w:r>
      <w:commentRangeStart w:id="41"/>
      <w:commentRangeStart w:id="42"/>
      <w:r w:rsidDel="00000000" w:rsidR="00000000" w:rsidRPr="00000000">
        <w:rPr>
          <w:rtl w:val="0"/>
        </w:rPr>
        <w:t xml:space="preserve">not the users</w:t>
      </w:r>
      <w:commentRangeEnd w:id="41"/>
      <w:r w:rsidDel="00000000" w:rsidR="00000000" w:rsidRPr="00000000">
        <w:commentReference w:id="41"/>
      </w:r>
      <w:commentRangeEnd w:id="42"/>
      <w:r w:rsidDel="00000000" w:rsidR="00000000" w:rsidRPr="00000000">
        <w:commentReference w:id="42"/>
      </w:r>
      <w:r w:rsidDel="00000000" w:rsidR="00000000" w:rsidRPr="00000000">
        <w:rPr>
          <w:rtl w:val="0"/>
        </w:rPr>
        <w:t xml:space="preserve">. </w:t>
      </w:r>
      <w:ins w:author="SAS Sansone" w:id="33" w:date="2021-05-28T16:14:29Z">
        <w:r w:rsidDel="00000000" w:rsidR="00000000" w:rsidRPr="00000000">
          <w:rPr>
            <w:rtl w:val="0"/>
          </w:rPr>
          <w:t xml:space="preserve">We want to </w:t>
        </w:r>
        <w:r w:rsidDel="00000000" w:rsidR="00000000" w:rsidRPr="00000000">
          <w:rPr>
            <w:rtl w:val="0"/>
          </w:rPr>
          <w:t xml:space="preserve">emphasize</w:t>
        </w:r>
        <w:r w:rsidDel="00000000" w:rsidR="00000000" w:rsidRPr="00000000">
          <w:rPr>
            <w:rtl w:val="0"/>
          </w:rPr>
          <w:t xml:space="preserve"> the concept of FAIR at the first mile, at the source, </w:t>
        </w:r>
        <w:r w:rsidDel="00000000" w:rsidR="00000000" w:rsidRPr="00000000">
          <w:rPr>
            <w:rtl w:val="0"/>
          </w:rPr>
          <w:t xml:space="preserve">because</w:t>
        </w:r>
        <w:r w:rsidDel="00000000" w:rsidR="00000000" w:rsidRPr="00000000">
          <w:rPr>
            <w:rtl w:val="0"/>
          </w:rPr>
          <w:t xml:space="preserve"> -as for data- those producing the software </w:t>
        </w:r>
        <w:r w:rsidDel="00000000" w:rsidR="00000000" w:rsidRPr="00000000">
          <w:rPr>
            <w:rtl w:val="0"/>
          </w:rPr>
          <w:t xml:space="preserve">are best</w:t>
        </w:r>
        <w:r w:rsidDel="00000000" w:rsidR="00000000" w:rsidRPr="00000000">
          <w:rPr>
            <w:rtl w:val="0"/>
          </w:rPr>
          <w:t xml:space="preserve"> placed to ensure they provide all the necessary information to make their work as FAIRer as possible, and </w:t>
        </w:r>
        <w:commentRangeStart w:id="43"/>
        <w:commentRangeStart w:id="44"/>
        <w:r w:rsidDel="00000000" w:rsidR="00000000" w:rsidRPr="00000000">
          <w:rPr>
            <w:rtl w:val="0"/>
          </w:rPr>
          <w:t xml:space="preserve">get credited for doing so</w:t>
        </w:r>
        <w:commentRangeEnd w:id="43"/>
        <w:r w:rsidDel="00000000" w:rsidR="00000000" w:rsidRPr="00000000">
          <w:commentReference w:id="43"/>
        </w:r>
        <w:commentRangeEnd w:id="44"/>
        <w:r w:rsidDel="00000000" w:rsidR="00000000" w:rsidRPr="00000000">
          <w:commentReference w:id="44"/>
        </w:r>
        <w:r w:rsidDel="00000000" w:rsidR="00000000" w:rsidRPr="00000000">
          <w:rPr>
            <w:rtl w:val="0"/>
          </w:rPr>
          <w:t xml:space="preserve">. </w:t>
        </w:r>
      </w:ins>
      <w:del w:author="Alexander Struck" w:id="34" w:date="2021-05-29T09:00:02Z">
        <w:commentRangeStart w:id="45"/>
        <w:r w:rsidDel="00000000" w:rsidR="00000000" w:rsidRPr="00000000">
          <w:rPr>
            <w:rtl w:val="0"/>
          </w:rPr>
          <w:delText xml:space="preserve">Data and software are produced and shared in different ways. </w:delText>
        </w:r>
      </w:del>
      <w:commentRangeEnd w:id="45"/>
      <w:r w:rsidDel="00000000" w:rsidR="00000000" w:rsidRPr="00000000">
        <w:commentReference w:id="45"/>
      </w:r>
      <w:r w:rsidDel="00000000" w:rsidR="00000000" w:rsidRPr="00000000">
        <w:rPr>
          <w:rtl w:val="0"/>
        </w:rPr>
        <w:t xml:space="preserve">These </w:t>
      </w:r>
      <w:commentRangeStart w:id="46"/>
      <w:commentRangeStart w:id="47"/>
      <w:r w:rsidDel="00000000" w:rsidR="00000000" w:rsidRPr="00000000">
        <w:rPr>
          <w:rtl w:val="0"/>
        </w:rPr>
        <w:t xml:space="preserve">draft</w:t>
      </w:r>
      <w:commentRangeEnd w:id="46"/>
      <w:r w:rsidDel="00000000" w:rsidR="00000000" w:rsidRPr="00000000">
        <w:commentReference w:id="46"/>
      </w:r>
      <w:commentRangeEnd w:id="47"/>
      <w:r w:rsidDel="00000000" w:rsidR="00000000" w:rsidRPr="00000000">
        <w:commentReference w:id="47"/>
      </w:r>
      <w:r w:rsidDel="00000000" w:rsidR="00000000" w:rsidRPr="00000000">
        <w:rPr>
          <w:rtl w:val="0"/>
        </w:rPr>
        <w:t xml:space="preserve"> FAIR4RS principles can be applied to any software used in research, but there is no value</w:t>
      </w:r>
      <w:ins w:author="Alexander Struck" w:id="35" w:date="2021-05-28T16:09:38Z">
        <w:r w:rsidDel="00000000" w:rsidR="00000000" w:rsidRPr="00000000">
          <w:rPr>
            <w:rtl w:val="0"/>
          </w:rPr>
          <w:t xml:space="preserve"> yet</w:t>
        </w:r>
      </w:ins>
      <w:r w:rsidDel="00000000" w:rsidR="00000000" w:rsidRPr="00000000">
        <w:rPr>
          <w:rtl w:val="0"/>
        </w:rPr>
        <w:t xml:space="preserve"> in trying to define </w:t>
      </w:r>
      <w:commentRangeStart w:id="48"/>
      <w:commentRangeStart w:id="49"/>
      <w:r w:rsidDel="00000000" w:rsidR="00000000" w:rsidRPr="00000000">
        <w:rPr>
          <w:rtl w:val="0"/>
        </w:rPr>
        <w:t xml:space="preserve">where the</w:t>
      </w:r>
      <w:commentRangeStart w:id="50"/>
      <w:commentRangeStart w:id="51"/>
      <w:r w:rsidDel="00000000" w:rsidR="00000000" w:rsidRPr="00000000">
        <w:rPr>
          <w:rtl w:val="0"/>
        </w:rPr>
        <w:t xml:space="preserve"> “boundary”</w:t>
      </w:r>
      <w:commentRangeEnd w:id="50"/>
      <w:r w:rsidDel="00000000" w:rsidR="00000000" w:rsidRPr="00000000">
        <w:commentReference w:id="50"/>
      </w:r>
      <w:commentRangeEnd w:id="51"/>
      <w:r w:rsidDel="00000000" w:rsidR="00000000" w:rsidRPr="00000000">
        <w:commentReference w:id="51"/>
      </w:r>
      <w:r w:rsidDel="00000000" w:rsidR="00000000" w:rsidRPr="00000000">
        <w:rPr>
          <w:rtl w:val="0"/>
        </w:rPr>
        <w:t xml:space="preserve"> </w:t>
      </w:r>
      <w:ins w:author="Alexander Struck" w:id="36" w:date="2021-05-29T09:00:43Z">
        <w:r w:rsidDel="00000000" w:rsidR="00000000" w:rsidRPr="00000000">
          <w:rPr>
            <w:rtl w:val="0"/>
          </w:rPr>
          <w:t xml:space="preserve">might be, </w:t>
        </w:r>
      </w:ins>
      <w:r w:rsidDel="00000000" w:rsidR="00000000" w:rsidRPr="00000000">
        <w:rPr>
          <w:rtl w:val="0"/>
        </w:rPr>
        <w:t xml:space="preserve">e.g. closed vs open, commercial vs not-for-profit, research software vs academic software vs non-academic software</w:t>
      </w:r>
      <w:commentRangeEnd w:id="48"/>
      <w:r w:rsidDel="00000000" w:rsidR="00000000" w:rsidRPr="00000000">
        <w:commentReference w:id="48"/>
      </w:r>
      <w:commentRangeEnd w:id="49"/>
      <w:r w:rsidDel="00000000" w:rsidR="00000000" w:rsidRPr="00000000">
        <w:commentReference w:id="49"/>
      </w:r>
      <w:r w:rsidDel="00000000" w:rsidR="00000000" w:rsidRPr="00000000">
        <w:rPr>
          <w:rtl w:val="0"/>
        </w:rPr>
        <w:t xml:space="preserve">. </w:t>
      </w:r>
      <w:del w:author="Esther Plomp" w:id="37" w:date="2021-05-22T13:05:53Z">
        <w:commentRangeStart w:id="52"/>
        <w:commentRangeStart w:id="53"/>
        <w:commentRangeStart w:id="54"/>
        <w:commentRangeStart w:id="55"/>
        <w:commentRangeStart w:id="56"/>
        <w:r w:rsidDel="00000000" w:rsidR="00000000" w:rsidRPr="00000000">
          <w:rPr>
            <w:rtl w:val="0"/>
          </w:rPr>
          <w:delText xml:space="preserve">The onus is on owners to make something FAIR</w:delText>
        </w:r>
      </w:del>
      <w:ins w:author="Malin Sandström" w:id="38" w:date="2021-05-17T06:15:37Z">
        <w:del w:author="Esther Plomp" w:id="37" w:date="2021-05-22T13:05:53Z">
          <w:commentRangeEnd w:id="55"/>
          <w:r w:rsidDel="00000000" w:rsidR="00000000" w:rsidRPr="00000000">
            <w:commentReference w:id="55"/>
          </w:r>
          <w:commentRangeEnd w:id="56"/>
          <w:r w:rsidDel="00000000" w:rsidR="00000000" w:rsidRPr="00000000">
            <w:commentReference w:id="56"/>
          </w:r>
          <w:r w:rsidDel="00000000" w:rsidR="00000000" w:rsidRPr="00000000">
            <w:rPr>
              <w:rtl w:val="0"/>
            </w:rPr>
            <w:delText xml:space="preserve">,</w:delText>
          </w:r>
        </w:del>
      </w:ins>
      <w:del w:author="Esther Plomp" w:id="37" w:date="2021-05-22T13:05:53Z">
        <w:r w:rsidDel="00000000" w:rsidR="00000000" w:rsidRPr="00000000">
          <w:rPr>
            <w:rtl w:val="0"/>
          </w:rPr>
          <w:delText xml:space="preserve"> not </w:delText>
        </w:r>
      </w:del>
      <w:ins w:author="Malin Sandström" w:id="39" w:date="2021-05-17T06:15:45Z">
        <w:del w:author="Esther Plomp" w:id="37" w:date="2021-05-22T13:05:53Z">
          <w:r w:rsidDel="00000000" w:rsidR="00000000" w:rsidRPr="00000000">
            <w:rPr>
              <w:rtl w:val="0"/>
            </w:rPr>
            <w:delText xml:space="preserve">on </w:delText>
          </w:r>
        </w:del>
      </w:ins>
      <w:del w:author="Esther Plomp" w:id="37" w:date="2021-05-22T13:05:53Z">
        <w:r w:rsidDel="00000000" w:rsidR="00000000" w:rsidRPr="00000000">
          <w:rPr>
            <w:rtl w:val="0"/>
          </w:rPr>
          <w:delText xml:space="preserve">the users (</w:delText>
        </w:r>
        <w:commentRangeStart w:id="57"/>
        <w:commentRangeStart w:id="58"/>
        <w:r w:rsidDel="00000000" w:rsidR="00000000" w:rsidRPr="00000000">
          <w:rPr>
            <w:rtl w:val="0"/>
          </w:rPr>
          <w:delText xml:space="preserve">e.g.</w:delText>
        </w:r>
      </w:del>
      <w:ins w:author="Daniel S. Katz" w:id="40" w:date="2021-05-17T12:09:59Z">
        <w:del w:author="Esther Plomp" w:id="37" w:date="2021-05-22T13:05:53Z">
          <w:r w:rsidDel="00000000" w:rsidR="00000000" w:rsidRPr="00000000">
            <w:rPr>
              <w:rtl w:val="0"/>
            </w:rPr>
            <w:delText xml:space="preserve">,</w:delText>
          </w:r>
        </w:del>
      </w:ins>
      <w:del w:author="Esther Plomp" w:id="37" w:date="2021-05-22T13:05:53Z">
        <w:r w:rsidDel="00000000" w:rsidR="00000000" w:rsidRPr="00000000">
          <w:rPr>
            <w:rtl w:val="0"/>
          </w:rPr>
          <w:delText xml:space="preserve"> by depositing software they use to get an identifier</w:delText>
        </w:r>
        <w:commentRangeEnd w:id="57"/>
        <w:r w:rsidDel="00000000" w:rsidR="00000000" w:rsidRPr="00000000">
          <w:commentReference w:id="57"/>
        </w:r>
        <w:commentRangeEnd w:id="58"/>
        <w:r w:rsidDel="00000000" w:rsidR="00000000" w:rsidRPr="00000000">
          <w:commentReference w:id="58"/>
        </w:r>
        <w:r w:rsidDel="00000000" w:rsidR="00000000" w:rsidRPr="00000000">
          <w:rPr>
            <w:rtl w:val="0"/>
          </w:rPr>
          <w:delText xml:space="preserve">).</w:delText>
        </w:r>
      </w:del>
      <w:commentRangeEnd w:id="52"/>
      <w:r w:rsidDel="00000000" w:rsidR="00000000" w:rsidRPr="00000000">
        <w:commentReference w:id="52"/>
      </w:r>
      <w:commentRangeEnd w:id="53"/>
      <w:r w:rsidDel="00000000" w:rsidR="00000000" w:rsidRPr="00000000">
        <w:commentReference w:id="53"/>
      </w:r>
      <w:commentRangeEnd w:id="54"/>
      <w:r w:rsidDel="00000000" w:rsidR="00000000" w:rsidRPr="00000000">
        <w:commentReference w:id="54"/>
      </w:r>
      <w:r w:rsidDel="00000000" w:rsidR="00000000" w:rsidRPr="00000000">
        <w:rPr>
          <w:rtl w:val="0"/>
        </w:rPr>
      </w:r>
    </w:p>
    <w:p w:rsidR="00000000" w:rsidDel="00000000" w:rsidP="00000000" w:rsidRDefault="00000000" w:rsidRPr="00000000" w14:paraId="000000A5">
      <w:pPr>
        <w:pStyle w:val="Heading1"/>
        <w:pageBreakBefore w:val="0"/>
        <w:rPr/>
      </w:pPr>
      <w:bookmarkStart w:colFirst="0" w:colLast="0" w:name="_vakrti34tt8" w:id="9"/>
      <w:bookmarkEnd w:id="9"/>
      <w:r w:rsidDel="00000000" w:rsidR="00000000" w:rsidRPr="00000000">
        <w:rPr>
          <w:rtl w:val="0"/>
        </w:rPr>
        <w:t xml:space="preserve">Draft</w:t>
      </w:r>
      <w:r w:rsidDel="00000000" w:rsidR="00000000" w:rsidRPr="00000000">
        <w:rPr>
          <w:rtl w:val="0"/>
        </w:rPr>
        <w:t xml:space="preserve"> FAIR</w:t>
      </w:r>
      <w:r w:rsidDel="00000000" w:rsidR="00000000" w:rsidRPr="00000000">
        <w:rPr>
          <w:rtl w:val="0"/>
        </w:rPr>
        <w:t xml:space="preserve"> principles for research software</w:t>
      </w:r>
    </w:p>
    <w:p w:rsidR="00000000" w:rsidDel="00000000" w:rsidP="00000000" w:rsidRDefault="00000000" w:rsidRPr="00000000" w14:paraId="000000A6">
      <w:pPr>
        <w:pageBreakBefore w:val="0"/>
        <w:rPr>
          <w:ins w:author="Esther Plomp" w:id="41" w:date="2021-05-22T13:07:03Z"/>
        </w:rPr>
      </w:pPr>
      <w:r w:rsidDel="00000000" w:rsidR="00000000" w:rsidRPr="00000000">
        <w:rPr>
          <w:rtl w:val="0"/>
        </w:rPr>
        <w:t xml:space="preserve">In this section, each of the draft FAIR4RS principles is proposed and explained. First, the foundational principle (F, A, I and R) is described, followed by the numbered guiding principles used to interpret the foundational principle. </w:t>
      </w:r>
      <w:ins w:author="Esther Plomp" w:id="41" w:date="2021-05-22T13:07:03Z">
        <w:r w:rsidDel="00000000" w:rsidR="00000000" w:rsidRPr="00000000">
          <w:rPr>
            <w:rtl w:val="0"/>
          </w:rPr>
        </w:r>
      </w:ins>
    </w:p>
    <w:p w:rsidR="00000000" w:rsidDel="00000000" w:rsidP="00000000" w:rsidRDefault="00000000" w:rsidRPr="00000000" w14:paraId="000000A7">
      <w:pPr>
        <w:pageBreakBefore w:val="0"/>
        <w:numPr>
          <w:ilvl w:val="0"/>
          <w:numId w:val="9"/>
        </w:numPr>
        <w:ind w:left="720" w:hanging="360"/>
        <w:rPr>
          <w:ins w:author="Esther Plomp" w:id="42" w:date="2021-05-22T13:07:09Z"/>
          <w:u w:val="none"/>
        </w:rPr>
      </w:pPr>
      <w:r w:rsidDel="00000000" w:rsidR="00000000" w:rsidRPr="00000000">
        <w:rPr>
          <w:rtl w:val="0"/>
        </w:rPr>
        <w:t xml:space="preserve">Text in </w:t>
      </w:r>
      <w:r w:rsidDel="00000000" w:rsidR="00000000" w:rsidRPr="00000000">
        <w:rPr>
          <w:b w:val="1"/>
          <w:rtl w:val="0"/>
        </w:rPr>
        <w:t xml:space="preserve">bold</w:t>
      </w:r>
      <w:r w:rsidDel="00000000" w:rsidR="00000000" w:rsidRPr="00000000">
        <w:rPr>
          <w:rtl w:val="0"/>
        </w:rPr>
        <w:t xml:space="preserve"> is the draft text for the principle. </w:t>
      </w:r>
      <w:ins w:author="Esther Plomp" w:id="42" w:date="2021-05-22T13:07:09Z">
        <w:r w:rsidDel="00000000" w:rsidR="00000000" w:rsidRPr="00000000">
          <w:rPr>
            <w:rtl w:val="0"/>
          </w:rPr>
        </w:r>
      </w:ins>
    </w:p>
    <w:p w:rsidR="00000000" w:rsidDel="00000000" w:rsidP="00000000" w:rsidRDefault="00000000" w:rsidRPr="00000000" w14:paraId="000000A8">
      <w:pPr>
        <w:pageBreakBefore w:val="0"/>
        <w:numPr>
          <w:ilvl w:val="0"/>
          <w:numId w:val="9"/>
        </w:numPr>
        <w:ind w:left="720" w:hanging="360"/>
        <w:rPr>
          <w:ins w:author="Esther Plomp" w:id="43" w:date="2021-05-22T13:07:11Z"/>
          <w:u w:val="none"/>
        </w:rPr>
      </w:pPr>
      <w:r w:rsidDel="00000000" w:rsidR="00000000" w:rsidRPr="00000000">
        <w:rPr>
          <w:rtl w:val="0"/>
        </w:rPr>
        <w:t xml:space="preserve">Text in </w:t>
      </w:r>
      <w:r w:rsidDel="00000000" w:rsidR="00000000" w:rsidRPr="00000000">
        <w:rPr>
          <w:i w:val="1"/>
          <w:rtl w:val="0"/>
        </w:rPr>
        <w:t xml:space="preserve">italics</w:t>
      </w:r>
      <w:r w:rsidDel="00000000" w:rsidR="00000000" w:rsidRPr="00000000">
        <w:rPr>
          <w:rtl w:val="0"/>
        </w:rPr>
        <w:t xml:space="preserve"> is the draft narrative text explaining the intent behind the phrasing of the principles and providing guidance for how they should be interpreted. </w:t>
      </w:r>
      <w:ins w:author="Esther Plomp" w:id="43" w:date="2021-05-22T13:07:11Z">
        <w:r w:rsidDel="00000000" w:rsidR="00000000" w:rsidRPr="00000000">
          <w:rPr>
            <w:rtl w:val="0"/>
          </w:rPr>
        </w:r>
      </w:ins>
    </w:p>
    <w:p w:rsidR="00000000" w:rsidDel="00000000" w:rsidP="00000000" w:rsidRDefault="00000000" w:rsidRPr="00000000" w14:paraId="000000A9">
      <w:pPr>
        <w:pageBreakBefore w:val="0"/>
        <w:numPr>
          <w:ilvl w:val="0"/>
          <w:numId w:val="9"/>
        </w:numPr>
        <w:ind w:left="720" w:hanging="360"/>
        <w:rPr>
          <w:u w:val="none"/>
          <w:rPrChange w:author="Esther Plomp" w:id="44" w:date="2021-05-22T13:07:06Z">
            <w:rPr/>
          </w:rPrChange>
        </w:rPr>
        <w:pPrChange w:author="Esther Plomp" w:id="0" w:date="2021-05-22T13:07:06Z">
          <w:pPr>
            <w:pageBreakBefore w:val="0"/>
          </w:pPr>
        </w:pPrChange>
      </w:pPr>
      <w:r w:rsidDel="00000000" w:rsidR="00000000" w:rsidRPr="00000000">
        <w:rPr>
          <w:rtl w:val="0"/>
        </w:rPr>
        <w:t xml:space="preserve">Text that is </w:t>
      </w:r>
      <w:r w:rsidDel="00000000" w:rsidR="00000000" w:rsidRPr="00000000">
        <w:rPr>
          <w:u w:val="single"/>
          <w:rtl w:val="0"/>
        </w:rPr>
        <w:t xml:space="preserve">underlined</w:t>
      </w:r>
      <w:r w:rsidDel="00000000" w:rsidR="00000000" w:rsidRPr="00000000">
        <w:rPr>
          <w:rtl w:val="0"/>
        </w:rPr>
        <w:t xml:space="preserve"> are options to be discussed. </w:t>
      </w:r>
    </w:p>
    <w:p w:rsidR="00000000" w:rsidDel="00000000" w:rsidP="00000000" w:rsidRDefault="00000000" w:rsidRPr="00000000" w14:paraId="000000AA">
      <w:pPr>
        <w:pageBreakBefore w:val="0"/>
        <w:rPr/>
      </w:pPr>
      <w:r w:rsidDel="00000000" w:rsidR="00000000" w:rsidRPr="00000000">
        <w:rPr>
          <w:rtl w:val="0"/>
        </w:rPr>
      </w:r>
    </w:p>
    <w:p w:rsidR="00000000" w:rsidDel="00000000" w:rsidP="00000000" w:rsidRDefault="00000000" w:rsidRPr="00000000" w14:paraId="000000AB">
      <w:pPr>
        <w:pageBreakBefore w:val="0"/>
        <w:rPr/>
      </w:pPr>
      <w:commentRangeStart w:id="59"/>
      <w:commentRangeStart w:id="60"/>
      <w:r w:rsidDel="00000000" w:rsidR="00000000" w:rsidRPr="00000000">
        <w:rPr>
          <w:rtl w:val="0"/>
        </w:rPr>
        <w:t xml:space="preserve">A key challenge of defining the FAIR principles for research software is the balance between general principles vs actionable principles.</w:t>
      </w:r>
      <w:commentRangeEnd w:id="59"/>
      <w:r w:rsidDel="00000000" w:rsidR="00000000" w:rsidRPr="00000000">
        <w:commentReference w:id="59"/>
      </w:r>
      <w:commentRangeEnd w:id="60"/>
      <w:r w:rsidDel="00000000" w:rsidR="00000000" w:rsidRPr="00000000">
        <w:commentReference w:id="60"/>
      </w:r>
      <w:r w:rsidDel="00000000" w:rsidR="00000000" w:rsidRPr="00000000">
        <w:rPr>
          <w:rtl w:val="0"/>
        </w:rPr>
        <w:t xml:space="preserve"> </w:t>
      </w:r>
      <w:ins w:author="SAS Sansone" w:id="45" w:date="2021-05-28T16:33:37Z">
        <w:commentRangeStart w:id="61"/>
        <w:commentRangeStart w:id="62"/>
        <w:r w:rsidDel="00000000" w:rsidR="00000000" w:rsidRPr="00000000">
          <w:rPr>
            <w:rtl w:val="0"/>
          </w:rPr>
          <w:t xml:space="preserve">As for the FAIR Principles, also our</w:t>
        </w:r>
      </w:ins>
      <w:del w:author="SAS Sansone" w:id="45" w:date="2021-05-28T16:33:37Z">
        <w:r w:rsidDel="00000000" w:rsidR="00000000" w:rsidRPr="00000000">
          <w:rPr>
            <w:rtl w:val="0"/>
          </w:rPr>
          <w:delText xml:space="preserve">The intent in the way these</w:delText>
        </w:r>
      </w:del>
      <w:r w:rsidDel="00000000" w:rsidR="00000000" w:rsidRPr="00000000">
        <w:rPr>
          <w:rtl w:val="0"/>
        </w:rPr>
        <w:t xml:space="preserve"> principles </w:t>
      </w:r>
      <w:ins w:author="SAS Sansone" w:id="46" w:date="2021-05-28T16:34:03Z">
        <w:r w:rsidDel="00000000" w:rsidR="00000000" w:rsidRPr="00000000">
          <w:rPr>
            <w:rtl w:val="0"/>
          </w:rPr>
          <w:t xml:space="preserve">are</w:t>
        </w:r>
      </w:ins>
      <w:del w:author="SAS Sansone" w:id="46" w:date="2021-05-28T16:34:03Z">
        <w:r w:rsidDel="00000000" w:rsidR="00000000" w:rsidRPr="00000000">
          <w:rPr>
            <w:rtl w:val="0"/>
          </w:rPr>
          <w:delText xml:space="preserve">have been drafted is that they should be</w:delText>
        </w:r>
      </w:del>
      <w:r w:rsidDel="00000000" w:rsidR="00000000" w:rsidRPr="00000000">
        <w:rPr>
          <w:rtl w:val="0"/>
        </w:rPr>
        <w:t xml:space="preserve"> aspirational</w:t>
      </w:r>
      <w:ins w:author="SAS Sansone" w:id="47" w:date="2021-05-28T16:34:12Z">
        <w:r w:rsidDel="00000000" w:rsidR="00000000" w:rsidRPr="00000000">
          <w:rPr>
            <w:rtl w:val="0"/>
          </w:rPr>
          <w:t xml:space="preserve">. </w:t>
        </w:r>
      </w:ins>
      <w:del w:author="SAS Sansone" w:id="47" w:date="2021-05-28T16:34:12Z">
        <w:commentRangeEnd w:id="61"/>
        <w:r w:rsidDel="00000000" w:rsidR="00000000" w:rsidRPr="00000000">
          <w:commentReference w:id="61"/>
        </w:r>
        <w:commentRangeEnd w:id="62"/>
        <w:r w:rsidDel="00000000" w:rsidR="00000000" w:rsidRPr="00000000">
          <w:commentReference w:id="62"/>
        </w:r>
        <w:r w:rsidDel="00000000" w:rsidR="00000000" w:rsidRPr="00000000">
          <w:rPr>
            <w:rtl w:val="0"/>
          </w:rPr>
          <w:delText xml:space="preserve"> but</w:delText>
        </w:r>
      </w:del>
      <w:r w:rsidDel="00000000" w:rsidR="00000000" w:rsidRPr="00000000">
        <w:rPr>
          <w:rtl w:val="0"/>
        </w:rPr>
        <w:t xml:space="preserve"> </w:t>
      </w:r>
      <w:ins w:author="SAS Sansone" w:id="48" w:date="2021-05-28T16:34:22Z">
        <w:r w:rsidDel="00000000" w:rsidR="00000000" w:rsidRPr="00000000">
          <w:rPr>
            <w:rtl w:val="0"/>
          </w:rPr>
          <w:t xml:space="preserve">For this reason indicators are needed, not just to document the level of FAIRness of the software in a given moment in time, but also to provide a </w:t>
        </w:r>
        <w:r w:rsidDel="00000000" w:rsidR="00000000" w:rsidRPr="00000000">
          <w:rPr>
            <w:rtl w:val="0"/>
          </w:rPr>
          <w:t xml:space="preserve">clear</w:t>
        </w:r>
        <w:del w:author="SAS Sansone" w:id="48" w:date="2021-05-28T16:34:22Z">
          <w:r w:rsidDel="00000000" w:rsidR="00000000" w:rsidRPr="00000000">
            <w:rPr>
              <w:rtl w:val="0"/>
            </w:rPr>
            <w:delText xml:space="preserve">as </w:delText>
          </w:r>
        </w:del>
      </w:ins>
      <w:del w:author="SAS Sansone" w:id="48" w:date="2021-05-28T16:34:22Z">
        <w:r w:rsidDel="00000000" w:rsidR="00000000" w:rsidRPr="00000000">
          <w:rPr>
            <w:rtl w:val="0"/>
          </w:rPr>
          <w:delText xml:space="preserve">there should be a clear</w:delText>
        </w:r>
      </w:del>
      <w:r w:rsidDel="00000000" w:rsidR="00000000" w:rsidRPr="00000000">
        <w:rPr>
          <w:rtl w:val="0"/>
        </w:rPr>
        <w:t xml:space="preserve"> and measurable path to</w:t>
      </w:r>
      <w:ins w:author="SAS Sansone" w:id="49" w:date="2021-05-28T16:39:04Z">
        <w:r w:rsidDel="00000000" w:rsidR="00000000" w:rsidRPr="00000000">
          <w:rPr>
            <w:rtl w:val="0"/>
          </w:rPr>
          <w:t xml:space="preserve"> progressively</w:t>
        </w:r>
      </w:ins>
      <w:r w:rsidDel="00000000" w:rsidR="00000000" w:rsidRPr="00000000">
        <w:rPr>
          <w:rtl w:val="0"/>
        </w:rPr>
        <w:t xml:space="preserve"> improv</w:t>
      </w:r>
      <w:ins w:author="SAS Sansone" w:id="50" w:date="2021-05-28T16:38:27Z">
        <w:r w:rsidDel="00000000" w:rsidR="00000000" w:rsidRPr="00000000">
          <w:rPr>
            <w:rtl w:val="0"/>
          </w:rPr>
          <w:t xml:space="preserve">e</w:t>
        </w:r>
      </w:ins>
      <w:del w:author="SAS Sansone" w:id="50" w:date="2021-05-28T16:38:27Z">
        <w:r w:rsidDel="00000000" w:rsidR="00000000" w:rsidRPr="00000000">
          <w:rPr>
            <w:rtl w:val="0"/>
          </w:rPr>
          <w:delText xml:space="preserve">ing</w:delText>
        </w:r>
      </w:del>
      <w:r w:rsidDel="00000000" w:rsidR="00000000" w:rsidRPr="00000000">
        <w:rPr>
          <w:rtl w:val="0"/>
        </w:rPr>
        <w:t xml:space="preserve"> </w:t>
      </w:r>
      <w:ins w:author="SAS Sansone" w:id="51" w:date="2021-05-28T16:34:49Z">
        <w:r w:rsidDel="00000000" w:rsidR="00000000" w:rsidRPr="00000000">
          <w:rPr>
            <w:rtl w:val="0"/>
          </w:rPr>
          <w:t xml:space="preserve">their FAIRness</w:t>
        </w:r>
      </w:ins>
      <w:del w:author="SAS Sansone" w:id="51" w:date="2021-05-28T16:34:49Z">
        <w:r w:rsidDel="00000000" w:rsidR="00000000" w:rsidRPr="00000000">
          <w:rPr>
            <w:rtl w:val="0"/>
          </w:rPr>
          <w:delText xml:space="preserve">transparency, reproducibility and reusability </w:delText>
        </w:r>
        <w:r w:rsidDel="00000000" w:rsidR="00000000" w:rsidRPr="00000000">
          <w:rPr>
            <w:rtl w:val="0"/>
          </w:rPr>
          <w:delText xml:space="preserve">of</w:delText>
        </w:r>
      </w:del>
      <w:del w:author="SAS Sansone" w:id="52" w:date="2021-05-28T16:35:04Z">
        <w:r w:rsidDel="00000000" w:rsidR="00000000" w:rsidRPr="00000000">
          <w:rPr>
            <w:rtl w:val="0"/>
          </w:rPr>
          <w:delText xml:space="preserve"> </w:delText>
        </w:r>
      </w:del>
      <w:ins w:author="SAS Sansone" w:id="53" w:date="2021-05-28T16:34:58Z">
        <w:del w:author="SAS Sansone" w:id="52" w:date="2021-05-28T16:35:04Z">
          <w:r w:rsidDel="00000000" w:rsidR="00000000" w:rsidRPr="00000000">
            <w:rPr>
              <w:rtl w:val="0"/>
            </w:rPr>
            <w:delText xml:space="preserve">of the </w:delText>
          </w:r>
        </w:del>
      </w:ins>
      <w:del w:author="SAS Sansone" w:id="52" w:date="2021-05-28T16:35:04Z">
        <w:r w:rsidDel="00000000" w:rsidR="00000000" w:rsidRPr="00000000">
          <w:rPr>
            <w:rtl w:val="0"/>
          </w:rPr>
          <w:delText xml:space="preserve">software</w:delText>
        </w:r>
        <w:r w:rsidDel="00000000" w:rsidR="00000000" w:rsidRPr="00000000">
          <w:rPr>
            <w:rtl w:val="0"/>
          </w:rPr>
          <w:delText xml:space="preserve"> and research</w:delText>
        </w:r>
        <w:r w:rsidDel="00000000" w:rsidR="00000000" w:rsidRPr="00000000">
          <w:rPr>
            <w:rtl w:val="0"/>
          </w:rPr>
          <w:delText xml:space="preserve">, rather than just documenting the current situation and process. </w:delText>
        </w:r>
      </w:del>
      <w:r w:rsidDel="00000000" w:rsidR="00000000" w:rsidRPr="00000000">
        <w:rPr>
          <w:rtl w:val="0"/>
        </w:rPr>
        <w:t xml:space="preserve">How a principle can be implemented in an actionable way will be described in the guidance that will be produced as the next step of the FAIR4RS WG </w:t>
      </w:r>
      <w:ins w:author="Alexander Struck" w:id="54" w:date="2021-05-28T16:11:14Z">
        <w:r w:rsidDel="00000000" w:rsidR="00000000" w:rsidRPr="00000000">
          <w:rPr>
            <w:rtl w:val="0"/>
          </w:rPr>
          <w:t xml:space="preserve">schedule</w:t>
        </w:r>
      </w:ins>
      <w:del w:author="Alexander Struck" w:id="54" w:date="2021-05-28T16:11:14Z">
        <w:r w:rsidDel="00000000" w:rsidR="00000000" w:rsidRPr="00000000">
          <w:rPr>
            <w:rtl w:val="0"/>
          </w:rPr>
          <w:delText xml:space="preserve">work</w:delText>
        </w:r>
      </w:del>
      <w:r w:rsidDel="00000000" w:rsidR="00000000" w:rsidRPr="00000000">
        <w:rPr>
          <w:rtl w:val="0"/>
        </w:rPr>
        <w:t xml:space="preserve">.</w:t>
      </w:r>
    </w:p>
    <w:p w:rsidR="00000000" w:rsidDel="00000000" w:rsidP="00000000" w:rsidRDefault="00000000" w:rsidRPr="00000000" w14:paraId="000000AC">
      <w:pPr>
        <w:pageBreakBefore w:val="0"/>
        <w:rPr/>
      </w:pPr>
      <w:r w:rsidDel="00000000" w:rsidR="00000000" w:rsidRPr="00000000">
        <w:rPr>
          <w:rtl w:val="0"/>
        </w:rPr>
      </w:r>
    </w:p>
    <w:p w:rsidR="00000000" w:rsidDel="00000000" w:rsidP="00000000" w:rsidRDefault="00000000" w:rsidRPr="00000000" w14:paraId="000000AD">
      <w:pPr>
        <w:pageBreakBefore w:val="0"/>
        <w:rPr/>
      </w:pPr>
      <w:r w:rsidDel="00000000" w:rsidR="00000000" w:rsidRPr="00000000">
        <w:rPr>
          <w:rtl w:val="0"/>
        </w:rPr>
        <w:t xml:space="preserve">Therefore, the draft FAIR4RS principles that follow </w:t>
      </w:r>
      <w:ins w:author="Alexander Struck" w:id="55" w:date="2021-05-29T09:01:58Z">
        <w:r w:rsidDel="00000000" w:rsidR="00000000" w:rsidRPr="00000000">
          <w:rPr>
            <w:rtl w:val="0"/>
          </w:rPr>
          <w:t xml:space="preserve">may</w:t>
        </w:r>
      </w:ins>
      <w:del w:author="Alexander Struck" w:id="55" w:date="2021-05-29T09:01:58Z">
        <w:r w:rsidDel="00000000" w:rsidR="00000000" w:rsidRPr="00000000">
          <w:rPr>
            <w:rtl w:val="0"/>
          </w:rPr>
          <w:delText xml:space="preserve">sometimes</w:delText>
        </w:r>
      </w:del>
      <w:r w:rsidDel="00000000" w:rsidR="00000000" w:rsidRPr="00000000">
        <w:rPr>
          <w:rtl w:val="0"/>
        </w:rPr>
        <w:t xml:space="preserve"> include </w:t>
      </w:r>
      <w:r w:rsidDel="00000000" w:rsidR="00000000" w:rsidRPr="00000000">
        <w:rPr>
          <w:u w:val="single"/>
          <w:rtl w:val="0"/>
        </w:rPr>
        <w:t xml:space="preserve">options</w:t>
      </w:r>
      <w:r w:rsidDel="00000000" w:rsidR="00000000" w:rsidRPr="00000000">
        <w:rPr>
          <w:rtl w:val="0"/>
        </w:rPr>
        <w:t xml:space="preserve"> and </w:t>
      </w:r>
      <w:r w:rsidDel="00000000" w:rsidR="00000000" w:rsidRPr="00000000">
        <w:rPr>
          <w:u w:val="single"/>
          <w:rtl w:val="0"/>
        </w:rPr>
        <w:t xml:space="preserve">questions</w:t>
      </w:r>
      <w:r w:rsidDel="00000000" w:rsidR="00000000" w:rsidRPr="00000000">
        <w:rPr>
          <w:rtl w:val="0"/>
        </w:rPr>
        <w:t xml:space="preserve"> that generally fall into two categories:</w:t>
      </w:r>
    </w:p>
    <w:p w:rsidR="00000000" w:rsidDel="00000000" w:rsidP="00000000" w:rsidRDefault="00000000" w:rsidRPr="00000000" w14:paraId="000000AE">
      <w:pPr>
        <w:pageBreakBefore w:val="0"/>
        <w:rPr/>
      </w:pPr>
      <w:r w:rsidDel="00000000" w:rsidR="00000000" w:rsidRPr="00000000">
        <w:rPr>
          <w:rtl w:val="0"/>
        </w:rPr>
      </w:r>
    </w:p>
    <w:p w:rsidR="00000000" w:rsidDel="00000000" w:rsidP="00000000" w:rsidRDefault="00000000" w:rsidRPr="00000000" w14:paraId="000000AF">
      <w:pPr>
        <w:pageBreakBefore w:val="0"/>
        <w:numPr>
          <w:ilvl w:val="0"/>
          <w:numId w:val="11"/>
        </w:numPr>
        <w:ind w:left="720" w:hanging="360"/>
        <w:rPr>
          <w:u w:val="none"/>
        </w:rPr>
      </w:pPr>
      <w:r w:rsidDel="00000000" w:rsidR="00000000" w:rsidRPr="00000000">
        <w:rPr>
          <w:rtl w:val="0"/>
        </w:rPr>
        <w:t xml:space="preserve">Finding the balance between general, more abstract, principles that capture the ethos of FAIR vs specific principles that point to the means of implementation</w:t>
      </w:r>
    </w:p>
    <w:p w:rsidR="00000000" w:rsidDel="00000000" w:rsidP="00000000" w:rsidRDefault="00000000" w:rsidRPr="00000000" w14:paraId="000000B0">
      <w:pPr>
        <w:pageBreakBefore w:val="0"/>
        <w:numPr>
          <w:ilvl w:val="0"/>
          <w:numId w:val="11"/>
        </w:numPr>
        <w:ind w:left="720" w:hanging="360"/>
        <w:rPr>
          <w:u w:val="none"/>
        </w:rPr>
      </w:pPr>
      <w:commentRangeStart w:id="63"/>
      <w:commentRangeStart w:id="64"/>
      <w:commentRangeStart w:id="65"/>
      <w:r w:rsidDel="00000000" w:rsidR="00000000" w:rsidRPr="00000000">
        <w:rPr>
          <w:rtl w:val="0"/>
        </w:rPr>
        <w:t xml:space="preserve">Sticking closely to the FAIR data principles</w:t>
      </w:r>
      <w:commentRangeEnd w:id="63"/>
      <w:r w:rsidDel="00000000" w:rsidR="00000000" w:rsidRPr="00000000">
        <w:commentReference w:id="63"/>
      </w:r>
      <w:commentRangeEnd w:id="64"/>
      <w:r w:rsidDel="00000000" w:rsidR="00000000" w:rsidRPr="00000000">
        <w:commentReference w:id="64"/>
      </w:r>
      <w:commentRangeEnd w:id="65"/>
      <w:r w:rsidDel="00000000" w:rsidR="00000000" w:rsidRPr="00000000">
        <w:commentReference w:id="65"/>
      </w:r>
      <w:r w:rsidDel="00000000" w:rsidR="00000000" w:rsidRPr="00000000">
        <w:rPr>
          <w:rtl w:val="0"/>
        </w:rPr>
        <w:t xml:space="preserve"> or reinterpreting the FAIR ethos for software </w:t>
      </w:r>
    </w:p>
    <w:p w:rsidR="00000000" w:rsidDel="00000000" w:rsidP="00000000" w:rsidRDefault="00000000" w:rsidRPr="00000000" w14:paraId="000000B1">
      <w:pPr>
        <w:pageBreakBefore w:val="0"/>
        <w:rPr/>
      </w:pPr>
      <w:r w:rsidDel="00000000" w:rsidR="00000000" w:rsidRPr="00000000">
        <w:rPr>
          <w:rtl w:val="0"/>
        </w:rPr>
      </w:r>
    </w:p>
    <w:p w:rsidR="00000000" w:rsidDel="00000000" w:rsidP="00000000" w:rsidRDefault="00000000" w:rsidRPr="00000000" w14:paraId="000000B2">
      <w:pPr>
        <w:pageBreakBefore w:val="0"/>
        <w:rPr/>
      </w:pPr>
      <w:r w:rsidDel="00000000" w:rsidR="00000000" w:rsidRPr="00000000">
        <w:rPr>
          <w:rtl w:val="0"/>
        </w:rPr>
      </w:r>
    </w:p>
    <w:p w:rsidR="00000000" w:rsidDel="00000000" w:rsidP="00000000" w:rsidRDefault="00000000" w:rsidRPr="00000000" w14:paraId="000000B3">
      <w:pPr>
        <w:pageBreakBefore w:val="0"/>
        <w:rPr/>
      </w:pPr>
      <w:r w:rsidDel="00000000" w:rsidR="00000000" w:rsidRPr="00000000">
        <w:rPr>
          <w:rtl w:val="0"/>
        </w:rPr>
      </w:r>
    </w:p>
    <w:p w:rsidR="00000000" w:rsidDel="00000000" w:rsidP="00000000" w:rsidRDefault="00000000" w:rsidRPr="00000000" w14:paraId="000000B4">
      <w:pPr>
        <w:pageBreakBefore w:val="0"/>
        <w:rPr/>
      </w:pPr>
      <w:r w:rsidDel="00000000" w:rsidR="00000000" w:rsidRPr="00000000">
        <w:rPr>
          <w:rtl w:val="0"/>
        </w:rPr>
      </w:r>
    </w:p>
    <w:p w:rsidR="00000000" w:rsidDel="00000000" w:rsidP="00000000" w:rsidRDefault="00000000" w:rsidRPr="00000000" w14:paraId="000000B5">
      <w:pPr>
        <w:pStyle w:val="Heading2"/>
        <w:pageBreakBefore w:val="0"/>
        <w:rPr/>
      </w:pPr>
      <w:bookmarkStart w:colFirst="0" w:colLast="0" w:name="_3oz7qxosw51x" w:id="10"/>
      <w:bookmarkEnd w:id="10"/>
      <w:r w:rsidDel="00000000" w:rsidR="00000000" w:rsidRPr="00000000">
        <w:br w:type="page"/>
      </w:r>
      <w:r w:rsidDel="00000000" w:rsidR="00000000" w:rsidRPr="00000000">
        <w:rPr>
          <w:rtl w:val="0"/>
        </w:rPr>
      </w:r>
    </w:p>
    <w:p w:rsidR="00000000" w:rsidDel="00000000" w:rsidP="00000000" w:rsidRDefault="00000000" w:rsidRPr="00000000" w14:paraId="000000B6">
      <w:pPr>
        <w:pStyle w:val="Heading2"/>
        <w:pageBreakBefore w:val="0"/>
        <w:rPr/>
      </w:pPr>
      <w:bookmarkStart w:colFirst="0" w:colLast="0" w:name="_u81e0lseya4l" w:id="11"/>
      <w:bookmarkEnd w:id="11"/>
      <w:r w:rsidDel="00000000" w:rsidR="00000000" w:rsidRPr="00000000">
        <w:rPr>
          <w:rtl w:val="0"/>
        </w:rPr>
        <w:t xml:space="preserve">Findable</w:t>
      </w:r>
    </w:p>
    <w:p w:rsidR="00000000" w:rsidDel="00000000" w:rsidP="00000000" w:rsidRDefault="00000000" w:rsidRPr="00000000" w14:paraId="000000B7">
      <w:pPr>
        <w:pageBreakBefore w:val="0"/>
        <w:rPr>
          <w:b w:val="1"/>
        </w:rPr>
      </w:pPr>
      <w:r w:rsidDel="00000000" w:rsidR="00000000" w:rsidRPr="00000000">
        <w:rPr>
          <w:b w:val="1"/>
          <w:rtl w:val="0"/>
        </w:rPr>
        <w:t xml:space="preserve">F: </w:t>
      </w:r>
      <w:r w:rsidDel="00000000" w:rsidR="00000000" w:rsidRPr="00000000">
        <w:rPr>
          <w:b w:val="1"/>
          <w:rtl w:val="0"/>
        </w:rPr>
        <w:t xml:space="preserve">The software, and its associated metadata, should be easy to find for both humans and computers. </w:t>
      </w:r>
    </w:p>
    <w:p w:rsidR="00000000" w:rsidDel="00000000" w:rsidP="00000000" w:rsidRDefault="00000000" w:rsidRPr="00000000" w14:paraId="000000B8">
      <w:pPr>
        <w:pageBreakBefore w:val="0"/>
        <w:rPr>
          <w:b w:val="1"/>
        </w:rPr>
      </w:pPr>
      <w:r w:rsidDel="00000000" w:rsidR="00000000" w:rsidRPr="00000000">
        <w:rPr>
          <w:rtl w:val="0"/>
        </w:rPr>
      </w:r>
    </w:p>
    <w:p w:rsidR="00000000" w:rsidDel="00000000" w:rsidP="00000000" w:rsidRDefault="00000000" w:rsidRPr="00000000" w14:paraId="000000B9">
      <w:pPr>
        <w:pageBreakBefore w:val="0"/>
        <w:rPr>
          <w:i w:val="1"/>
        </w:rPr>
      </w:pPr>
      <w:r w:rsidDel="00000000" w:rsidR="00000000" w:rsidRPr="00000000">
        <w:rPr>
          <w:i w:val="1"/>
          <w:rtl w:val="0"/>
        </w:rPr>
        <w:t xml:space="preserve">Machine-readable metadata are essential for automatic discovery of software and this metadata should meet </w:t>
      </w:r>
      <w:commentRangeStart w:id="66"/>
      <w:commentRangeStart w:id="67"/>
      <w:r w:rsidDel="00000000" w:rsidR="00000000" w:rsidRPr="00000000">
        <w:rPr>
          <w:i w:val="1"/>
          <w:rtl w:val="0"/>
        </w:rPr>
        <w:t xml:space="preserve">domain-relevant community standards</w:t>
      </w:r>
      <w:commentRangeEnd w:id="66"/>
      <w:r w:rsidDel="00000000" w:rsidR="00000000" w:rsidRPr="00000000">
        <w:commentReference w:id="66"/>
      </w:r>
      <w:commentRangeEnd w:id="67"/>
      <w:r w:rsidDel="00000000" w:rsidR="00000000" w:rsidRPr="00000000">
        <w:commentReference w:id="67"/>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BA">
      <w:pPr>
        <w:pageBreakBefore w:val="0"/>
        <w:rPr>
          <w:b w:val="1"/>
        </w:rPr>
      </w:pPr>
      <w:r w:rsidDel="00000000" w:rsidR="00000000" w:rsidRPr="00000000">
        <w:rPr>
          <w:rtl w:val="0"/>
        </w:rPr>
      </w:r>
    </w:p>
    <w:p w:rsidR="00000000" w:rsidDel="00000000" w:rsidP="00000000" w:rsidRDefault="00000000" w:rsidRPr="00000000" w14:paraId="000000BB">
      <w:pPr>
        <w:pageBreakBefore w:val="0"/>
        <w:rPr/>
      </w:pPr>
      <w:r w:rsidDel="00000000" w:rsidR="00000000" w:rsidRPr="00000000">
        <w:rPr>
          <w:rtl w:val="0"/>
        </w:rPr>
      </w:r>
    </w:p>
    <w:p w:rsidR="00000000" w:rsidDel="00000000" w:rsidP="00000000" w:rsidRDefault="00000000" w:rsidRPr="00000000" w14:paraId="000000BC">
      <w:pPr>
        <w:pageBreakBefore w:val="0"/>
        <w:rPr>
          <w:b w:val="1"/>
        </w:rPr>
      </w:pPr>
      <w:r w:rsidDel="00000000" w:rsidR="00000000" w:rsidRPr="00000000">
        <w:rPr>
          <w:b w:val="1"/>
          <w:rtl w:val="0"/>
        </w:rPr>
        <w:t xml:space="preserve">F1. Software is assigned a globally unique and persistent identifier.</w:t>
      </w:r>
    </w:p>
    <w:p w:rsidR="00000000" w:rsidDel="00000000" w:rsidP="00000000" w:rsidRDefault="00000000" w:rsidRPr="00000000" w14:paraId="000000BD">
      <w:pPr>
        <w:pageBreakBefore w:val="0"/>
        <w:rPr/>
      </w:pPr>
      <w:r w:rsidDel="00000000" w:rsidR="00000000" w:rsidRPr="00000000">
        <w:rPr>
          <w:rtl w:val="0"/>
        </w:rPr>
      </w:r>
    </w:p>
    <w:p w:rsidR="00000000" w:rsidDel="00000000" w:rsidP="00000000" w:rsidRDefault="00000000" w:rsidRPr="00000000" w14:paraId="000000BE">
      <w:pPr>
        <w:pageBreakBefore w:val="0"/>
        <w:rPr>
          <w:i w:val="1"/>
        </w:rPr>
      </w:pPr>
      <w:r w:rsidDel="00000000" w:rsidR="00000000" w:rsidRPr="00000000">
        <w:rPr>
          <w:i w:val="1"/>
          <w:rtl w:val="0"/>
        </w:rPr>
        <w:t xml:space="preserve">The use of globally unique and persistent identifiers enable adherence to many of the other FAIR4RS principles by removing ambiguity (for humans and machines) around what software (or part of it) is being referenced. </w:t>
      </w:r>
      <w:commentRangeStart w:id="68"/>
      <w:commentRangeStart w:id="69"/>
      <w:r w:rsidDel="00000000" w:rsidR="00000000" w:rsidRPr="00000000">
        <w:rPr>
          <w:i w:val="1"/>
          <w:rtl w:val="0"/>
        </w:rPr>
        <w:t xml:space="preserve">Software differs from data because of the increased complexity around granularity (the “level of detail being implemented”) and versioning (the “changes between implementations”), and how identifiers are applied to these and relate to each.</w:t>
      </w:r>
      <w:commentRangeEnd w:id="68"/>
      <w:r w:rsidDel="00000000" w:rsidR="00000000" w:rsidRPr="00000000">
        <w:commentReference w:id="68"/>
      </w:r>
      <w:commentRangeEnd w:id="69"/>
      <w:r w:rsidDel="00000000" w:rsidR="00000000" w:rsidRPr="00000000">
        <w:commentReference w:id="69"/>
      </w:r>
      <w:r w:rsidDel="00000000" w:rsidR="00000000" w:rsidRPr="00000000">
        <w:rPr>
          <w:rtl w:val="0"/>
        </w:rPr>
      </w:r>
    </w:p>
    <w:p w:rsidR="00000000" w:rsidDel="00000000" w:rsidP="00000000" w:rsidRDefault="00000000" w:rsidRPr="00000000" w14:paraId="000000BF">
      <w:pPr>
        <w:pageBreakBefore w:val="0"/>
        <w:rPr>
          <w:i w:val="1"/>
        </w:rPr>
      </w:pPr>
      <w:r w:rsidDel="00000000" w:rsidR="00000000" w:rsidRPr="00000000">
        <w:rPr>
          <w:rtl w:val="0"/>
        </w:rPr>
      </w:r>
    </w:p>
    <w:p w:rsidR="00000000" w:rsidDel="00000000" w:rsidP="00000000" w:rsidRDefault="00000000" w:rsidRPr="00000000" w14:paraId="000000C0">
      <w:pPr>
        <w:pageBreakBefore w:val="0"/>
        <w:rPr>
          <w:i w:val="1"/>
        </w:rPr>
      </w:pPr>
      <w:r w:rsidDel="00000000" w:rsidR="00000000" w:rsidRPr="00000000">
        <w:rPr>
          <w:i w:val="1"/>
          <w:rtl w:val="0"/>
        </w:rPr>
        <w:t xml:space="preserve">Granularity levels for software are shown in Figure 1 in Appendix A. However the principles do not prescribe which granularity levels should be assigned identifiers, as this is likely to be implementation</w:t>
      </w:r>
      <w:ins w:author="Axel Loewe" w:id="56" w:date="2021-05-24T17:40:41Z">
        <w:r w:rsidDel="00000000" w:rsidR="00000000" w:rsidRPr="00000000">
          <w:rPr>
            <w:i w:val="1"/>
            <w:rtl w:val="0"/>
          </w:rPr>
          <w:t xml:space="preserve">-</w:t>
        </w:r>
      </w:ins>
      <w:del w:author="Axel Loewe" w:id="56" w:date="2021-05-24T17:40:41Z">
        <w:r w:rsidDel="00000000" w:rsidR="00000000" w:rsidRPr="00000000">
          <w:rPr>
            <w:i w:val="1"/>
            <w:rtl w:val="0"/>
          </w:rPr>
          <w:delText xml:space="preserve"> </w:delText>
        </w:r>
      </w:del>
      <w:r w:rsidDel="00000000" w:rsidR="00000000" w:rsidRPr="00000000">
        <w:rPr>
          <w:i w:val="1"/>
          <w:rtl w:val="0"/>
        </w:rPr>
        <w:t xml:space="preserve">specific.</w:t>
      </w:r>
      <w:r w:rsidDel="00000000" w:rsidR="00000000" w:rsidRPr="00000000">
        <w:rPr>
          <w:i w:val="1"/>
          <w:rtl w:val="0"/>
        </w:rPr>
        <w:t xml:space="preserve"> Nevertheless, it is important to acknowledge the relationship between the different granularity levels and the types of identifier most suited for each case.</w:t>
      </w:r>
      <w:r w:rsidDel="00000000" w:rsidR="00000000" w:rsidRPr="00000000">
        <w:rPr>
          <w:rtl w:val="0"/>
        </w:rPr>
      </w:r>
    </w:p>
    <w:p w:rsidR="00000000" w:rsidDel="00000000" w:rsidP="00000000" w:rsidRDefault="00000000" w:rsidRPr="00000000" w14:paraId="000000C1">
      <w:pPr>
        <w:pageBreakBefore w:val="0"/>
        <w:rPr>
          <w:i w:val="1"/>
        </w:rPr>
      </w:pPr>
      <w:r w:rsidDel="00000000" w:rsidR="00000000" w:rsidRPr="00000000">
        <w:rPr>
          <w:rtl w:val="0"/>
        </w:rPr>
      </w:r>
    </w:p>
    <w:p w:rsidR="00000000" w:rsidDel="00000000" w:rsidP="00000000" w:rsidRDefault="00000000" w:rsidRPr="00000000" w14:paraId="000000C2">
      <w:pPr>
        <w:pageBreakBefore w:val="0"/>
        <w:rPr>
          <w:i w:val="1"/>
        </w:rPr>
      </w:pPr>
      <w:r w:rsidDel="00000000" w:rsidR="00000000" w:rsidRPr="00000000">
        <w:rPr>
          <w:i w:val="1"/>
          <w:rtl w:val="0"/>
        </w:rPr>
        <w:t xml:space="preserve">Versioning for software is generally more complex than for data. It is important to understand how </w:t>
      </w:r>
      <w:commentRangeStart w:id="70"/>
      <w:r w:rsidDel="00000000" w:rsidR="00000000" w:rsidRPr="00000000">
        <w:rPr>
          <w:i w:val="1"/>
          <w:rtl w:val="0"/>
        </w:rPr>
        <w:t xml:space="preserve">one version of a piece of software relates to another</w:t>
      </w:r>
      <w:commentRangeEnd w:id="70"/>
      <w:r w:rsidDel="00000000" w:rsidR="00000000" w:rsidRPr="00000000">
        <w:commentReference w:id="70"/>
      </w:r>
      <w:r w:rsidDel="00000000" w:rsidR="00000000" w:rsidRPr="00000000">
        <w:rPr>
          <w:i w:val="1"/>
          <w:rtl w:val="0"/>
        </w:rPr>
        <w:t xml:space="preserve">, particularly as metadata such as authors or name/title may change. Although most identifier systems support relations that can be used to implement this functionality,</w:t>
      </w:r>
      <w:commentRangeStart w:id="71"/>
      <w:r w:rsidDel="00000000" w:rsidR="00000000" w:rsidRPr="00000000">
        <w:rPr>
          <w:i w:val="1"/>
          <w:rtl w:val="0"/>
        </w:rPr>
        <w:t xml:space="preserve"> some repositories do not yet, </w:t>
      </w:r>
      <w:commentRangeEnd w:id="71"/>
      <w:r w:rsidDel="00000000" w:rsidR="00000000" w:rsidRPr="00000000">
        <w:commentReference w:id="71"/>
      </w:r>
      <w:r w:rsidDel="00000000" w:rsidR="00000000" w:rsidRPr="00000000">
        <w:rPr>
          <w:i w:val="1"/>
          <w:rtl w:val="0"/>
        </w:rPr>
        <w:t xml:space="preserve">and this should not discourage the application of identifiers to software because of a requirement to support versioning.</w:t>
      </w:r>
    </w:p>
    <w:p w:rsidR="00000000" w:rsidDel="00000000" w:rsidP="00000000" w:rsidRDefault="00000000" w:rsidRPr="00000000" w14:paraId="000000C3">
      <w:pPr>
        <w:pageBreakBefore w:val="0"/>
        <w:rPr>
          <w:i w:val="1"/>
        </w:rPr>
      </w:pPr>
      <w:r w:rsidDel="00000000" w:rsidR="00000000" w:rsidRPr="00000000">
        <w:rPr>
          <w:rtl w:val="0"/>
        </w:rPr>
      </w:r>
    </w:p>
    <w:p w:rsidR="00000000" w:rsidDel="00000000" w:rsidP="00000000" w:rsidRDefault="00000000" w:rsidRPr="00000000" w14:paraId="000000C4">
      <w:pPr>
        <w:pageBreakBefore w:val="0"/>
        <w:rPr>
          <w:b w:val="1"/>
          <w:u w:val="single"/>
        </w:rPr>
      </w:pPr>
      <w:r w:rsidDel="00000000" w:rsidR="00000000" w:rsidRPr="00000000">
        <w:rPr>
          <w:u w:val="single"/>
          <w:rtl w:val="0"/>
        </w:rPr>
        <w:t xml:space="preserve">Option: A key difference between software and </w:t>
      </w:r>
      <w:commentRangeStart w:id="72"/>
      <w:r w:rsidDel="00000000" w:rsidR="00000000" w:rsidRPr="00000000">
        <w:rPr>
          <w:u w:val="single"/>
          <w:rtl w:val="0"/>
        </w:rPr>
        <w:t xml:space="preserve">data</w:t>
      </w:r>
      <w:commentRangeEnd w:id="72"/>
      <w:r w:rsidDel="00000000" w:rsidR="00000000" w:rsidRPr="00000000">
        <w:commentReference w:id="72"/>
      </w:r>
      <w:r w:rsidDel="00000000" w:rsidR="00000000" w:rsidRPr="00000000">
        <w:rPr>
          <w:u w:val="single"/>
          <w:rtl w:val="0"/>
        </w:rPr>
        <w:t xml:space="preserve"> is the way that relationships between versions (especially releases) and levels of granularity are represented (e.g. between a project and a release). Possible additional sub-principles (suggestions for rewording are accepted) are:</w:t>
      </w:r>
      <w:r w:rsidDel="00000000" w:rsidR="00000000" w:rsidRPr="00000000">
        <w:rPr>
          <w:rtl w:val="0"/>
        </w:rPr>
      </w:r>
    </w:p>
    <w:p w:rsidR="00000000" w:rsidDel="00000000" w:rsidP="00000000" w:rsidRDefault="00000000" w:rsidRPr="00000000" w14:paraId="000000C5">
      <w:pPr>
        <w:pageBreakBefore w:val="0"/>
        <w:numPr>
          <w:ilvl w:val="0"/>
          <w:numId w:val="4"/>
        </w:numPr>
        <w:ind w:left="720" w:hanging="360"/>
        <w:rPr>
          <w:b w:val="1"/>
        </w:rPr>
      </w:pPr>
      <w:r w:rsidDel="00000000" w:rsidR="00000000" w:rsidRPr="00000000">
        <w:rPr>
          <w:b w:val="1"/>
          <w:rtl w:val="0"/>
        </w:rPr>
        <w:t xml:space="preserve">F1.1. Software </w:t>
      </w:r>
      <w:ins w:author="Anna-Lena Lamprecht" w:id="57" w:date="2021-05-19T09:14:58Z">
        <w:commentRangeStart w:id="73"/>
        <w:commentRangeStart w:id="74"/>
        <w:commentRangeStart w:id="75"/>
        <w:commentRangeStart w:id="76"/>
        <w:commentRangeStart w:id="77"/>
        <w:commentRangeStart w:id="78"/>
        <w:commentRangeStart w:id="79"/>
        <w:r w:rsidDel="00000000" w:rsidR="00000000" w:rsidRPr="00000000">
          <w:rPr>
            <w:b w:val="1"/>
            <w:rtl w:val="0"/>
          </w:rPr>
          <w:t xml:space="preserve">is</w:t>
        </w:r>
      </w:ins>
      <w:del w:author="Anna-Lena Lamprecht" w:id="57" w:date="2021-05-19T09:14:58Z">
        <w:commentRangeEnd w:id="73"/>
        <w:r w:rsidDel="00000000" w:rsidR="00000000" w:rsidRPr="00000000">
          <w:commentReference w:id="73"/>
        </w:r>
        <w:commentRangeEnd w:id="74"/>
        <w:r w:rsidDel="00000000" w:rsidR="00000000" w:rsidRPr="00000000">
          <w:commentReference w:id="74"/>
        </w:r>
        <w:commentRangeEnd w:id="75"/>
        <w:r w:rsidDel="00000000" w:rsidR="00000000" w:rsidRPr="00000000">
          <w:commentReference w:id="75"/>
        </w:r>
        <w:commentRangeEnd w:id="76"/>
        <w:r w:rsidDel="00000000" w:rsidR="00000000" w:rsidRPr="00000000">
          <w:commentReference w:id="76"/>
        </w:r>
        <w:commentRangeEnd w:id="77"/>
        <w:r w:rsidDel="00000000" w:rsidR="00000000" w:rsidRPr="00000000">
          <w:commentReference w:id="77"/>
        </w:r>
        <w:commentRangeEnd w:id="78"/>
        <w:r w:rsidDel="00000000" w:rsidR="00000000" w:rsidRPr="00000000">
          <w:commentReference w:id="78"/>
        </w:r>
        <w:commentRangeEnd w:id="79"/>
        <w:r w:rsidDel="00000000" w:rsidR="00000000" w:rsidRPr="00000000">
          <w:commentReference w:id="79"/>
        </w:r>
        <w:r w:rsidDel="00000000" w:rsidR="00000000" w:rsidRPr="00000000">
          <w:rPr>
            <w:b w:val="1"/>
            <w:rtl w:val="0"/>
          </w:rPr>
          <w:delText xml:space="preserve">can be</w:delText>
        </w:r>
      </w:del>
      <w:r w:rsidDel="00000000" w:rsidR="00000000" w:rsidRPr="00000000">
        <w:rPr>
          <w:b w:val="1"/>
          <w:rtl w:val="0"/>
        </w:rPr>
        <w:t xml:space="preserve"> assigned multiple, distinct identifiers relating to different granularity levels and components of the software</w:t>
      </w:r>
    </w:p>
    <w:p w:rsidR="00000000" w:rsidDel="00000000" w:rsidP="00000000" w:rsidRDefault="00000000" w:rsidRPr="00000000" w14:paraId="000000C6">
      <w:pPr>
        <w:pageBreakBefore w:val="0"/>
        <w:numPr>
          <w:ilvl w:val="0"/>
          <w:numId w:val="4"/>
        </w:numPr>
        <w:ind w:left="720" w:hanging="360"/>
        <w:rPr>
          <w:b w:val="1"/>
        </w:rPr>
      </w:pPr>
      <w:commentRangeStart w:id="80"/>
      <w:commentRangeStart w:id="81"/>
      <w:commentRangeStart w:id="82"/>
      <w:commentRangeStart w:id="83"/>
      <w:commentRangeStart w:id="84"/>
      <w:commentRangeStart w:id="85"/>
      <w:commentRangeStart w:id="86"/>
      <w:commentRangeStart w:id="87"/>
      <w:commentRangeStart w:id="88"/>
      <w:r w:rsidDel="00000000" w:rsidR="00000000" w:rsidRPr="00000000">
        <w:rPr>
          <w:b w:val="1"/>
          <w:rtl w:val="0"/>
        </w:rPr>
        <w:t xml:space="preserve">F1.2. Different versions of the same software are assigned distinct identifiers</w:t>
      </w:r>
      <w:commentRangeEnd w:id="80"/>
      <w:r w:rsidDel="00000000" w:rsidR="00000000" w:rsidRPr="00000000">
        <w:commentReference w:id="80"/>
      </w:r>
      <w:commentRangeEnd w:id="81"/>
      <w:r w:rsidDel="00000000" w:rsidR="00000000" w:rsidRPr="00000000">
        <w:commentReference w:id="81"/>
      </w:r>
      <w:commentRangeEnd w:id="82"/>
      <w:r w:rsidDel="00000000" w:rsidR="00000000" w:rsidRPr="00000000">
        <w:commentReference w:id="82"/>
      </w:r>
      <w:commentRangeEnd w:id="83"/>
      <w:r w:rsidDel="00000000" w:rsidR="00000000" w:rsidRPr="00000000">
        <w:commentReference w:id="83"/>
      </w:r>
      <w:commentRangeEnd w:id="84"/>
      <w:r w:rsidDel="00000000" w:rsidR="00000000" w:rsidRPr="00000000">
        <w:commentReference w:id="84"/>
      </w:r>
      <w:commentRangeEnd w:id="85"/>
      <w:r w:rsidDel="00000000" w:rsidR="00000000" w:rsidRPr="00000000">
        <w:commentReference w:id="85"/>
      </w:r>
      <w:commentRangeEnd w:id="86"/>
      <w:r w:rsidDel="00000000" w:rsidR="00000000" w:rsidRPr="00000000">
        <w:commentReference w:id="86"/>
      </w:r>
      <w:commentRangeEnd w:id="87"/>
      <w:r w:rsidDel="00000000" w:rsidR="00000000" w:rsidRPr="00000000">
        <w:commentReference w:id="87"/>
      </w:r>
      <w:commentRangeEnd w:id="88"/>
      <w:r w:rsidDel="00000000" w:rsidR="00000000" w:rsidRPr="00000000">
        <w:commentReference w:id="88"/>
      </w:r>
      <w:r w:rsidDel="00000000" w:rsidR="00000000" w:rsidRPr="00000000">
        <w:rPr>
          <w:rtl w:val="0"/>
        </w:rPr>
      </w:r>
    </w:p>
    <w:p w:rsidR="00000000" w:rsidDel="00000000" w:rsidP="00000000" w:rsidRDefault="00000000" w:rsidRPr="00000000" w14:paraId="000000C7">
      <w:pPr>
        <w:pageBreakBefore w:val="0"/>
        <w:ind w:left="0" w:firstLine="0"/>
        <w:rPr>
          <w:u w:val="single"/>
        </w:rPr>
      </w:pPr>
      <w:r w:rsidDel="00000000" w:rsidR="00000000" w:rsidRPr="00000000">
        <w:rPr>
          <w:u w:val="single"/>
          <w:rtl w:val="0"/>
        </w:rPr>
        <w:t xml:space="preserve">The explanatory paragraph would be updated to reflect that the relationship between granularity levels and versions should be embodied by a relationship between the identifiers ideally via the metadata related to the identifier.</w:t>
      </w:r>
    </w:p>
    <w:p w:rsidR="00000000" w:rsidDel="00000000" w:rsidP="00000000" w:rsidRDefault="00000000" w:rsidRPr="00000000" w14:paraId="000000C8">
      <w:pPr>
        <w:pageBreakBefore w:val="0"/>
        <w:rPr>
          <w:i w:val="1"/>
          <w:u w:val="single"/>
        </w:rPr>
      </w:pPr>
      <w:r w:rsidDel="00000000" w:rsidR="00000000" w:rsidRPr="00000000">
        <w:rPr>
          <w:rtl w:val="0"/>
        </w:rPr>
      </w:r>
    </w:p>
    <w:p w:rsidR="00000000" w:rsidDel="00000000" w:rsidP="00000000" w:rsidRDefault="00000000" w:rsidRPr="00000000" w14:paraId="000000C9">
      <w:pPr>
        <w:pageBreakBefore w:val="0"/>
        <w:rPr>
          <w:u w:val="single"/>
        </w:rPr>
      </w:pPr>
      <w:r w:rsidDel="00000000" w:rsidR="00000000" w:rsidRPr="00000000">
        <w:rPr>
          <w:u w:val="single"/>
          <w:rtl w:val="0"/>
        </w:rPr>
        <w:t xml:space="preserve">Options: If this alternative wording is accepted, a related consideration is whether the definition of versioning in the FAIR principles should:</w:t>
      </w:r>
    </w:p>
    <w:p w:rsidR="00000000" w:rsidDel="00000000" w:rsidP="00000000" w:rsidRDefault="00000000" w:rsidRPr="00000000" w14:paraId="000000CA">
      <w:pPr>
        <w:pageBreakBefore w:val="0"/>
        <w:numPr>
          <w:ilvl w:val="0"/>
          <w:numId w:val="12"/>
        </w:numPr>
        <w:ind w:left="720" w:hanging="360"/>
        <w:rPr/>
      </w:pPr>
      <w:r w:rsidDel="00000000" w:rsidR="00000000" w:rsidRPr="00000000">
        <w:rPr>
          <w:u w:val="single"/>
          <w:rtl w:val="0"/>
        </w:rPr>
        <w:t xml:space="preserve">Ignore software engineering practices around the management and versioning of software artefacts as out of scope</w:t>
      </w:r>
    </w:p>
    <w:p w:rsidR="00000000" w:rsidDel="00000000" w:rsidP="00000000" w:rsidRDefault="00000000" w:rsidRPr="00000000" w14:paraId="000000CB">
      <w:pPr>
        <w:pageBreakBefore w:val="0"/>
        <w:numPr>
          <w:ilvl w:val="0"/>
          <w:numId w:val="12"/>
        </w:numPr>
        <w:ind w:left="720" w:hanging="360"/>
        <w:rPr/>
      </w:pPr>
      <w:commentRangeStart w:id="89"/>
      <w:commentRangeStart w:id="90"/>
      <w:commentRangeStart w:id="91"/>
      <w:commentRangeStart w:id="92"/>
      <w:r w:rsidDel="00000000" w:rsidR="00000000" w:rsidRPr="00000000">
        <w:rPr>
          <w:u w:val="single"/>
          <w:rtl w:val="0"/>
        </w:rPr>
        <w:t xml:space="preserve">Acknowledge the practices but note them as an implementation detail that should be addressed in guidance on implementing the principles</w:t>
      </w:r>
      <w:commentRangeEnd w:id="89"/>
      <w:r w:rsidDel="00000000" w:rsidR="00000000" w:rsidRPr="00000000">
        <w:commentReference w:id="89"/>
      </w:r>
      <w:commentRangeEnd w:id="90"/>
      <w:r w:rsidDel="00000000" w:rsidR="00000000" w:rsidRPr="00000000">
        <w:commentReference w:id="90"/>
      </w:r>
      <w:commentRangeEnd w:id="91"/>
      <w:r w:rsidDel="00000000" w:rsidR="00000000" w:rsidRPr="00000000">
        <w:commentReference w:id="91"/>
      </w:r>
      <w:commentRangeEnd w:id="92"/>
      <w:r w:rsidDel="00000000" w:rsidR="00000000" w:rsidRPr="00000000">
        <w:commentReference w:id="92"/>
      </w:r>
      <w:r w:rsidDel="00000000" w:rsidR="00000000" w:rsidRPr="00000000">
        <w:rPr>
          <w:rtl w:val="0"/>
        </w:rPr>
      </w:r>
    </w:p>
    <w:p w:rsidR="00000000" w:rsidDel="00000000" w:rsidP="00000000" w:rsidRDefault="00000000" w:rsidRPr="00000000" w14:paraId="000000CC">
      <w:pPr>
        <w:pageBreakBefore w:val="0"/>
        <w:numPr>
          <w:ilvl w:val="0"/>
          <w:numId w:val="12"/>
        </w:numPr>
        <w:ind w:left="720" w:hanging="360"/>
        <w:rPr/>
      </w:pPr>
      <w:r w:rsidDel="00000000" w:rsidR="00000000" w:rsidRPr="00000000">
        <w:rPr>
          <w:u w:val="single"/>
          <w:rtl w:val="0"/>
        </w:rPr>
        <w:t xml:space="preserve">Incorporate as a change in wording of this principle to acknowledge </w:t>
      </w:r>
      <w:r w:rsidDel="00000000" w:rsidR="00000000" w:rsidRPr="00000000">
        <w:rPr>
          <w:u w:val="single"/>
          <w:rtl w:val="0"/>
        </w:rPr>
        <w:t xml:space="preserve">software versions as a fundamental characteristic of software</w:t>
      </w:r>
      <w:r w:rsidDel="00000000" w:rsidR="00000000" w:rsidRPr="00000000">
        <w:rPr>
          <w:u w:val="single"/>
          <w:rtl w:val="0"/>
        </w:rPr>
        <w:t xml:space="preserve"> that must be included for the FAIR principles to work for software (e.g. around semantic versioning)</w:t>
      </w:r>
      <w:r w:rsidDel="00000000" w:rsidR="00000000" w:rsidRPr="00000000">
        <w:rPr>
          <w:rtl w:val="0"/>
        </w:rPr>
      </w:r>
    </w:p>
    <w:p w:rsidR="00000000" w:rsidDel="00000000" w:rsidP="00000000" w:rsidRDefault="00000000" w:rsidRPr="00000000" w14:paraId="000000CD">
      <w:pPr>
        <w:pageBreakBefore w:val="0"/>
        <w:rPr/>
      </w:pPr>
      <w:r w:rsidDel="00000000" w:rsidR="00000000" w:rsidRPr="00000000">
        <w:rPr>
          <w:rtl w:val="0"/>
        </w:rPr>
      </w:r>
    </w:p>
    <w:p w:rsidR="00000000" w:rsidDel="00000000" w:rsidP="00000000" w:rsidRDefault="00000000" w:rsidRPr="00000000" w14:paraId="000000CE">
      <w:pPr>
        <w:pageBreakBefore w:val="0"/>
        <w:rPr>
          <w:b w:val="1"/>
        </w:rPr>
      </w:pPr>
      <w:r w:rsidDel="00000000" w:rsidR="00000000" w:rsidRPr="00000000">
        <w:rPr>
          <w:rtl w:val="0"/>
        </w:rPr>
      </w:r>
    </w:p>
    <w:p w:rsidR="00000000" w:rsidDel="00000000" w:rsidP="00000000" w:rsidRDefault="00000000" w:rsidRPr="00000000" w14:paraId="000000CF">
      <w:pPr>
        <w:pageBreakBefore w:val="0"/>
        <w:rPr>
          <w:b w:val="1"/>
        </w:rPr>
      </w:pPr>
      <w:r w:rsidDel="00000000" w:rsidR="00000000" w:rsidRPr="00000000">
        <w:rPr>
          <w:b w:val="1"/>
          <w:rtl w:val="0"/>
        </w:rPr>
        <w:t xml:space="preserve">F2. Software is described with rich metadata.</w:t>
      </w:r>
      <w:r w:rsidDel="00000000" w:rsidR="00000000" w:rsidRPr="00000000">
        <w:rPr>
          <w:rtl w:val="0"/>
        </w:rPr>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i w:val="1"/>
        </w:rPr>
      </w:pPr>
      <w:r w:rsidDel="00000000" w:rsidR="00000000" w:rsidRPr="00000000">
        <w:rPr>
          <w:i w:val="1"/>
          <w:rtl w:val="0"/>
        </w:rPr>
        <w:t xml:space="preserve">Metadata should be used to support search, discoverability (including indexing)</w:t>
      </w:r>
      <w:ins w:author="Alexander Struck" w:id="58" w:date="2021-05-28T16:53:01Z">
        <w:r w:rsidDel="00000000" w:rsidR="00000000" w:rsidRPr="00000000">
          <w:rPr>
            <w:i w:val="1"/>
            <w:rtl w:val="0"/>
          </w:rPr>
          <w:t xml:space="preserve"> and reusability</w:t>
        </w:r>
      </w:ins>
      <w:r w:rsidDel="00000000" w:rsidR="00000000" w:rsidRPr="00000000">
        <w:rPr>
          <w:i w:val="1"/>
          <w:rtl w:val="0"/>
        </w:rPr>
        <w:t xml:space="preserve">. </w:t>
      </w:r>
      <w:r w:rsidDel="00000000" w:rsidR="00000000" w:rsidRPr="00000000">
        <w:rPr>
          <w:i w:val="1"/>
          <w:rtl w:val="0"/>
        </w:rPr>
        <w:t xml:space="preserve">This metadata should itself be FAIR, </w:t>
      </w:r>
      <w:commentRangeStart w:id="93"/>
      <w:commentRangeStart w:id="94"/>
      <w:commentRangeStart w:id="95"/>
      <w:r w:rsidDel="00000000" w:rsidR="00000000" w:rsidRPr="00000000">
        <w:rPr>
          <w:i w:val="1"/>
          <w:rtl w:val="0"/>
        </w:rPr>
        <w:t xml:space="preserve">follow community standards and use controlled vocabularies</w:t>
      </w:r>
      <w:commentRangeEnd w:id="93"/>
      <w:r w:rsidDel="00000000" w:rsidR="00000000" w:rsidRPr="00000000">
        <w:commentReference w:id="93"/>
      </w:r>
      <w:commentRangeEnd w:id="94"/>
      <w:r w:rsidDel="00000000" w:rsidR="00000000" w:rsidRPr="00000000">
        <w:commentReference w:id="94"/>
      </w:r>
      <w:commentRangeEnd w:id="95"/>
      <w:r w:rsidDel="00000000" w:rsidR="00000000" w:rsidRPr="00000000">
        <w:commentReference w:id="95"/>
      </w:r>
      <w:r w:rsidDel="00000000" w:rsidR="00000000" w:rsidRPr="00000000">
        <w:rPr>
          <w:i w:val="1"/>
          <w:rtl w:val="0"/>
        </w:rPr>
        <w:t xml:space="preserve">.</w:t>
      </w:r>
      <w:r w:rsidDel="00000000" w:rsidR="00000000" w:rsidRPr="00000000">
        <w:rPr>
          <w:i w:val="1"/>
          <w:rtl w:val="0"/>
        </w:rPr>
        <w:t xml:space="preserve"> The FAIR4RS principles do not define which standards should be used, as this is better captured in guidance for implementing the principles coming out of each community.</w:t>
      </w:r>
    </w:p>
    <w:p w:rsidR="00000000" w:rsidDel="00000000" w:rsidP="00000000" w:rsidRDefault="00000000" w:rsidRPr="00000000" w14:paraId="000000D2">
      <w:pPr>
        <w:pageBreakBefore w:val="0"/>
        <w:rPr>
          <w:i w:val="1"/>
        </w:rPr>
      </w:pPr>
      <w:r w:rsidDel="00000000" w:rsidR="00000000" w:rsidRPr="00000000">
        <w:rPr>
          <w:rtl w:val="0"/>
        </w:rPr>
      </w:r>
    </w:p>
    <w:p w:rsidR="00000000" w:rsidDel="00000000" w:rsidP="00000000" w:rsidRDefault="00000000" w:rsidRPr="00000000" w14:paraId="000000D3">
      <w:pPr>
        <w:pageBreakBefore w:val="0"/>
        <w:rPr>
          <w:u w:val="single"/>
        </w:rPr>
      </w:pPr>
      <w:commentRangeStart w:id="96"/>
      <w:commentRangeStart w:id="97"/>
      <w:commentRangeStart w:id="98"/>
      <w:commentRangeStart w:id="99"/>
      <w:commentRangeStart w:id="100"/>
      <w:commentRangeStart w:id="101"/>
      <w:commentRangeStart w:id="102"/>
      <w:commentRangeStart w:id="103"/>
      <w:r w:rsidDel="00000000" w:rsidR="00000000" w:rsidRPr="00000000">
        <w:rPr>
          <w:u w:val="single"/>
          <w:rtl w:val="0"/>
        </w:rPr>
        <w:t xml:space="preserve">Question: does the following</w:t>
      </w:r>
      <w:r w:rsidDel="00000000" w:rsidR="00000000" w:rsidRPr="00000000">
        <w:rPr>
          <w:u w:val="single"/>
          <w:rtl w:val="0"/>
        </w:rPr>
        <w:t xml:space="preserve"> alternative wording make the scope and intent of the F2 principle clearer</w:t>
      </w:r>
      <w:r w:rsidDel="00000000" w:rsidR="00000000" w:rsidRPr="00000000">
        <w:rPr>
          <w:u w:val="single"/>
          <w:rtl w:val="0"/>
        </w:rPr>
        <w:t xml:space="preserve">?</w:t>
      </w:r>
      <w:commentRangeEnd w:id="96"/>
      <w:r w:rsidDel="00000000" w:rsidR="00000000" w:rsidRPr="00000000">
        <w:commentReference w:id="96"/>
      </w:r>
      <w:commentRangeEnd w:id="97"/>
      <w:r w:rsidDel="00000000" w:rsidR="00000000" w:rsidRPr="00000000">
        <w:commentReference w:id="97"/>
      </w:r>
      <w:commentRangeEnd w:id="98"/>
      <w:r w:rsidDel="00000000" w:rsidR="00000000" w:rsidRPr="00000000">
        <w:commentReference w:id="98"/>
      </w:r>
      <w:commentRangeEnd w:id="99"/>
      <w:r w:rsidDel="00000000" w:rsidR="00000000" w:rsidRPr="00000000">
        <w:commentReference w:id="99"/>
      </w:r>
      <w:commentRangeEnd w:id="100"/>
      <w:r w:rsidDel="00000000" w:rsidR="00000000" w:rsidRPr="00000000">
        <w:commentReference w:id="100"/>
      </w:r>
      <w:commentRangeEnd w:id="101"/>
      <w:r w:rsidDel="00000000" w:rsidR="00000000" w:rsidRPr="00000000">
        <w:commentReference w:id="101"/>
      </w:r>
      <w:commentRangeEnd w:id="102"/>
      <w:r w:rsidDel="00000000" w:rsidR="00000000" w:rsidRPr="00000000">
        <w:commentReference w:id="102"/>
      </w:r>
      <w:commentRangeEnd w:id="103"/>
      <w:r w:rsidDel="00000000" w:rsidR="00000000" w:rsidRPr="00000000">
        <w:commentReference w:id="103"/>
      </w:r>
      <w:r w:rsidDel="00000000" w:rsidR="00000000" w:rsidRPr="00000000">
        <w:rPr>
          <w:rtl w:val="0"/>
        </w:rPr>
      </w:r>
    </w:p>
    <w:p w:rsidR="00000000" w:rsidDel="00000000" w:rsidP="00000000" w:rsidRDefault="00000000" w:rsidRPr="00000000" w14:paraId="000000D4">
      <w:pPr>
        <w:pageBreakBefore w:val="0"/>
        <w:numPr>
          <w:ilvl w:val="0"/>
          <w:numId w:val="8"/>
        </w:numPr>
        <w:ind w:left="720" w:hanging="360"/>
        <w:rPr>
          <w:b w:val="1"/>
          <w:u w:val="none"/>
        </w:rPr>
      </w:pPr>
      <w:r w:rsidDel="00000000" w:rsidR="00000000" w:rsidRPr="00000000">
        <w:rPr>
          <w:b w:val="1"/>
          <w:rtl w:val="0"/>
        </w:rPr>
        <w:t xml:space="preserve">F2. Software is described with rich metadata to support search and discoverability.</w:t>
      </w:r>
      <w:r w:rsidDel="00000000" w:rsidR="00000000" w:rsidRPr="00000000">
        <w:rPr>
          <w:rtl w:val="0"/>
        </w:rPr>
      </w:r>
    </w:p>
    <w:p w:rsidR="00000000" w:rsidDel="00000000" w:rsidP="00000000" w:rsidRDefault="00000000" w:rsidRPr="00000000" w14:paraId="000000D5">
      <w:pPr>
        <w:pageBreakBefore w:val="0"/>
        <w:rPr/>
      </w:pPr>
      <w:r w:rsidDel="00000000" w:rsidR="00000000" w:rsidRPr="00000000">
        <w:rPr>
          <w:rtl w:val="0"/>
        </w:rPr>
      </w:r>
    </w:p>
    <w:p w:rsidR="00000000" w:rsidDel="00000000" w:rsidP="00000000" w:rsidRDefault="00000000" w:rsidRPr="00000000" w14:paraId="000000D6">
      <w:pPr>
        <w:pageBreakBefore w:val="0"/>
        <w:rPr>
          <w:u w:val="single"/>
        </w:rPr>
      </w:pPr>
      <w:r w:rsidDel="00000000" w:rsidR="00000000" w:rsidRPr="00000000">
        <w:rPr>
          <w:u w:val="single"/>
          <w:rtl w:val="0"/>
        </w:rPr>
        <w:t xml:space="preserve">Question: Is there any metadata (or class of metadata) relating to findability that is common to all software that should be included explicitly in this principle or a sub-principle, or in the explanatory text? </w:t>
      </w:r>
      <w:commentRangeStart w:id="104"/>
      <w:commentRangeStart w:id="105"/>
      <w:commentRangeStart w:id="106"/>
      <w:commentRangeStart w:id="107"/>
      <w:commentRangeStart w:id="108"/>
      <w:r w:rsidDel="00000000" w:rsidR="00000000" w:rsidRPr="00000000">
        <w:rPr>
          <w:u w:val="single"/>
          <w:rtl w:val="0"/>
        </w:rPr>
        <w:t xml:space="preserve">E.g, </w:t>
      </w:r>
      <w:commentRangeEnd w:id="104"/>
      <w:r w:rsidDel="00000000" w:rsidR="00000000" w:rsidRPr="00000000">
        <w:commentReference w:id="104"/>
      </w:r>
      <w:commentRangeEnd w:id="105"/>
      <w:r w:rsidDel="00000000" w:rsidR="00000000" w:rsidRPr="00000000">
        <w:commentReference w:id="105"/>
      </w:r>
      <w:commentRangeEnd w:id="106"/>
      <w:r w:rsidDel="00000000" w:rsidR="00000000" w:rsidRPr="00000000">
        <w:commentReference w:id="106"/>
      </w:r>
      <w:commentRangeEnd w:id="107"/>
      <w:r w:rsidDel="00000000" w:rsidR="00000000" w:rsidRPr="00000000">
        <w:commentReference w:id="107"/>
      </w:r>
      <w:commentRangeEnd w:id="108"/>
      <w:r w:rsidDel="00000000" w:rsidR="00000000" w:rsidRPr="00000000">
        <w:commentReference w:id="108"/>
      </w:r>
      <w:r w:rsidDel="00000000" w:rsidR="00000000" w:rsidRPr="00000000">
        <w:rPr>
          <w:u w:val="single"/>
          <w:rtl w:val="0"/>
        </w:rPr>
        <w:t xml:space="preserve">descriptive metadata.</w:t>
      </w:r>
    </w:p>
    <w:p w:rsidR="00000000" w:rsidDel="00000000" w:rsidP="00000000" w:rsidRDefault="00000000" w:rsidRPr="00000000" w14:paraId="000000D7">
      <w:pPr>
        <w:pageBreakBefore w:val="0"/>
        <w:rPr/>
      </w:pPr>
      <w:r w:rsidDel="00000000" w:rsidR="00000000" w:rsidRPr="00000000">
        <w:rPr>
          <w:rtl w:val="0"/>
        </w:rPr>
      </w:r>
    </w:p>
    <w:p w:rsidR="00000000" w:rsidDel="00000000" w:rsidP="00000000" w:rsidRDefault="00000000" w:rsidRPr="00000000" w14:paraId="000000D8">
      <w:pPr>
        <w:pageBreakBefore w:val="0"/>
        <w:rPr>
          <w:b w:val="1"/>
        </w:rPr>
      </w:pPr>
      <w:r w:rsidDel="00000000" w:rsidR="00000000" w:rsidRPr="00000000">
        <w:rPr>
          <w:rtl w:val="0"/>
        </w:rPr>
      </w:r>
    </w:p>
    <w:p w:rsidR="00000000" w:rsidDel="00000000" w:rsidP="00000000" w:rsidRDefault="00000000" w:rsidRPr="00000000" w14:paraId="000000D9">
      <w:pPr>
        <w:pageBreakBefore w:val="0"/>
        <w:rPr>
          <w:b w:val="1"/>
        </w:rPr>
      </w:pPr>
      <w:r w:rsidDel="00000000" w:rsidR="00000000" w:rsidRPr="00000000">
        <w:rPr>
          <w:b w:val="1"/>
          <w:rtl w:val="0"/>
        </w:rPr>
        <w:t xml:space="preserve">F3. Metadata </w:t>
      </w:r>
      <w:commentRangeStart w:id="109"/>
      <w:commentRangeStart w:id="110"/>
      <w:r w:rsidDel="00000000" w:rsidR="00000000" w:rsidRPr="00000000">
        <w:rPr>
          <w:b w:val="1"/>
          <w:rtl w:val="0"/>
        </w:rPr>
        <w:t xml:space="preserve">clearly and explicitly</w:t>
      </w:r>
      <w:commentRangeEnd w:id="109"/>
      <w:r w:rsidDel="00000000" w:rsidR="00000000" w:rsidRPr="00000000">
        <w:commentReference w:id="109"/>
      </w:r>
      <w:commentRangeEnd w:id="110"/>
      <w:r w:rsidDel="00000000" w:rsidR="00000000" w:rsidRPr="00000000">
        <w:commentReference w:id="110"/>
      </w:r>
      <w:r w:rsidDel="00000000" w:rsidR="00000000" w:rsidRPr="00000000">
        <w:rPr>
          <w:b w:val="1"/>
          <w:rtl w:val="0"/>
        </w:rPr>
        <w:t xml:space="preserve"> include the identifier of the software they describe.</w:t>
      </w:r>
    </w:p>
    <w:p w:rsidR="00000000" w:rsidDel="00000000" w:rsidP="00000000" w:rsidRDefault="00000000" w:rsidRPr="00000000" w14:paraId="000000DA">
      <w:pPr>
        <w:pageBreakBefore w:val="0"/>
        <w:rPr/>
      </w:pPr>
      <w:r w:rsidDel="00000000" w:rsidR="00000000" w:rsidRPr="00000000">
        <w:rPr>
          <w:rtl w:val="0"/>
        </w:rPr>
      </w:r>
    </w:p>
    <w:p w:rsidR="00000000" w:rsidDel="00000000" w:rsidP="00000000" w:rsidRDefault="00000000" w:rsidRPr="00000000" w14:paraId="000000DB">
      <w:pPr>
        <w:pageBreakBefore w:val="0"/>
        <w:rPr>
          <w:i w:val="1"/>
        </w:rPr>
      </w:pPr>
      <w:r w:rsidDel="00000000" w:rsidR="00000000" w:rsidRPr="00000000">
        <w:rPr>
          <w:i w:val="1"/>
          <w:rtl w:val="0"/>
        </w:rPr>
        <w:t xml:space="preserve">The association between the metadata (wherever it is stored</w:t>
      </w:r>
      <w:ins w:author="SAS Sansone" w:id="59" w:date="2021-05-28T17:06:20Z">
        <w:r w:rsidDel="00000000" w:rsidR="00000000" w:rsidRPr="00000000">
          <w:rPr>
            <w:i w:val="1"/>
            <w:rtl w:val="0"/>
          </w:rPr>
          <w:t xml:space="preserve">, F4</w:t>
        </w:r>
      </w:ins>
      <w:r w:rsidDel="00000000" w:rsidR="00000000" w:rsidRPr="00000000">
        <w:rPr>
          <w:i w:val="1"/>
          <w:rtl w:val="0"/>
        </w:rPr>
        <w:t xml:space="preserve">) and the software should be made explicit by mentioning the software’s globally unique and persistent identifier in the metadata. For software to be findable, m</w:t>
      </w:r>
      <w:r w:rsidDel="00000000" w:rsidR="00000000" w:rsidRPr="00000000">
        <w:rPr>
          <w:i w:val="1"/>
          <w:rtl w:val="0"/>
        </w:rPr>
        <w:t xml:space="preserve">etadata</w:t>
      </w:r>
      <w:r w:rsidDel="00000000" w:rsidR="00000000" w:rsidRPr="00000000">
        <w:rPr>
          <w:i w:val="1"/>
          <w:rtl w:val="0"/>
        </w:rPr>
        <w:t xml:space="preserve"> is not required to include </w:t>
      </w:r>
      <w:commentRangeStart w:id="111"/>
      <w:commentRangeStart w:id="112"/>
      <w:commentRangeStart w:id="113"/>
      <w:r w:rsidDel="00000000" w:rsidR="00000000" w:rsidRPr="00000000">
        <w:rPr>
          <w:i w:val="1"/>
          <w:rtl w:val="0"/>
        </w:rPr>
        <w:t xml:space="preserve">identifiers</w:t>
      </w:r>
      <w:commentRangeEnd w:id="111"/>
      <w:r w:rsidDel="00000000" w:rsidR="00000000" w:rsidRPr="00000000">
        <w:commentReference w:id="111"/>
      </w:r>
      <w:commentRangeEnd w:id="112"/>
      <w:r w:rsidDel="00000000" w:rsidR="00000000" w:rsidRPr="00000000">
        <w:commentReference w:id="112"/>
      </w:r>
      <w:commentRangeEnd w:id="113"/>
      <w:r w:rsidDel="00000000" w:rsidR="00000000" w:rsidRPr="00000000">
        <w:commentReference w:id="113"/>
      </w:r>
      <w:r w:rsidDel="00000000" w:rsidR="00000000" w:rsidRPr="00000000">
        <w:rPr>
          <w:i w:val="1"/>
          <w:rtl w:val="0"/>
        </w:rPr>
        <w:t xml:space="preserve"> for all of its dependencies</w:t>
      </w:r>
      <w:commentRangeStart w:id="114"/>
      <w:r w:rsidDel="00000000" w:rsidR="00000000" w:rsidRPr="00000000">
        <w:rPr>
          <w:i w:val="1"/>
          <w:rtl w:val="0"/>
        </w:rPr>
        <w:t xml:space="preserve">.</w:t>
      </w:r>
      <w:commentRangeEnd w:id="114"/>
      <w:r w:rsidDel="00000000" w:rsidR="00000000" w:rsidRPr="00000000">
        <w:commentReference w:id="114"/>
      </w:r>
      <w:r w:rsidDel="00000000" w:rsidR="00000000" w:rsidRPr="00000000">
        <w:rPr>
          <w:i w:val="1"/>
          <w:rtl w:val="0"/>
        </w:rPr>
        <w:t xml:space="preserve"> Principles I2 and R2 describe how references to dependencies make software interoperable and reusable.</w:t>
      </w:r>
      <w:r w:rsidDel="00000000" w:rsidR="00000000" w:rsidRPr="00000000">
        <w:rPr>
          <w:rtl w:val="0"/>
        </w:rPr>
      </w:r>
    </w:p>
    <w:p w:rsidR="00000000" w:rsidDel="00000000" w:rsidP="00000000" w:rsidRDefault="00000000" w:rsidRPr="00000000" w14:paraId="000000DC">
      <w:pPr>
        <w:pageBreakBefore w:val="0"/>
        <w:ind w:left="0" w:firstLine="0"/>
        <w:rPr>
          <w:color w:val="505050"/>
          <w:sz w:val="21"/>
          <w:szCs w:val="21"/>
          <w:highlight w:val="white"/>
        </w:rPr>
      </w:pPr>
      <w:r w:rsidDel="00000000" w:rsidR="00000000" w:rsidRPr="00000000">
        <w:rPr>
          <w:rtl w:val="0"/>
        </w:rPr>
      </w:r>
    </w:p>
    <w:p w:rsidR="00000000" w:rsidDel="00000000" w:rsidP="00000000" w:rsidRDefault="00000000" w:rsidRPr="00000000" w14:paraId="000000DD">
      <w:pPr>
        <w:pageBreakBefore w:val="0"/>
        <w:rPr>
          <w:color w:val="505050"/>
          <w:sz w:val="21"/>
          <w:szCs w:val="21"/>
          <w:highlight w:val="white"/>
        </w:rPr>
      </w:pPr>
      <w:r w:rsidDel="00000000" w:rsidR="00000000" w:rsidRPr="00000000">
        <w:rPr>
          <w:rtl w:val="0"/>
        </w:rPr>
      </w:r>
    </w:p>
    <w:p w:rsidR="00000000" w:rsidDel="00000000" w:rsidP="00000000" w:rsidRDefault="00000000" w:rsidRPr="00000000" w14:paraId="000000DE">
      <w:pPr>
        <w:pageBreakBefore w:val="0"/>
        <w:rPr>
          <w:b w:val="1"/>
        </w:rPr>
      </w:pPr>
      <w:r w:rsidDel="00000000" w:rsidR="00000000" w:rsidRPr="00000000">
        <w:rPr>
          <w:b w:val="1"/>
          <w:rtl w:val="0"/>
        </w:rPr>
        <w:t xml:space="preserve">F4. Software is </w:t>
      </w:r>
      <w:ins w:author="Alexander Struck" w:id="60" w:date="2021-05-29T10:06:36Z">
        <w:commentRangeStart w:id="115"/>
        <w:r w:rsidDel="00000000" w:rsidR="00000000" w:rsidRPr="00000000">
          <w:rPr>
            <w:b w:val="1"/>
            <w:rtl w:val="0"/>
          </w:rPr>
          <w:t xml:space="preserve">published</w:t>
        </w:r>
      </w:ins>
      <w:del w:author="Alexander Struck" w:id="60" w:date="2021-05-29T10:06:36Z">
        <w:commentRangeEnd w:id="115"/>
        <w:r w:rsidDel="00000000" w:rsidR="00000000" w:rsidRPr="00000000">
          <w:commentReference w:id="115"/>
        </w:r>
        <w:r w:rsidDel="00000000" w:rsidR="00000000" w:rsidRPr="00000000">
          <w:rPr>
            <w:b w:val="1"/>
            <w:rtl w:val="0"/>
          </w:rPr>
          <w:delText xml:space="preserve">registered or indexed</w:delText>
        </w:r>
      </w:del>
      <w:r w:rsidDel="00000000" w:rsidR="00000000" w:rsidRPr="00000000">
        <w:rPr>
          <w:b w:val="1"/>
          <w:rtl w:val="0"/>
        </w:rPr>
        <w:t xml:space="preserve"> in a searchable resource.</w:t>
      </w:r>
    </w:p>
    <w:p w:rsidR="00000000" w:rsidDel="00000000" w:rsidP="00000000" w:rsidRDefault="00000000" w:rsidRPr="00000000" w14:paraId="000000DF">
      <w:pPr>
        <w:pageBreakBefore w:val="0"/>
        <w:rPr>
          <w:color w:val="505050"/>
          <w:sz w:val="21"/>
          <w:szCs w:val="21"/>
          <w:highlight w:val="white"/>
        </w:rPr>
      </w:pPr>
      <w:r w:rsidDel="00000000" w:rsidR="00000000" w:rsidRPr="00000000">
        <w:rPr>
          <w:rtl w:val="0"/>
        </w:rPr>
      </w:r>
    </w:p>
    <w:p w:rsidR="00000000" w:rsidDel="00000000" w:rsidP="00000000" w:rsidRDefault="00000000" w:rsidRPr="00000000" w14:paraId="000000E0">
      <w:pPr>
        <w:pageBreakBefore w:val="0"/>
        <w:rPr>
          <w:i w:val="1"/>
        </w:rPr>
      </w:pPr>
      <w:commentRangeStart w:id="116"/>
      <w:commentRangeStart w:id="117"/>
      <w:commentRangeStart w:id="118"/>
      <w:commentRangeStart w:id="119"/>
      <w:r w:rsidDel="00000000" w:rsidR="00000000" w:rsidRPr="00000000">
        <w:rPr>
          <w:i w:val="1"/>
          <w:rtl w:val="0"/>
        </w:rPr>
        <w:t xml:space="preserve">Metadata about the software must be sufficient to enable the software to be </w:t>
      </w:r>
      <w:ins w:author="Alexander Struck" w:id="61" w:date="2021-05-29T09:49:22Z">
        <w:r w:rsidDel="00000000" w:rsidR="00000000" w:rsidRPr="00000000">
          <w:rPr>
            <w:i w:val="1"/>
            <w:rtl w:val="0"/>
          </w:rPr>
          <w:t xml:space="preserve">listed or indexed</w:t>
        </w:r>
      </w:ins>
      <w:del w:author="Alexander Struck" w:id="61" w:date="2021-05-29T09:49:22Z">
        <w:r w:rsidDel="00000000" w:rsidR="00000000" w:rsidRPr="00000000">
          <w:rPr>
            <w:i w:val="1"/>
            <w:rtl w:val="0"/>
          </w:rPr>
          <w:delText xml:space="preserve">registered</w:delText>
        </w:r>
      </w:del>
      <w:r w:rsidDel="00000000" w:rsidR="00000000" w:rsidRPr="00000000">
        <w:rPr>
          <w:i w:val="1"/>
          <w:rtl w:val="0"/>
        </w:rPr>
        <w:t xml:space="preserve"> in a registry or catalog such that it can be found</w:t>
      </w:r>
      <w:del w:author="Alexander Struck" w:id="62" w:date="2021-05-29T09:49:52Z">
        <w:commentRangeStart w:id="120"/>
        <w:commentRangeStart w:id="121"/>
        <w:commentRangeStart w:id="122"/>
        <w:r w:rsidDel="00000000" w:rsidR="00000000" w:rsidRPr="00000000">
          <w:rPr>
            <w:i w:val="1"/>
            <w:rtl w:val="0"/>
          </w:rPr>
          <w:delText xml:space="preserve"> via a search</w:delText>
        </w:r>
      </w:del>
      <w:commentRangeEnd w:id="120"/>
      <w:r w:rsidDel="00000000" w:rsidR="00000000" w:rsidRPr="00000000">
        <w:commentReference w:id="120"/>
      </w:r>
      <w:commentRangeEnd w:id="121"/>
      <w:r w:rsidDel="00000000" w:rsidR="00000000" w:rsidRPr="00000000">
        <w:commentReference w:id="121"/>
      </w:r>
      <w:commentRangeEnd w:id="122"/>
      <w:r w:rsidDel="00000000" w:rsidR="00000000" w:rsidRPr="00000000">
        <w:commentReference w:id="122"/>
      </w:r>
      <w:r w:rsidDel="00000000" w:rsidR="00000000" w:rsidRPr="00000000">
        <w:rPr>
          <w:i w:val="1"/>
          <w:rtl w:val="0"/>
        </w:rPr>
        <w:t xml:space="preserve">, </w:t>
      </w:r>
      <w:del w:author="Alexander Struck" w:id="63" w:date="2021-05-29T09:48:43Z">
        <w:r w:rsidDel="00000000" w:rsidR="00000000" w:rsidRPr="00000000">
          <w:rPr>
            <w:i w:val="1"/>
            <w:rtl w:val="0"/>
          </w:rPr>
          <w:delText xml:space="preserve">or so that it may be automatically or manually indexed by another entity such as a search engine or the search option in a repository. </w:delText>
        </w:r>
        <w:commentRangeEnd w:id="116"/>
        <w:r w:rsidDel="00000000" w:rsidR="00000000" w:rsidRPr="00000000">
          <w:commentReference w:id="116"/>
        </w:r>
        <w:commentRangeEnd w:id="117"/>
        <w:r w:rsidDel="00000000" w:rsidR="00000000" w:rsidRPr="00000000">
          <w:commentReference w:id="117"/>
        </w:r>
        <w:commentRangeEnd w:id="118"/>
        <w:r w:rsidDel="00000000" w:rsidR="00000000" w:rsidRPr="00000000">
          <w:commentReference w:id="118"/>
        </w:r>
        <w:commentRangeEnd w:id="119"/>
        <w:r w:rsidDel="00000000" w:rsidR="00000000" w:rsidRPr="00000000">
          <w:commentReference w:id="119"/>
        </w:r>
        <w:commentRangeStart w:id="123"/>
        <w:commentRangeStart w:id="124"/>
        <w:r w:rsidDel="00000000" w:rsidR="00000000" w:rsidRPr="00000000">
          <w:rPr>
            <w:i w:val="1"/>
            <w:rtl w:val="0"/>
          </w:rPr>
          <w:delText xml:space="preserve">It is not specifically required to be registered in a discipline software registry or catalog as these may not be available for all disciplines, and may not be appropriate for software at an earlier stage of development / limited support.</w:delText>
        </w:r>
      </w:del>
      <w:commentRangeEnd w:id="123"/>
      <w:r w:rsidDel="00000000" w:rsidR="00000000" w:rsidRPr="00000000">
        <w:commentReference w:id="123"/>
      </w:r>
      <w:commentRangeEnd w:id="124"/>
      <w:r w:rsidDel="00000000" w:rsidR="00000000" w:rsidRPr="00000000">
        <w:commentReference w:id="124"/>
      </w:r>
      <w:r w:rsidDel="00000000" w:rsidR="00000000" w:rsidRPr="00000000">
        <w:rPr>
          <w:rtl w:val="0"/>
        </w:rPr>
      </w:r>
    </w:p>
    <w:p w:rsidR="00000000" w:rsidDel="00000000" w:rsidP="00000000" w:rsidRDefault="00000000" w:rsidRPr="00000000" w14:paraId="000000E1">
      <w:pPr>
        <w:pageBreakBefore w:val="0"/>
        <w:rPr>
          <w:i w:val="1"/>
        </w:rPr>
      </w:pPr>
      <w:r w:rsidDel="00000000" w:rsidR="00000000" w:rsidRPr="00000000">
        <w:rPr>
          <w:rtl w:val="0"/>
        </w:rPr>
      </w:r>
    </w:p>
    <w:p w:rsidR="00000000" w:rsidDel="00000000" w:rsidP="00000000" w:rsidRDefault="00000000" w:rsidRPr="00000000" w14:paraId="000000E2">
      <w:pPr>
        <w:pageBreakBefore w:val="0"/>
        <w:rPr>
          <w:u w:val="single"/>
        </w:rPr>
      </w:pPr>
      <w:r w:rsidDel="00000000" w:rsidR="00000000" w:rsidRPr="00000000">
        <w:rPr>
          <w:u w:val="single"/>
          <w:rtl w:val="0"/>
        </w:rPr>
        <w:t xml:space="preserve">Question: As phrased, adherence to</w:t>
      </w:r>
      <w:commentRangeStart w:id="125"/>
      <w:commentRangeStart w:id="126"/>
      <w:commentRangeStart w:id="127"/>
      <w:r w:rsidDel="00000000" w:rsidR="00000000" w:rsidRPr="00000000">
        <w:rPr>
          <w:u w:val="single"/>
          <w:rtl w:val="0"/>
        </w:rPr>
        <w:t xml:space="preserve"> F4 is not entirely in the hands of the owners of the software - there may be no suitable registry or catalog,</w:t>
      </w:r>
      <w:commentRangeEnd w:id="125"/>
      <w:r w:rsidDel="00000000" w:rsidR="00000000" w:rsidRPr="00000000">
        <w:commentReference w:id="125"/>
      </w:r>
      <w:commentRangeEnd w:id="126"/>
      <w:r w:rsidDel="00000000" w:rsidR="00000000" w:rsidRPr="00000000">
        <w:commentReference w:id="126"/>
      </w:r>
      <w:commentRangeEnd w:id="127"/>
      <w:r w:rsidDel="00000000" w:rsidR="00000000" w:rsidRPr="00000000">
        <w:commentReference w:id="127"/>
      </w:r>
      <w:r w:rsidDel="00000000" w:rsidR="00000000" w:rsidRPr="00000000">
        <w:rPr>
          <w:u w:val="single"/>
          <w:rtl w:val="0"/>
        </w:rPr>
        <w:t xml:space="preserve"> or the administrators of the registry or catalog could refuse the software. Is the explanatory text sufficient to show how the principle can be applied in these cases, by </w:t>
      </w:r>
      <w:commentRangeStart w:id="128"/>
      <w:r w:rsidDel="00000000" w:rsidR="00000000" w:rsidRPr="00000000">
        <w:rPr>
          <w:u w:val="single"/>
          <w:rtl w:val="0"/>
        </w:rPr>
        <w:t xml:space="preserve">enabling e.g, indexing by a search engine,</w:t>
      </w:r>
      <w:commentRangeEnd w:id="128"/>
      <w:r w:rsidDel="00000000" w:rsidR="00000000" w:rsidRPr="00000000">
        <w:commentReference w:id="128"/>
      </w:r>
      <w:r w:rsidDel="00000000" w:rsidR="00000000" w:rsidRPr="00000000">
        <w:rPr>
          <w:u w:val="single"/>
          <w:rtl w:val="0"/>
        </w:rPr>
        <w:t xml:space="preserve"> or does the text of principle F4 require rewording</w:t>
      </w:r>
      <w:commentRangeStart w:id="129"/>
      <w:commentRangeStart w:id="130"/>
      <w:commentRangeStart w:id="131"/>
      <w:r w:rsidDel="00000000" w:rsidR="00000000" w:rsidRPr="00000000">
        <w:rPr>
          <w:u w:val="single"/>
          <w:rtl w:val="0"/>
        </w:rPr>
        <w:t xml:space="preserve">.</w:t>
      </w:r>
      <w:commentRangeEnd w:id="129"/>
      <w:r w:rsidDel="00000000" w:rsidR="00000000" w:rsidRPr="00000000">
        <w:commentReference w:id="129"/>
      </w:r>
      <w:commentRangeEnd w:id="130"/>
      <w:r w:rsidDel="00000000" w:rsidR="00000000" w:rsidRPr="00000000">
        <w:commentReference w:id="130"/>
      </w:r>
      <w:commentRangeEnd w:id="131"/>
      <w:r w:rsidDel="00000000" w:rsidR="00000000" w:rsidRPr="00000000">
        <w:commentReference w:id="131"/>
      </w:r>
      <w:r w:rsidDel="00000000" w:rsidR="00000000" w:rsidRPr="00000000">
        <w:rPr>
          <w:rtl w:val="0"/>
        </w:rPr>
      </w:r>
    </w:p>
    <w:p w:rsidR="00000000" w:rsidDel="00000000" w:rsidP="00000000" w:rsidRDefault="00000000" w:rsidRPr="00000000" w14:paraId="000000E3">
      <w:pPr>
        <w:pageBreakBefore w:val="0"/>
        <w:rPr>
          <w:i w:val="1"/>
          <w:u w:val="single"/>
        </w:rPr>
      </w:pPr>
      <w:r w:rsidDel="00000000" w:rsidR="00000000" w:rsidRPr="00000000">
        <w:rPr>
          <w:rtl w:val="0"/>
        </w:rPr>
      </w:r>
    </w:p>
    <w:p w:rsidR="00000000" w:rsidDel="00000000" w:rsidP="00000000" w:rsidRDefault="00000000" w:rsidRPr="00000000" w14:paraId="000000E4">
      <w:pPr>
        <w:pStyle w:val="Heading2"/>
        <w:pageBreakBefore w:val="0"/>
        <w:rPr/>
      </w:pPr>
      <w:bookmarkStart w:colFirst="0" w:colLast="0" w:name="_n6hhgdkrbxpn" w:id="12"/>
      <w:bookmarkEnd w:id="12"/>
      <w:r w:rsidDel="00000000" w:rsidR="00000000" w:rsidRPr="00000000">
        <w:br w:type="page"/>
      </w:r>
      <w:r w:rsidDel="00000000" w:rsidR="00000000" w:rsidRPr="00000000">
        <w:rPr>
          <w:rtl w:val="0"/>
        </w:rPr>
      </w:r>
    </w:p>
    <w:p w:rsidR="00000000" w:rsidDel="00000000" w:rsidP="00000000" w:rsidRDefault="00000000" w:rsidRPr="00000000" w14:paraId="000000E5">
      <w:pPr>
        <w:pStyle w:val="Heading2"/>
        <w:pageBreakBefore w:val="0"/>
        <w:rPr/>
      </w:pPr>
      <w:bookmarkStart w:colFirst="0" w:colLast="0" w:name="_w5yk124d4060" w:id="13"/>
      <w:bookmarkEnd w:id="13"/>
      <w:r w:rsidDel="00000000" w:rsidR="00000000" w:rsidRPr="00000000">
        <w:rPr>
          <w:rtl w:val="0"/>
        </w:rPr>
        <w:t xml:space="preserve">Accessible</w:t>
      </w:r>
    </w:p>
    <w:p w:rsidR="00000000" w:rsidDel="00000000" w:rsidP="00000000" w:rsidRDefault="00000000" w:rsidRPr="00000000" w14:paraId="000000E6">
      <w:pPr>
        <w:pageBreakBefore w:val="0"/>
        <w:widowControl w:val="0"/>
        <w:spacing w:line="240" w:lineRule="auto"/>
        <w:rPr>
          <w:b w:val="1"/>
          <w:color w:val="505050"/>
          <w:sz w:val="21"/>
          <w:szCs w:val="21"/>
          <w:highlight w:val="white"/>
        </w:rPr>
      </w:pPr>
      <w:r w:rsidDel="00000000" w:rsidR="00000000" w:rsidRPr="00000000">
        <w:rPr>
          <w:b w:val="1"/>
          <w:color w:val="505050"/>
          <w:sz w:val="21"/>
          <w:szCs w:val="21"/>
          <w:highlight w:val="white"/>
          <w:rtl w:val="0"/>
        </w:rPr>
        <w:t xml:space="preserve">A: </w:t>
      </w:r>
      <w:r w:rsidDel="00000000" w:rsidR="00000000" w:rsidRPr="00000000">
        <w:rPr>
          <w:b w:val="1"/>
          <w:color w:val="505050"/>
          <w:sz w:val="21"/>
          <w:szCs w:val="21"/>
          <w:highlight w:val="white"/>
          <w:rtl w:val="0"/>
        </w:rPr>
        <w:t xml:space="preserve">The software, and its metadata, must be retrievable via standardized protocols. </w:t>
      </w:r>
    </w:p>
    <w:p w:rsidR="00000000" w:rsidDel="00000000" w:rsidP="00000000" w:rsidRDefault="00000000" w:rsidRPr="00000000" w14:paraId="000000E7">
      <w:pPr>
        <w:pageBreakBefore w:val="0"/>
        <w:widowControl w:val="0"/>
        <w:spacing w:line="240" w:lineRule="auto"/>
        <w:rPr>
          <w:b w:val="1"/>
          <w:color w:val="505050"/>
          <w:sz w:val="21"/>
          <w:szCs w:val="21"/>
          <w:highlight w:val="white"/>
        </w:rPr>
      </w:pPr>
      <w:r w:rsidDel="00000000" w:rsidR="00000000" w:rsidRPr="00000000">
        <w:rPr>
          <w:rtl w:val="0"/>
        </w:rPr>
      </w:r>
    </w:p>
    <w:p w:rsidR="00000000" w:rsidDel="00000000" w:rsidP="00000000" w:rsidRDefault="00000000" w:rsidRPr="00000000" w14:paraId="000000E8">
      <w:pPr>
        <w:pageBreakBefore w:val="0"/>
        <w:rPr>
          <w:i w:val="1"/>
        </w:rPr>
      </w:pPr>
      <w:r w:rsidDel="00000000" w:rsidR="00000000" w:rsidRPr="00000000">
        <w:rPr>
          <w:i w:val="1"/>
          <w:rtl w:val="0"/>
        </w:rPr>
        <w:t xml:space="preserve">In the 2016 FAIR guiding principles, a</w:t>
      </w:r>
      <w:r w:rsidDel="00000000" w:rsidR="00000000" w:rsidRPr="00000000">
        <w:rPr>
          <w:i w:val="1"/>
          <w:rtl w:val="0"/>
        </w:rPr>
        <w:t xml:space="preserve">ccessibility translates into retrievability. However, for software, there are extra accessibility concerns. Additionally, because software by necessity requires the use of standardized communications protocols to operate, some of the FAIR data principles may be considered commonly understood and implemented for software.</w:t>
      </w:r>
      <w:r w:rsidDel="00000000" w:rsidR="00000000" w:rsidRPr="00000000">
        <w:rPr>
          <w:rtl w:val="0"/>
        </w:rPr>
      </w:r>
    </w:p>
    <w:p w:rsidR="00000000" w:rsidDel="00000000" w:rsidP="00000000" w:rsidRDefault="00000000" w:rsidRPr="00000000" w14:paraId="000000E9">
      <w:pPr>
        <w:pageBreakBefore w:val="0"/>
        <w:rPr>
          <w:i w:val="1"/>
        </w:rPr>
      </w:pPr>
      <w:r w:rsidDel="00000000" w:rsidR="00000000" w:rsidRPr="00000000">
        <w:rPr>
          <w:rtl w:val="0"/>
        </w:rPr>
      </w:r>
    </w:p>
    <w:p w:rsidR="00000000" w:rsidDel="00000000" w:rsidP="00000000" w:rsidRDefault="00000000" w:rsidRPr="00000000" w14:paraId="000000EA">
      <w:pPr>
        <w:pageBreakBefore w:val="0"/>
        <w:rPr>
          <w:u w:val="single"/>
        </w:rPr>
      </w:pPr>
      <w:commentRangeStart w:id="132"/>
      <w:commentRangeStart w:id="133"/>
      <w:r w:rsidDel="00000000" w:rsidR="00000000" w:rsidRPr="00000000">
        <w:rPr>
          <w:u w:val="single"/>
          <w:rtl w:val="0"/>
        </w:rPr>
        <w:t xml:space="preserve">Options: The principle of “accessible” in the FAIR4RS principles should be:</w:t>
      </w:r>
      <w:commentRangeEnd w:id="132"/>
      <w:r w:rsidDel="00000000" w:rsidR="00000000" w:rsidRPr="00000000">
        <w:commentReference w:id="132"/>
      </w:r>
      <w:commentRangeEnd w:id="133"/>
      <w:r w:rsidDel="00000000" w:rsidR="00000000" w:rsidRPr="00000000">
        <w:commentReference w:id="133"/>
      </w:r>
      <w:r w:rsidDel="00000000" w:rsidR="00000000" w:rsidRPr="00000000">
        <w:rPr>
          <w:rtl w:val="0"/>
        </w:rPr>
      </w:r>
    </w:p>
    <w:p w:rsidR="00000000" w:rsidDel="00000000" w:rsidP="00000000" w:rsidRDefault="00000000" w:rsidRPr="00000000" w14:paraId="000000EB">
      <w:pPr>
        <w:pageBreakBefore w:val="0"/>
        <w:numPr>
          <w:ilvl w:val="0"/>
          <w:numId w:val="5"/>
        </w:numPr>
        <w:ind w:left="720" w:hanging="360"/>
        <w:rPr/>
      </w:pPr>
      <w:commentRangeStart w:id="134"/>
      <w:commentRangeStart w:id="135"/>
      <w:commentRangeStart w:id="136"/>
      <w:commentRangeStart w:id="137"/>
      <w:commentRangeStart w:id="138"/>
      <w:r w:rsidDel="00000000" w:rsidR="00000000" w:rsidRPr="00000000">
        <w:rPr>
          <w:u w:val="single"/>
          <w:rtl w:val="0"/>
        </w:rPr>
        <w:t xml:space="preserve">Narrowly scoped to just the ability to “retrieve”,</w:t>
      </w:r>
      <w:commentRangeEnd w:id="134"/>
      <w:r w:rsidDel="00000000" w:rsidR="00000000" w:rsidRPr="00000000">
        <w:commentReference w:id="134"/>
      </w:r>
      <w:commentRangeEnd w:id="135"/>
      <w:r w:rsidDel="00000000" w:rsidR="00000000" w:rsidRPr="00000000">
        <w:commentReference w:id="135"/>
      </w:r>
      <w:commentRangeEnd w:id="136"/>
      <w:r w:rsidDel="00000000" w:rsidR="00000000" w:rsidRPr="00000000">
        <w:commentReference w:id="136"/>
      </w:r>
      <w:commentRangeEnd w:id="137"/>
      <w:r w:rsidDel="00000000" w:rsidR="00000000" w:rsidRPr="00000000">
        <w:commentReference w:id="137"/>
      </w:r>
      <w:commentRangeEnd w:id="138"/>
      <w:r w:rsidDel="00000000" w:rsidR="00000000" w:rsidRPr="00000000">
        <w:commentReference w:id="138"/>
      </w:r>
      <w:r w:rsidDel="00000000" w:rsidR="00000000" w:rsidRPr="00000000">
        <w:rPr>
          <w:u w:val="single"/>
          <w:rtl w:val="0"/>
        </w:rPr>
        <w:t xml:space="preserve"> as currently defined in the 2016 FAIR guiding principles</w:t>
      </w:r>
    </w:p>
    <w:p w:rsidR="00000000" w:rsidDel="00000000" w:rsidP="00000000" w:rsidRDefault="00000000" w:rsidRPr="00000000" w14:paraId="000000EC">
      <w:pPr>
        <w:pageBreakBefore w:val="0"/>
        <w:numPr>
          <w:ilvl w:val="0"/>
          <w:numId w:val="5"/>
        </w:numPr>
        <w:ind w:left="720" w:hanging="360"/>
        <w:rPr/>
      </w:pPr>
      <w:r w:rsidDel="00000000" w:rsidR="00000000" w:rsidRPr="00000000">
        <w:rPr>
          <w:u w:val="single"/>
          <w:rtl w:val="0"/>
        </w:rPr>
        <w:t xml:space="preserve">Extended to include the definition used in software engineering of the ability to access software regardless of impairment, but only applied to protocols required to retrieve the software and its metadata</w:t>
      </w:r>
    </w:p>
    <w:p w:rsidR="00000000" w:rsidDel="00000000" w:rsidP="00000000" w:rsidRDefault="00000000" w:rsidRPr="00000000" w14:paraId="000000ED">
      <w:pPr>
        <w:pageBreakBefore w:val="0"/>
        <w:numPr>
          <w:ilvl w:val="0"/>
          <w:numId w:val="5"/>
        </w:numPr>
        <w:ind w:left="720" w:hanging="360"/>
        <w:rPr/>
      </w:pPr>
      <w:r w:rsidDel="00000000" w:rsidR="00000000" w:rsidRPr="00000000">
        <w:rPr>
          <w:u w:val="single"/>
          <w:rtl w:val="0"/>
        </w:rPr>
        <w:t xml:space="preserve">Expanded to include the usability of software regardless of impairment (which could also be addressed in “reusability”)</w:t>
      </w:r>
    </w:p>
    <w:p w:rsidR="00000000" w:rsidDel="00000000" w:rsidP="00000000" w:rsidRDefault="00000000" w:rsidRPr="00000000" w14:paraId="000000EE">
      <w:pPr>
        <w:pageBreakBefore w:val="0"/>
        <w:numPr>
          <w:ilvl w:val="0"/>
          <w:numId w:val="5"/>
        </w:numPr>
        <w:ind w:left="720" w:hanging="360"/>
        <w:rPr/>
      </w:pPr>
      <w:commentRangeStart w:id="139"/>
      <w:commentRangeStart w:id="140"/>
      <w:commentRangeStart w:id="141"/>
      <w:commentRangeStart w:id="142"/>
      <w:commentRangeStart w:id="143"/>
      <w:commentRangeStart w:id="144"/>
      <w:r w:rsidDel="00000000" w:rsidR="00000000" w:rsidRPr="00000000">
        <w:rPr>
          <w:u w:val="single"/>
          <w:rtl w:val="0"/>
        </w:rPr>
        <w:t xml:space="preserve">Expanded to include elements of accessibility that are defined by open access / open science e.g. fee-free / gratis access to software</w:t>
      </w:r>
      <w:commentRangeEnd w:id="139"/>
      <w:r w:rsidDel="00000000" w:rsidR="00000000" w:rsidRPr="00000000">
        <w:commentReference w:id="139"/>
      </w:r>
      <w:commentRangeEnd w:id="140"/>
      <w:r w:rsidDel="00000000" w:rsidR="00000000" w:rsidRPr="00000000">
        <w:commentReference w:id="140"/>
      </w:r>
      <w:commentRangeEnd w:id="141"/>
      <w:r w:rsidDel="00000000" w:rsidR="00000000" w:rsidRPr="00000000">
        <w:commentReference w:id="141"/>
      </w:r>
      <w:commentRangeEnd w:id="142"/>
      <w:r w:rsidDel="00000000" w:rsidR="00000000" w:rsidRPr="00000000">
        <w:commentReference w:id="142"/>
      </w:r>
      <w:commentRangeEnd w:id="143"/>
      <w:r w:rsidDel="00000000" w:rsidR="00000000" w:rsidRPr="00000000">
        <w:commentReference w:id="143"/>
      </w:r>
      <w:commentRangeEnd w:id="144"/>
      <w:r w:rsidDel="00000000" w:rsidR="00000000" w:rsidRPr="00000000">
        <w:commentReference w:id="144"/>
      </w:r>
      <w:r w:rsidDel="00000000" w:rsidR="00000000" w:rsidRPr="00000000">
        <w:rPr>
          <w:rtl w:val="0"/>
        </w:rPr>
      </w:r>
    </w:p>
    <w:p w:rsidR="00000000" w:rsidDel="00000000" w:rsidP="00000000" w:rsidRDefault="00000000" w:rsidRPr="00000000" w14:paraId="000000EF">
      <w:pPr>
        <w:pageBreakBefore w:val="0"/>
        <w:ind w:left="0" w:firstLine="0"/>
        <w:rPr>
          <w:u w:val="single"/>
        </w:rPr>
      </w:pPr>
      <w:r w:rsidDel="00000000" w:rsidR="00000000" w:rsidRPr="00000000">
        <w:rPr>
          <w:u w:val="single"/>
          <w:rtl w:val="0"/>
        </w:rPr>
        <w:t xml:space="preserve">Application of options 2, 3 or 4 would result in changes to the FAIR4RS introductory definition for the foundational principle of accessible, as well as the guiding principles on accessibility below. </w:t>
      </w:r>
    </w:p>
    <w:p w:rsidR="00000000" w:rsidDel="00000000" w:rsidP="00000000" w:rsidRDefault="00000000" w:rsidRPr="00000000" w14:paraId="000000F0">
      <w:pPr>
        <w:pageBreakBefore w:val="0"/>
        <w:rPr>
          <w:u w:val="single"/>
        </w:rPr>
      </w:pPr>
      <w:r w:rsidDel="00000000" w:rsidR="00000000" w:rsidRPr="00000000">
        <w:rPr>
          <w:rtl w:val="0"/>
        </w:rPr>
      </w:r>
    </w:p>
    <w:p w:rsidR="00000000" w:rsidDel="00000000" w:rsidP="00000000" w:rsidRDefault="00000000" w:rsidRPr="00000000" w14:paraId="000000F1">
      <w:pPr>
        <w:pageBreakBefore w:val="0"/>
        <w:rPr>
          <w:u w:val="single"/>
        </w:rPr>
      </w:pPr>
      <w:r w:rsidDel="00000000" w:rsidR="00000000" w:rsidRPr="00000000">
        <w:rPr>
          <w:u w:val="single"/>
          <w:rtl w:val="0"/>
        </w:rPr>
        <w:t xml:space="preserve">Question: Some other software engineering best practices like encapsulation / abstraction may be better considered under interoperable or reusable than accessible. Which practices should be:</w:t>
      </w:r>
    </w:p>
    <w:p w:rsidR="00000000" w:rsidDel="00000000" w:rsidP="00000000" w:rsidRDefault="00000000" w:rsidRPr="00000000" w14:paraId="000000F2">
      <w:pPr>
        <w:pageBreakBefore w:val="0"/>
        <w:numPr>
          <w:ilvl w:val="0"/>
          <w:numId w:val="13"/>
        </w:numPr>
        <w:ind w:left="720" w:hanging="360"/>
        <w:rPr/>
      </w:pPr>
      <w:r w:rsidDel="00000000" w:rsidR="00000000" w:rsidRPr="00000000">
        <w:rPr>
          <w:u w:val="single"/>
          <w:rtl w:val="0"/>
        </w:rPr>
        <w:t xml:space="preserve">Included under accessibility?</w:t>
      </w:r>
    </w:p>
    <w:p w:rsidR="00000000" w:rsidDel="00000000" w:rsidP="00000000" w:rsidRDefault="00000000" w:rsidRPr="00000000" w14:paraId="000000F3">
      <w:pPr>
        <w:pageBreakBefore w:val="0"/>
        <w:numPr>
          <w:ilvl w:val="0"/>
          <w:numId w:val="13"/>
        </w:numPr>
        <w:ind w:left="720" w:hanging="360"/>
        <w:rPr/>
      </w:pPr>
      <w:r w:rsidDel="00000000" w:rsidR="00000000" w:rsidRPr="00000000">
        <w:rPr>
          <w:u w:val="single"/>
          <w:rtl w:val="0"/>
        </w:rPr>
        <w:t xml:space="preserve">Included under interoperability</w:t>
      </w:r>
      <w:commentRangeStart w:id="145"/>
      <w:r w:rsidDel="00000000" w:rsidR="00000000" w:rsidRPr="00000000">
        <w:rPr>
          <w:u w:val="single"/>
          <w:rtl w:val="0"/>
        </w:rPr>
        <w:t xml:space="preserve">?</w:t>
      </w:r>
      <w:commentRangeEnd w:id="145"/>
      <w:r w:rsidDel="00000000" w:rsidR="00000000" w:rsidRPr="00000000">
        <w:commentReference w:id="145"/>
      </w:r>
      <w:r w:rsidDel="00000000" w:rsidR="00000000" w:rsidRPr="00000000">
        <w:rPr>
          <w:rtl w:val="0"/>
        </w:rPr>
      </w:r>
    </w:p>
    <w:p w:rsidR="00000000" w:rsidDel="00000000" w:rsidP="00000000" w:rsidRDefault="00000000" w:rsidRPr="00000000" w14:paraId="000000F4">
      <w:pPr>
        <w:pageBreakBefore w:val="0"/>
        <w:numPr>
          <w:ilvl w:val="0"/>
          <w:numId w:val="13"/>
        </w:numPr>
        <w:ind w:left="720" w:hanging="360"/>
        <w:rPr/>
      </w:pPr>
      <w:r w:rsidDel="00000000" w:rsidR="00000000" w:rsidRPr="00000000">
        <w:rPr>
          <w:u w:val="single"/>
          <w:rtl w:val="0"/>
        </w:rPr>
        <w:t xml:space="preserve">Included under reusability</w:t>
      </w:r>
      <w:commentRangeStart w:id="146"/>
      <w:commentRangeStart w:id="147"/>
      <w:r w:rsidDel="00000000" w:rsidR="00000000" w:rsidRPr="00000000">
        <w:rPr>
          <w:u w:val="single"/>
          <w:rtl w:val="0"/>
        </w:rPr>
        <w:t xml:space="preserve">?</w:t>
      </w:r>
      <w:commentRangeEnd w:id="146"/>
      <w:r w:rsidDel="00000000" w:rsidR="00000000" w:rsidRPr="00000000">
        <w:commentReference w:id="146"/>
      </w:r>
      <w:commentRangeEnd w:id="147"/>
      <w:r w:rsidDel="00000000" w:rsidR="00000000" w:rsidRPr="00000000">
        <w:commentReference w:id="147"/>
      </w:r>
      <w:r w:rsidDel="00000000" w:rsidR="00000000" w:rsidRPr="00000000">
        <w:rPr>
          <w:rtl w:val="0"/>
        </w:rPr>
      </w:r>
    </w:p>
    <w:p w:rsidR="00000000" w:rsidDel="00000000" w:rsidP="00000000" w:rsidRDefault="00000000" w:rsidRPr="00000000" w14:paraId="000000F5">
      <w:pPr>
        <w:pageBreakBefore w:val="0"/>
        <w:numPr>
          <w:ilvl w:val="0"/>
          <w:numId w:val="13"/>
        </w:numPr>
        <w:ind w:left="720" w:hanging="360"/>
        <w:rPr/>
      </w:pPr>
      <w:r w:rsidDel="00000000" w:rsidR="00000000" w:rsidRPr="00000000">
        <w:rPr>
          <w:u w:val="single"/>
          <w:rtl w:val="0"/>
        </w:rPr>
        <w:t xml:space="preserve">Excluded because they are </w:t>
      </w:r>
      <w:commentRangeStart w:id="148"/>
      <w:commentRangeStart w:id="149"/>
      <w:commentRangeStart w:id="150"/>
      <w:r w:rsidDel="00000000" w:rsidR="00000000" w:rsidRPr="00000000">
        <w:rPr>
          <w:u w:val="single"/>
          <w:rtl w:val="0"/>
        </w:rPr>
        <w:t xml:space="preserve">not directly relevant to implementing FAIR</w:t>
      </w:r>
      <w:commentRangeEnd w:id="148"/>
      <w:r w:rsidDel="00000000" w:rsidR="00000000" w:rsidRPr="00000000">
        <w:commentReference w:id="148"/>
      </w:r>
      <w:commentRangeEnd w:id="149"/>
      <w:r w:rsidDel="00000000" w:rsidR="00000000" w:rsidRPr="00000000">
        <w:commentReference w:id="149"/>
      </w:r>
      <w:commentRangeEnd w:id="150"/>
      <w:r w:rsidDel="00000000" w:rsidR="00000000" w:rsidRPr="00000000">
        <w:commentReference w:id="150"/>
      </w:r>
      <w:commentRangeStart w:id="151"/>
      <w:r w:rsidDel="00000000" w:rsidR="00000000" w:rsidRPr="00000000">
        <w:rPr>
          <w:u w:val="single"/>
          <w:rtl w:val="0"/>
        </w:rPr>
        <w:t xml:space="preserve">?</w:t>
      </w:r>
      <w:commentRangeEnd w:id="151"/>
      <w:r w:rsidDel="00000000" w:rsidR="00000000" w:rsidRPr="00000000">
        <w:commentReference w:id="151"/>
      </w:r>
      <w:r w:rsidDel="00000000" w:rsidR="00000000" w:rsidRPr="00000000">
        <w:rPr>
          <w:rtl w:val="0"/>
        </w:rPr>
      </w:r>
    </w:p>
    <w:p w:rsidR="00000000" w:rsidDel="00000000" w:rsidP="00000000" w:rsidRDefault="00000000" w:rsidRPr="00000000" w14:paraId="000000F6">
      <w:pPr>
        <w:pageBreakBefore w:val="0"/>
        <w:rPr/>
      </w:pPr>
      <w:r w:rsidDel="00000000" w:rsidR="00000000" w:rsidRPr="00000000">
        <w:rPr>
          <w:rtl w:val="0"/>
        </w:rPr>
      </w:r>
    </w:p>
    <w:p w:rsidR="00000000" w:rsidDel="00000000" w:rsidP="00000000" w:rsidRDefault="00000000" w:rsidRPr="00000000" w14:paraId="000000F7">
      <w:pPr>
        <w:pageBreakBefore w:val="0"/>
        <w:rPr/>
      </w:pPr>
      <w:r w:rsidDel="00000000" w:rsidR="00000000" w:rsidRPr="00000000">
        <w:rPr>
          <w:rtl w:val="0"/>
        </w:rPr>
      </w:r>
    </w:p>
    <w:p w:rsidR="00000000" w:rsidDel="00000000" w:rsidP="00000000" w:rsidRDefault="00000000" w:rsidRPr="00000000" w14:paraId="000000F8">
      <w:pPr>
        <w:pageBreakBefore w:val="0"/>
        <w:rPr>
          <w:b w:val="1"/>
        </w:rPr>
      </w:pPr>
      <w:r w:rsidDel="00000000" w:rsidR="00000000" w:rsidRPr="00000000">
        <w:rPr>
          <w:b w:val="1"/>
          <w:rtl w:val="0"/>
        </w:rPr>
        <w:t xml:space="preserve">A1. Software is retrievable by its </w:t>
      </w:r>
      <w:ins w:author="Alexander Struck" w:id="64" w:date="2021-05-29T10:54:21Z">
        <w:commentRangeStart w:id="152"/>
        <w:commentRangeStart w:id="153"/>
        <w:r w:rsidDel="00000000" w:rsidR="00000000" w:rsidRPr="00000000">
          <w:rPr>
            <w:b w:val="1"/>
            <w:rtl w:val="0"/>
          </w:rPr>
          <w:t xml:space="preserve">(resolvable) </w:t>
        </w:r>
      </w:ins>
      <w:commentRangeEnd w:id="152"/>
      <w:r w:rsidDel="00000000" w:rsidR="00000000" w:rsidRPr="00000000">
        <w:commentReference w:id="152"/>
      </w:r>
      <w:commentRangeEnd w:id="153"/>
      <w:r w:rsidDel="00000000" w:rsidR="00000000" w:rsidRPr="00000000">
        <w:commentReference w:id="153"/>
      </w:r>
      <w:r w:rsidDel="00000000" w:rsidR="00000000" w:rsidRPr="00000000">
        <w:rPr>
          <w:b w:val="1"/>
          <w:rtl w:val="0"/>
        </w:rPr>
        <w:t xml:space="preserve">identifier using a standardized communications protocol.</w:t>
      </w:r>
    </w:p>
    <w:p w:rsidR="00000000" w:rsidDel="00000000" w:rsidP="00000000" w:rsidRDefault="00000000" w:rsidRPr="00000000" w14:paraId="000000F9">
      <w:pPr>
        <w:pageBreakBefore w:val="0"/>
        <w:rPr/>
      </w:pPr>
      <w:r w:rsidDel="00000000" w:rsidR="00000000" w:rsidRPr="00000000">
        <w:rPr>
          <w:rtl w:val="0"/>
        </w:rPr>
      </w:r>
    </w:p>
    <w:p w:rsidR="00000000" w:rsidDel="00000000" w:rsidP="00000000" w:rsidRDefault="00000000" w:rsidRPr="00000000" w14:paraId="000000FA">
      <w:pPr>
        <w:pageBreakBefore w:val="0"/>
        <w:rPr>
          <w:i w:val="1"/>
        </w:rPr>
      </w:pPr>
      <w:r w:rsidDel="00000000" w:rsidR="00000000" w:rsidRPr="00000000">
        <w:rPr>
          <w:i w:val="1"/>
          <w:rtl w:val="0"/>
        </w:rPr>
        <w:t xml:space="preserve">Different types of software have different methods for access. For instance, software that is only available in source code form may be downloaded from a repository before being compiled locally, whereas software hosted as a service on a remote server may be accessed without retrieving it. This principle states that software should not require specialised or proprietary tools or communication methods to </w:t>
      </w:r>
      <w:r w:rsidDel="00000000" w:rsidR="00000000" w:rsidRPr="00000000">
        <w:rPr>
          <w:i w:val="1"/>
          <w:rtl w:val="0"/>
        </w:rPr>
        <w:t xml:space="preserve">obtain</w:t>
      </w:r>
      <w:r w:rsidDel="00000000" w:rsidR="00000000" w:rsidRPr="00000000">
        <w:rPr>
          <w:i w:val="1"/>
          <w:rtl w:val="0"/>
        </w:rPr>
        <w:t xml:space="preserve">.</w:t>
      </w:r>
    </w:p>
    <w:p w:rsidR="00000000" w:rsidDel="00000000" w:rsidP="00000000" w:rsidRDefault="00000000" w:rsidRPr="00000000" w14:paraId="000000FB">
      <w:pPr>
        <w:pageBreakBefore w:val="0"/>
        <w:rPr/>
      </w:pPr>
      <w:r w:rsidDel="00000000" w:rsidR="00000000" w:rsidRPr="00000000">
        <w:rPr>
          <w:rtl w:val="0"/>
        </w:rPr>
      </w:r>
    </w:p>
    <w:p w:rsidR="00000000" w:rsidDel="00000000" w:rsidP="00000000" w:rsidRDefault="00000000" w:rsidRPr="00000000" w14:paraId="000000FC">
      <w:pPr>
        <w:pageBreakBefore w:val="0"/>
        <w:rPr>
          <w:u w:val="single"/>
        </w:rPr>
      </w:pPr>
      <w:r w:rsidDel="00000000" w:rsidR="00000000" w:rsidRPr="00000000">
        <w:rPr>
          <w:u w:val="single"/>
          <w:rtl w:val="0"/>
        </w:rPr>
        <w:t xml:space="preserve">There are different ways of scoping accessibility of software. Principally, the FAIR4RS must decide what forms of software are important to be accessible, and whether “standard” includes protocols which involve a well-defined and understood but manual process.</w:t>
      </w:r>
    </w:p>
    <w:p w:rsidR="00000000" w:rsidDel="00000000" w:rsidP="00000000" w:rsidRDefault="00000000" w:rsidRPr="00000000" w14:paraId="000000FD">
      <w:pPr>
        <w:pageBreakBefore w:val="0"/>
        <w:rPr/>
      </w:pPr>
      <w:r w:rsidDel="00000000" w:rsidR="00000000" w:rsidRPr="00000000">
        <w:rPr>
          <w:rtl w:val="0"/>
        </w:rPr>
      </w:r>
    </w:p>
    <w:p w:rsidR="00000000" w:rsidDel="00000000" w:rsidP="00000000" w:rsidRDefault="00000000" w:rsidRPr="00000000" w14:paraId="000000FE">
      <w:pPr>
        <w:pageBreakBefore w:val="0"/>
        <w:rPr>
          <w:u w:val="single"/>
        </w:rPr>
      </w:pPr>
      <w:r w:rsidDel="00000000" w:rsidR="00000000" w:rsidRPr="00000000">
        <w:rPr>
          <w:u w:val="single"/>
          <w:rtl w:val="0"/>
        </w:rPr>
        <w:t xml:space="preserve">Options: The A1 principle of “accessible” should be written to </w:t>
      </w:r>
      <w:commentRangeStart w:id="154"/>
      <w:commentRangeStart w:id="155"/>
      <w:commentRangeStart w:id="156"/>
      <w:r w:rsidDel="00000000" w:rsidR="00000000" w:rsidRPr="00000000">
        <w:rPr>
          <w:u w:val="single"/>
          <w:rtl w:val="0"/>
        </w:rPr>
        <w:t xml:space="preserve">include</w:t>
      </w:r>
      <w:commentRangeEnd w:id="154"/>
      <w:r w:rsidDel="00000000" w:rsidR="00000000" w:rsidRPr="00000000">
        <w:commentReference w:id="154"/>
      </w:r>
      <w:commentRangeEnd w:id="155"/>
      <w:r w:rsidDel="00000000" w:rsidR="00000000" w:rsidRPr="00000000">
        <w:commentReference w:id="155"/>
      </w:r>
      <w:commentRangeEnd w:id="156"/>
      <w:r w:rsidDel="00000000" w:rsidR="00000000" w:rsidRPr="00000000">
        <w:commentReference w:id="156"/>
      </w:r>
      <w:r w:rsidDel="00000000" w:rsidR="00000000" w:rsidRPr="00000000">
        <w:rPr>
          <w:u w:val="single"/>
          <w:rtl w:val="0"/>
        </w:rPr>
        <w:t xml:space="preserve">:</w:t>
      </w:r>
    </w:p>
    <w:p w:rsidR="00000000" w:rsidDel="00000000" w:rsidP="00000000" w:rsidRDefault="00000000" w:rsidRPr="00000000" w14:paraId="000000FF">
      <w:pPr>
        <w:pageBreakBefore w:val="0"/>
        <w:numPr>
          <w:ilvl w:val="0"/>
          <w:numId w:val="6"/>
        </w:numPr>
        <w:ind w:left="720" w:hanging="360"/>
        <w:rPr/>
      </w:pPr>
      <w:r w:rsidDel="00000000" w:rsidR="00000000" w:rsidRPr="00000000">
        <w:rPr>
          <w:u w:val="single"/>
          <w:rtl w:val="0"/>
        </w:rPr>
        <w:t xml:space="preserve">Software for which the </w:t>
      </w:r>
      <w:commentRangeStart w:id="157"/>
      <w:commentRangeStart w:id="158"/>
      <w:commentRangeStart w:id="159"/>
      <w:r w:rsidDel="00000000" w:rsidR="00000000" w:rsidRPr="00000000">
        <w:rPr>
          <w:u w:val="single"/>
          <w:rtl w:val="0"/>
        </w:rPr>
        <w:t xml:space="preserve">source code</w:t>
      </w:r>
      <w:commentRangeEnd w:id="157"/>
      <w:r w:rsidDel="00000000" w:rsidR="00000000" w:rsidRPr="00000000">
        <w:commentReference w:id="157"/>
      </w:r>
      <w:commentRangeEnd w:id="158"/>
      <w:r w:rsidDel="00000000" w:rsidR="00000000" w:rsidRPr="00000000">
        <w:commentReference w:id="158"/>
      </w:r>
      <w:commentRangeEnd w:id="159"/>
      <w:r w:rsidDel="00000000" w:rsidR="00000000" w:rsidRPr="00000000">
        <w:commentReference w:id="159"/>
      </w:r>
      <w:r w:rsidDel="00000000" w:rsidR="00000000" w:rsidRPr="00000000">
        <w:rPr>
          <w:u w:val="single"/>
          <w:rtl w:val="0"/>
        </w:rPr>
        <w:t xml:space="preserve"> is available and retrievable</w:t>
      </w:r>
    </w:p>
    <w:p w:rsidR="00000000" w:rsidDel="00000000" w:rsidP="00000000" w:rsidRDefault="00000000" w:rsidRPr="00000000" w14:paraId="00000100">
      <w:pPr>
        <w:pageBreakBefore w:val="0"/>
        <w:numPr>
          <w:ilvl w:val="0"/>
          <w:numId w:val="6"/>
        </w:numPr>
        <w:ind w:left="720" w:hanging="360"/>
        <w:rPr/>
      </w:pPr>
      <w:commentRangeStart w:id="160"/>
      <w:commentRangeStart w:id="161"/>
      <w:commentRangeStart w:id="162"/>
      <w:commentRangeStart w:id="163"/>
      <w:commentRangeStart w:id="164"/>
      <w:commentRangeStart w:id="165"/>
      <w:commentRangeStart w:id="166"/>
      <w:commentRangeStart w:id="167"/>
      <w:commentRangeStart w:id="168"/>
      <w:r w:rsidDel="00000000" w:rsidR="00000000" w:rsidRPr="00000000">
        <w:rPr>
          <w:u w:val="single"/>
          <w:rtl w:val="0"/>
        </w:rPr>
        <w:t xml:space="preserve">Software for which the source code or executable is retrievable</w:t>
      </w:r>
      <w:commentRangeEnd w:id="160"/>
      <w:r w:rsidDel="00000000" w:rsidR="00000000" w:rsidRPr="00000000">
        <w:commentReference w:id="160"/>
      </w:r>
      <w:commentRangeEnd w:id="161"/>
      <w:r w:rsidDel="00000000" w:rsidR="00000000" w:rsidRPr="00000000">
        <w:commentReference w:id="161"/>
      </w:r>
      <w:commentRangeEnd w:id="162"/>
      <w:r w:rsidDel="00000000" w:rsidR="00000000" w:rsidRPr="00000000">
        <w:commentReference w:id="162"/>
      </w:r>
      <w:commentRangeEnd w:id="163"/>
      <w:r w:rsidDel="00000000" w:rsidR="00000000" w:rsidRPr="00000000">
        <w:commentReference w:id="163"/>
      </w:r>
      <w:commentRangeEnd w:id="164"/>
      <w:r w:rsidDel="00000000" w:rsidR="00000000" w:rsidRPr="00000000">
        <w:commentReference w:id="164"/>
      </w:r>
      <w:commentRangeEnd w:id="165"/>
      <w:r w:rsidDel="00000000" w:rsidR="00000000" w:rsidRPr="00000000">
        <w:commentReference w:id="165"/>
      </w:r>
      <w:commentRangeEnd w:id="166"/>
      <w:r w:rsidDel="00000000" w:rsidR="00000000" w:rsidRPr="00000000">
        <w:commentReference w:id="166"/>
      </w:r>
      <w:commentRangeEnd w:id="167"/>
      <w:r w:rsidDel="00000000" w:rsidR="00000000" w:rsidRPr="00000000">
        <w:commentReference w:id="167"/>
      </w:r>
      <w:commentRangeEnd w:id="168"/>
      <w:r w:rsidDel="00000000" w:rsidR="00000000" w:rsidRPr="00000000">
        <w:commentReference w:id="168"/>
      </w:r>
      <w:r w:rsidDel="00000000" w:rsidR="00000000" w:rsidRPr="00000000">
        <w:rPr>
          <w:rtl w:val="0"/>
        </w:rPr>
      </w:r>
    </w:p>
    <w:p w:rsidR="00000000" w:rsidDel="00000000" w:rsidP="00000000" w:rsidRDefault="00000000" w:rsidRPr="00000000" w14:paraId="00000101">
      <w:pPr>
        <w:pageBreakBefore w:val="0"/>
        <w:numPr>
          <w:ilvl w:val="0"/>
          <w:numId w:val="6"/>
        </w:numPr>
        <w:ind w:left="720" w:hanging="360"/>
        <w:rPr/>
      </w:pPr>
      <w:r w:rsidDel="00000000" w:rsidR="00000000" w:rsidRPr="00000000">
        <w:rPr>
          <w:u w:val="single"/>
          <w:rtl w:val="0"/>
        </w:rPr>
        <w:t xml:space="preserve">I</w:t>
      </w:r>
      <w:r w:rsidDel="00000000" w:rsidR="00000000" w:rsidRPr="00000000">
        <w:rPr>
          <w:u w:val="single"/>
          <w:rtl w:val="0"/>
        </w:rPr>
        <w:t xml:space="preserve">nstances of software running as services or platforms</w:t>
      </w:r>
      <w:r w:rsidDel="00000000" w:rsidR="00000000" w:rsidRPr="00000000">
        <w:rPr>
          <w:rtl w:val="0"/>
        </w:rPr>
      </w:r>
    </w:p>
    <w:p w:rsidR="00000000" w:rsidDel="00000000" w:rsidP="00000000" w:rsidRDefault="00000000" w:rsidRPr="00000000" w14:paraId="00000102">
      <w:pPr>
        <w:pageBreakBefore w:val="0"/>
        <w:numPr>
          <w:ilvl w:val="0"/>
          <w:numId w:val="6"/>
        </w:numPr>
        <w:ind w:left="720" w:hanging="360"/>
        <w:rPr/>
      </w:pPr>
      <w:commentRangeStart w:id="169"/>
      <w:commentRangeStart w:id="170"/>
      <w:commentRangeStart w:id="171"/>
      <w:r w:rsidDel="00000000" w:rsidR="00000000" w:rsidRPr="00000000">
        <w:rPr>
          <w:u w:val="single"/>
          <w:rtl w:val="0"/>
        </w:rPr>
        <w:t xml:space="preserve">Software in any form</w:t>
      </w:r>
      <w:commentRangeEnd w:id="169"/>
      <w:r w:rsidDel="00000000" w:rsidR="00000000" w:rsidRPr="00000000">
        <w:commentReference w:id="169"/>
      </w:r>
      <w:commentRangeEnd w:id="170"/>
      <w:r w:rsidDel="00000000" w:rsidR="00000000" w:rsidRPr="00000000">
        <w:commentReference w:id="170"/>
      </w:r>
      <w:commentRangeEnd w:id="171"/>
      <w:r w:rsidDel="00000000" w:rsidR="00000000" w:rsidRPr="00000000">
        <w:commentReference w:id="171"/>
      </w:r>
      <w:r w:rsidDel="00000000" w:rsidR="00000000" w:rsidRPr="00000000">
        <w:rPr>
          <w:rtl w:val="0"/>
        </w:rPr>
      </w:r>
    </w:p>
    <w:p w:rsidR="00000000" w:rsidDel="00000000" w:rsidP="00000000" w:rsidRDefault="00000000" w:rsidRPr="00000000" w14:paraId="00000103">
      <w:pPr>
        <w:pageBreakBefore w:val="0"/>
        <w:rPr>
          <w:u w:val="single"/>
        </w:rPr>
      </w:pPr>
      <w:r w:rsidDel="00000000" w:rsidR="00000000" w:rsidRPr="00000000">
        <w:rPr>
          <w:rtl w:val="0"/>
        </w:rPr>
      </w:r>
    </w:p>
    <w:p w:rsidR="00000000" w:rsidDel="00000000" w:rsidP="00000000" w:rsidRDefault="00000000" w:rsidRPr="00000000" w14:paraId="00000104">
      <w:pPr>
        <w:pageBreakBefore w:val="0"/>
        <w:rPr>
          <w:u w:val="single"/>
        </w:rPr>
      </w:pPr>
      <w:r w:rsidDel="00000000" w:rsidR="00000000" w:rsidRPr="00000000">
        <w:rPr>
          <w:u w:val="single"/>
          <w:rtl w:val="0"/>
        </w:rPr>
        <w:t xml:space="preserve">Options: The A1 principle can also be interpreted more generally to include </w:t>
      </w:r>
      <w:commentRangeStart w:id="172"/>
      <w:commentRangeStart w:id="173"/>
      <w:commentRangeStart w:id="174"/>
      <w:r w:rsidDel="00000000" w:rsidR="00000000" w:rsidRPr="00000000">
        <w:rPr>
          <w:u w:val="single"/>
          <w:rtl w:val="0"/>
        </w:rPr>
        <w:t xml:space="preserve">“manual” </w:t>
      </w:r>
      <w:commentRangeEnd w:id="172"/>
      <w:r w:rsidDel="00000000" w:rsidR="00000000" w:rsidRPr="00000000">
        <w:commentReference w:id="172"/>
      </w:r>
      <w:commentRangeEnd w:id="173"/>
      <w:r w:rsidDel="00000000" w:rsidR="00000000" w:rsidRPr="00000000">
        <w:commentReference w:id="173"/>
      </w:r>
      <w:commentRangeEnd w:id="174"/>
      <w:r w:rsidDel="00000000" w:rsidR="00000000" w:rsidRPr="00000000">
        <w:commentReference w:id="174"/>
      </w:r>
      <w:r w:rsidDel="00000000" w:rsidR="00000000" w:rsidRPr="00000000">
        <w:rPr>
          <w:u w:val="single"/>
          <w:rtl w:val="0"/>
        </w:rPr>
        <w:t xml:space="preserve">protocols to </w:t>
      </w:r>
      <w:commentRangeStart w:id="175"/>
      <w:commentRangeStart w:id="176"/>
      <w:commentRangeStart w:id="177"/>
      <w:r w:rsidDel="00000000" w:rsidR="00000000" w:rsidRPr="00000000">
        <w:rPr>
          <w:u w:val="single"/>
          <w:rtl w:val="0"/>
        </w:rPr>
        <w:t xml:space="preserve">negotiate</w:t>
      </w:r>
      <w:commentRangeEnd w:id="175"/>
      <w:r w:rsidDel="00000000" w:rsidR="00000000" w:rsidRPr="00000000">
        <w:commentReference w:id="175"/>
      </w:r>
      <w:commentRangeEnd w:id="176"/>
      <w:r w:rsidDel="00000000" w:rsidR="00000000" w:rsidRPr="00000000">
        <w:commentReference w:id="176"/>
      </w:r>
      <w:commentRangeEnd w:id="177"/>
      <w:r w:rsidDel="00000000" w:rsidR="00000000" w:rsidRPr="00000000">
        <w:commentReference w:id="177"/>
      </w:r>
      <w:r w:rsidDel="00000000" w:rsidR="00000000" w:rsidRPr="00000000">
        <w:rPr>
          <w:u w:val="single"/>
          <w:rtl w:val="0"/>
        </w:rPr>
        <w:t xml:space="preserve"> access to software such as “request by email” or “</w:t>
      </w:r>
      <w:commentRangeStart w:id="178"/>
      <w:r w:rsidDel="00000000" w:rsidR="00000000" w:rsidRPr="00000000">
        <w:rPr>
          <w:u w:val="single"/>
          <w:rtl w:val="0"/>
        </w:rPr>
        <w:t xml:space="preserve">NDA must be signed before software is provided”</w:t>
      </w:r>
      <w:commentRangeEnd w:id="178"/>
      <w:r w:rsidDel="00000000" w:rsidR="00000000" w:rsidRPr="00000000">
        <w:commentReference w:id="178"/>
      </w:r>
      <w:r w:rsidDel="00000000" w:rsidR="00000000" w:rsidRPr="00000000">
        <w:rPr>
          <w:u w:val="single"/>
          <w:rtl w:val="0"/>
        </w:rPr>
        <w:t xml:space="preserve">. This should be:</w:t>
      </w:r>
    </w:p>
    <w:p w:rsidR="00000000" w:rsidDel="00000000" w:rsidP="00000000" w:rsidRDefault="00000000" w:rsidRPr="00000000" w14:paraId="00000105">
      <w:pPr>
        <w:pageBreakBefore w:val="0"/>
        <w:numPr>
          <w:ilvl w:val="0"/>
          <w:numId w:val="1"/>
        </w:numPr>
        <w:ind w:left="720" w:hanging="360"/>
        <w:rPr/>
      </w:pPr>
      <w:r w:rsidDel="00000000" w:rsidR="00000000" w:rsidRPr="00000000">
        <w:rPr>
          <w:u w:val="single"/>
          <w:rtl w:val="0"/>
        </w:rPr>
        <w:t xml:space="preserve">Explicitly included</w:t>
      </w:r>
    </w:p>
    <w:p w:rsidR="00000000" w:rsidDel="00000000" w:rsidP="00000000" w:rsidRDefault="00000000" w:rsidRPr="00000000" w14:paraId="00000106">
      <w:pPr>
        <w:pageBreakBefore w:val="0"/>
        <w:numPr>
          <w:ilvl w:val="0"/>
          <w:numId w:val="1"/>
        </w:numPr>
        <w:ind w:left="720" w:hanging="360"/>
        <w:rPr/>
      </w:pPr>
      <w:commentRangeStart w:id="179"/>
      <w:commentRangeStart w:id="180"/>
      <w:commentRangeStart w:id="181"/>
      <w:commentRangeStart w:id="182"/>
      <w:commentRangeStart w:id="183"/>
      <w:r w:rsidDel="00000000" w:rsidR="00000000" w:rsidRPr="00000000">
        <w:rPr>
          <w:u w:val="single"/>
          <w:rtl w:val="0"/>
        </w:rPr>
        <w:t xml:space="preserve">Explicitly excluded</w:t>
      </w:r>
      <w:commentRangeEnd w:id="179"/>
      <w:r w:rsidDel="00000000" w:rsidR="00000000" w:rsidRPr="00000000">
        <w:commentReference w:id="179"/>
      </w:r>
      <w:commentRangeEnd w:id="180"/>
      <w:r w:rsidDel="00000000" w:rsidR="00000000" w:rsidRPr="00000000">
        <w:commentReference w:id="180"/>
      </w:r>
      <w:commentRangeEnd w:id="181"/>
      <w:r w:rsidDel="00000000" w:rsidR="00000000" w:rsidRPr="00000000">
        <w:commentReference w:id="181"/>
      </w:r>
      <w:commentRangeEnd w:id="182"/>
      <w:r w:rsidDel="00000000" w:rsidR="00000000" w:rsidRPr="00000000">
        <w:commentReference w:id="182"/>
      </w:r>
      <w:commentRangeEnd w:id="183"/>
      <w:r w:rsidDel="00000000" w:rsidR="00000000" w:rsidRPr="00000000">
        <w:commentReference w:id="183"/>
      </w:r>
      <w:r w:rsidDel="00000000" w:rsidR="00000000" w:rsidRPr="00000000">
        <w:rPr>
          <w:rtl w:val="0"/>
        </w:rPr>
      </w:r>
    </w:p>
    <w:p w:rsidR="00000000" w:rsidDel="00000000" w:rsidP="00000000" w:rsidRDefault="00000000" w:rsidRPr="00000000" w14:paraId="00000107">
      <w:pPr>
        <w:pageBreakBefore w:val="0"/>
        <w:numPr>
          <w:ilvl w:val="0"/>
          <w:numId w:val="1"/>
        </w:numPr>
        <w:ind w:left="720" w:hanging="360"/>
        <w:rPr/>
      </w:pPr>
      <w:commentRangeStart w:id="184"/>
      <w:commentRangeStart w:id="185"/>
      <w:commentRangeStart w:id="186"/>
      <w:commentRangeStart w:id="187"/>
      <w:commentRangeStart w:id="188"/>
      <w:commentRangeStart w:id="189"/>
      <w:r w:rsidDel="00000000" w:rsidR="00000000" w:rsidRPr="00000000">
        <w:rPr>
          <w:u w:val="single"/>
          <w:rtl w:val="0"/>
        </w:rPr>
        <w:t xml:space="preserve">Addressed as being suboptimal but not explicitly excluded</w:t>
      </w:r>
      <w:commentRangeEnd w:id="184"/>
      <w:r w:rsidDel="00000000" w:rsidR="00000000" w:rsidRPr="00000000">
        <w:commentReference w:id="184"/>
      </w:r>
      <w:commentRangeEnd w:id="185"/>
      <w:r w:rsidDel="00000000" w:rsidR="00000000" w:rsidRPr="00000000">
        <w:commentReference w:id="185"/>
      </w:r>
      <w:commentRangeEnd w:id="186"/>
      <w:r w:rsidDel="00000000" w:rsidR="00000000" w:rsidRPr="00000000">
        <w:commentReference w:id="186"/>
      </w:r>
      <w:commentRangeEnd w:id="187"/>
      <w:r w:rsidDel="00000000" w:rsidR="00000000" w:rsidRPr="00000000">
        <w:commentReference w:id="187"/>
      </w:r>
      <w:commentRangeEnd w:id="188"/>
      <w:r w:rsidDel="00000000" w:rsidR="00000000" w:rsidRPr="00000000">
        <w:commentReference w:id="188"/>
      </w:r>
      <w:commentRangeEnd w:id="189"/>
      <w:r w:rsidDel="00000000" w:rsidR="00000000" w:rsidRPr="00000000">
        <w:commentReference w:id="189"/>
      </w:r>
      <w:r w:rsidDel="00000000" w:rsidR="00000000" w:rsidRPr="00000000">
        <w:rPr>
          <w:rtl w:val="0"/>
        </w:rPr>
      </w:r>
    </w:p>
    <w:p w:rsidR="00000000" w:rsidDel="00000000" w:rsidP="00000000" w:rsidRDefault="00000000" w:rsidRPr="00000000" w14:paraId="00000108">
      <w:pPr>
        <w:pageBreakBefore w:val="0"/>
        <w:rPr/>
      </w:pPr>
      <w:r w:rsidDel="00000000" w:rsidR="00000000" w:rsidRPr="00000000">
        <w:rPr>
          <w:rtl w:val="0"/>
        </w:rPr>
      </w:r>
    </w:p>
    <w:p w:rsidR="00000000" w:rsidDel="00000000" w:rsidP="00000000" w:rsidRDefault="00000000" w:rsidRPr="00000000" w14:paraId="00000109">
      <w:pPr>
        <w:pageBreakBefore w:val="0"/>
        <w:rPr>
          <w:b w:val="1"/>
        </w:rPr>
      </w:pPr>
      <w:r w:rsidDel="00000000" w:rsidR="00000000" w:rsidRPr="00000000">
        <w:rPr>
          <w:b w:val="1"/>
          <w:rtl w:val="0"/>
        </w:rPr>
        <w:t xml:space="preserve">A1.1. The protocol is open, free, and universally implementable.</w:t>
      </w:r>
    </w:p>
    <w:p w:rsidR="00000000" w:rsidDel="00000000" w:rsidP="00000000" w:rsidRDefault="00000000" w:rsidRPr="00000000" w14:paraId="0000010A">
      <w:pPr>
        <w:pageBreakBefore w:val="0"/>
        <w:rPr/>
      </w:pPr>
      <w:r w:rsidDel="00000000" w:rsidR="00000000" w:rsidRPr="00000000">
        <w:rPr>
          <w:rtl w:val="0"/>
        </w:rPr>
      </w:r>
    </w:p>
    <w:p w:rsidR="00000000" w:rsidDel="00000000" w:rsidP="00000000" w:rsidRDefault="00000000" w:rsidRPr="00000000" w14:paraId="0000010B">
      <w:pPr>
        <w:pageBreakBefore w:val="0"/>
        <w:rPr>
          <w:i w:val="1"/>
        </w:rPr>
      </w:pPr>
      <w:r w:rsidDel="00000000" w:rsidR="00000000" w:rsidRPr="00000000">
        <w:rPr>
          <w:i w:val="1"/>
          <w:rtl w:val="0"/>
        </w:rPr>
        <w:t xml:space="preserve">It is the </w:t>
      </w:r>
      <w:commentRangeStart w:id="190"/>
      <w:commentRangeStart w:id="191"/>
      <w:r w:rsidDel="00000000" w:rsidR="00000000" w:rsidRPr="00000000">
        <w:rPr>
          <w:i w:val="1"/>
          <w:rtl w:val="0"/>
        </w:rPr>
        <w:t xml:space="preserve">openness of the protocol</w:t>
      </w:r>
      <w:commentRangeEnd w:id="190"/>
      <w:r w:rsidDel="00000000" w:rsidR="00000000" w:rsidRPr="00000000">
        <w:commentReference w:id="190"/>
      </w:r>
      <w:commentRangeEnd w:id="191"/>
      <w:r w:rsidDel="00000000" w:rsidR="00000000" w:rsidRPr="00000000">
        <w:commentReference w:id="191"/>
      </w:r>
      <w:r w:rsidDel="00000000" w:rsidR="00000000" w:rsidRPr="00000000">
        <w:rPr>
          <w:i w:val="1"/>
          <w:rtl w:val="0"/>
        </w:rPr>
        <w:t xml:space="preserve"> that is </w:t>
      </w:r>
      <w:commentRangeStart w:id="192"/>
      <w:commentRangeStart w:id="193"/>
      <w:r w:rsidDel="00000000" w:rsidR="00000000" w:rsidRPr="00000000">
        <w:rPr>
          <w:i w:val="1"/>
          <w:rtl w:val="0"/>
        </w:rPr>
        <w:t xml:space="preserve">important</w:t>
      </w:r>
      <w:commentRangeEnd w:id="192"/>
      <w:r w:rsidDel="00000000" w:rsidR="00000000" w:rsidRPr="00000000">
        <w:commentReference w:id="192"/>
      </w:r>
      <w:commentRangeEnd w:id="193"/>
      <w:r w:rsidDel="00000000" w:rsidR="00000000" w:rsidRPr="00000000">
        <w:commentReference w:id="193"/>
      </w:r>
      <w:r w:rsidDel="00000000" w:rsidR="00000000" w:rsidRPr="00000000">
        <w:rPr>
          <w:i w:val="1"/>
          <w:rtl w:val="0"/>
        </w:rPr>
        <w:t xml:space="preserve">, not the implementation of the infrastructure that supports it. Here “open” means that there are no restrictions to implementing it and “free” means that there are no fees or licensing costs to implement it.</w:t>
      </w:r>
    </w:p>
    <w:p w:rsidR="00000000" w:rsidDel="00000000" w:rsidP="00000000" w:rsidRDefault="00000000" w:rsidRPr="00000000" w14:paraId="0000010C">
      <w:pPr>
        <w:pageBreakBefore w:val="0"/>
        <w:rPr/>
      </w:pPr>
      <w:r w:rsidDel="00000000" w:rsidR="00000000" w:rsidRPr="00000000">
        <w:rPr>
          <w:rtl w:val="0"/>
        </w:rPr>
      </w:r>
    </w:p>
    <w:p w:rsidR="00000000" w:rsidDel="00000000" w:rsidP="00000000" w:rsidRDefault="00000000" w:rsidRPr="00000000" w14:paraId="0000010D">
      <w:pPr>
        <w:pageBreakBefore w:val="0"/>
        <w:rPr>
          <w:b w:val="1"/>
        </w:rPr>
      </w:pPr>
      <w:r w:rsidDel="00000000" w:rsidR="00000000" w:rsidRPr="00000000">
        <w:rPr>
          <w:b w:val="1"/>
          <w:rtl w:val="0"/>
        </w:rPr>
        <w:t xml:space="preserve">A1.2. The protocol allows for an authentication and authorization procedure, where necessary.</w:t>
      </w:r>
    </w:p>
    <w:p w:rsidR="00000000" w:rsidDel="00000000" w:rsidP="00000000" w:rsidRDefault="00000000" w:rsidRPr="00000000" w14:paraId="0000010E">
      <w:pPr>
        <w:pageBreakBefore w:val="0"/>
        <w:rPr/>
      </w:pPr>
      <w:r w:rsidDel="00000000" w:rsidR="00000000" w:rsidRPr="00000000">
        <w:rPr>
          <w:rtl w:val="0"/>
        </w:rPr>
      </w:r>
    </w:p>
    <w:p w:rsidR="00000000" w:rsidDel="00000000" w:rsidP="00000000" w:rsidRDefault="00000000" w:rsidRPr="00000000" w14:paraId="0000010F">
      <w:pPr>
        <w:pageBreakBefore w:val="0"/>
        <w:rPr>
          <w:i w:val="1"/>
        </w:rPr>
      </w:pPr>
      <w:r w:rsidDel="00000000" w:rsidR="00000000" w:rsidRPr="00000000">
        <w:rPr>
          <w:i w:val="1"/>
          <w:rtl w:val="0"/>
        </w:rPr>
        <w:t xml:space="preserve">There are often conditions of access to software, for instance a </w:t>
      </w:r>
      <w:del w:author="Alexander Struck" w:id="65" w:date="2021-05-29T10:44:50Z">
        <w:commentRangeStart w:id="194"/>
        <w:commentRangeStart w:id="195"/>
        <w:r w:rsidDel="00000000" w:rsidR="00000000" w:rsidRPr="00000000">
          <w:rPr>
            <w:i w:val="1"/>
            <w:rtl w:val="0"/>
          </w:rPr>
          <w:delText xml:space="preserve">license or </w:delText>
        </w:r>
      </w:del>
      <w:commentRangeEnd w:id="194"/>
      <w:r w:rsidDel="00000000" w:rsidR="00000000" w:rsidRPr="00000000">
        <w:commentReference w:id="194"/>
      </w:r>
      <w:commentRangeEnd w:id="195"/>
      <w:r w:rsidDel="00000000" w:rsidR="00000000" w:rsidRPr="00000000">
        <w:commentReference w:id="195"/>
      </w:r>
      <w:r w:rsidDel="00000000" w:rsidR="00000000" w:rsidRPr="00000000">
        <w:rPr>
          <w:i w:val="1"/>
          <w:rtl w:val="0"/>
        </w:rPr>
        <w:t xml:space="preserve">requirement for payment. This procedure may be a manual one, for instance requiring the signing of a non-disclosure agreement or software having an embargo period. </w:t>
      </w:r>
      <w:commentRangeStart w:id="196"/>
      <w:commentRangeStart w:id="197"/>
      <w:r w:rsidDel="00000000" w:rsidR="00000000" w:rsidRPr="00000000">
        <w:rPr>
          <w:i w:val="1"/>
          <w:rtl w:val="0"/>
        </w:rPr>
        <w:t xml:space="preserve">It may also include things such as requiring a license server to be contacted.</w:t>
      </w:r>
      <w:commentRangeEnd w:id="196"/>
      <w:r w:rsidDel="00000000" w:rsidR="00000000" w:rsidRPr="00000000">
        <w:commentReference w:id="196"/>
      </w:r>
      <w:commentRangeEnd w:id="197"/>
      <w:r w:rsidDel="00000000" w:rsidR="00000000" w:rsidRPr="00000000">
        <w:commentReference w:id="197"/>
      </w:r>
      <w:r w:rsidDel="00000000" w:rsidR="00000000" w:rsidRPr="00000000">
        <w:rPr>
          <w:i w:val="1"/>
          <w:rtl w:val="0"/>
        </w:rPr>
        <w:t xml:space="preserve"> </w:t>
      </w:r>
    </w:p>
    <w:p w:rsidR="00000000" w:rsidDel="00000000" w:rsidP="00000000" w:rsidRDefault="00000000" w:rsidRPr="00000000" w14:paraId="00000110">
      <w:pPr>
        <w:pageBreakBefore w:val="0"/>
        <w:rPr/>
      </w:pPr>
      <w:r w:rsidDel="00000000" w:rsidR="00000000" w:rsidRPr="00000000">
        <w:rPr>
          <w:rtl w:val="0"/>
        </w:rPr>
      </w:r>
    </w:p>
    <w:p w:rsidR="00000000" w:rsidDel="00000000" w:rsidP="00000000" w:rsidRDefault="00000000" w:rsidRPr="00000000" w14:paraId="00000111">
      <w:pPr>
        <w:pageBreakBefore w:val="0"/>
        <w:rPr/>
      </w:pPr>
      <w:r w:rsidDel="00000000" w:rsidR="00000000" w:rsidRPr="00000000">
        <w:rPr>
          <w:rtl w:val="0"/>
        </w:rPr>
      </w:r>
    </w:p>
    <w:p w:rsidR="00000000" w:rsidDel="00000000" w:rsidP="00000000" w:rsidRDefault="00000000" w:rsidRPr="00000000" w14:paraId="00000112">
      <w:pPr>
        <w:pageBreakBefore w:val="0"/>
        <w:rPr>
          <w:b w:val="1"/>
        </w:rPr>
      </w:pPr>
      <w:r w:rsidDel="00000000" w:rsidR="00000000" w:rsidRPr="00000000">
        <w:rPr>
          <w:b w:val="1"/>
          <w:rtl w:val="0"/>
        </w:rPr>
        <w:t xml:space="preserve">A2. Metadata are accessible, even when the software is no longer available.</w:t>
      </w:r>
    </w:p>
    <w:p w:rsidR="00000000" w:rsidDel="00000000" w:rsidP="00000000" w:rsidRDefault="00000000" w:rsidRPr="00000000" w14:paraId="00000113">
      <w:pPr>
        <w:pageBreakBefore w:val="0"/>
        <w:rPr>
          <w:b w:val="1"/>
        </w:rPr>
      </w:pPr>
      <w:r w:rsidDel="00000000" w:rsidR="00000000" w:rsidRPr="00000000">
        <w:rPr>
          <w:rtl w:val="0"/>
        </w:rPr>
      </w:r>
    </w:p>
    <w:p w:rsidR="00000000" w:rsidDel="00000000" w:rsidP="00000000" w:rsidRDefault="00000000" w:rsidRPr="00000000" w14:paraId="00000114">
      <w:pPr>
        <w:pageBreakBefore w:val="0"/>
        <w:rPr>
          <w:i w:val="1"/>
        </w:rPr>
      </w:pPr>
      <w:r w:rsidDel="00000000" w:rsidR="00000000" w:rsidRPr="00000000">
        <w:rPr>
          <w:i w:val="1"/>
          <w:rtl w:val="0"/>
        </w:rPr>
        <w:t xml:space="preserve">Availability of software may change over time, because there is a cost to maintaining access or because the software has degraded and is no longer safely usable. </w:t>
      </w:r>
      <w:commentRangeStart w:id="198"/>
      <w:commentRangeStart w:id="199"/>
      <w:r w:rsidDel="00000000" w:rsidR="00000000" w:rsidRPr="00000000">
        <w:rPr>
          <w:i w:val="1"/>
          <w:rtl w:val="0"/>
        </w:rPr>
        <w:t xml:space="preserve">The metadata describing the software is generally easier and cheaper to store</w:t>
      </w:r>
      <w:commentRangeEnd w:id="198"/>
      <w:r w:rsidDel="00000000" w:rsidR="00000000" w:rsidRPr="00000000">
        <w:commentReference w:id="198"/>
      </w:r>
      <w:commentRangeEnd w:id="199"/>
      <w:r w:rsidDel="00000000" w:rsidR="00000000" w:rsidRPr="00000000">
        <w:commentReference w:id="199"/>
      </w:r>
      <w:r w:rsidDel="00000000" w:rsidR="00000000" w:rsidRPr="00000000">
        <w:rPr>
          <w:i w:val="1"/>
          <w:rtl w:val="0"/>
        </w:rPr>
        <w:t xml:space="preserve">, and there is value in understanding the details of the software even if it is no longer accessible. </w:t>
      </w:r>
      <w:r w:rsidDel="00000000" w:rsidR="00000000" w:rsidRPr="00000000">
        <w:rPr>
          <w:rtl w:val="0"/>
        </w:rPr>
      </w:r>
    </w:p>
    <w:p w:rsidR="00000000" w:rsidDel="00000000" w:rsidP="00000000" w:rsidRDefault="00000000" w:rsidRPr="00000000" w14:paraId="00000115">
      <w:pPr>
        <w:pageBreakBefore w:val="0"/>
        <w:widowControl w:val="0"/>
        <w:spacing w:line="240" w:lineRule="auto"/>
        <w:rPr>
          <w:color w:val="505050"/>
          <w:sz w:val="21"/>
          <w:szCs w:val="21"/>
          <w:highlight w:val="white"/>
        </w:rPr>
      </w:pPr>
      <w:r w:rsidDel="00000000" w:rsidR="00000000" w:rsidRPr="00000000">
        <w:rPr>
          <w:rtl w:val="0"/>
        </w:rPr>
      </w:r>
    </w:p>
    <w:p w:rsidR="00000000" w:rsidDel="00000000" w:rsidP="00000000" w:rsidRDefault="00000000" w:rsidRPr="00000000" w14:paraId="00000116">
      <w:pPr>
        <w:pageBreakBefore w:val="0"/>
        <w:rPr>
          <w:u w:val="single"/>
        </w:rPr>
      </w:pPr>
      <w:r w:rsidDel="00000000" w:rsidR="00000000" w:rsidRPr="00000000">
        <w:rPr>
          <w:u w:val="single"/>
          <w:rtl w:val="0"/>
        </w:rPr>
        <w:t xml:space="preserve">This principle may be redundant depending on whether it is assumed that this is implied by the </w:t>
      </w:r>
      <w:r w:rsidDel="00000000" w:rsidR="00000000" w:rsidRPr="00000000">
        <w:rPr>
          <w:u w:val="single"/>
          <w:rtl w:val="0"/>
        </w:rPr>
        <w:t xml:space="preserve">2016 </w:t>
      </w:r>
      <w:r w:rsidDel="00000000" w:rsidR="00000000" w:rsidRPr="00000000">
        <w:rPr>
          <w:u w:val="single"/>
          <w:rtl w:val="0"/>
        </w:rPr>
        <w:t xml:space="preserve">FAIR guiding principles</w:t>
      </w:r>
      <w:r w:rsidDel="00000000" w:rsidR="00000000" w:rsidRPr="00000000">
        <w:rPr>
          <w:u w:val="single"/>
          <w:rtl w:val="0"/>
        </w:rPr>
        <w:t xml:space="preserve"> or not</w:t>
      </w:r>
      <w:r w:rsidDel="00000000" w:rsidR="00000000" w:rsidRPr="00000000">
        <w:rPr>
          <w:u w:val="single"/>
          <w:rtl w:val="0"/>
        </w:rPr>
        <w:t xml:space="preserve">.</w:t>
      </w:r>
    </w:p>
    <w:p w:rsidR="00000000" w:rsidDel="00000000" w:rsidP="00000000" w:rsidRDefault="00000000" w:rsidRPr="00000000" w14:paraId="00000117">
      <w:pPr>
        <w:pageBreakBefore w:val="0"/>
        <w:rPr>
          <w:u w:val="single"/>
        </w:rPr>
      </w:pPr>
      <w:r w:rsidDel="00000000" w:rsidR="00000000" w:rsidRPr="00000000">
        <w:rPr>
          <w:rtl w:val="0"/>
        </w:rPr>
      </w:r>
    </w:p>
    <w:p w:rsidR="00000000" w:rsidDel="00000000" w:rsidP="00000000" w:rsidRDefault="00000000" w:rsidRPr="00000000" w14:paraId="00000118">
      <w:pPr>
        <w:pageBreakBefore w:val="0"/>
        <w:rPr>
          <w:u w:val="single"/>
        </w:rPr>
      </w:pPr>
      <w:r w:rsidDel="00000000" w:rsidR="00000000" w:rsidRPr="00000000">
        <w:rPr>
          <w:u w:val="single"/>
          <w:rtl w:val="0"/>
        </w:rPr>
        <w:t xml:space="preserve">Options:</w:t>
      </w:r>
      <w:r w:rsidDel="00000000" w:rsidR="00000000" w:rsidRPr="00000000">
        <w:rPr>
          <w:rtl w:val="0"/>
        </w:rPr>
      </w:r>
    </w:p>
    <w:p w:rsidR="00000000" w:rsidDel="00000000" w:rsidP="00000000" w:rsidRDefault="00000000" w:rsidRPr="00000000" w14:paraId="00000119">
      <w:pPr>
        <w:pageBreakBefore w:val="0"/>
        <w:numPr>
          <w:ilvl w:val="0"/>
          <w:numId w:val="10"/>
        </w:numPr>
        <w:ind w:left="720" w:hanging="360"/>
        <w:rPr/>
      </w:pPr>
      <w:commentRangeStart w:id="200"/>
      <w:commentRangeStart w:id="201"/>
      <w:commentRangeStart w:id="202"/>
      <w:commentRangeStart w:id="203"/>
      <w:commentRangeStart w:id="204"/>
      <w:commentRangeStart w:id="205"/>
      <w:commentRangeStart w:id="206"/>
      <w:commentRangeStart w:id="207"/>
      <w:commentRangeStart w:id="208"/>
      <w:r w:rsidDel="00000000" w:rsidR="00000000" w:rsidRPr="00000000">
        <w:rPr>
          <w:u w:val="single"/>
          <w:rtl w:val="0"/>
        </w:rPr>
        <w:t xml:space="preserve">Keep this principle so the FAIR principles for research software can stand alone without reference to the 2016 FAIR guiding principles.</w:t>
      </w:r>
      <w:commentRangeEnd w:id="200"/>
      <w:r w:rsidDel="00000000" w:rsidR="00000000" w:rsidRPr="00000000">
        <w:commentReference w:id="200"/>
      </w:r>
      <w:commentRangeEnd w:id="201"/>
      <w:r w:rsidDel="00000000" w:rsidR="00000000" w:rsidRPr="00000000">
        <w:commentReference w:id="201"/>
      </w:r>
      <w:commentRangeEnd w:id="202"/>
      <w:r w:rsidDel="00000000" w:rsidR="00000000" w:rsidRPr="00000000">
        <w:commentReference w:id="202"/>
      </w:r>
      <w:commentRangeEnd w:id="203"/>
      <w:r w:rsidDel="00000000" w:rsidR="00000000" w:rsidRPr="00000000">
        <w:commentReference w:id="203"/>
      </w:r>
      <w:commentRangeEnd w:id="204"/>
      <w:r w:rsidDel="00000000" w:rsidR="00000000" w:rsidRPr="00000000">
        <w:commentReference w:id="204"/>
      </w:r>
      <w:commentRangeEnd w:id="205"/>
      <w:r w:rsidDel="00000000" w:rsidR="00000000" w:rsidRPr="00000000">
        <w:commentReference w:id="205"/>
      </w:r>
      <w:commentRangeEnd w:id="206"/>
      <w:r w:rsidDel="00000000" w:rsidR="00000000" w:rsidRPr="00000000">
        <w:commentReference w:id="206"/>
      </w:r>
      <w:commentRangeEnd w:id="207"/>
      <w:r w:rsidDel="00000000" w:rsidR="00000000" w:rsidRPr="00000000">
        <w:commentReference w:id="207"/>
      </w:r>
      <w:commentRangeEnd w:id="208"/>
      <w:r w:rsidDel="00000000" w:rsidR="00000000" w:rsidRPr="00000000">
        <w:commentReference w:id="208"/>
      </w:r>
      <w:r w:rsidDel="00000000" w:rsidR="00000000" w:rsidRPr="00000000">
        <w:rPr>
          <w:rtl w:val="0"/>
        </w:rPr>
      </w:r>
    </w:p>
    <w:p w:rsidR="00000000" w:rsidDel="00000000" w:rsidP="00000000" w:rsidRDefault="00000000" w:rsidRPr="00000000" w14:paraId="0000011A">
      <w:pPr>
        <w:pageBreakBefore w:val="0"/>
        <w:numPr>
          <w:ilvl w:val="0"/>
          <w:numId w:val="10"/>
        </w:numPr>
        <w:ind w:left="720" w:hanging="360"/>
        <w:rPr/>
      </w:pPr>
      <w:r w:rsidDel="00000000" w:rsidR="00000000" w:rsidRPr="00000000">
        <w:rPr>
          <w:u w:val="single"/>
          <w:rtl w:val="0"/>
        </w:rPr>
        <w:t xml:space="preserve">Remove this principle </w:t>
      </w:r>
      <w:commentRangeStart w:id="209"/>
      <w:commentRangeStart w:id="210"/>
      <w:r w:rsidDel="00000000" w:rsidR="00000000" w:rsidRPr="00000000">
        <w:rPr>
          <w:u w:val="single"/>
          <w:rtl w:val="0"/>
        </w:rPr>
        <w:t xml:space="preserve">as it is just replicating the principle in the 2016 FAIR guiding principles</w:t>
      </w:r>
      <w:r w:rsidDel="00000000" w:rsidR="00000000" w:rsidRPr="00000000">
        <w:rPr>
          <w:u w:val="single"/>
          <w:rtl w:val="0"/>
        </w:rPr>
        <w:t xml:space="preserve">, </w:t>
      </w:r>
      <w:commentRangeEnd w:id="209"/>
      <w:r w:rsidDel="00000000" w:rsidR="00000000" w:rsidRPr="00000000">
        <w:commentReference w:id="209"/>
      </w:r>
      <w:commentRangeEnd w:id="210"/>
      <w:r w:rsidDel="00000000" w:rsidR="00000000" w:rsidRPr="00000000">
        <w:commentReference w:id="210"/>
      </w:r>
      <w:r w:rsidDel="00000000" w:rsidR="00000000" w:rsidRPr="00000000">
        <w:rPr>
          <w:u w:val="single"/>
          <w:rtl w:val="0"/>
        </w:rPr>
        <w:t xml:space="preserve">which describe how the FAIR principles apply to metadata.</w:t>
      </w:r>
      <w:r w:rsidDel="00000000" w:rsidR="00000000" w:rsidRPr="00000000">
        <w:rPr>
          <w:rtl w:val="0"/>
        </w:rPr>
      </w:r>
    </w:p>
    <w:p w:rsidR="00000000" w:rsidDel="00000000" w:rsidP="00000000" w:rsidRDefault="00000000" w:rsidRPr="00000000" w14:paraId="0000011B">
      <w:pPr>
        <w:pStyle w:val="Heading2"/>
        <w:pageBreakBefore w:val="0"/>
        <w:rPr/>
      </w:pPr>
      <w:bookmarkStart w:colFirst="0" w:colLast="0" w:name="_d6qyishivwho" w:id="14"/>
      <w:bookmarkEnd w:id="14"/>
      <w:r w:rsidDel="00000000" w:rsidR="00000000" w:rsidRPr="00000000">
        <w:rPr>
          <w:rtl w:val="0"/>
        </w:rPr>
        <w:t xml:space="preserve">Interoperable</w:t>
      </w:r>
    </w:p>
    <w:p w:rsidR="00000000" w:rsidDel="00000000" w:rsidP="00000000" w:rsidRDefault="00000000" w:rsidRPr="00000000" w14:paraId="0000011C">
      <w:pPr>
        <w:pageBreakBefore w:val="0"/>
        <w:rPr>
          <w:b w:val="1"/>
          <w:color w:val="505050"/>
          <w:sz w:val="21"/>
          <w:szCs w:val="21"/>
          <w:highlight w:val="white"/>
        </w:rPr>
      </w:pPr>
      <w:r w:rsidDel="00000000" w:rsidR="00000000" w:rsidRPr="00000000">
        <w:rPr>
          <w:b w:val="1"/>
          <w:rtl w:val="0"/>
        </w:rPr>
        <w:t xml:space="preserve">I: The software interoperates with other software through exchanging data and/or metadata, </w:t>
      </w:r>
      <w:commentRangeStart w:id="211"/>
      <w:commentRangeStart w:id="212"/>
      <w:r w:rsidDel="00000000" w:rsidR="00000000" w:rsidRPr="00000000">
        <w:rPr>
          <w:b w:val="1"/>
          <w:rtl w:val="0"/>
        </w:rPr>
        <w:t xml:space="preserve">and/or</w:t>
      </w:r>
      <w:commentRangeEnd w:id="211"/>
      <w:r w:rsidDel="00000000" w:rsidR="00000000" w:rsidRPr="00000000">
        <w:commentReference w:id="211"/>
      </w:r>
      <w:commentRangeEnd w:id="212"/>
      <w:r w:rsidDel="00000000" w:rsidR="00000000" w:rsidRPr="00000000">
        <w:commentReference w:id="212"/>
      </w:r>
      <w:r w:rsidDel="00000000" w:rsidR="00000000" w:rsidRPr="00000000">
        <w:rPr>
          <w:b w:val="1"/>
          <w:rtl w:val="0"/>
        </w:rPr>
        <w:t xml:space="preserve"> through interaction via </w:t>
      </w:r>
      <w:commentRangeStart w:id="213"/>
      <w:commentRangeStart w:id="214"/>
      <w:commentRangeStart w:id="215"/>
      <w:commentRangeStart w:id="216"/>
      <w:commentRangeStart w:id="217"/>
      <w:r w:rsidDel="00000000" w:rsidR="00000000" w:rsidRPr="00000000">
        <w:rPr>
          <w:b w:val="1"/>
          <w:rtl w:val="0"/>
        </w:rPr>
        <w:t xml:space="preserve">application programming interfaces (APIs).</w:t>
      </w:r>
      <w:commentRangeEnd w:id="213"/>
      <w:r w:rsidDel="00000000" w:rsidR="00000000" w:rsidRPr="00000000">
        <w:commentReference w:id="213"/>
      </w:r>
      <w:commentRangeEnd w:id="214"/>
      <w:r w:rsidDel="00000000" w:rsidR="00000000" w:rsidRPr="00000000">
        <w:commentReference w:id="214"/>
      </w:r>
      <w:commentRangeEnd w:id="215"/>
      <w:r w:rsidDel="00000000" w:rsidR="00000000" w:rsidRPr="00000000">
        <w:commentReference w:id="215"/>
      </w:r>
      <w:commentRangeEnd w:id="216"/>
      <w:r w:rsidDel="00000000" w:rsidR="00000000" w:rsidRPr="00000000">
        <w:commentReference w:id="216"/>
      </w:r>
      <w:commentRangeEnd w:id="217"/>
      <w:r w:rsidDel="00000000" w:rsidR="00000000" w:rsidRPr="00000000">
        <w:commentReference w:id="217"/>
      </w:r>
      <w:r w:rsidDel="00000000" w:rsidR="00000000" w:rsidRPr="00000000">
        <w:rPr>
          <w:rtl w:val="0"/>
        </w:rPr>
      </w:r>
    </w:p>
    <w:p w:rsidR="00000000" w:rsidDel="00000000" w:rsidP="00000000" w:rsidRDefault="00000000" w:rsidRPr="00000000" w14:paraId="0000011D">
      <w:pPr>
        <w:pageBreakBefore w:val="0"/>
        <w:rPr/>
      </w:pPr>
      <w:r w:rsidDel="00000000" w:rsidR="00000000" w:rsidRPr="00000000">
        <w:rPr>
          <w:rtl w:val="0"/>
        </w:rPr>
      </w:r>
    </w:p>
    <w:p w:rsidR="00000000" w:rsidDel="00000000" w:rsidP="00000000" w:rsidRDefault="00000000" w:rsidRPr="00000000" w14:paraId="0000011E">
      <w:pPr>
        <w:pageBreakBefore w:val="0"/>
        <w:rPr>
          <w:i w:val="1"/>
        </w:rPr>
      </w:pPr>
      <w:r w:rsidDel="00000000" w:rsidR="00000000" w:rsidRPr="00000000">
        <w:rPr>
          <w:i w:val="1"/>
          <w:rtl w:val="0"/>
        </w:rPr>
        <w:t xml:space="preserve">The definitions of interoperability and reusability as defined by the FAIR data principles overlap when applied to software. To differentiate between the two, interoperability is limited to being concerned with the capacity to exchange data between </w:t>
      </w:r>
      <w:commentRangeStart w:id="218"/>
      <w:commentRangeStart w:id="219"/>
      <w:r w:rsidDel="00000000" w:rsidR="00000000" w:rsidRPr="00000000">
        <w:rPr>
          <w:i w:val="1"/>
          <w:rtl w:val="0"/>
        </w:rPr>
        <w:t xml:space="preserve">independent</w:t>
      </w:r>
      <w:commentRangeEnd w:id="218"/>
      <w:r w:rsidDel="00000000" w:rsidR="00000000" w:rsidRPr="00000000">
        <w:commentReference w:id="218"/>
      </w:r>
      <w:commentRangeEnd w:id="219"/>
      <w:r w:rsidDel="00000000" w:rsidR="00000000" w:rsidRPr="00000000">
        <w:commentReference w:id="219"/>
      </w:r>
      <w:r w:rsidDel="00000000" w:rsidR="00000000" w:rsidRPr="00000000">
        <w:rPr>
          <w:i w:val="1"/>
          <w:rtl w:val="0"/>
        </w:rPr>
        <w:t xml:space="preserve"> software. As an example, the sense of “integrated” that applies to data (where two pieces of data combine to form a new third thing) does not apply in the same way to software where, in a sense, all software is “integrated” with, or depends on, other software (and this concept is more sensibly placed under reusability, in R2). Software also has “agency”: software calls on other software. Two independent pieces of software can be said to interoperate when the </w:t>
      </w:r>
      <w:commentRangeStart w:id="220"/>
      <w:commentRangeStart w:id="221"/>
      <w:r w:rsidDel="00000000" w:rsidR="00000000" w:rsidRPr="00000000">
        <w:rPr>
          <w:i w:val="1"/>
          <w:rtl w:val="0"/>
        </w:rPr>
        <w:t xml:space="preserve">capability</w:t>
      </w:r>
      <w:commentRangeEnd w:id="220"/>
      <w:r w:rsidDel="00000000" w:rsidR="00000000" w:rsidRPr="00000000">
        <w:commentReference w:id="220"/>
      </w:r>
      <w:commentRangeEnd w:id="221"/>
      <w:r w:rsidDel="00000000" w:rsidR="00000000" w:rsidRPr="00000000">
        <w:commentReference w:id="221"/>
      </w:r>
      <w:r w:rsidDel="00000000" w:rsidR="00000000" w:rsidRPr="00000000">
        <w:rPr>
          <w:i w:val="1"/>
          <w:rtl w:val="0"/>
        </w:rPr>
        <w:t xml:space="preserve"> exists in both to read and write or otherwise exchange the same formats.</w:t>
      </w:r>
    </w:p>
    <w:p w:rsidR="00000000" w:rsidDel="00000000" w:rsidP="00000000" w:rsidRDefault="00000000" w:rsidRPr="00000000" w14:paraId="0000011F">
      <w:pPr>
        <w:pageBreakBefore w:val="0"/>
        <w:ind w:left="0" w:firstLine="0"/>
        <w:rPr>
          <w:u w:val="single"/>
        </w:rPr>
      </w:pPr>
      <w:r w:rsidDel="00000000" w:rsidR="00000000" w:rsidRPr="00000000">
        <w:rPr>
          <w:rtl w:val="0"/>
        </w:rPr>
      </w:r>
    </w:p>
    <w:p w:rsidR="00000000" w:rsidDel="00000000" w:rsidP="00000000" w:rsidRDefault="00000000" w:rsidRPr="00000000" w14:paraId="00000120">
      <w:pPr>
        <w:pageBreakBefore w:val="0"/>
        <w:rPr/>
      </w:pPr>
      <w:r w:rsidDel="00000000" w:rsidR="00000000" w:rsidRPr="00000000">
        <w:rPr>
          <w:rtl w:val="0"/>
        </w:rPr>
      </w:r>
    </w:p>
    <w:p w:rsidR="00000000" w:rsidDel="00000000" w:rsidP="00000000" w:rsidRDefault="00000000" w:rsidRPr="00000000" w14:paraId="00000121">
      <w:pPr>
        <w:pageBreakBefore w:val="0"/>
        <w:rPr>
          <w:b w:val="1"/>
        </w:rPr>
      </w:pPr>
      <w:r w:rsidDel="00000000" w:rsidR="00000000" w:rsidRPr="00000000">
        <w:rPr>
          <w:b w:val="1"/>
          <w:rtl w:val="0"/>
        </w:rPr>
        <w:t xml:space="preserve">I1. Software reads, writes and exchanges data in a way that meets domain-relevant community standards.</w:t>
      </w:r>
    </w:p>
    <w:p w:rsidR="00000000" w:rsidDel="00000000" w:rsidP="00000000" w:rsidRDefault="00000000" w:rsidRPr="00000000" w14:paraId="00000122">
      <w:pPr>
        <w:pageBreakBefore w:val="0"/>
        <w:rPr/>
      </w:pPr>
      <w:r w:rsidDel="00000000" w:rsidR="00000000" w:rsidRPr="00000000">
        <w:rPr>
          <w:rtl w:val="0"/>
        </w:rPr>
      </w:r>
    </w:p>
    <w:p w:rsidR="00000000" w:rsidDel="00000000" w:rsidP="00000000" w:rsidRDefault="00000000" w:rsidRPr="00000000" w14:paraId="00000123">
      <w:pPr>
        <w:pageBreakBefore w:val="0"/>
        <w:rPr/>
      </w:pPr>
      <w:r w:rsidDel="00000000" w:rsidR="00000000" w:rsidRPr="00000000">
        <w:rPr>
          <w:i w:val="1"/>
          <w:rtl w:val="0"/>
        </w:rPr>
        <w:t xml:space="preserve">Software interoperates through the exchange of data. This includes the use of data types and formats that are formally</w:t>
      </w:r>
      <w:commentRangeStart w:id="222"/>
      <w:commentRangeStart w:id="223"/>
      <w:commentRangeStart w:id="224"/>
      <w:commentRangeStart w:id="225"/>
      <w:commentRangeStart w:id="226"/>
      <w:commentRangeStart w:id="227"/>
      <w:r w:rsidDel="00000000" w:rsidR="00000000" w:rsidRPr="00000000">
        <w:rPr>
          <w:i w:val="1"/>
          <w:rtl w:val="0"/>
        </w:rPr>
        <w:t xml:space="preserve"> described using </w:t>
      </w:r>
      <w:ins w:author="Alexander Struck" w:id="66" w:date="2021-05-29T11:34:56Z">
        <w:r w:rsidDel="00000000" w:rsidR="00000000" w:rsidRPr="00000000">
          <w:rPr>
            <w:i w:val="1"/>
            <w:rtl w:val="0"/>
          </w:rPr>
          <w:t xml:space="preserve">(preferably) </w:t>
        </w:r>
      </w:ins>
      <w:r w:rsidDel="00000000" w:rsidR="00000000" w:rsidRPr="00000000">
        <w:rPr>
          <w:i w:val="1"/>
          <w:rtl w:val="0"/>
        </w:rPr>
        <w:t xml:space="preserve">controlled vocabularies,</w:t>
      </w:r>
      <w:r w:rsidDel="00000000" w:rsidR="00000000" w:rsidRPr="00000000">
        <w:rPr>
          <w:i w:val="1"/>
          <w:rtl w:val="0"/>
        </w:rPr>
        <w:t xml:space="preserve"> to facilitate machine readability and data exchange.</w:t>
      </w:r>
      <w:commentRangeEnd w:id="222"/>
      <w:r w:rsidDel="00000000" w:rsidR="00000000" w:rsidRPr="00000000">
        <w:commentReference w:id="222"/>
      </w:r>
      <w:commentRangeEnd w:id="223"/>
      <w:r w:rsidDel="00000000" w:rsidR="00000000" w:rsidRPr="00000000">
        <w:commentReference w:id="223"/>
      </w:r>
      <w:commentRangeEnd w:id="224"/>
      <w:r w:rsidDel="00000000" w:rsidR="00000000" w:rsidRPr="00000000">
        <w:commentReference w:id="224"/>
      </w:r>
      <w:commentRangeEnd w:id="225"/>
      <w:r w:rsidDel="00000000" w:rsidR="00000000" w:rsidRPr="00000000">
        <w:commentReference w:id="225"/>
      </w:r>
      <w:commentRangeEnd w:id="226"/>
      <w:r w:rsidDel="00000000" w:rsidR="00000000" w:rsidRPr="00000000">
        <w:commentReference w:id="226"/>
      </w:r>
      <w:commentRangeEnd w:id="227"/>
      <w:r w:rsidDel="00000000" w:rsidR="00000000" w:rsidRPr="00000000">
        <w:commentReference w:id="227"/>
      </w:r>
      <w:r w:rsidDel="00000000" w:rsidR="00000000" w:rsidRPr="00000000">
        <w:rPr>
          <w:rtl w:val="0"/>
        </w:rPr>
      </w:r>
    </w:p>
    <w:p w:rsidR="00000000" w:rsidDel="00000000" w:rsidP="00000000" w:rsidRDefault="00000000" w:rsidRPr="00000000" w14:paraId="00000124">
      <w:pPr>
        <w:pageBreakBefore w:val="0"/>
        <w:rPr/>
      </w:pPr>
      <w:r w:rsidDel="00000000" w:rsidR="00000000" w:rsidRPr="00000000">
        <w:rPr>
          <w:rtl w:val="0"/>
        </w:rPr>
      </w:r>
    </w:p>
    <w:p w:rsidR="00000000" w:rsidDel="00000000" w:rsidP="00000000" w:rsidRDefault="00000000" w:rsidRPr="00000000" w14:paraId="00000125">
      <w:pPr>
        <w:pageBreakBefore w:val="0"/>
        <w:rPr/>
      </w:pPr>
      <w:r w:rsidDel="00000000" w:rsidR="00000000" w:rsidRPr="00000000">
        <w:rPr>
          <w:rtl w:val="0"/>
        </w:rPr>
      </w:r>
    </w:p>
    <w:p w:rsidR="00000000" w:rsidDel="00000000" w:rsidP="00000000" w:rsidRDefault="00000000" w:rsidRPr="00000000" w14:paraId="00000126">
      <w:pPr>
        <w:pageBreakBefore w:val="0"/>
        <w:rPr>
          <w:b w:val="1"/>
        </w:rPr>
      </w:pPr>
      <w:r w:rsidDel="00000000" w:rsidR="00000000" w:rsidRPr="00000000">
        <w:rPr>
          <w:b w:val="1"/>
          <w:rtl w:val="0"/>
        </w:rPr>
        <w:t xml:space="preserve">I2. Software includes qualified references to other objects.</w:t>
      </w:r>
      <w:r w:rsidDel="00000000" w:rsidR="00000000" w:rsidRPr="00000000">
        <w:rPr>
          <w:rtl w:val="0"/>
        </w:rPr>
      </w:r>
    </w:p>
    <w:p w:rsidR="00000000" w:rsidDel="00000000" w:rsidP="00000000" w:rsidRDefault="00000000" w:rsidRPr="00000000" w14:paraId="00000127">
      <w:pPr>
        <w:pageBreakBefore w:val="0"/>
        <w:rPr/>
      </w:pPr>
      <w:r w:rsidDel="00000000" w:rsidR="00000000" w:rsidRPr="00000000">
        <w:rPr>
          <w:rtl w:val="0"/>
        </w:rPr>
      </w:r>
    </w:p>
    <w:p w:rsidR="00000000" w:rsidDel="00000000" w:rsidP="00000000" w:rsidRDefault="00000000" w:rsidRPr="00000000" w14:paraId="00000128">
      <w:pPr>
        <w:pageBreakBefore w:val="0"/>
        <w:rPr>
          <w:ins w:author="Nadica Miljkovic" w:id="67" w:date="2021-05-26T07:13:50Z"/>
          <w:i w:val="1"/>
        </w:rPr>
      </w:pPr>
      <w:r w:rsidDel="00000000" w:rsidR="00000000" w:rsidRPr="00000000">
        <w:rPr>
          <w:i w:val="1"/>
          <w:rtl w:val="0"/>
        </w:rPr>
        <w:t xml:space="preserve">Some software includes references to </w:t>
      </w:r>
      <w:commentRangeStart w:id="228"/>
      <w:commentRangeStart w:id="229"/>
      <w:commentRangeStart w:id="230"/>
      <w:commentRangeStart w:id="231"/>
      <w:r w:rsidDel="00000000" w:rsidR="00000000" w:rsidRPr="00000000">
        <w:rPr>
          <w:i w:val="1"/>
          <w:rtl w:val="0"/>
        </w:rPr>
        <w:t xml:space="preserve">external data objects required to execute the software</w:t>
      </w:r>
      <w:commentRangeEnd w:id="228"/>
      <w:r w:rsidDel="00000000" w:rsidR="00000000" w:rsidRPr="00000000">
        <w:commentReference w:id="228"/>
      </w:r>
      <w:commentRangeEnd w:id="229"/>
      <w:r w:rsidDel="00000000" w:rsidR="00000000" w:rsidRPr="00000000">
        <w:commentReference w:id="229"/>
      </w:r>
      <w:commentRangeEnd w:id="230"/>
      <w:r w:rsidDel="00000000" w:rsidR="00000000" w:rsidRPr="00000000">
        <w:commentReference w:id="230"/>
      </w:r>
      <w:commentRangeEnd w:id="231"/>
      <w:r w:rsidDel="00000000" w:rsidR="00000000" w:rsidRPr="00000000">
        <w:commentReference w:id="231"/>
      </w:r>
      <w:r w:rsidDel="00000000" w:rsidR="00000000" w:rsidRPr="00000000">
        <w:rPr>
          <w:i w:val="1"/>
          <w:rtl w:val="0"/>
        </w:rPr>
        <w:t xml:space="preserve">. To be fully FAIR, the data would ideally be FAIR as well, and references to external data fully qualified. </w:t>
      </w:r>
      <w:commentRangeStart w:id="232"/>
      <w:r w:rsidDel="00000000" w:rsidR="00000000" w:rsidRPr="00000000">
        <w:rPr>
          <w:i w:val="1"/>
          <w:rtl w:val="0"/>
        </w:rPr>
        <w:t xml:space="preserve">Qualified references should be to metadata and data, as well as to non-digital objects that have a virtual presence in digital systems (e.g., samples, reagents, etc.), which with the software interoperates</w:t>
      </w:r>
      <w:commentRangeEnd w:id="232"/>
      <w:r w:rsidDel="00000000" w:rsidR="00000000" w:rsidRPr="00000000">
        <w:commentReference w:id="232"/>
      </w:r>
      <w:r w:rsidDel="00000000" w:rsidR="00000000" w:rsidRPr="00000000">
        <w:rPr>
          <w:i w:val="1"/>
          <w:rtl w:val="0"/>
        </w:rPr>
        <w:t xml:space="preserve">. </w:t>
      </w:r>
      <w:commentRangeStart w:id="233"/>
      <w:commentRangeStart w:id="234"/>
      <w:r w:rsidDel="00000000" w:rsidR="00000000" w:rsidRPr="00000000">
        <w:rPr>
          <w:i w:val="1"/>
          <w:rtl w:val="0"/>
        </w:rPr>
        <w:t xml:space="preserve">These qualified references should be described using identifiers</w:t>
      </w:r>
      <w:commentRangeEnd w:id="233"/>
      <w:r w:rsidDel="00000000" w:rsidR="00000000" w:rsidRPr="00000000">
        <w:commentReference w:id="233"/>
      </w:r>
      <w:commentRangeEnd w:id="234"/>
      <w:r w:rsidDel="00000000" w:rsidR="00000000" w:rsidRPr="00000000">
        <w:commentReference w:id="234"/>
      </w:r>
      <w:r w:rsidDel="00000000" w:rsidR="00000000" w:rsidRPr="00000000">
        <w:rPr>
          <w:i w:val="1"/>
          <w:rtl w:val="0"/>
        </w:rPr>
        <w:t xml:space="preserve"> </w:t>
      </w:r>
      <w:commentRangeStart w:id="235"/>
      <w:commentRangeStart w:id="236"/>
      <w:r w:rsidDel="00000000" w:rsidR="00000000" w:rsidRPr="00000000">
        <w:rPr>
          <w:i w:val="1"/>
          <w:rtl w:val="0"/>
        </w:rPr>
        <w:t xml:space="preserve">or</w:t>
      </w:r>
      <w:commentRangeEnd w:id="235"/>
      <w:r w:rsidDel="00000000" w:rsidR="00000000" w:rsidRPr="00000000">
        <w:commentReference w:id="235"/>
      </w:r>
      <w:commentRangeEnd w:id="236"/>
      <w:r w:rsidDel="00000000" w:rsidR="00000000" w:rsidRPr="00000000">
        <w:commentReference w:id="236"/>
      </w:r>
      <w:r w:rsidDel="00000000" w:rsidR="00000000" w:rsidRPr="00000000">
        <w:rPr>
          <w:i w:val="1"/>
          <w:rtl w:val="0"/>
        </w:rPr>
        <w:t xml:space="preserve"> controlled vocabularies.</w:t>
      </w:r>
      <w:r w:rsidDel="00000000" w:rsidR="00000000" w:rsidRPr="00000000">
        <w:rPr>
          <w:i w:val="1"/>
          <w:rtl w:val="0"/>
        </w:rPr>
        <w:t xml:space="preserve"> </w:t>
      </w:r>
      <w:r w:rsidDel="00000000" w:rsidR="00000000" w:rsidRPr="00000000">
        <w:rPr>
          <w:i w:val="1"/>
          <w:rtl w:val="0"/>
        </w:rPr>
        <w:t xml:space="preserve">“Qualified” means specifying the authoritative source for an identifier or vocabulary item, possibly including a resolvable reference to further information about the source.</w:t>
      </w:r>
      <w:ins w:author="Nadica Miljkovic" w:id="67" w:date="2021-05-26T07:13:50Z">
        <w:r w:rsidDel="00000000" w:rsidR="00000000" w:rsidRPr="00000000">
          <w:rPr>
            <w:rtl w:val="0"/>
          </w:rPr>
        </w:r>
      </w:ins>
    </w:p>
    <w:p w:rsidR="00000000" w:rsidDel="00000000" w:rsidP="00000000" w:rsidRDefault="00000000" w:rsidRPr="00000000" w14:paraId="00000129">
      <w:pPr>
        <w:pageBreakBefore w:val="0"/>
        <w:rPr>
          <w:i w:val="1"/>
        </w:rPr>
      </w:pPr>
      <w:ins w:author="Nadica Miljkovic" w:id="67" w:date="2021-05-26T07:13:50Z">
        <w:commentRangeStart w:id="237"/>
        <w:commentRangeStart w:id="238"/>
        <w:commentRangeStart w:id="239"/>
        <w:commentRangeStart w:id="240"/>
        <w:r w:rsidDel="00000000" w:rsidR="00000000" w:rsidRPr="00000000">
          <w:rPr>
            <w:i w:val="1"/>
            <w:rtl w:val="0"/>
          </w:rPr>
          <w:t xml:space="preserve">Furthermore</w:t>
        </w:r>
        <w:commentRangeEnd w:id="237"/>
        <w:r w:rsidDel="00000000" w:rsidR="00000000" w:rsidRPr="00000000">
          <w:commentReference w:id="237"/>
        </w:r>
        <w:commentRangeEnd w:id="238"/>
        <w:r w:rsidDel="00000000" w:rsidR="00000000" w:rsidRPr="00000000">
          <w:commentReference w:id="238"/>
        </w:r>
        <w:commentRangeEnd w:id="239"/>
        <w:r w:rsidDel="00000000" w:rsidR="00000000" w:rsidRPr="00000000">
          <w:commentReference w:id="239"/>
        </w:r>
        <w:commentRangeEnd w:id="240"/>
        <w:r w:rsidDel="00000000" w:rsidR="00000000" w:rsidRPr="00000000">
          <w:commentReference w:id="240"/>
        </w:r>
        <w:r w:rsidDel="00000000" w:rsidR="00000000" w:rsidRPr="00000000">
          <w:rPr>
            <w:i w:val="1"/>
            <w:rtl w:val="0"/>
          </w:rPr>
          <w:t xml:space="preserve">, research software may include links to research papers through permanent identifiers.</w:t>
        </w:r>
      </w:ins>
      <w:r w:rsidDel="00000000" w:rsidR="00000000" w:rsidRPr="00000000">
        <w:rPr>
          <w:rtl w:val="0"/>
        </w:rPr>
      </w:r>
    </w:p>
    <w:p w:rsidR="00000000" w:rsidDel="00000000" w:rsidP="00000000" w:rsidRDefault="00000000" w:rsidRPr="00000000" w14:paraId="0000012A">
      <w:pPr>
        <w:pageBreakBefore w:val="0"/>
        <w:rPr>
          <w:i w:val="1"/>
        </w:rPr>
      </w:pPr>
      <w:r w:rsidDel="00000000" w:rsidR="00000000" w:rsidRPr="00000000">
        <w:rPr>
          <w:rtl w:val="0"/>
        </w:rPr>
      </w:r>
    </w:p>
    <w:p w:rsidR="00000000" w:rsidDel="00000000" w:rsidP="00000000" w:rsidRDefault="00000000" w:rsidRPr="00000000" w14:paraId="0000012B">
      <w:pPr>
        <w:pageBreakBefore w:val="0"/>
        <w:rPr/>
      </w:pPr>
      <w:r w:rsidDel="00000000" w:rsidR="00000000" w:rsidRPr="00000000">
        <w:rPr>
          <w:rtl w:val="0"/>
        </w:rPr>
      </w:r>
    </w:p>
    <w:p w:rsidR="00000000" w:rsidDel="00000000" w:rsidP="00000000" w:rsidRDefault="00000000" w:rsidRPr="00000000" w14:paraId="0000012C">
      <w:pPr>
        <w:pageBreakBefore w:val="0"/>
        <w:rPr/>
      </w:pPr>
      <w:r w:rsidDel="00000000" w:rsidR="00000000" w:rsidRPr="00000000">
        <w:rPr>
          <w:rtl w:val="0"/>
        </w:rPr>
      </w:r>
    </w:p>
    <w:p w:rsidR="00000000" w:rsidDel="00000000" w:rsidP="00000000" w:rsidRDefault="00000000" w:rsidRPr="00000000" w14:paraId="0000012D">
      <w:pPr>
        <w:pStyle w:val="Heading2"/>
        <w:pageBreakBefore w:val="0"/>
        <w:rPr/>
      </w:pPr>
      <w:bookmarkStart w:colFirst="0" w:colLast="0" w:name="_ru1p1c2fdlx" w:id="15"/>
      <w:bookmarkEnd w:id="15"/>
      <w:r w:rsidDel="00000000" w:rsidR="00000000" w:rsidRPr="00000000">
        <w:br w:type="page"/>
      </w:r>
      <w:r w:rsidDel="00000000" w:rsidR="00000000" w:rsidRPr="00000000">
        <w:rPr>
          <w:rtl w:val="0"/>
        </w:rPr>
      </w:r>
    </w:p>
    <w:p w:rsidR="00000000" w:rsidDel="00000000" w:rsidP="00000000" w:rsidRDefault="00000000" w:rsidRPr="00000000" w14:paraId="0000012E">
      <w:pPr>
        <w:pStyle w:val="Heading2"/>
        <w:pageBreakBefore w:val="0"/>
        <w:rPr/>
      </w:pPr>
      <w:bookmarkStart w:colFirst="0" w:colLast="0" w:name="_tcj76m3zfyag" w:id="16"/>
      <w:bookmarkEnd w:id="16"/>
      <w:r w:rsidDel="00000000" w:rsidR="00000000" w:rsidRPr="00000000">
        <w:rPr>
          <w:rtl w:val="0"/>
        </w:rPr>
        <w:t xml:space="preserve">Reusable</w:t>
      </w:r>
    </w:p>
    <w:p w:rsidR="00000000" w:rsidDel="00000000" w:rsidP="00000000" w:rsidRDefault="00000000" w:rsidRPr="00000000" w14:paraId="0000012F">
      <w:pPr>
        <w:pageBreakBefore w:val="0"/>
        <w:rPr>
          <w:b w:val="1"/>
        </w:rPr>
      </w:pPr>
      <w:r w:rsidDel="00000000" w:rsidR="00000000" w:rsidRPr="00000000">
        <w:rPr>
          <w:b w:val="1"/>
          <w:rtl w:val="0"/>
        </w:rPr>
        <w:t xml:space="preserve">R: The software is both usable (it can be executed) and reusable (it can be understood, </w:t>
      </w:r>
      <w:commentRangeStart w:id="241"/>
      <w:commentRangeStart w:id="242"/>
      <w:commentRangeStart w:id="243"/>
      <w:commentRangeStart w:id="244"/>
      <w:commentRangeStart w:id="245"/>
      <w:r w:rsidDel="00000000" w:rsidR="00000000" w:rsidRPr="00000000">
        <w:rPr>
          <w:b w:val="1"/>
          <w:rtl w:val="0"/>
        </w:rPr>
        <w:t xml:space="preserve">modified, built upon, or incorporated into other software</w:t>
      </w:r>
      <w:commentRangeEnd w:id="241"/>
      <w:r w:rsidDel="00000000" w:rsidR="00000000" w:rsidRPr="00000000">
        <w:commentReference w:id="241"/>
      </w:r>
      <w:commentRangeEnd w:id="242"/>
      <w:r w:rsidDel="00000000" w:rsidR="00000000" w:rsidRPr="00000000">
        <w:commentReference w:id="242"/>
      </w:r>
      <w:commentRangeEnd w:id="243"/>
      <w:r w:rsidDel="00000000" w:rsidR="00000000" w:rsidRPr="00000000">
        <w:commentReference w:id="243"/>
      </w:r>
      <w:commentRangeEnd w:id="244"/>
      <w:r w:rsidDel="00000000" w:rsidR="00000000" w:rsidRPr="00000000">
        <w:commentReference w:id="244"/>
      </w:r>
      <w:commentRangeEnd w:id="245"/>
      <w:r w:rsidDel="00000000" w:rsidR="00000000" w:rsidRPr="00000000">
        <w:commentReference w:id="245"/>
      </w:r>
      <w:r w:rsidDel="00000000" w:rsidR="00000000" w:rsidRPr="00000000">
        <w:rPr>
          <w:b w:val="1"/>
          <w:rtl w:val="0"/>
        </w:rPr>
        <w:t xml:space="preserve">).</w:t>
      </w:r>
    </w:p>
    <w:p w:rsidR="00000000" w:rsidDel="00000000" w:rsidP="00000000" w:rsidRDefault="00000000" w:rsidRPr="00000000" w14:paraId="00000130">
      <w:pPr>
        <w:pageBreakBefore w:val="0"/>
        <w:rPr/>
      </w:pPr>
      <w:r w:rsidDel="00000000" w:rsidR="00000000" w:rsidRPr="00000000">
        <w:rPr>
          <w:rtl w:val="0"/>
        </w:rPr>
      </w:r>
    </w:p>
    <w:p w:rsidR="00000000" w:rsidDel="00000000" w:rsidP="00000000" w:rsidRDefault="00000000" w:rsidRPr="00000000" w14:paraId="00000131">
      <w:pPr>
        <w:pageBreakBefore w:val="0"/>
        <w:rPr>
          <w:i w:val="1"/>
        </w:rPr>
      </w:pPr>
      <w:commentRangeStart w:id="246"/>
      <w:commentRangeStart w:id="247"/>
      <w:commentRangeStart w:id="248"/>
      <w:commentRangeStart w:id="249"/>
      <w:r w:rsidDel="00000000" w:rsidR="00000000" w:rsidRPr="00000000">
        <w:rPr>
          <w:i w:val="1"/>
          <w:rtl w:val="0"/>
        </w:rPr>
        <w:t xml:space="preserve">The ultimate goal of FAIR is to enable transparency, reproducibility, and reusability of research. To achieve this, software must be usable and reusable. Software should be well-described (by metadata), inspectable, documented and appropriately structured so that it can be executed, replicated, combined, reinterpreted, reimplemented, and/or used in different settings.</w:t>
      </w:r>
      <w:commentRangeEnd w:id="246"/>
      <w:r w:rsidDel="00000000" w:rsidR="00000000" w:rsidRPr="00000000">
        <w:commentReference w:id="246"/>
      </w:r>
      <w:commentRangeEnd w:id="247"/>
      <w:r w:rsidDel="00000000" w:rsidR="00000000" w:rsidRPr="00000000">
        <w:commentReference w:id="247"/>
      </w:r>
      <w:commentRangeEnd w:id="248"/>
      <w:r w:rsidDel="00000000" w:rsidR="00000000" w:rsidRPr="00000000">
        <w:commentReference w:id="248"/>
      </w:r>
      <w:commentRangeEnd w:id="249"/>
      <w:r w:rsidDel="00000000" w:rsidR="00000000" w:rsidRPr="00000000">
        <w:commentReference w:id="249"/>
      </w:r>
      <w:r w:rsidDel="00000000" w:rsidR="00000000" w:rsidRPr="00000000">
        <w:rPr>
          <w:rtl w:val="0"/>
        </w:rPr>
      </w:r>
    </w:p>
    <w:p w:rsidR="00000000" w:rsidDel="00000000" w:rsidP="00000000" w:rsidRDefault="00000000" w:rsidRPr="00000000" w14:paraId="00000132">
      <w:pPr>
        <w:pageBreakBefore w:val="0"/>
        <w:rPr/>
      </w:pPr>
      <w:r w:rsidDel="00000000" w:rsidR="00000000" w:rsidRPr="00000000">
        <w:rPr>
          <w:rtl w:val="0"/>
        </w:rPr>
      </w:r>
    </w:p>
    <w:p w:rsidR="00000000" w:rsidDel="00000000" w:rsidP="00000000" w:rsidRDefault="00000000" w:rsidRPr="00000000" w14:paraId="00000133">
      <w:pPr>
        <w:pageBreakBefore w:val="0"/>
        <w:rPr/>
      </w:pPr>
      <w:r w:rsidDel="00000000" w:rsidR="00000000" w:rsidRPr="00000000">
        <w:rPr>
          <w:i w:val="1"/>
          <w:rtl w:val="0"/>
        </w:rPr>
        <w:t xml:space="preserve">The definitions of interoperability and reusability as defined by the FAIR data principles overlap when applied to software. To differentiate between the two, reusability (implicitly including usability)</w:t>
      </w:r>
      <w:ins w:author="Alexander Struck" w:id="68" w:date="2021-05-29T12:09:18Z">
        <w:r w:rsidDel="00000000" w:rsidR="00000000" w:rsidRPr="00000000">
          <w:rPr>
            <w:i w:val="1"/>
            <w:rtl w:val="0"/>
          </w:rPr>
          <w:t xml:space="preserve"> focus on humans and machines, while interoperability</w:t>
        </w:r>
      </w:ins>
      <w:r w:rsidDel="00000000" w:rsidR="00000000" w:rsidRPr="00000000">
        <w:rPr>
          <w:i w:val="1"/>
          <w:rtl w:val="0"/>
        </w:rPr>
        <w:t xml:space="preserve"> is limited to being concerned with the relationship between a piece of software and the </w:t>
      </w:r>
      <w:commentRangeStart w:id="250"/>
      <w:commentRangeStart w:id="251"/>
      <w:commentRangeStart w:id="252"/>
      <w:commentRangeStart w:id="253"/>
      <w:r w:rsidDel="00000000" w:rsidR="00000000" w:rsidRPr="00000000">
        <w:rPr>
          <w:i w:val="1"/>
          <w:rtl w:val="0"/>
        </w:rPr>
        <w:t xml:space="preserve">external software upon which it depends in order to operate (i.e., its dependencies)</w:t>
      </w:r>
      <w:commentRangeEnd w:id="250"/>
      <w:r w:rsidDel="00000000" w:rsidR="00000000" w:rsidRPr="00000000">
        <w:commentReference w:id="250"/>
      </w:r>
      <w:commentRangeEnd w:id="251"/>
      <w:r w:rsidDel="00000000" w:rsidR="00000000" w:rsidRPr="00000000">
        <w:commentReference w:id="251"/>
      </w:r>
      <w:commentRangeEnd w:id="252"/>
      <w:r w:rsidDel="00000000" w:rsidR="00000000" w:rsidRPr="00000000">
        <w:commentReference w:id="252"/>
      </w:r>
      <w:commentRangeEnd w:id="253"/>
      <w:r w:rsidDel="00000000" w:rsidR="00000000" w:rsidRPr="00000000">
        <w:commentReference w:id="253"/>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134">
      <w:pPr>
        <w:pageBreakBefore w:val="0"/>
        <w:rPr/>
      </w:pPr>
      <w:r w:rsidDel="00000000" w:rsidR="00000000" w:rsidRPr="00000000">
        <w:rPr>
          <w:rtl w:val="0"/>
        </w:rPr>
      </w:r>
    </w:p>
    <w:p w:rsidR="00000000" w:rsidDel="00000000" w:rsidP="00000000" w:rsidRDefault="00000000" w:rsidRPr="00000000" w14:paraId="00000135">
      <w:pPr>
        <w:pageBreakBefore w:val="0"/>
        <w:rPr>
          <w:i w:val="1"/>
        </w:rPr>
      </w:pPr>
      <w:r w:rsidDel="00000000" w:rsidR="00000000" w:rsidRPr="00000000">
        <w:rPr>
          <w:i w:val="1"/>
          <w:rtl w:val="0"/>
        </w:rPr>
        <w:t xml:space="preserve">Note that the general intent of these principles is that software is “</w:t>
      </w:r>
      <w:commentRangeStart w:id="254"/>
      <w:r w:rsidDel="00000000" w:rsidR="00000000" w:rsidRPr="00000000">
        <w:rPr>
          <w:i w:val="1"/>
          <w:rtl w:val="0"/>
        </w:rPr>
        <w:t xml:space="preserve">executable in principle” </w:t>
      </w:r>
      <w:commentRangeEnd w:id="254"/>
      <w:r w:rsidDel="00000000" w:rsidR="00000000" w:rsidRPr="00000000">
        <w:commentReference w:id="254"/>
      </w:r>
      <w:r w:rsidDel="00000000" w:rsidR="00000000" w:rsidRPr="00000000">
        <w:rPr>
          <w:i w:val="1"/>
          <w:rtl w:val="0"/>
        </w:rPr>
        <w:t xml:space="preserve">- not “guaranteed to execute”. </w:t>
      </w:r>
    </w:p>
    <w:p w:rsidR="00000000" w:rsidDel="00000000" w:rsidP="00000000" w:rsidRDefault="00000000" w:rsidRPr="00000000" w14:paraId="00000136">
      <w:pPr>
        <w:pageBreakBefore w:val="0"/>
        <w:rPr>
          <w:i w:val="1"/>
        </w:rPr>
      </w:pPr>
      <w:r w:rsidDel="00000000" w:rsidR="00000000" w:rsidRPr="00000000">
        <w:rPr>
          <w:rtl w:val="0"/>
        </w:rPr>
      </w:r>
    </w:p>
    <w:p w:rsidR="00000000" w:rsidDel="00000000" w:rsidP="00000000" w:rsidRDefault="00000000" w:rsidRPr="00000000" w14:paraId="00000137">
      <w:pPr>
        <w:pageBreakBefore w:val="0"/>
        <w:rPr/>
      </w:pPr>
      <w:r w:rsidDel="00000000" w:rsidR="00000000" w:rsidRPr="00000000">
        <w:rPr>
          <w:rtl w:val="0"/>
        </w:rPr>
      </w:r>
    </w:p>
    <w:p w:rsidR="00000000" w:rsidDel="00000000" w:rsidP="00000000" w:rsidRDefault="00000000" w:rsidRPr="00000000" w14:paraId="00000138">
      <w:pPr>
        <w:pageBreakBefore w:val="0"/>
        <w:rPr>
          <w:b w:val="1"/>
        </w:rPr>
      </w:pPr>
      <w:commentRangeStart w:id="255"/>
      <w:commentRangeStart w:id="256"/>
      <w:r w:rsidDel="00000000" w:rsidR="00000000" w:rsidRPr="00000000">
        <w:rPr>
          <w:b w:val="1"/>
          <w:rtl w:val="0"/>
        </w:rPr>
        <w:t xml:space="preserve">R1. Software is richly described with a </w:t>
      </w:r>
      <w:r w:rsidDel="00000000" w:rsidR="00000000" w:rsidRPr="00000000">
        <w:rPr>
          <w:b w:val="1"/>
          <w:rtl w:val="0"/>
        </w:rPr>
        <w:t xml:space="preserve">plurality</w:t>
      </w:r>
      <w:r w:rsidDel="00000000" w:rsidR="00000000" w:rsidRPr="00000000">
        <w:rPr>
          <w:b w:val="1"/>
          <w:rtl w:val="0"/>
        </w:rPr>
        <w:t xml:space="preserve"> of accurate and relevant attributes</w:t>
      </w:r>
      <w:r w:rsidDel="00000000" w:rsidR="00000000" w:rsidRPr="00000000">
        <w:rPr>
          <w:b w:val="1"/>
          <w:rtl w:val="0"/>
        </w:rPr>
        <w:t xml:space="preserve">.</w:t>
      </w:r>
      <w:commentRangeEnd w:id="255"/>
      <w:r w:rsidDel="00000000" w:rsidR="00000000" w:rsidRPr="00000000">
        <w:commentReference w:id="255"/>
      </w:r>
      <w:commentRangeEnd w:id="256"/>
      <w:r w:rsidDel="00000000" w:rsidR="00000000" w:rsidRPr="00000000">
        <w:commentReference w:id="256"/>
      </w:r>
      <w:r w:rsidDel="00000000" w:rsidR="00000000" w:rsidRPr="00000000">
        <w:rPr>
          <w:rtl w:val="0"/>
        </w:rPr>
      </w:r>
    </w:p>
    <w:p w:rsidR="00000000" w:rsidDel="00000000" w:rsidP="00000000" w:rsidRDefault="00000000" w:rsidRPr="00000000" w14:paraId="00000139">
      <w:pPr>
        <w:pageBreakBefore w:val="0"/>
        <w:rPr/>
      </w:pPr>
      <w:r w:rsidDel="00000000" w:rsidR="00000000" w:rsidRPr="00000000">
        <w:rPr>
          <w:rtl w:val="0"/>
        </w:rPr>
      </w:r>
    </w:p>
    <w:p w:rsidR="00000000" w:rsidDel="00000000" w:rsidP="00000000" w:rsidRDefault="00000000" w:rsidRPr="00000000" w14:paraId="0000013A">
      <w:pPr>
        <w:pageBreakBefore w:val="0"/>
        <w:rPr>
          <w:i w:val="1"/>
        </w:rPr>
      </w:pPr>
      <w:r w:rsidDel="00000000" w:rsidR="00000000" w:rsidRPr="00000000">
        <w:rPr>
          <w:i w:val="1"/>
          <w:rtl w:val="0"/>
        </w:rPr>
        <w:t xml:space="preserve">It is easier to </w:t>
      </w:r>
      <w:ins w:author="Paula Andrea" w:id="69" w:date="2021-05-28T04:23:21Z">
        <w:commentRangeStart w:id="257"/>
        <w:commentRangeStart w:id="258"/>
        <w:r w:rsidDel="00000000" w:rsidR="00000000" w:rsidRPr="00000000">
          <w:rPr>
            <w:i w:val="1"/>
            <w:rtl w:val="0"/>
          </w:rPr>
          <w:t xml:space="preserve">find and </w:t>
        </w:r>
      </w:ins>
      <w:commentRangeEnd w:id="257"/>
      <w:r w:rsidDel="00000000" w:rsidR="00000000" w:rsidRPr="00000000">
        <w:commentReference w:id="257"/>
      </w:r>
      <w:commentRangeEnd w:id="258"/>
      <w:r w:rsidDel="00000000" w:rsidR="00000000" w:rsidRPr="00000000">
        <w:commentReference w:id="258"/>
      </w:r>
      <w:r w:rsidDel="00000000" w:rsidR="00000000" w:rsidRPr="00000000">
        <w:rPr>
          <w:i w:val="1"/>
          <w:rtl w:val="0"/>
        </w:rPr>
        <w:t xml:space="preserve">reuse software if there are many descriptive labels attached to it. Software should be described for the categories of R1.1 (license), R1.2 (provenance), and additionally address the categories of metadata that facilitate reuse. Relevant attributes can be determined by repositories, and by communities who create and reuse software. </w:t>
      </w:r>
      <w:commentRangeStart w:id="259"/>
      <w:commentRangeStart w:id="260"/>
      <w:r w:rsidDel="00000000" w:rsidR="00000000" w:rsidRPr="00000000">
        <w:rPr>
          <w:i w:val="1"/>
          <w:rtl w:val="0"/>
        </w:rPr>
        <w:t xml:space="preserve">Plurality</w:t>
      </w:r>
      <w:commentRangeEnd w:id="259"/>
      <w:r w:rsidDel="00000000" w:rsidR="00000000" w:rsidRPr="00000000">
        <w:commentReference w:id="259"/>
      </w:r>
      <w:commentRangeEnd w:id="260"/>
      <w:r w:rsidDel="00000000" w:rsidR="00000000" w:rsidRPr="00000000">
        <w:commentReference w:id="260"/>
      </w:r>
      <w:r w:rsidDel="00000000" w:rsidR="00000000" w:rsidRPr="00000000">
        <w:rPr>
          <w:i w:val="1"/>
          <w:rtl w:val="0"/>
        </w:rPr>
        <w:t xml:space="preserve"> means that, where possible, multiple terms for the same, similar or overlapping concepts should be provided to enable the broadest possible reuse.</w:t>
      </w:r>
      <w:r w:rsidDel="00000000" w:rsidR="00000000" w:rsidRPr="00000000">
        <w:rPr>
          <w:rtl w:val="0"/>
        </w:rPr>
      </w:r>
    </w:p>
    <w:p w:rsidR="00000000" w:rsidDel="00000000" w:rsidP="00000000" w:rsidRDefault="00000000" w:rsidRPr="00000000" w14:paraId="0000013B">
      <w:pPr>
        <w:pageBreakBefore w:val="0"/>
        <w:rPr/>
      </w:pPr>
      <w:r w:rsidDel="00000000" w:rsidR="00000000" w:rsidRPr="00000000">
        <w:rPr>
          <w:rtl w:val="0"/>
        </w:rPr>
      </w:r>
    </w:p>
    <w:p w:rsidR="00000000" w:rsidDel="00000000" w:rsidP="00000000" w:rsidRDefault="00000000" w:rsidRPr="00000000" w14:paraId="0000013C">
      <w:pPr>
        <w:pageBreakBefore w:val="0"/>
        <w:rPr>
          <w:b w:val="1"/>
        </w:rPr>
      </w:pPr>
      <w:r w:rsidDel="00000000" w:rsidR="00000000" w:rsidRPr="00000000">
        <w:rPr>
          <w:b w:val="1"/>
          <w:rtl w:val="0"/>
        </w:rPr>
        <w:t xml:space="preserve">R1.1. Software </w:t>
      </w:r>
      <w:ins w:author="Alexander Struck" w:id="70" w:date="2021-05-29T12:12:09Z">
        <w:commentRangeStart w:id="261"/>
        <w:commentRangeStart w:id="262"/>
        <w:r w:rsidDel="00000000" w:rsidR="00000000" w:rsidRPr="00000000">
          <w:rPr>
            <w:b w:val="1"/>
            <w:rtl w:val="0"/>
          </w:rPr>
          <w:t xml:space="preserve">reuse requires a</w:t>
        </w:r>
      </w:ins>
      <w:del w:author="Alexander Struck" w:id="70" w:date="2021-05-29T12:12:09Z">
        <w:commentRangeEnd w:id="261"/>
        <w:r w:rsidDel="00000000" w:rsidR="00000000" w:rsidRPr="00000000">
          <w:commentReference w:id="261"/>
        </w:r>
        <w:commentRangeEnd w:id="262"/>
        <w:r w:rsidDel="00000000" w:rsidR="00000000" w:rsidRPr="00000000">
          <w:commentReference w:id="262"/>
        </w:r>
        <w:r w:rsidDel="00000000" w:rsidR="00000000" w:rsidRPr="00000000">
          <w:rPr>
            <w:b w:val="1"/>
            <w:rtl w:val="0"/>
          </w:rPr>
          <w:delText xml:space="preserve">is made available with a clear and </w:delText>
        </w:r>
        <w:commentRangeStart w:id="263"/>
        <w:commentRangeStart w:id="264"/>
        <w:commentRangeStart w:id="265"/>
        <w:commentRangeStart w:id="266"/>
        <w:r w:rsidDel="00000000" w:rsidR="00000000" w:rsidRPr="00000000">
          <w:rPr>
            <w:b w:val="1"/>
            <w:rtl w:val="0"/>
          </w:rPr>
          <w:delText xml:space="preserve">accessible</w:delText>
        </w:r>
      </w:del>
      <w:commentRangeEnd w:id="263"/>
      <w:r w:rsidDel="00000000" w:rsidR="00000000" w:rsidRPr="00000000">
        <w:commentReference w:id="263"/>
      </w:r>
      <w:commentRangeEnd w:id="264"/>
      <w:r w:rsidDel="00000000" w:rsidR="00000000" w:rsidRPr="00000000">
        <w:commentReference w:id="264"/>
      </w:r>
      <w:commentRangeEnd w:id="265"/>
      <w:r w:rsidDel="00000000" w:rsidR="00000000" w:rsidRPr="00000000">
        <w:commentReference w:id="265"/>
      </w:r>
      <w:commentRangeEnd w:id="266"/>
      <w:r w:rsidDel="00000000" w:rsidR="00000000" w:rsidRPr="00000000">
        <w:commentReference w:id="266"/>
      </w:r>
      <w:r w:rsidDel="00000000" w:rsidR="00000000" w:rsidRPr="00000000">
        <w:rPr>
          <w:b w:val="1"/>
          <w:rtl w:val="0"/>
        </w:rPr>
        <w:t xml:space="preserve"> license.</w:t>
      </w:r>
    </w:p>
    <w:p w:rsidR="00000000" w:rsidDel="00000000" w:rsidP="00000000" w:rsidRDefault="00000000" w:rsidRPr="00000000" w14:paraId="0000013D">
      <w:pPr>
        <w:pageBreakBefore w:val="0"/>
        <w:rPr/>
      </w:pPr>
      <w:r w:rsidDel="00000000" w:rsidR="00000000" w:rsidRPr="00000000">
        <w:rPr>
          <w:rtl w:val="0"/>
        </w:rPr>
      </w:r>
    </w:p>
    <w:p w:rsidR="00000000" w:rsidDel="00000000" w:rsidP="00000000" w:rsidRDefault="00000000" w:rsidRPr="00000000" w14:paraId="0000013E">
      <w:pPr>
        <w:pageBreakBefore w:val="0"/>
        <w:rPr>
          <w:i w:val="1"/>
        </w:rPr>
      </w:pPr>
      <w:r w:rsidDel="00000000" w:rsidR="00000000" w:rsidRPr="00000000">
        <w:rPr>
          <w:i w:val="1"/>
          <w:rtl w:val="0"/>
        </w:rPr>
        <w:t xml:space="preserve">S</w:t>
      </w:r>
      <w:r w:rsidDel="00000000" w:rsidR="00000000" w:rsidRPr="00000000">
        <w:rPr>
          <w:i w:val="1"/>
          <w:rtl w:val="0"/>
        </w:rPr>
        <w:t xml:space="preserve">oftware </w:t>
      </w:r>
      <w:ins w:author="Paula Andrea" w:id="71" w:date="2021-05-28T04:40:56Z">
        <w:commentRangeStart w:id="267"/>
        <w:commentRangeStart w:id="268"/>
        <w:commentRangeStart w:id="269"/>
        <w:r w:rsidDel="00000000" w:rsidR="00000000" w:rsidRPr="00000000">
          <w:rPr>
            <w:i w:val="1"/>
            <w:rtl w:val="0"/>
          </w:rPr>
          <w:t xml:space="preserve">must</w:t>
        </w:r>
      </w:ins>
      <w:del w:author="Paula Andrea" w:id="71" w:date="2021-05-28T04:40:56Z">
        <w:commentRangeEnd w:id="267"/>
        <w:r w:rsidDel="00000000" w:rsidR="00000000" w:rsidRPr="00000000">
          <w:commentReference w:id="267"/>
        </w:r>
        <w:commentRangeEnd w:id="268"/>
        <w:r w:rsidDel="00000000" w:rsidR="00000000" w:rsidRPr="00000000">
          <w:commentReference w:id="268"/>
        </w:r>
        <w:commentRangeEnd w:id="269"/>
        <w:r w:rsidDel="00000000" w:rsidR="00000000" w:rsidRPr="00000000">
          <w:commentReference w:id="269"/>
        </w:r>
        <w:r w:rsidDel="00000000" w:rsidR="00000000" w:rsidRPr="00000000">
          <w:rPr>
            <w:i w:val="1"/>
            <w:rtl w:val="0"/>
          </w:rPr>
          <w:delText xml:space="preserve">should</w:delText>
        </w:r>
      </w:del>
      <w:r w:rsidDel="00000000" w:rsidR="00000000" w:rsidRPr="00000000">
        <w:rPr>
          <w:i w:val="1"/>
          <w:rtl w:val="0"/>
        </w:rPr>
        <w:t xml:space="preserve"> have a license that clearly describes how it can be used and reused, </w:t>
      </w:r>
      <w:commentRangeStart w:id="270"/>
      <w:commentRangeStart w:id="271"/>
      <w:commentRangeStart w:id="272"/>
      <w:r w:rsidDel="00000000" w:rsidR="00000000" w:rsidRPr="00000000">
        <w:rPr>
          <w:i w:val="1"/>
          <w:rtl w:val="0"/>
        </w:rPr>
        <w:t xml:space="preserve">ideally</w:t>
      </w:r>
      <w:commentRangeEnd w:id="270"/>
      <w:r w:rsidDel="00000000" w:rsidR="00000000" w:rsidRPr="00000000">
        <w:commentReference w:id="270"/>
      </w:r>
      <w:commentRangeEnd w:id="271"/>
      <w:r w:rsidDel="00000000" w:rsidR="00000000" w:rsidRPr="00000000">
        <w:commentReference w:id="271"/>
      </w:r>
      <w:commentRangeEnd w:id="272"/>
      <w:r w:rsidDel="00000000" w:rsidR="00000000" w:rsidRPr="00000000">
        <w:commentReference w:id="272"/>
      </w:r>
      <w:r w:rsidDel="00000000" w:rsidR="00000000" w:rsidRPr="00000000">
        <w:rPr>
          <w:i w:val="1"/>
          <w:rtl w:val="0"/>
        </w:rPr>
        <w:t xml:space="preserve"> with conditions that are clear to humans and machines</w:t>
      </w:r>
      <w:ins w:author="Alexander Struck" w:id="72" w:date="2021-05-29T12:17:01Z">
        <w:commentRangeStart w:id="273"/>
        <w:commentRangeStart w:id="274"/>
        <w:r w:rsidDel="00000000" w:rsidR="00000000" w:rsidRPr="00000000">
          <w:rPr>
            <w:i w:val="1"/>
            <w:rtl w:val="0"/>
          </w:rPr>
          <w:t xml:space="preserve"> and as open as possible</w:t>
        </w:r>
      </w:ins>
      <w:commentRangeEnd w:id="273"/>
      <w:r w:rsidDel="00000000" w:rsidR="00000000" w:rsidRPr="00000000">
        <w:commentReference w:id="273"/>
      </w:r>
      <w:commentRangeEnd w:id="274"/>
      <w:r w:rsidDel="00000000" w:rsidR="00000000" w:rsidRPr="00000000">
        <w:commentReference w:id="274"/>
      </w:r>
      <w:r w:rsidDel="00000000" w:rsidR="00000000" w:rsidRPr="00000000">
        <w:rPr>
          <w:i w:val="1"/>
          <w:rtl w:val="0"/>
        </w:rPr>
        <w:t xml:space="preserve">. This license </w:t>
      </w:r>
      <w:ins w:author="Alexander Struck" w:id="73" w:date="2021-05-29T12:17:36Z">
        <w:commentRangeStart w:id="275"/>
        <w:commentRangeStart w:id="276"/>
        <w:r w:rsidDel="00000000" w:rsidR="00000000" w:rsidRPr="00000000">
          <w:rPr>
            <w:i w:val="1"/>
            <w:rtl w:val="0"/>
          </w:rPr>
          <w:t xml:space="preserve">must</w:t>
        </w:r>
      </w:ins>
      <w:del w:author="Alexander Struck" w:id="73" w:date="2021-05-29T12:17:36Z">
        <w:commentRangeEnd w:id="275"/>
        <w:r w:rsidDel="00000000" w:rsidR="00000000" w:rsidRPr="00000000">
          <w:commentReference w:id="275"/>
        </w:r>
        <w:commentRangeEnd w:id="276"/>
        <w:r w:rsidDel="00000000" w:rsidR="00000000" w:rsidRPr="00000000">
          <w:commentReference w:id="276"/>
        </w:r>
        <w:r w:rsidDel="00000000" w:rsidR="00000000" w:rsidRPr="00000000">
          <w:rPr>
            <w:i w:val="1"/>
            <w:rtl w:val="0"/>
          </w:rPr>
          <w:delText xml:space="preserve">should</w:delText>
        </w:r>
      </w:del>
      <w:r w:rsidDel="00000000" w:rsidR="00000000" w:rsidRPr="00000000">
        <w:rPr>
          <w:i w:val="1"/>
          <w:rtl w:val="0"/>
        </w:rPr>
        <w:t xml:space="preserve"> also be </w:t>
      </w:r>
      <w:commentRangeStart w:id="277"/>
      <w:commentRangeStart w:id="278"/>
      <w:commentRangeStart w:id="279"/>
      <w:r w:rsidDel="00000000" w:rsidR="00000000" w:rsidRPr="00000000">
        <w:rPr>
          <w:i w:val="1"/>
          <w:rtl w:val="0"/>
        </w:rPr>
        <w:t xml:space="preserve">compatible</w:t>
      </w:r>
      <w:commentRangeEnd w:id="277"/>
      <w:r w:rsidDel="00000000" w:rsidR="00000000" w:rsidRPr="00000000">
        <w:commentReference w:id="277"/>
      </w:r>
      <w:commentRangeEnd w:id="278"/>
      <w:r w:rsidDel="00000000" w:rsidR="00000000" w:rsidRPr="00000000">
        <w:commentReference w:id="278"/>
      </w:r>
      <w:commentRangeEnd w:id="279"/>
      <w:r w:rsidDel="00000000" w:rsidR="00000000" w:rsidRPr="00000000">
        <w:commentReference w:id="279"/>
      </w:r>
      <w:r w:rsidDel="00000000" w:rsidR="00000000" w:rsidRPr="00000000">
        <w:rPr>
          <w:i w:val="1"/>
          <w:rtl w:val="0"/>
        </w:rPr>
        <w:t xml:space="preserve"> with the licenses of the software’s dependencies.</w:t>
      </w:r>
      <w:r w:rsidDel="00000000" w:rsidR="00000000" w:rsidRPr="00000000">
        <w:rPr>
          <w:rtl w:val="0"/>
        </w:rPr>
      </w:r>
    </w:p>
    <w:p w:rsidR="00000000" w:rsidDel="00000000" w:rsidP="00000000" w:rsidRDefault="00000000" w:rsidRPr="00000000" w14:paraId="0000013F">
      <w:pPr>
        <w:pageBreakBefore w:val="0"/>
        <w:rPr/>
      </w:pPr>
      <w:r w:rsidDel="00000000" w:rsidR="00000000" w:rsidRPr="00000000">
        <w:rPr>
          <w:rtl w:val="0"/>
        </w:rPr>
      </w:r>
    </w:p>
    <w:p w:rsidR="00000000" w:rsidDel="00000000" w:rsidP="00000000" w:rsidRDefault="00000000" w:rsidRPr="00000000" w14:paraId="00000140">
      <w:pPr>
        <w:pageBreakBefore w:val="0"/>
        <w:rPr>
          <w:b w:val="1"/>
        </w:rPr>
      </w:pPr>
      <w:commentRangeStart w:id="280"/>
      <w:commentRangeStart w:id="281"/>
      <w:r w:rsidDel="00000000" w:rsidR="00000000" w:rsidRPr="00000000">
        <w:rPr>
          <w:b w:val="1"/>
          <w:rtl w:val="0"/>
        </w:rPr>
        <w:t xml:space="preserve">R1.2. Software is associated with detailed provenance.</w:t>
      </w:r>
    </w:p>
    <w:p w:rsidR="00000000" w:rsidDel="00000000" w:rsidP="00000000" w:rsidRDefault="00000000" w:rsidRPr="00000000" w14:paraId="00000141">
      <w:pPr>
        <w:pageBreakBefore w:val="0"/>
        <w:rPr/>
      </w:pPr>
      <w:r w:rsidDel="00000000" w:rsidR="00000000" w:rsidRPr="00000000">
        <w:rPr>
          <w:rtl w:val="0"/>
        </w:rPr>
      </w:r>
    </w:p>
    <w:p w:rsidR="00000000" w:rsidDel="00000000" w:rsidP="00000000" w:rsidRDefault="00000000" w:rsidRPr="00000000" w14:paraId="00000142">
      <w:pPr>
        <w:pageBreakBefore w:val="0"/>
        <w:rPr>
          <w:i w:val="1"/>
        </w:rPr>
      </w:pPr>
      <w:commentRangeStart w:id="282"/>
      <w:commentRangeStart w:id="283"/>
      <w:commentRangeStart w:id="284"/>
      <w:commentRangeStart w:id="285"/>
      <w:commentRangeStart w:id="286"/>
      <w:r w:rsidDel="00000000" w:rsidR="00000000" w:rsidRPr="00000000">
        <w:rPr>
          <w:i w:val="1"/>
          <w:rtl w:val="0"/>
        </w:rPr>
        <w:t xml:space="preserve">The primary provenance information for software is authorship</w:t>
      </w:r>
      <w:commentRangeEnd w:id="284"/>
      <w:r w:rsidDel="00000000" w:rsidR="00000000" w:rsidRPr="00000000">
        <w:commentReference w:id="284"/>
      </w:r>
      <w:commentRangeEnd w:id="285"/>
      <w:r w:rsidDel="00000000" w:rsidR="00000000" w:rsidRPr="00000000">
        <w:commentReference w:id="285"/>
      </w:r>
      <w:commentRangeEnd w:id="286"/>
      <w:r w:rsidDel="00000000" w:rsidR="00000000" w:rsidRPr="00000000">
        <w:commentReference w:id="286"/>
      </w:r>
      <w:r w:rsidDel="00000000" w:rsidR="00000000" w:rsidRPr="00000000">
        <w:rPr>
          <w:i w:val="1"/>
          <w:rtl w:val="0"/>
        </w:rPr>
        <w:t xml:space="preserve">. Although a version control system may provide detailed provenance for software, care must be taken that authorship and contributions are properly tracked.</w:t>
      </w:r>
      <w:commentRangeEnd w:id="282"/>
      <w:r w:rsidDel="00000000" w:rsidR="00000000" w:rsidRPr="00000000">
        <w:commentReference w:id="282"/>
      </w:r>
      <w:commentRangeEnd w:id="283"/>
      <w:r w:rsidDel="00000000" w:rsidR="00000000" w:rsidRPr="00000000">
        <w:commentReference w:id="283"/>
      </w:r>
      <w:commentRangeEnd w:id="280"/>
      <w:r w:rsidDel="00000000" w:rsidR="00000000" w:rsidRPr="00000000">
        <w:commentReference w:id="280"/>
      </w:r>
      <w:commentRangeEnd w:id="281"/>
      <w:r w:rsidDel="00000000" w:rsidR="00000000" w:rsidRPr="00000000">
        <w:commentReference w:id="281"/>
      </w:r>
      <w:r w:rsidDel="00000000" w:rsidR="00000000" w:rsidRPr="00000000">
        <w:rPr>
          <w:rtl w:val="0"/>
        </w:rPr>
      </w:r>
    </w:p>
    <w:p w:rsidR="00000000" w:rsidDel="00000000" w:rsidP="00000000" w:rsidRDefault="00000000" w:rsidRPr="00000000" w14:paraId="00000143">
      <w:pPr>
        <w:pageBreakBefore w:val="0"/>
        <w:rPr/>
      </w:pPr>
      <w:r w:rsidDel="00000000" w:rsidR="00000000" w:rsidRPr="00000000">
        <w:rPr>
          <w:rtl w:val="0"/>
        </w:rPr>
      </w:r>
    </w:p>
    <w:p w:rsidR="00000000" w:rsidDel="00000000" w:rsidP="00000000" w:rsidRDefault="00000000" w:rsidRPr="00000000" w14:paraId="00000144">
      <w:pPr>
        <w:pageBreakBefore w:val="0"/>
        <w:rPr/>
      </w:pPr>
      <w:r w:rsidDel="00000000" w:rsidR="00000000" w:rsidRPr="00000000">
        <w:rPr>
          <w:rtl w:val="0"/>
        </w:rPr>
      </w:r>
    </w:p>
    <w:p w:rsidR="00000000" w:rsidDel="00000000" w:rsidP="00000000" w:rsidRDefault="00000000" w:rsidRPr="00000000" w14:paraId="00000145">
      <w:pPr>
        <w:pageBreakBefore w:val="0"/>
        <w:rPr>
          <w:b w:val="1"/>
        </w:rPr>
      </w:pPr>
      <w:r w:rsidDel="00000000" w:rsidR="00000000" w:rsidRPr="00000000">
        <w:rPr>
          <w:b w:val="1"/>
          <w:rtl w:val="0"/>
        </w:rPr>
        <w:t xml:space="preserve">R2. Software includes qualified references to other software</w:t>
      </w:r>
      <w:r w:rsidDel="00000000" w:rsidR="00000000" w:rsidRPr="00000000">
        <w:rPr>
          <w:b w:val="1"/>
          <w:rtl w:val="0"/>
        </w:rPr>
        <w:t xml:space="preserve">.</w:t>
      </w:r>
    </w:p>
    <w:p w:rsidR="00000000" w:rsidDel="00000000" w:rsidP="00000000" w:rsidRDefault="00000000" w:rsidRPr="00000000" w14:paraId="00000146">
      <w:pPr>
        <w:pageBreakBefore w:val="0"/>
        <w:rPr/>
      </w:pPr>
      <w:r w:rsidDel="00000000" w:rsidR="00000000" w:rsidRPr="00000000">
        <w:rPr>
          <w:rtl w:val="0"/>
        </w:rPr>
      </w:r>
    </w:p>
    <w:p w:rsidR="00000000" w:rsidDel="00000000" w:rsidP="00000000" w:rsidRDefault="00000000" w:rsidRPr="00000000" w14:paraId="00000147">
      <w:pPr>
        <w:pageBreakBefore w:val="0"/>
        <w:rPr>
          <w:i w:val="1"/>
        </w:rPr>
      </w:pPr>
      <w:r w:rsidDel="00000000" w:rsidR="00000000" w:rsidRPr="00000000">
        <w:rPr>
          <w:i w:val="1"/>
          <w:rtl w:val="0"/>
        </w:rPr>
        <w:t xml:space="preserve">Software is rarely standalone and in most cases is built upon other software (e.g dependencies), it should include </w:t>
      </w:r>
      <w:r w:rsidDel="00000000" w:rsidR="00000000" w:rsidRPr="00000000">
        <w:rPr>
          <w:i w:val="1"/>
          <w:rtl w:val="0"/>
        </w:rPr>
        <w:t xml:space="preserve">appropriate</w:t>
      </w:r>
      <w:r w:rsidDel="00000000" w:rsidR="00000000" w:rsidRPr="00000000">
        <w:rPr>
          <w:i w:val="1"/>
          <w:rtl w:val="0"/>
        </w:rPr>
        <w:t xml:space="preserve"> references to other software (</w:t>
      </w:r>
      <w:r w:rsidDel="00000000" w:rsidR="00000000" w:rsidRPr="00000000">
        <w:rPr>
          <w:i w:val="1"/>
          <w:rtl w:val="0"/>
        </w:rPr>
        <w:t xml:space="preserve">requirements, imports, libraries, etc.) which is necessary to compile and run the software</w:t>
      </w:r>
      <w:commentRangeStart w:id="287"/>
      <w:commentRangeStart w:id="288"/>
      <w:commentRangeStart w:id="289"/>
      <w:commentRangeStart w:id="290"/>
      <w:commentRangeStart w:id="291"/>
      <w:commentRangeStart w:id="292"/>
      <w:r w:rsidDel="00000000" w:rsidR="00000000" w:rsidRPr="00000000">
        <w:rPr>
          <w:i w:val="1"/>
          <w:rtl w:val="0"/>
        </w:rPr>
        <w:t xml:space="preserve">, </w:t>
      </w:r>
      <w:r w:rsidDel="00000000" w:rsidR="00000000" w:rsidRPr="00000000">
        <w:rPr>
          <w:i w:val="1"/>
          <w:rtl w:val="0"/>
        </w:rPr>
        <w:t xml:space="preserve">but not in a way that meets the FAIR principles</w:t>
      </w:r>
      <w:commentRangeEnd w:id="287"/>
      <w:r w:rsidDel="00000000" w:rsidR="00000000" w:rsidRPr="00000000">
        <w:commentReference w:id="287"/>
      </w:r>
      <w:commentRangeEnd w:id="288"/>
      <w:r w:rsidDel="00000000" w:rsidR="00000000" w:rsidRPr="00000000">
        <w:commentReference w:id="288"/>
      </w:r>
      <w:commentRangeEnd w:id="289"/>
      <w:r w:rsidDel="00000000" w:rsidR="00000000" w:rsidRPr="00000000">
        <w:commentReference w:id="289"/>
      </w:r>
      <w:commentRangeEnd w:id="290"/>
      <w:r w:rsidDel="00000000" w:rsidR="00000000" w:rsidRPr="00000000">
        <w:commentReference w:id="290"/>
      </w:r>
      <w:commentRangeEnd w:id="291"/>
      <w:r w:rsidDel="00000000" w:rsidR="00000000" w:rsidRPr="00000000">
        <w:commentReference w:id="291"/>
      </w:r>
      <w:commentRangeEnd w:id="292"/>
      <w:r w:rsidDel="00000000" w:rsidR="00000000" w:rsidRPr="00000000">
        <w:commentReference w:id="292"/>
      </w:r>
      <w:r w:rsidDel="00000000" w:rsidR="00000000" w:rsidRPr="00000000">
        <w:rPr>
          <w:i w:val="1"/>
          <w:rtl w:val="0"/>
        </w:rPr>
        <w:t xml:space="preserve">. “Qualified” here means specifying the </w:t>
      </w:r>
      <w:r w:rsidDel="00000000" w:rsidR="00000000" w:rsidRPr="00000000">
        <w:rPr>
          <w:i w:val="1"/>
          <w:rtl w:val="0"/>
        </w:rPr>
        <w:t xml:space="preserve">authoritative</w:t>
      </w:r>
      <w:r w:rsidDel="00000000" w:rsidR="00000000" w:rsidRPr="00000000">
        <w:rPr>
          <w:i w:val="1"/>
          <w:rtl w:val="0"/>
        </w:rPr>
        <w:t xml:space="preserve"> source for an identifier, possibly including a resolvable reference to further information about the source. To follow this principle, it is desirable but not required that the other software referenced implements the </w:t>
      </w:r>
      <w:commentRangeStart w:id="293"/>
      <w:commentRangeStart w:id="294"/>
      <w:r w:rsidDel="00000000" w:rsidR="00000000" w:rsidRPr="00000000">
        <w:rPr>
          <w:i w:val="1"/>
          <w:rtl w:val="0"/>
        </w:rPr>
        <w:t xml:space="preserve">FAIR4RS</w:t>
      </w:r>
      <w:commentRangeEnd w:id="293"/>
      <w:r w:rsidDel="00000000" w:rsidR="00000000" w:rsidRPr="00000000">
        <w:commentReference w:id="293"/>
      </w:r>
      <w:commentRangeEnd w:id="294"/>
      <w:r w:rsidDel="00000000" w:rsidR="00000000" w:rsidRPr="00000000">
        <w:commentReference w:id="294"/>
      </w:r>
      <w:r w:rsidDel="00000000" w:rsidR="00000000" w:rsidRPr="00000000">
        <w:rPr>
          <w:i w:val="1"/>
          <w:rtl w:val="0"/>
        </w:rPr>
        <w:t xml:space="preserve"> principles.</w:t>
      </w:r>
    </w:p>
    <w:p w:rsidR="00000000" w:rsidDel="00000000" w:rsidP="00000000" w:rsidRDefault="00000000" w:rsidRPr="00000000" w14:paraId="00000148">
      <w:pPr>
        <w:pageBreakBefore w:val="0"/>
        <w:rPr>
          <w:i w:val="1"/>
        </w:rPr>
      </w:pPr>
      <w:r w:rsidDel="00000000" w:rsidR="00000000" w:rsidRPr="00000000">
        <w:rPr>
          <w:rtl w:val="0"/>
        </w:rPr>
      </w:r>
    </w:p>
    <w:p w:rsidR="00000000" w:rsidDel="00000000" w:rsidP="00000000" w:rsidRDefault="00000000" w:rsidRPr="00000000" w14:paraId="00000149">
      <w:pPr>
        <w:pageBreakBefore w:val="0"/>
        <w:rPr>
          <w:i w:val="1"/>
        </w:rPr>
      </w:pPr>
      <w:r w:rsidDel="00000000" w:rsidR="00000000" w:rsidRPr="00000000">
        <w:rPr>
          <w:rtl w:val="0"/>
        </w:rPr>
      </w:r>
    </w:p>
    <w:p w:rsidR="00000000" w:rsidDel="00000000" w:rsidP="00000000" w:rsidRDefault="00000000" w:rsidRPr="00000000" w14:paraId="0000014A">
      <w:pPr>
        <w:pageBreakBefore w:val="0"/>
        <w:rPr>
          <w:b w:val="1"/>
        </w:rPr>
      </w:pPr>
      <w:commentRangeStart w:id="295"/>
      <w:commentRangeStart w:id="296"/>
      <w:commentRangeStart w:id="297"/>
      <w:r w:rsidDel="00000000" w:rsidR="00000000" w:rsidRPr="00000000">
        <w:rPr>
          <w:b w:val="1"/>
          <w:rtl w:val="0"/>
        </w:rPr>
        <w:t xml:space="preserve">R3. Software meets domain-relevant community standards</w:t>
      </w:r>
      <w:commentRangeEnd w:id="295"/>
      <w:r w:rsidDel="00000000" w:rsidR="00000000" w:rsidRPr="00000000">
        <w:commentReference w:id="295"/>
      </w:r>
      <w:commentRangeEnd w:id="296"/>
      <w:r w:rsidDel="00000000" w:rsidR="00000000" w:rsidRPr="00000000">
        <w:commentReference w:id="296"/>
      </w:r>
      <w:commentRangeEnd w:id="297"/>
      <w:r w:rsidDel="00000000" w:rsidR="00000000" w:rsidRPr="00000000">
        <w:commentReference w:id="297"/>
      </w:r>
      <w:r w:rsidDel="00000000" w:rsidR="00000000" w:rsidRPr="00000000">
        <w:rPr>
          <w:rtl w:val="0"/>
        </w:rPr>
      </w:r>
    </w:p>
    <w:p w:rsidR="00000000" w:rsidDel="00000000" w:rsidP="00000000" w:rsidRDefault="00000000" w:rsidRPr="00000000" w14:paraId="0000014B">
      <w:pPr>
        <w:pageBreakBefore w:val="0"/>
        <w:rPr/>
      </w:pPr>
      <w:r w:rsidDel="00000000" w:rsidR="00000000" w:rsidRPr="00000000">
        <w:rPr>
          <w:rtl w:val="0"/>
        </w:rPr>
      </w:r>
    </w:p>
    <w:p w:rsidR="00000000" w:rsidDel="00000000" w:rsidP="00000000" w:rsidRDefault="00000000" w:rsidRPr="00000000" w14:paraId="0000014C">
      <w:pPr>
        <w:pageBreakBefore w:val="0"/>
        <w:rPr/>
      </w:pPr>
      <w:r w:rsidDel="00000000" w:rsidR="00000000" w:rsidRPr="00000000">
        <w:rPr>
          <w:i w:val="1"/>
          <w:rtl w:val="0"/>
        </w:rPr>
        <w:t xml:space="preserve">Software, including its </w:t>
      </w:r>
      <w:commentRangeStart w:id="298"/>
      <w:commentRangeStart w:id="299"/>
      <w:r w:rsidDel="00000000" w:rsidR="00000000" w:rsidRPr="00000000">
        <w:rPr>
          <w:i w:val="1"/>
          <w:rtl w:val="0"/>
        </w:rPr>
        <w:t xml:space="preserve">documentation</w:t>
      </w:r>
      <w:commentRangeEnd w:id="298"/>
      <w:r w:rsidDel="00000000" w:rsidR="00000000" w:rsidRPr="00000000">
        <w:commentReference w:id="298"/>
      </w:r>
      <w:commentRangeEnd w:id="299"/>
      <w:r w:rsidDel="00000000" w:rsidR="00000000" w:rsidRPr="00000000">
        <w:commentReference w:id="299"/>
      </w:r>
      <w:r w:rsidDel="00000000" w:rsidR="00000000" w:rsidRPr="00000000">
        <w:rPr>
          <w:i w:val="1"/>
          <w:rtl w:val="0"/>
        </w:rPr>
        <w:t xml:space="preserve"> and license, should meet or rise above domain-relevant community standards and coding practices (for example choice of programming language, standards for testing, usage of file formats, etc) that enable reuse. While the FAIR4RS principles d</w:t>
      </w:r>
      <w:commentRangeStart w:id="300"/>
      <w:commentRangeStart w:id="301"/>
      <w:r w:rsidDel="00000000" w:rsidR="00000000" w:rsidRPr="00000000">
        <w:rPr>
          <w:i w:val="1"/>
          <w:rtl w:val="0"/>
        </w:rPr>
        <w:t xml:space="preserve">o not specify particular community standards,</w:t>
      </w:r>
      <w:commentRangeEnd w:id="300"/>
      <w:r w:rsidDel="00000000" w:rsidR="00000000" w:rsidRPr="00000000">
        <w:commentReference w:id="300"/>
      </w:r>
      <w:commentRangeEnd w:id="301"/>
      <w:r w:rsidDel="00000000" w:rsidR="00000000" w:rsidRPr="00000000">
        <w:commentReference w:id="301"/>
      </w:r>
      <w:r w:rsidDel="00000000" w:rsidR="00000000" w:rsidRPr="00000000">
        <w:rPr>
          <w:i w:val="1"/>
          <w:rtl w:val="0"/>
        </w:rPr>
        <w:t xml:space="preserve"> the intent is to ensure that practitioners are aware of what others are doing and using in the community, whilst acknowledging that community standards are (and should be) under constant development. </w:t>
      </w:r>
      <w:ins w:author="Alexander Struck" w:id="74" w:date="2021-05-29T12:29:58Z">
        <w:commentRangeStart w:id="302"/>
        <w:r w:rsidDel="00000000" w:rsidR="00000000" w:rsidRPr="00000000">
          <w:rPr>
            <w:i w:val="1"/>
            <w:rtl w:val="0"/>
          </w:rPr>
          <w:t xml:space="preserve">This principle encourage</w:t>
        </w:r>
      </w:ins>
      <w:ins w:author="Allen Lee" w:id="75" w:date="2021-05-31T23:05:01Z">
        <w:commentRangeEnd w:id="302"/>
        <w:r w:rsidDel="00000000" w:rsidR="00000000" w:rsidRPr="00000000">
          <w:commentReference w:id="302"/>
        </w:r>
        <w:r w:rsidDel="00000000" w:rsidR="00000000" w:rsidRPr="00000000">
          <w:rPr>
            <w:i w:val="1"/>
            <w:rtl w:val="0"/>
          </w:rPr>
          <w:t xml:space="preserve">s</w:t>
        </w:r>
      </w:ins>
      <w:ins w:author="Alexander Struck" w:id="74" w:date="2021-05-29T12:29:58Z">
        <w:r w:rsidDel="00000000" w:rsidR="00000000" w:rsidRPr="00000000">
          <w:rPr>
            <w:i w:val="1"/>
            <w:rtl w:val="0"/>
          </w:rPr>
          <w:t xml:space="preserve"> collaboration with the relevant community.</w:t>
        </w:r>
      </w:ins>
      <w:del w:author="Alexander Struck" w:id="74" w:date="2021-05-29T12:29:58Z">
        <w:r w:rsidDel="00000000" w:rsidR="00000000" w:rsidRPr="00000000">
          <w:rPr>
            <w:i w:val="1"/>
            <w:rtl w:val="0"/>
          </w:rPr>
          <w:delText xml:space="preserve">This principle does not prohibit innovation as long as it is done in collaboration with the relevant community.</w:delText>
        </w:r>
      </w:del>
      <w:r w:rsidDel="00000000" w:rsidR="00000000" w:rsidRPr="00000000">
        <w:rPr>
          <w:rtl w:val="0"/>
        </w:rPr>
      </w:r>
    </w:p>
    <w:p w:rsidR="00000000" w:rsidDel="00000000" w:rsidP="00000000" w:rsidRDefault="00000000" w:rsidRPr="00000000" w14:paraId="0000014D">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14E">
      <w:pPr>
        <w:pStyle w:val="Heading1"/>
        <w:pageBreakBefore w:val="0"/>
        <w:rPr/>
      </w:pPr>
      <w:bookmarkStart w:colFirst="0" w:colLast="0" w:name="_snf9y09f3mzx" w:id="17"/>
      <w:bookmarkEnd w:id="17"/>
      <w:commentRangeStart w:id="303"/>
      <w:commentRangeStart w:id="304"/>
      <w:r w:rsidDel="00000000" w:rsidR="00000000" w:rsidRPr="00000000">
        <w:rPr>
          <w:rtl w:val="0"/>
        </w:rPr>
        <w:t xml:space="preserve">Challenges to implementation</w:t>
      </w:r>
      <w:commentRangeEnd w:id="303"/>
      <w:r w:rsidDel="00000000" w:rsidR="00000000" w:rsidRPr="00000000">
        <w:commentReference w:id="303"/>
      </w:r>
      <w:commentRangeEnd w:id="304"/>
      <w:r w:rsidDel="00000000" w:rsidR="00000000" w:rsidRPr="00000000">
        <w:commentReference w:id="304"/>
      </w:r>
      <w:r w:rsidDel="00000000" w:rsidR="00000000" w:rsidRPr="00000000">
        <w:rPr>
          <w:rtl w:val="0"/>
        </w:rPr>
      </w:r>
    </w:p>
    <w:p w:rsidR="00000000" w:rsidDel="00000000" w:rsidP="00000000" w:rsidRDefault="00000000" w:rsidRPr="00000000" w14:paraId="0000014F">
      <w:pPr>
        <w:pageBreakBefore w:val="0"/>
        <w:ind w:left="0" w:firstLine="0"/>
        <w:rPr/>
      </w:pPr>
      <w:r w:rsidDel="00000000" w:rsidR="00000000" w:rsidRPr="00000000">
        <w:rPr>
          <w:rtl w:val="0"/>
        </w:rPr>
        <w:t xml:space="preserve">In this section, challenges that must be overcome to make research software FAIR are described. These represent current gaps that may make it difficult for individuals to follow the FAIR4RS principles. Additional details can be found in the related reports (</w:t>
      </w:r>
      <w:hyperlink r:id="rId28">
        <w:r w:rsidDel="00000000" w:rsidR="00000000" w:rsidRPr="00000000">
          <w:rPr>
            <w:color w:val="1155cc"/>
            <w:u w:val="single"/>
            <w:rtl w:val="0"/>
          </w:rPr>
          <w:t xml:space="preserve">Katz, Gruenpeter &amp; Honeyman, 2021</w:t>
        </w:r>
      </w:hyperlink>
      <w:r w:rsidDel="00000000" w:rsidR="00000000" w:rsidRPr="00000000">
        <w:rPr>
          <w:rtl w:val="0"/>
        </w:rPr>
        <w:t xml:space="preserve">; </w:t>
      </w:r>
      <w:hyperlink r:id="rId29">
        <w:r w:rsidDel="00000000" w:rsidR="00000000" w:rsidRPr="00000000">
          <w:rPr>
            <w:color w:val="1155cc"/>
            <w:u w:val="single"/>
            <w:rtl w:val="0"/>
          </w:rPr>
          <w:t xml:space="preserve">Katz, Chue Hong, Barker &amp; Gruenpeter, 2021</w:t>
        </w:r>
      </w:hyperlink>
      <w:r w:rsidDel="00000000" w:rsidR="00000000" w:rsidRPr="00000000">
        <w:rPr>
          <w:rtl w:val="0"/>
        </w:rPr>
        <w:t xml:space="preserve">).</w:t>
      </w:r>
    </w:p>
    <w:p w:rsidR="00000000" w:rsidDel="00000000" w:rsidP="00000000" w:rsidRDefault="00000000" w:rsidRPr="00000000" w14:paraId="00000150">
      <w:pPr>
        <w:pageBreakBefore w:val="0"/>
        <w:ind w:left="0" w:firstLine="0"/>
        <w:rPr/>
      </w:pPr>
      <w:r w:rsidDel="00000000" w:rsidR="00000000" w:rsidRPr="00000000">
        <w:rPr>
          <w:rtl w:val="0"/>
        </w:rPr>
      </w:r>
    </w:p>
    <w:p w:rsidR="00000000" w:rsidDel="00000000" w:rsidP="00000000" w:rsidRDefault="00000000" w:rsidRPr="00000000" w14:paraId="00000151">
      <w:pPr>
        <w:pageBreakBefore w:val="0"/>
        <w:ind w:left="0" w:firstLine="0"/>
        <w:rPr/>
      </w:pPr>
      <w:r w:rsidDel="00000000" w:rsidR="00000000" w:rsidRPr="00000000">
        <w:rPr>
          <w:b w:val="1"/>
          <w:rtl w:val="0"/>
        </w:rPr>
        <w:t xml:space="preserve">Metadata and identifier authority.</w:t>
      </w:r>
      <w:r w:rsidDel="00000000" w:rsidR="00000000" w:rsidRPr="00000000">
        <w:rPr>
          <w:rtl w:val="0"/>
        </w:rPr>
        <w:t xml:space="preserve"> All research software must have unique identifiers and associated metadata. How are these identifiers created? How is the metadata created, stored and maintained? </w:t>
      </w:r>
      <w:commentRangeStart w:id="305"/>
      <w:commentRangeStart w:id="306"/>
      <w:r w:rsidDel="00000000" w:rsidR="00000000" w:rsidRPr="00000000">
        <w:rPr>
          <w:rtl w:val="0"/>
        </w:rPr>
        <w:t xml:space="preserve">Intrinsic metadata</w:t>
      </w:r>
      <w:commentRangeEnd w:id="305"/>
      <w:r w:rsidDel="00000000" w:rsidR="00000000" w:rsidRPr="00000000">
        <w:commentReference w:id="305"/>
      </w:r>
      <w:commentRangeEnd w:id="306"/>
      <w:r w:rsidDel="00000000" w:rsidR="00000000" w:rsidRPr="00000000">
        <w:commentReference w:id="306"/>
      </w:r>
      <w:r w:rsidDel="00000000" w:rsidR="00000000" w:rsidRPr="00000000">
        <w:rPr>
          <w:rtl w:val="0"/>
        </w:rPr>
        <w:t xml:space="preserve"> is guaranteed to be controlled by the authors but must be exposed to make the software findable. </w:t>
      </w:r>
      <w:commentRangeStart w:id="307"/>
      <w:commentRangeStart w:id="308"/>
      <w:r w:rsidDel="00000000" w:rsidR="00000000" w:rsidRPr="00000000">
        <w:rPr>
          <w:rtl w:val="0"/>
        </w:rPr>
        <w:t xml:space="preserve">Extrinsic metadata</w:t>
      </w:r>
      <w:ins w:author="Alexander Struck" w:id="76" w:date="2021-05-29T12:34:53Z">
        <w:commentRangeEnd w:id="307"/>
        <w:r w:rsidDel="00000000" w:rsidR="00000000" w:rsidRPr="00000000">
          <w:commentReference w:id="307"/>
        </w:r>
        <w:commentRangeEnd w:id="308"/>
        <w:r w:rsidDel="00000000" w:rsidR="00000000" w:rsidRPr="00000000">
          <w:commentReference w:id="308"/>
        </w:r>
        <w:commentRangeStart w:id="309"/>
        <w:commentRangeStart w:id="310"/>
        <w:r w:rsidDel="00000000" w:rsidR="00000000" w:rsidRPr="00000000">
          <w:rPr>
            <w:rtl w:val="0"/>
          </w:rPr>
          <w:t xml:space="preserve">, such a</w:t>
        </w:r>
      </w:ins>
      <w:ins w:author="Neil Chue Hong" w:id="77" w:date="2021-06-03T14:48:03Z">
        <w:commentRangeEnd w:id="309"/>
        <w:r w:rsidDel="00000000" w:rsidR="00000000" w:rsidRPr="00000000">
          <w:commentReference w:id="309"/>
        </w:r>
        <w:commentRangeEnd w:id="310"/>
        <w:r w:rsidDel="00000000" w:rsidR="00000000" w:rsidRPr="00000000">
          <w:commentReference w:id="310"/>
        </w:r>
        <w:r w:rsidDel="00000000" w:rsidR="00000000" w:rsidRPr="00000000">
          <w:rPr>
            <w:rtl w:val="0"/>
          </w:rPr>
          <w:t xml:space="preserve">s</w:t>
        </w:r>
      </w:ins>
      <w:ins w:author="Alexander Struck" w:id="76" w:date="2021-05-29T12:34:53Z">
        <w:r w:rsidDel="00000000" w:rsidR="00000000" w:rsidRPr="00000000">
          <w:rPr>
            <w:rtl w:val="0"/>
          </w:rPr>
          <w:t xml:space="preserve"> (persistent) identifiers,</w:t>
        </w:r>
      </w:ins>
      <w:r w:rsidDel="00000000" w:rsidR="00000000" w:rsidRPr="00000000">
        <w:rPr>
          <w:rtl w:val="0"/>
        </w:rPr>
        <w:t xml:space="preserve"> can be used to make the software findable but is controlled by an external authority.</w:t>
      </w:r>
    </w:p>
    <w:p w:rsidR="00000000" w:rsidDel="00000000" w:rsidP="00000000" w:rsidRDefault="00000000" w:rsidRPr="00000000" w14:paraId="00000152">
      <w:pPr>
        <w:pageBreakBefore w:val="0"/>
        <w:ind w:left="0" w:firstLine="0"/>
        <w:rPr/>
      </w:pPr>
      <w:r w:rsidDel="00000000" w:rsidR="00000000" w:rsidRPr="00000000">
        <w:rPr>
          <w:rtl w:val="0"/>
        </w:rPr>
      </w:r>
    </w:p>
    <w:p w:rsidR="00000000" w:rsidDel="00000000" w:rsidP="00000000" w:rsidRDefault="00000000" w:rsidRPr="00000000" w14:paraId="00000153">
      <w:pPr>
        <w:pageBreakBefore w:val="0"/>
        <w:rPr/>
      </w:pPr>
      <w:r w:rsidDel="00000000" w:rsidR="00000000" w:rsidRPr="00000000">
        <w:rPr>
          <w:b w:val="1"/>
          <w:rtl w:val="0"/>
        </w:rPr>
        <w:t xml:space="preserve">Metadata vocabularies and metadata properties.</w:t>
      </w:r>
      <w:r w:rsidDel="00000000" w:rsidR="00000000" w:rsidRPr="00000000">
        <w:rPr>
          <w:rtl w:val="0"/>
        </w:rPr>
        <w:t xml:space="preserve"> At present, there is no community agreement on which vocabularies should be used. Vocabularies used by package managers to describe software do not capture metadata about research and there are relatively</w:t>
      </w:r>
      <w:commentRangeStart w:id="311"/>
      <w:commentRangeStart w:id="312"/>
      <w:r w:rsidDel="00000000" w:rsidR="00000000" w:rsidRPr="00000000">
        <w:rPr>
          <w:rtl w:val="0"/>
        </w:rPr>
        <w:t xml:space="preserve"> few discipline-specific vocabularies that capture metadata about software development and usage</w:t>
      </w:r>
      <w:commentRangeEnd w:id="311"/>
      <w:r w:rsidDel="00000000" w:rsidR="00000000" w:rsidRPr="00000000">
        <w:commentReference w:id="311"/>
      </w:r>
      <w:commentRangeEnd w:id="312"/>
      <w:r w:rsidDel="00000000" w:rsidR="00000000" w:rsidRPr="00000000">
        <w:commentReference w:id="312"/>
      </w:r>
      <w:r w:rsidDel="00000000" w:rsidR="00000000" w:rsidRPr="00000000">
        <w:rPr>
          <w:rtl w:val="0"/>
        </w:rPr>
        <w:t xml:space="preserve">.</w:t>
      </w:r>
      <w:ins w:author="Esther Plomp" w:id="78" w:date="2021-05-22T13:33:26Z">
        <w:commentRangeStart w:id="313"/>
        <w:commentRangeStart w:id="314"/>
        <w:r w:rsidDel="00000000" w:rsidR="00000000" w:rsidRPr="00000000">
          <w:rPr>
            <w:rtl w:val="0"/>
          </w:rPr>
          <w:t xml:space="preserve"> Establishing metadata vocabularies/standards is an </w:t>
        </w:r>
      </w:ins>
      <w:ins w:author="Allen Lee" w:id="79" w:date="2021-05-29T05:57:12Z">
        <w:commentRangeEnd w:id="313"/>
        <w:r w:rsidDel="00000000" w:rsidR="00000000" w:rsidRPr="00000000">
          <w:commentReference w:id="313"/>
        </w:r>
        <w:commentRangeEnd w:id="314"/>
        <w:r w:rsidDel="00000000" w:rsidR="00000000" w:rsidRPr="00000000">
          <w:commentReference w:id="314"/>
        </w:r>
        <w:r w:rsidDel="00000000" w:rsidR="00000000" w:rsidRPr="00000000">
          <w:rPr>
            <w:rtl w:val="0"/>
          </w:rPr>
          <w:t xml:space="preserve">intensive process</w:t>
        </w:r>
      </w:ins>
      <w:ins w:author="Esther Plomp" w:id="78" w:date="2021-05-22T13:33:26Z">
        <w:del w:author="Allen Lee" w:id="79" w:date="2021-05-29T05:57:12Z">
          <w:r w:rsidDel="00000000" w:rsidR="00000000" w:rsidRPr="00000000">
            <w:rPr>
              <w:rtl w:val="0"/>
            </w:rPr>
            <w:delText xml:space="preserve">extensive </w:delText>
          </w:r>
          <w:commentRangeStart w:id="315"/>
          <w:commentRangeStart w:id="316"/>
          <w:r w:rsidDel="00000000" w:rsidR="00000000" w:rsidRPr="00000000">
            <w:rPr>
              <w:rtl w:val="0"/>
            </w:rPr>
            <w:delText xml:space="preserve">progress</w:delText>
          </w:r>
        </w:del>
        <w:commentRangeEnd w:id="315"/>
        <w:r w:rsidDel="00000000" w:rsidR="00000000" w:rsidRPr="00000000">
          <w:commentReference w:id="315"/>
        </w:r>
        <w:commentRangeEnd w:id="316"/>
        <w:r w:rsidDel="00000000" w:rsidR="00000000" w:rsidRPr="00000000">
          <w:commentReference w:id="316"/>
        </w:r>
        <w:r w:rsidDel="00000000" w:rsidR="00000000" w:rsidRPr="00000000">
          <w:rPr>
            <w:rtl w:val="0"/>
          </w:rPr>
          <w:t xml:space="preserve"> for which resources are </w:t>
        </w:r>
        <w:commentRangeStart w:id="317"/>
        <w:r w:rsidDel="00000000" w:rsidR="00000000" w:rsidRPr="00000000">
          <w:rPr>
            <w:rtl w:val="0"/>
          </w:rPr>
          <w:t xml:space="preserve">limited</w:t>
        </w:r>
        <w:commentRangeEnd w:id="317"/>
        <w:r w:rsidDel="00000000" w:rsidR="00000000" w:rsidRPr="00000000">
          <w:commentReference w:id="317"/>
        </w:r>
        <w:r w:rsidDel="00000000" w:rsidR="00000000" w:rsidRPr="00000000">
          <w:rPr>
            <w:rtl w:val="0"/>
          </w:rPr>
          <w:t xml:space="preserve">.</w:t>
        </w:r>
      </w:ins>
      <w:r w:rsidDel="00000000" w:rsidR="00000000" w:rsidRPr="00000000">
        <w:rPr>
          <w:rtl w:val="0"/>
        </w:rPr>
      </w:r>
    </w:p>
    <w:p w:rsidR="00000000" w:rsidDel="00000000" w:rsidP="00000000" w:rsidRDefault="00000000" w:rsidRPr="00000000" w14:paraId="00000154">
      <w:pPr>
        <w:pageBreakBefore w:val="0"/>
        <w:ind w:left="0" w:firstLine="0"/>
        <w:rPr/>
      </w:pPr>
      <w:r w:rsidDel="00000000" w:rsidR="00000000" w:rsidRPr="00000000">
        <w:rPr>
          <w:rtl w:val="0"/>
        </w:rPr>
      </w:r>
    </w:p>
    <w:p w:rsidR="00000000" w:rsidDel="00000000" w:rsidP="00000000" w:rsidRDefault="00000000" w:rsidRPr="00000000" w14:paraId="00000155">
      <w:pPr>
        <w:pageBreakBefore w:val="0"/>
        <w:ind w:left="0" w:firstLine="0"/>
        <w:rPr/>
      </w:pPr>
      <w:commentRangeStart w:id="318"/>
      <w:commentRangeStart w:id="319"/>
      <w:commentRangeStart w:id="320"/>
      <w:commentRangeStart w:id="321"/>
      <w:r w:rsidDel="00000000" w:rsidR="00000000" w:rsidRPr="00000000">
        <w:rPr>
          <w:b w:val="1"/>
          <w:rtl w:val="0"/>
        </w:rPr>
        <w:t xml:space="preserve">Software identifiers.</w:t>
      </w:r>
      <w:r w:rsidDel="00000000" w:rsidR="00000000" w:rsidRPr="00000000">
        <w:rPr>
          <w:rtl w:val="0"/>
        </w:rPr>
        <w:t xml:space="preserve"> At present, there is no community agreement on the best identifiers for software, even for specific use cases such as giving software authors credit. These identifiers are mostly independent and not clearly interoperable.</w:t>
      </w:r>
      <w:commentRangeEnd w:id="318"/>
      <w:r w:rsidDel="00000000" w:rsidR="00000000" w:rsidRPr="00000000">
        <w:commentReference w:id="318"/>
      </w:r>
      <w:commentRangeEnd w:id="319"/>
      <w:r w:rsidDel="00000000" w:rsidR="00000000" w:rsidRPr="00000000">
        <w:commentReference w:id="319"/>
      </w:r>
      <w:commentRangeEnd w:id="320"/>
      <w:r w:rsidDel="00000000" w:rsidR="00000000" w:rsidRPr="00000000">
        <w:commentReference w:id="320"/>
      </w:r>
      <w:commentRangeEnd w:id="321"/>
      <w:r w:rsidDel="00000000" w:rsidR="00000000" w:rsidRPr="00000000">
        <w:commentReference w:id="321"/>
      </w:r>
      <w:r w:rsidDel="00000000" w:rsidR="00000000" w:rsidRPr="00000000">
        <w:rPr>
          <w:rtl w:val="0"/>
        </w:rPr>
      </w:r>
    </w:p>
    <w:p w:rsidR="00000000" w:rsidDel="00000000" w:rsidP="00000000" w:rsidRDefault="00000000" w:rsidRPr="00000000" w14:paraId="00000156">
      <w:pPr>
        <w:pageBreakBefore w:val="0"/>
        <w:ind w:left="0" w:firstLine="0"/>
        <w:rPr/>
      </w:pPr>
      <w:r w:rsidDel="00000000" w:rsidR="00000000" w:rsidRPr="00000000">
        <w:rPr>
          <w:rtl w:val="0"/>
        </w:rPr>
      </w:r>
    </w:p>
    <w:p w:rsidR="00000000" w:rsidDel="00000000" w:rsidP="00000000" w:rsidRDefault="00000000" w:rsidRPr="00000000" w14:paraId="00000157">
      <w:pPr>
        <w:pageBreakBefore w:val="0"/>
        <w:ind w:left="0" w:firstLine="0"/>
        <w:rPr>
          <w:del w:author="Axel Loewe" w:id="80" w:date="2021-05-25T07:48:29Z"/>
        </w:rPr>
      </w:pPr>
      <w:r w:rsidDel="00000000" w:rsidR="00000000" w:rsidRPr="00000000">
        <w:rPr>
          <w:b w:val="1"/>
          <w:rtl w:val="0"/>
        </w:rPr>
        <w:t xml:space="preserve">Identification target. </w:t>
      </w:r>
      <w:r w:rsidDel="00000000" w:rsidR="00000000" w:rsidRPr="00000000">
        <w:rPr>
          <w:rtl w:val="0"/>
        </w:rPr>
        <w:t xml:space="preserve">At</w:t>
      </w:r>
      <w:r w:rsidDel="00000000" w:rsidR="00000000" w:rsidRPr="00000000">
        <w:rPr>
          <w:rtl w:val="0"/>
        </w:rPr>
        <w:t xml:space="preserve"> present, there is no community agreement on what a software identifier should refer to, e.g. for open source software, for commercial software, for a container,</w:t>
      </w:r>
      <w:ins w:author="Axel Loewe" w:id="80" w:date="2021-05-25T07:48:29Z">
        <w:r w:rsidDel="00000000" w:rsidR="00000000" w:rsidRPr="00000000">
          <w:rPr>
            <w:rtl w:val="0"/>
          </w:rPr>
          <w:t xml:space="preserve"> </w:t>
        </w:r>
      </w:ins>
      <w:del w:author="Axel Loewe" w:id="80" w:date="2021-05-25T07:48:29Z">
        <w:r w:rsidDel="00000000" w:rsidR="00000000" w:rsidRPr="00000000">
          <w:rPr>
            <w:rtl w:val="0"/>
          </w:rPr>
        </w:r>
      </w:del>
    </w:p>
    <w:p w:rsidR="00000000" w:rsidDel="00000000" w:rsidP="00000000" w:rsidRDefault="00000000" w:rsidRPr="00000000" w14:paraId="00000158">
      <w:pPr>
        <w:pageBreakBefore w:val="0"/>
        <w:ind w:left="0" w:firstLine="0"/>
        <w:rPr/>
      </w:pPr>
      <w:r w:rsidDel="00000000" w:rsidR="00000000" w:rsidRPr="00000000">
        <w:rPr>
          <w:rtl w:val="0"/>
        </w:rPr>
        <w:t xml:space="preserve">for a service, etc. This is discussed in the FAIR4RS principles when talking about granularity and versions, and is also related to the idea of a software concept, which is the set of all specific versions of that software.</w:t>
      </w:r>
    </w:p>
    <w:p w:rsidR="00000000" w:rsidDel="00000000" w:rsidP="00000000" w:rsidRDefault="00000000" w:rsidRPr="00000000" w14:paraId="00000159">
      <w:pPr>
        <w:pageBreakBefore w:val="0"/>
        <w:ind w:left="0" w:firstLine="0"/>
        <w:rPr/>
      </w:pPr>
      <w:r w:rsidDel="00000000" w:rsidR="00000000" w:rsidRPr="00000000">
        <w:rPr>
          <w:rtl w:val="0"/>
        </w:rPr>
      </w:r>
    </w:p>
    <w:p w:rsidR="00000000" w:rsidDel="00000000" w:rsidP="00000000" w:rsidRDefault="00000000" w:rsidRPr="00000000" w14:paraId="0000015A">
      <w:pPr>
        <w:pageBreakBefore w:val="0"/>
        <w:ind w:left="0" w:firstLine="0"/>
        <w:rPr/>
      </w:pPr>
      <w:r w:rsidDel="00000000" w:rsidR="00000000" w:rsidRPr="00000000">
        <w:rPr>
          <w:b w:val="1"/>
          <w:rtl w:val="0"/>
        </w:rPr>
        <w:t xml:space="preserve">Software structure complexity. </w:t>
      </w:r>
      <w:r w:rsidDel="00000000" w:rsidR="00000000" w:rsidRPr="00000000">
        <w:rPr>
          <w:rtl w:val="0"/>
        </w:rPr>
        <w:t xml:space="preserve">Software is often a complex object made up of other software, documentation, data and metadata. How do we deal with this? Where should the FAIR4RS principles be applied, and where should other interpretations of the FAIR guiding principles be applied? </w:t>
      </w:r>
      <w:commentRangeStart w:id="322"/>
      <w:commentRangeStart w:id="323"/>
      <w:r w:rsidDel="00000000" w:rsidR="00000000" w:rsidRPr="00000000">
        <w:rPr>
          <w:rtl w:val="0"/>
        </w:rPr>
        <w:t xml:space="preserve">What should have identifiers, and how should relationships between them be described to be FAIR?</w:t>
      </w:r>
      <w:commentRangeEnd w:id="322"/>
      <w:r w:rsidDel="00000000" w:rsidR="00000000" w:rsidRPr="00000000">
        <w:commentReference w:id="322"/>
      </w:r>
      <w:commentRangeEnd w:id="323"/>
      <w:r w:rsidDel="00000000" w:rsidR="00000000" w:rsidRPr="00000000">
        <w:commentReference w:id="323"/>
      </w:r>
      <w:r w:rsidDel="00000000" w:rsidR="00000000" w:rsidRPr="00000000">
        <w:rPr>
          <w:rtl w:val="0"/>
        </w:rPr>
      </w:r>
    </w:p>
    <w:p w:rsidR="00000000" w:rsidDel="00000000" w:rsidP="00000000" w:rsidRDefault="00000000" w:rsidRPr="00000000" w14:paraId="0000015B">
      <w:pPr>
        <w:pageBreakBefore w:val="0"/>
        <w:ind w:left="0" w:firstLine="0"/>
        <w:rPr/>
      </w:pPr>
      <w:r w:rsidDel="00000000" w:rsidR="00000000" w:rsidRPr="00000000">
        <w:rPr>
          <w:rtl w:val="0"/>
        </w:rPr>
      </w:r>
    </w:p>
    <w:p w:rsidR="00000000" w:rsidDel="00000000" w:rsidP="00000000" w:rsidRDefault="00000000" w:rsidRPr="00000000" w14:paraId="0000015C">
      <w:pPr>
        <w:pageBreakBefore w:val="0"/>
        <w:ind w:left="0" w:firstLine="0"/>
        <w:rPr/>
      </w:pPr>
      <w:r w:rsidDel="00000000" w:rsidR="00000000" w:rsidRPr="00000000">
        <w:rPr>
          <w:b w:val="1"/>
          <w:rtl w:val="0"/>
        </w:rPr>
        <w:t xml:space="preserve">FAIRness of related research objects.</w:t>
      </w:r>
      <w:r w:rsidDel="00000000" w:rsidR="00000000" w:rsidRPr="00000000">
        <w:rPr>
          <w:rtl w:val="0"/>
        </w:rPr>
        <w:t xml:space="preserve"> There is still debate over whether FAIR is recursive, i.e. a digital research object is </w:t>
      </w:r>
      <w:commentRangeStart w:id="324"/>
      <w:commentRangeStart w:id="325"/>
      <w:commentRangeStart w:id="326"/>
      <w:r w:rsidDel="00000000" w:rsidR="00000000" w:rsidRPr="00000000">
        <w:rPr>
          <w:rtl w:val="0"/>
        </w:rPr>
        <w:t xml:space="preserve">only “fully FAIR” if the objects it builds on are also FAIR</w:t>
      </w:r>
      <w:commentRangeEnd w:id="324"/>
      <w:r w:rsidDel="00000000" w:rsidR="00000000" w:rsidRPr="00000000">
        <w:commentReference w:id="324"/>
      </w:r>
      <w:commentRangeEnd w:id="325"/>
      <w:r w:rsidDel="00000000" w:rsidR="00000000" w:rsidRPr="00000000">
        <w:commentReference w:id="325"/>
      </w:r>
      <w:commentRangeEnd w:id="326"/>
      <w:r w:rsidDel="00000000" w:rsidR="00000000" w:rsidRPr="00000000">
        <w:commentReference w:id="326"/>
      </w:r>
      <w:r w:rsidDel="00000000" w:rsidR="00000000" w:rsidRPr="00000000">
        <w:rPr>
          <w:rtl w:val="0"/>
        </w:rPr>
        <w:t xml:space="preserve">. However, even if just applied to data dependencies, this might restrict the implementation of FAIR4RS principles as it would require measurable, actionable guiding principles.</w:t>
      </w:r>
    </w:p>
    <w:p w:rsidR="00000000" w:rsidDel="00000000" w:rsidP="00000000" w:rsidRDefault="00000000" w:rsidRPr="00000000" w14:paraId="0000015D">
      <w:pPr>
        <w:pageBreakBefore w:val="0"/>
        <w:ind w:left="0" w:firstLine="0"/>
        <w:rPr/>
      </w:pPr>
      <w:r w:rsidDel="00000000" w:rsidR="00000000" w:rsidRPr="00000000">
        <w:rPr>
          <w:rtl w:val="0"/>
        </w:rPr>
      </w:r>
    </w:p>
    <w:p w:rsidR="00000000" w:rsidDel="00000000" w:rsidP="00000000" w:rsidRDefault="00000000" w:rsidRPr="00000000" w14:paraId="0000015E">
      <w:pPr>
        <w:pageBreakBefore w:val="0"/>
        <w:ind w:left="0" w:firstLine="0"/>
        <w:rPr/>
      </w:pPr>
      <w:r w:rsidDel="00000000" w:rsidR="00000000" w:rsidRPr="00000000">
        <w:rPr>
          <w:b w:val="1"/>
          <w:rtl w:val="0"/>
        </w:rPr>
        <w:t xml:space="preserve">Definition of accessibility. </w:t>
      </w:r>
      <w:r w:rsidDel="00000000" w:rsidR="00000000" w:rsidRPr="00000000">
        <w:rPr>
          <w:rtl w:val="0"/>
        </w:rPr>
        <w:t xml:space="preserve">In software engineering, there is already a different, well-understood definition of software accessibility. Even if the meaning used in the FAIR4RS principles is well-defined and scoped, it may lead to confusion and mean the principle is not well-understood across all domains.</w:t>
      </w:r>
    </w:p>
    <w:p w:rsidR="00000000" w:rsidDel="00000000" w:rsidP="00000000" w:rsidRDefault="00000000" w:rsidRPr="00000000" w14:paraId="0000015F">
      <w:pPr>
        <w:pageBreakBefore w:val="0"/>
        <w:ind w:left="0" w:firstLine="0"/>
        <w:rPr/>
      </w:pPr>
      <w:r w:rsidDel="00000000" w:rsidR="00000000" w:rsidRPr="00000000">
        <w:rPr>
          <w:rtl w:val="0"/>
        </w:rPr>
      </w:r>
    </w:p>
    <w:p w:rsidR="00000000" w:rsidDel="00000000" w:rsidP="00000000" w:rsidRDefault="00000000" w:rsidRPr="00000000" w14:paraId="00000160">
      <w:pPr>
        <w:pageBreakBefore w:val="0"/>
        <w:ind w:left="0" w:firstLine="0"/>
        <w:rPr/>
      </w:pPr>
      <w:r w:rsidDel="00000000" w:rsidR="00000000" w:rsidRPr="00000000">
        <w:rPr>
          <w:b w:val="1"/>
          <w:rtl w:val="0"/>
        </w:rPr>
        <w:t xml:space="preserve">Definition of reusability.</w:t>
      </w:r>
      <w:r w:rsidDel="00000000" w:rsidR="00000000" w:rsidRPr="00000000">
        <w:rPr>
          <w:rtl w:val="0"/>
        </w:rPr>
        <w:t xml:space="preserve"> In software engineering, for software to be reusable it should also be </w:t>
      </w:r>
      <w:r w:rsidDel="00000000" w:rsidR="00000000" w:rsidRPr="00000000">
        <w:rPr>
          <w:rtl w:val="0"/>
        </w:rPr>
        <w:t xml:space="preserve">maintainable</w:t>
      </w:r>
      <w:r w:rsidDel="00000000" w:rsidR="00000000" w:rsidRPr="00000000">
        <w:rPr>
          <w:rtl w:val="0"/>
        </w:rPr>
        <w:t xml:space="preserve"> and dependable (able to be built on for other purposes). This may be captured in R3, around domain-relevant community standards, but may also require additional clarification to avoid confusion or the proliferation of many competing sets of “added letters” to FAIR4RS related to other qualities.</w:t>
      </w:r>
    </w:p>
    <w:p w:rsidR="00000000" w:rsidDel="00000000" w:rsidP="00000000" w:rsidRDefault="00000000" w:rsidRPr="00000000" w14:paraId="00000161">
      <w:pPr>
        <w:pageBreakBefore w:val="0"/>
        <w:ind w:left="720" w:firstLine="0"/>
        <w:rPr/>
      </w:pPr>
      <w:r w:rsidDel="00000000" w:rsidR="00000000" w:rsidRPr="00000000">
        <w:rPr>
          <w:rtl w:val="0"/>
        </w:rPr>
      </w:r>
    </w:p>
    <w:p w:rsidR="00000000" w:rsidDel="00000000" w:rsidP="00000000" w:rsidRDefault="00000000" w:rsidRPr="00000000" w14:paraId="00000162">
      <w:pPr>
        <w:pStyle w:val="Heading1"/>
        <w:pageBreakBefore w:val="0"/>
        <w:rPr/>
      </w:pPr>
      <w:bookmarkStart w:colFirst="0" w:colLast="0" w:name="_dczjn65j8ge9" w:id="18"/>
      <w:bookmarkEnd w:id="18"/>
      <w:ins w:author="Alexander Struck" w:id="81" w:date="2021-05-29T12:40:43Z">
        <w:r w:rsidDel="00000000" w:rsidR="00000000" w:rsidRPr="00000000">
          <w:rPr>
            <w:rtl w:val="0"/>
          </w:rPr>
          <w:t xml:space="preserve">The path</w:t>
        </w:r>
      </w:ins>
      <w:del w:author="Alexander Struck" w:id="81" w:date="2021-05-29T12:40:43Z">
        <w:commentRangeStart w:id="327"/>
        <w:commentRangeStart w:id="328"/>
        <w:r w:rsidDel="00000000" w:rsidR="00000000" w:rsidRPr="00000000">
          <w:rPr>
            <w:rtl w:val="0"/>
          </w:rPr>
          <w:delText xml:space="preserve">Challenges</w:delText>
        </w:r>
      </w:del>
      <w:commentRangeEnd w:id="327"/>
      <w:r w:rsidDel="00000000" w:rsidR="00000000" w:rsidRPr="00000000">
        <w:commentReference w:id="327"/>
      </w:r>
      <w:commentRangeEnd w:id="328"/>
      <w:r w:rsidDel="00000000" w:rsidR="00000000" w:rsidRPr="00000000">
        <w:commentReference w:id="328"/>
      </w:r>
      <w:r w:rsidDel="00000000" w:rsidR="00000000" w:rsidRPr="00000000">
        <w:rPr>
          <w:rtl w:val="0"/>
        </w:rPr>
        <w:t xml:space="preserve"> to adoption</w:t>
      </w:r>
    </w:p>
    <w:p w:rsidR="00000000" w:rsidDel="00000000" w:rsidP="00000000" w:rsidRDefault="00000000" w:rsidRPr="00000000" w14:paraId="00000163">
      <w:pPr>
        <w:pageBreakBefore w:val="0"/>
        <w:rPr/>
      </w:pPr>
      <w:r w:rsidDel="00000000" w:rsidR="00000000" w:rsidRPr="00000000">
        <w:rPr>
          <w:rtl w:val="0"/>
        </w:rPr>
        <w:t xml:space="preserve">It will take significant effort to gain </w:t>
      </w:r>
      <w:commentRangeStart w:id="329"/>
      <w:commentRangeStart w:id="330"/>
      <w:commentRangeStart w:id="331"/>
      <w:commentRangeStart w:id="332"/>
      <w:r w:rsidDel="00000000" w:rsidR="00000000" w:rsidRPr="00000000">
        <w:rPr>
          <w:rtl w:val="0"/>
        </w:rPr>
        <w:t xml:space="preserve">wide-spread adoption</w:t>
      </w:r>
      <w:commentRangeEnd w:id="329"/>
      <w:r w:rsidDel="00000000" w:rsidR="00000000" w:rsidRPr="00000000">
        <w:commentReference w:id="329"/>
      </w:r>
      <w:commentRangeEnd w:id="330"/>
      <w:r w:rsidDel="00000000" w:rsidR="00000000" w:rsidRPr="00000000">
        <w:commentReference w:id="330"/>
      </w:r>
      <w:commentRangeEnd w:id="331"/>
      <w:r w:rsidDel="00000000" w:rsidR="00000000" w:rsidRPr="00000000">
        <w:commentReference w:id="331"/>
      </w:r>
      <w:commentRangeEnd w:id="332"/>
      <w:r w:rsidDel="00000000" w:rsidR="00000000" w:rsidRPr="00000000">
        <w:commentReference w:id="332"/>
      </w:r>
      <w:r w:rsidDel="00000000" w:rsidR="00000000" w:rsidRPr="00000000">
        <w:rPr>
          <w:rtl w:val="0"/>
        </w:rPr>
        <w:t xml:space="preserve"> of the FAIR4RS principles, once finalized. The convening of the FAIR4RS</w:t>
      </w:r>
      <w:ins w:author="Paula Andrea" w:id="82" w:date="2021-05-28T02:19:33Z">
        <w:r w:rsidDel="00000000" w:rsidR="00000000" w:rsidRPr="00000000">
          <w:rPr>
            <w:rtl w:val="0"/>
          </w:rPr>
          <w:t xml:space="preserve"> </w:t>
        </w:r>
      </w:ins>
      <w:r w:rsidDel="00000000" w:rsidR="00000000" w:rsidRPr="00000000">
        <w:rPr>
          <w:rtl w:val="0"/>
        </w:rPr>
        <w:t xml:space="preserve">WG across RDA, FORCE11, and ReSA will support usage of the outcomes across those communities. RDA, FORCE11, and ReSA will systematically promote the outcomes, aiming to raise awareness and facilitate a wider adoption of the FAIR4RS WG outcomes by existing and emerging initiatives. Organi</w:t>
      </w:r>
      <w:ins w:author="Paula Andrea" w:id="83" w:date="2021-05-28T02:02:42Z">
        <w:r w:rsidDel="00000000" w:rsidR="00000000" w:rsidRPr="00000000">
          <w:rPr>
            <w:rtl w:val="0"/>
          </w:rPr>
          <w:t xml:space="preserve">z</w:t>
        </w:r>
      </w:ins>
      <w:del w:author="Paula Andrea" w:id="83" w:date="2021-05-28T02:02:42Z">
        <w:r w:rsidDel="00000000" w:rsidR="00000000" w:rsidRPr="00000000">
          <w:rPr>
            <w:rtl w:val="0"/>
          </w:rPr>
          <w:delText xml:space="preserve">s</w:delText>
        </w:r>
      </w:del>
      <w:r w:rsidDel="00000000" w:rsidR="00000000" w:rsidRPr="00000000">
        <w:rPr>
          <w:rtl w:val="0"/>
        </w:rPr>
        <w:t xml:space="preserve">ations with a focus on FAIR will also be engaged, to encourage promotion of the application of FAIR to research outputs other than data.</w:t>
      </w:r>
    </w:p>
    <w:p w:rsidR="00000000" w:rsidDel="00000000" w:rsidP="00000000" w:rsidRDefault="00000000" w:rsidRPr="00000000" w14:paraId="00000164">
      <w:pPr>
        <w:pageBreakBefore w:val="0"/>
        <w:rPr/>
      </w:pPr>
      <w:r w:rsidDel="00000000" w:rsidR="00000000" w:rsidRPr="00000000">
        <w:rPr>
          <w:rtl w:val="0"/>
        </w:rPr>
      </w:r>
    </w:p>
    <w:p w:rsidR="00000000" w:rsidDel="00000000" w:rsidP="00000000" w:rsidRDefault="00000000" w:rsidRPr="00000000" w14:paraId="00000165">
      <w:pPr>
        <w:pageBreakBefore w:val="0"/>
        <w:rPr/>
      </w:pPr>
      <w:r w:rsidDel="00000000" w:rsidR="00000000" w:rsidRPr="00000000">
        <w:rPr>
          <w:rtl w:val="0"/>
        </w:rPr>
        <w:t xml:space="preserve">The FAIR4RS WG’s aims also include development of </w:t>
      </w:r>
      <w:commentRangeStart w:id="333"/>
      <w:commentRangeStart w:id="334"/>
      <w:r w:rsidDel="00000000" w:rsidR="00000000" w:rsidRPr="00000000">
        <w:rPr>
          <w:rtl w:val="0"/>
        </w:rPr>
        <w:t xml:space="preserve">adoption guidelines and practices</w:t>
      </w:r>
      <w:commentRangeEnd w:id="333"/>
      <w:r w:rsidDel="00000000" w:rsidR="00000000" w:rsidRPr="00000000">
        <w:commentReference w:id="333"/>
      </w:r>
      <w:commentRangeEnd w:id="334"/>
      <w:r w:rsidDel="00000000" w:rsidR="00000000" w:rsidRPr="00000000">
        <w:commentReference w:id="334"/>
      </w:r>
      <w:r w:rsidDel="00000000" w:rsidR="00000000" w:rsidRPr="00000000">
        <w:rPr>
          <w:rtl w:val="0"/>
        </w:rPr>
        <w:t xml:space="preserve"> to enable widespread adoption of the FAIR4RS principles across the research software community at national, disciplinary, and international levels. This will focus on the needs of a variety of stakeholders, including:</w:t>
      </w:r>
    </w:p>
    <w:p w:rsidR="00000000" w:rsidDel="00000000" w:rsidP="00000000" w:rsidRDefault="00000000" w:rsidRPr="00000000" w14:paraId="00000166">
      <w:pPr>
        <w:pageBreakBefore w:val="0"/>
        <w:rPr/>
      </w:pPr>
      <w:r w:rsidDel="00000000" w:rsidR="00000000" w:rsidRPr="00000000">
        <w:rPr>
          <w:rtl w:val="0"/>
        </w:rPr>
      </w:r>
    </w:p>
    <w:p w:rsidR="00000000" w:rsidDel="00000000" w:rsidP="00000000" w:rsidRDefault="00000000" w:rsidRPr="00000000" w14:paraId="00000167">
      <w:pPr>
        <w:pageBreakBefore w:val="0"/>
        <w:numPr>
          <w:ilvl w:val="0"/>
          <w:numId w:val="7"/>
        </w:numPr>
        <w:ind w:left="720" w:hanging="360"/>
      </w:pPr>
      <w:r w:rsidDel="00000000" w:rsidR="00000000" w:rsidRPr="00000000">
        <w:rPr>
          <w:rtl w:val="0"/>
        </w:rPr>
        <w:t xml:space="preserve">those that will </w:t>
      </w:r>
      <w:commentRangeStart w:id="335"/>
      <w:commentRangeStart w:id="336"/>
      <w:r w:rsidDel="00000000" w:rsidR="00000000" w:rsidRPr="00000000">
        <w:rPr>
          <w:rtl w:val="0"/>
        </w:rPr>
        <w:t xml:space="preserve">endorse</w:t>
      </w:r>
      <w:commentRangeEnd w:id="335"/>
      <w:r w:rsidDel="00000000" w:rsidR="00000000" w:rsidRPr="00000000">
        <w:commentReference w:id="335"/>
      </w:r>
      <w:commentRangeEnd w:id="336"/>
      <w:r w:rsidDel="00000000" w:rsidR="00000000" w:rsidRPr="00000000">
        <w:commentReference w:id="336"/>
      </w:r>
      <w:r w:rsidDel="00000000" w:rsidR="00000000" w:rsidRPr="00000000">
        <w:rPr>
          <w:rtl w:val="0"/>
        </w:rPr>
        <w:t xml:space="preserve"> and promote the guidelines</w:t>
      </w:r>
    </w:p>
    <w:p w:rsidR="00000000" w:rsidDel="00000000" w:rsidP="00000000" w:rsidRDefault="00000000" w:rsidRPr="00000000" w14:paraId="00000168">
      <w:pPr>
        <w:pageBreakBefore w:val="0"/>
        <w:numPr>
          <w:ilvl w:val="0"/>
          <w:numId w:val="7"/>
        </w:numPr>
        <w:ind w:left="720" w:hanging="360"/>
      </w:pPr>
      <w:r w:rsidDel="00000000" w:rsidR="00000000" w:rsidRPr="00000000">
        <w:rPr>
          <w:rtl w:val="0"/>
        </w:rPr>
        <w:t xml:space="preserve">those that will provide training on the guidelines</w:t>
      </w:r>
    </w:p>
    <w:p w:rsidR="00000000" w:rsidDel="00000000" w:rsidP="00000000" w:rsidRDefault="00000000" w:rsidRPr="00000000" w14:paraId="00000169">
      <w:pPr>
        <w:pageBreakBefore w:val="0"/>
        <w:numPr>
          <w:ilvl w:val="0"/>
          <w:numId w:val="7"/>
        </w:numPr>
        <w:ind w:left="720" w:hanging="360"/>
      </w:pPr>
      <w:commentRangeStart w:id="337"/>
      <w:r w:rsidDel="00000000" w:rsidR="00000000" w:rsidRPr="00000000">
        <w:rPr>
          <w:rtl w:val="0"/>
        </w:rPr>
        <w:t xml:space="preserve">users of the guidelines</w:t>
      </w:r>
      <w:commentRangeEnd w:id="337"/>
      <w:r w:rsidDel="00000000" w:rsidR="00000000" w:rsidRPr="00000000">
        <w:commentReference w:id="337"/>
      </w:r>
      <w:r w:rsidDel="00000000" w:rsidR="00000000" w:rsidRPr="00000000">
        <w:rPr>
          <w:rtl w:val="0"/>
        </w:rPr>
      </w:r>
    </w:p>
    <w:p w:rsidR="00000000" w:rsidDel="00000000" w:rsidP="00000000" w:rsidRDefault="00000000" w:rsidRPr="00000000" w14:paraId="0000016A">
      <w:pPr>
        <w:pageBreakBefore w:val="0"/>
        <w:rPr/>
      </w:pPr>
      <w:r w:rsidDel="00000000" w:rsidR="00000000" w:rsidRPr="00000000">
        <w:rPr>
          <w:rtl w:val="0"/>
        </w:rPr>
      </w:r>
    </w:p>
    <w:p w:rsidR="00000000" w:rsidDel="00000000" w:rsidP="00000000" w:rsidRDefault="00000000" w:rsidRPr="00000000" w14:paraId="0000016B">
      <w:pPr>
        <w:pageBreakBefore w:val="0"/>
        <w:rPr/>
      </w:pPr>
      <w:r w:rsidDel="00000000" w:rsidR="00000000" w:rsidRPr="00000000">
        <w:rPr>
          <w:rtl w:val="0"/>
        </w:rPr>
        <w:t xml:space="preserve">The FAIR4RS WG will focus on adoption after the dissemination of the FAIR4RS principles in mid-20201, and will continue to regularly engage the community during all phases. </w:t>
      </w:r>
    </w:p>
    <w:p w:rsidR="00000000" w:rsidDel="00000000" w:rsidP="00000000" w:rsidRDefault="00000000" w:rsidRPr="00000000" w14:paraId="0000016C">
      <w:pPr>
        <w:pageBreakBefore w:val="0"/>
        <w:rPr/>
      </w:pPr>
      <w:r w:rsidDel="00000000" w:rsidR="00000000" w:rsidRPr="00000000">
        <w:rPr>
          <w:rtl w:val="0"/>
        </w:rPr>
      </w:r>
    </w:p>
    <w:p w:rsidR="00000000" w:rsidDel="00000000" w:rsidP="00000000" w:rsidRDefault="00000000" w:rsidRPr="00000000" w14:paraId="0000016D">
      <w:pPr>
        <w:pageBreakBefore w:val="0"/>
        <w:rPr/>
      </w:pPr>
      <w:r w:rsidDel="00000000" w:rsidR="00000000" w:rsidRPr="00000000">
        <w:rPr>
          <w:rtl w:val="0"/>
        </w:rPr>
        <w:t xml:space="preserve">ReSA is also leading the FAIR4RS Roadmap to make FAIR research software a reality, with support from the Wellcome Trust. The 2018 European Commission report, “Turning FAIR into Reality” (</w:t>
      </w:r>
      <w:hyperlink r:id="rId30">
        <w:r w:rsidDel="00000000" w:rsidR="00000000" w:rsidRPr="00000000">
          <w:rPr>
            <w:color w:val="1155cc"/>
            <w:u w:val="single"/>
            <w:rtl w:val="0"/>
          </w:rPr>
          <w:t xml:space="preserve">European Commission, 2018</w:t>
        </w:r>
      </w:hyperlink>
      <w:r w:rsidDel="00000000" w:rsidR="00000000" w:rsidRPr="00000000">
        <w:rPr>
          <w:rtl w:val="0"/>
        </w:rPr>
        <w:t xml:space="preserve">), concludes that FAIR digital objects (including software) need to be supported by metrics, incentives, skills and FAIR services that provide persistent identifiers, metadata specifications, stewardship and repositories, actionable policies and Output Management Plans. All of these need to be created for FAIR software, to complement the significant FAIR initiatives that primarily encompass data, and to leverage the efforts already underway to enable this for software. The FAIR4RS Roadmap is identifying relevant software initiatives and equivalent FAIR data programs in areas such as: indicators, metrics, maturity models and certification; curriculums and competence centres, career profiles and reward structures; certification of FAIR services; interoperability frameworks; and policy change.</w:t>
      </w:r>
    </w:p>
    <w:p w:rsidR="00000000" w:rsidDel="00000000" w:rsidP="00000000" w:rsidRDefault="00000000" w:rsidRPr="00000000" w14:paraId="0000016E">
      <w:pPr>
        <w:pageBreakBefore w:val="0"/>
        <w:rPr/>
      </w:pPr>
      <w:r w:rsidDel="00000000" w:rsidR="00000000" w:rsidRPr="00000000">
        <w:rPr>
          <w:rtl w:val="0"/>
        </w:rPr>
      </w:r>
    </w:p>
    <w:p w:rsidR="00000000" w:rsidDel="00000000" w:rsidP="00000000" w:rsidRDefault="00000000" w:rsidRPr="00000000" w14:paraId="0000016F">
      <w:pPr>
        <w:pageBreakBefore w:val="0"/>
        <w:rPr/>
      </w:pPr>
      <w:r w:rsidDel="00000000" w:rsidR="00000000" w:rsidRPr="00000000">
        <w:rPr>
          <w:rtl w:val="0"/>
        </w:rPr>
      </w:r>
    </w:p>
    <w:p w:rsidR="00000000" w:rsidDel="00000000" w:rsidP="00000000" w:rsidRDefault="00000000" w:rsidRPr="00000000" w14:paraId="00000170">
      <w:pPr>
        <w:pStyle w:val="Heading1"/>
        <w:pageBreakBefore w:val="0"/>
        <w:rPr/>
      </w:pPr>
      <w:bookmarkStart w:colFirst="0" w:colLast="0" w:name="_26ta80oa0tra" w:id="19"/>
      <w:bookmarkEnd w:id="19"/>
      <w:r w:rsidDel="00000000" w:rsidR="00000000" w:rsidRPr="00000000">
        <w:rPr>
          <w:rtl w:val="0"/>
        </w:rPr>
        <w:t xml:space="preserve">Acknowledgements</w:t>
      </w:r>
    </w:p>
    <w:p w:rsidR="00000000" w:rsidDel="00000000" w:rsidP="00000000" w:rsidRDefault="00000000" w:rsidRPr="00000000" w14:paraId="00000171">
      <w:pPr>
        <w:pageBreakBefore w:val="0"/>
        <w:rPr/>
      </w:pPr>
      <w:r w:rsidDel="00000000" w:rsidR="00000000" w:rsidRPr="00000000">
        <w:rPr>
          <w:rtl w:val="0"/>
        </w:rPr>
        <w:t xml:space="preserve">This work was partially supported </w:t>
      </w:r>
      <w:r w:rsidDel="00000000" w:rsidR="00000000" w:rsidRPr="00000000">
        <w:rPr>
          <w:rtl w:val="0"/>
        </w:rPr>
        <w:t xml:space="preserve">by the Alfred</w:t>
      </w:r>
      <w:r w:rsidDel="00000000" w:rsidR="00000000" w:rsidRPr="00000000">
        <w:rPr>
          <w:rtl w:val="0"/>
        </w:rPr>
        <w:t xml:space="preserve"> P. Sloan Foundation and the Wellcome Trust.</w:t>
      </w:r>
      <w:r w:rsidDel="00000000" w:rsidR="00000000" w:rsidRPr="00000000">
        <w:rPr>
          <w:rtl w:val="0"/>
        </w:rPr>
        <w:t xml:space="preserve"> NCH’s time as editor was supported by the UKRI research councils through grant EP/S021779/1.</w:t>
      </w:r>
    </w:p>
    <w:p w:rsidR="00000000" w:rsidDel="00000000" w:rsidP="00000000" w:rsidRDefault="00000000" w:rsidRPr="00000000" w14:paraId="00000172">
      <w:pPr>
        <w:pageBreakBefore w:val="0"/>
        <w:rPr/>
      </w:pPr>
      <w:r w:rsidDel="00000000" w:rsidR="00000000" w:rsidRPr="00000000">
        <w:rPr>
          <w:rtl w:val="0"/>
        </w:rPr>
      </w:r>
    </w:p>
    <w:p w:rsidR="00000000" w:rsidDel="00000000" w:rsidP="00000000" w:rsidRDefault="00000000" w:rsidRPr="00000000" w14:paraId="00000173">
      <w:pPr>
        <w:pStyle w:val="Heading1"/>
        <w:pageBreakBefore w:val="0"/>
        <w:rPr/>
      </w:pPr>
      <w:bookmarkStart w:colFirst="0" w:colLast="0" w:name="_k9ao61dft6w4" w:id="20"/>
      <w:bookmarkEnd w:id="20"/>
      <w:r w:rsidDel="00000000" w:rsidR="00000000" w:rsidRPr="00000000">
        <w:rPr>
          <w:rtl w:val="0"/>
        </w:rPr>
        <w:t xml:space="preserve">References</w:t>
      </w:r>
    </w:p>
    <w:p w:rsidR="00000000" w:rsidDel="00000000" w:rsidP="00000000" w:rsidRDefault="00000000" w:rsidRPr="00000000" w14:paraId="00000174">
      <w:pPr>
        <w:pageBreakBefore w:val="0"/>
        <w:rPr/>
      </w:pPr>
      <w:r w:rsidDel="00000000" w:rsidR="00000000" w:rsidRPr="00000000">
        <w:rPr>
          <w:rtl w:val="0"/>
        </w:rPr>
        <w:t xml:space="preserve">European Commission. Directorate General for Research and Innovation. (2018). Turning FAIR into reality: final report and action plan from the European Commission expert group on FAIR data. Publications Office. </w:t>
      </w:r>
      <w:hyperlink r:id="rId31">
        <w:r w:rsidDel="00000000" w:rsidR="00000000" w:rsidRPr="00000000">
          <w:rPr>
            <w:color w:val="1155cc"/>
            <w:u w:val="single"/>
            <w:rtl w:val="0"/>
          </w:rPr>
          <w:t xml:space="preserve">https://doi.org/10.2777/1524</w:t>
        </w:r>
      </w:hyperlink>
      <w:r w:rsidDel="00000000" w:rsidR="00000000" w:rsidRPr="00000000">
        <w:rPr>
          <w:rtl w:val="0"/>
        </w:rPr>
      </w:r>
    </w:p>
    <w:p w:rsidR="00000000" w:rsidDel="00000000" w:rsidP="00000000" w:rsidRDefault="00000000" w:rsidRPr="00000000" w14:paraId="00000175">
      <w:pPr>
        <w:pageBreakBefore w:val="0"/>
        <w:rPr/>
      </w:pPr>
      <w:r w:rsidDel="00000000" w:rsidR="00000000" w:rsidRPr="00000000">
        <w:rPr>
          <w:rtl w:val="0"/>
        </w:rPr>
      </w:r>
    </w:p>
    <w:p w:rsidR="00000000" w:rsidDel="00000000" w:rsidP="00000000" w:rsidRDefault="00000000" w:rsidRPr="00000000" w14:paraId="00000176">
      <w:pPr>
        <w:pageBreakBefore w:val="0"/>
        <w:rPr/>
      </w:pPr>
      <w:r w:rsidDel="00000000" w:rsidR="00000000" w:rsidRPr="00000000">
        <w:rPr>
          <w:rtl w:val="0"/>
        </w:rPr>
        <w:t xml:space="preserve">European Commission. Directorate General for Research and Innovation. &amp; EOSC Executive Board,. (2020). Six Recommendations for implementation of FAIR practice by the FAIR in practice task force of the European open science cloud FAIR working group. Publications Office. </w:t>
      </w:r>
      <w:hyperlink r:id="rId32">
        <w:r w:rsidDel="00000000" w:rsidR="00000000" w:rsidRPr="00000000">
          <w:rPr>
            <w:color w:val="1155cc"/>
            <w:u w:val="single"/>
            <w:rtl w:val="0"/>
          </w:rPr>
          <w:t xml:space="preserve">https://doi.org/10.2777/986252</w:t>
        </w:r>
      </w:hyperlink>
      <w:r w:rsidDel="00000000" w:rsidR="00000000" w:rsidRPr="00000000">
        <w:rPr>
          <w:rtl w:val="0"/>
        </w:rPr>
      </w:r>
    </w:p>
    <w:p w:rsidR="00000000" w:rsidDel="00000000" w:rsidP="00000000" w:rsidRDefault="00000000" w:rsidRPr="00000000" w14:paraId="00000177">
      <w:pPr>
        <w:pageBreakBefore w:val="0"/>
        <w:rPr/>
      </w:pPr>
      <w:r w:rsidDel="00000000" w:rsidR="00000000" w:rsidRPr="00000000">
        <w:rPr>
          <w:rtl w:val="0"/>
        </w:rPr>
      </w:r>
    </w:p>
    <w:p w:rsidR="00000000" w:rsidDel="00000000" w:rsidP="00000000" w:rsidRDefault="00000000" w:rsidRPr="00000000" w14:paraId="00000178">
      <w:pPr>
        <w:pageBreakBefore w:val="0"/>
        <w:rPr/>
      </w:pPr>
      <w:r w:rsidDel="00000000" w:rsidR="00000000" w:rsidRPr="00000000">
        <w:rPr>
          <w:rtl w:val="0"/>
        </w:rPr>
        <w:t xml:space="preserve">FAIR4RS WG. (2021). FAIR4RS Subgroup 4 - reading list of new research (Version 1.0) [Data set]. Zenodo. </w:t>
      </w:r>
      <w:hyperlink r:id="rId33">
        <w:r w:rsidDel="00000000" w:rsidR="00000000" w:rsidRPr="00000000">
          <w:rPr>
            <w:color w:val="1155cc"/>
            <w:u w:val="single"/>
            <w:rtl w:val="0"/>
          </w:rPr>
          <w:t xml:space="preserve">http://doi.org/10.5281/zenodo.4555865</w:t>
        </w:r>
      </w:hyperlink>
      <w:r w:rsidDel="00000000" w:rsidR="00000000" w:rsidRPr="00000000">
        <w:rPr>
          <w:rtl w:val="0"/>
        </w:rPr>
      </w:r>
    </w:p>
    <w:p w:rsidR="00000000" w:rsidDel="00000000" w:rsidP="00000000" w:rsidRDefault="00000000" w:rsidRPr="00000000" w14:paraId="00000179">
      <w:pPr>
        <w:pageBreakBefore w:val="0"/>
        <w:rPr/>
      </w:pPr>
      <w:r w:rsidDel="00000000" w:rsidR="00000000" w:rsidRPr="00000000">
        <w:rPr>
          <w:rtl w:val="0"/>
        </w:rPr>
      </w:r>
    </w:p>
    <w:p w:rsidR="00000000" w:rsidDel="00000000" w:rsidP="00000000" w:rsidRDefault="00000000" w:rsidRPr="00000000" w14:paraId="0000017A">
      <w:pPr>
        <w:pageBreakBefore w:val="0"/>
        <w:rPr/>
      </w:pPr>
      <w:r w:rsidDel="00000000" w:rsidR="00000000" w:rsidRPr="00000000">
        <w:rPr>
          <w:rtl w:val="0"/>
        </w:rPr>
        <w:t xml:space="preserve">FORCE11 FAIR Data Publishing Working Group. (2015). The FAIR Data Principles. FORCE11. </w:t>
      </w:r>
      <w:hyperlink r:id="rId34">
        <w:r w:rsidDel="00000000" w:rsidR="00000000" w:rsidRPr="00000000">
          <w:rPr>
            <w:color w:val="1155cc"/>
            <w:u w:val="single"/>
            <w:rtl w:val="0"/>
          </w:rPr>
          <w:t xml:space="preserve">https://www.force11.org/group/fairgroup/fairprinciples</w:t>
        </w:r>
      </w:hyperlink>
      <w:r w:rsidDel="00000000" w:rsidR="00000000" w:rsidRPr="00000000">
        <w:rPr>
          <w:rtl w:val="0"/>
        </w:rPr>
        <w:t xml:space="preserve"> </w:t>
      </w:r>
    </w:p>
    <w:p w:rsidR="00000000" w:rsidDel="00000000" w:rsidP="00000000" w:rsidRDefault="00000000" w:rsidRPr="00000000" w14:paraId="0000017B">
      <w:pPr>
        <w:pageBreakBefore w:val="0"/>
        <w:rPr/>
      </w:pPr>
      <w:r w:rsidDel="00000000" w:rsidR="00000000" w:rsidRPr="00000000">
        <w:rPr>
          <w:rtl w:val="0"/>
        </w:rPr>
      </w:r>
    </w:p>
    <w:p w:rsidR="00000000" w:rsidDel="00000000" w:rsidP="00000000" w:rsidRDefault="00000000" w:rsidRPr="00000000" w14:paraId="0000017C">
      <w:pPr>
        <w:pageBreakBefore w:val="0"/>
        <w:rPr>
          <w:ins w:author="Neil Chue Hong" w:id="84" w:date="2021-05-17T09:00:19Z"/>
        </w:rPr>
      </w:pPr>
      <w:ins w:author="Neil Chue Hong" w:id="84" w:date="2021-05-17T09:00:19Z">
        <w:r w:rsidDel="00000000" w:rsidR="00000000" w:rsidRPr="00000000">
          <w:rPr>
            <w:rtl w:val="0"/>
          </w:rPr>
          <w:t xml:space="preserve">GO FAIR. (2018). FAIR Principles. GO FAIR Initiative. </w:t>
        </w:r>
        <w:r w:rsidDel="00000000" w:rsidR="00000000" w:rsidRPr="00000000">
          <w:fldChar w:fldCharType="begin"/>
        </w:r>
        <w:r w:rsidDel="00000000" w:rsidR="00000000" w:rsidRPr="00000000">
          <w:instrText xml:space="preserve">HYPERLINK "https://www.go-fair.org/fair-principles/"</w:instrText>
        </w:r>
        <w:r w:rsidDel="00000000" w:rsidR="00000000" w:rsidRPr="00000000">
          <w:fldChar w:fldCharType="separate"/>
        </w:r>
        <w:r w:rsidDel="00000000" w:rsidR="00000000" w:rsidRPr="00000000">
          <w:rPr>
            <w:rtl w:val="0"/>
          </w:rPr>
          <w:t xml:space="preserve">https://www.go-fair.org/fair-principles/</w:t>
        </w:r>
        <w:r w:rsidDel="00000000" w:rsidR="00000000" w:rsidRPr="00000000">
          <w:fldChar w:fldCharType="end"/>
        </w:r>
        <w:r w:rsidDel="00000000" w:rsidR="00000000" w:rsidRPr="00000000">
          <w:rPr>
            <w:rtl w:val="0"/>
          </w:rPr>
          <w:t xml:space="preserve"> Retrieved from: </w:t>
        </w:r>
        <w:r w:rsidDel="00000000" w:rsidR="00000000" w:rsidRPr="00000000">
          <w:fldChar w:fldCharType="begin"/>
        </w:r>
        <w:r w:rsidDel="00000000" w:rsidR="00000000" w:rsidRPr="00000000">
          <w:instrText xml:space="preserve">HYPERLINK "https://web.archive.org/web/20180212143802/https://www.go-fair.org/fair-principles/"</w:instrText>
        </w:r>
        <w:r w:rsidDel="00000000" w:rsidR="00000000" w:rsidRPr="00000000">
          <w:fldChar w:fldCharType="separate"/>
        </w:r>
        <w:r w:rsidDel="00000000" w:rsidR="00000000" w:rsidRPr="00000000">
          <w:rPr>
            <w:rtl w:val="0"/>
          </w:rPr>
          <w:t xml:space="preserve">https://web.archive.org/web/20180212143802/https://www.go-fair.org/fair-principles/</w:t>
        </w:r>
        <w:r w:rsidDel="00000000" w:rsidR="00000000" w:rsidRPr="00000000">
          <w:fldChar w:fldCharType="end"/>
        </w:r>
        <w:r w:rsidDel="00000000" w:rsidR="00000000" w:rsidRPr="00000000">
          <w:rPr>
            <w:rtl w:val="0"/>
          </w:rPr>
          <w:t xml:space="preserve">   </w:t>
        </w:r>
      </w:ins>
    </w:p>
    <w:p w:rsidR="00000000" w:rsidDel="00000000" w:rsidP="00000000" w:rsidRDefault="00000000" w:rsidRPr="00000000" w14:paraId="0000017D">
      <w:pPr>
        <w:pageBreakBefore w:val="0"/>
        <w:rPr>
          <w:ins w:author="Neil Chue Hong" w:id="84" w:date="2021-05-17T09:00:19Z"/>
        </w:rPr>
      </w:pPr>
      <w:ins w:author="Neil Chue Hong" w:id="84" w:date="2021-05-17T09:00:19Z">
        <w:r w:rsidDel="00000000" w:rsidR="00000000" w:rsidRPr="00000000">
          <w:rPr>
            <w:rtl w:val="0"/>
          </w:rPr>
        </w:r>
      </w:ins>
    </w:p>
    <w:p w:rsidR="00000000" w:rsidDel="00000000" w:rsidP="00000000" w:rsidRDefault="00000000" w:rsidRPr="00000000" w14:paraId="0000017E">
      <w:pPr>
        <w:pageBreakBefore w:val="0"/>
        <w:rPr>
          <w:ins w:author="Nadica Miljkovic" w:id="85" w:date="2021-05-26T07:28:01Z"/>
        </w:rPr>
      </w:pPr>
      <w:r w:rsidDel="00000000" w:rsidR="00000000" w:rsidRPr="00000000">
        <w:rPr>
          <w:rtl w:val="0"/>
        </w:rPr>
        <w:t xml:space="preserve">Gruenpeter, M., Katz, D.S., Lamprecht, A-L., Honeyman, T., Garijo, D., Struck, A., Niehues, A., Martinez, P.A., Castro, L.J., Rabemanantsoa, T., Plomp, E., Chue Hong, N., Martinez-Ortiz, C., Sesink, L., Liffers, M., Fouilloux, A.C., Erdmann, C., Peroni, S., Lavanchy, P.M., &amp; Todorov, I. (2021). Defining Research Software: a controversial discussion: Summary Report of FAIR4RS Subgroup 3 activity and discussion. </w:t>
      </w:r>
      <w:hyperlink r:id="rId35">
        <w:r w:rsidDel="00000000" w:rsidR="00000000" w:rsidRPr="00000000">
          <w:rPr>
            <w:color w:val="1155cc"/>
            <w:u w:val="single"/>
            <w:rtl w:val="0"/>
          </w:rPr>
          <w:t xml:space="preserve">Manuscript in preparation</w:t>
        </w:r>
      </w:hyperlink>
      <w:r w:rsidDel="00000000" w:rsidR="00000000" w:rsidRPr="00000000">
        <w:rPr>
          <w:rtl w:val="0"/>
        </w:rPr>
        <w:t xml:space="preserve">.</w:t>
      </w:r>
      <w:ins w:author="Nadica Miljkovic" w:id="85" w:date="2021-05-26T07:28:01Z">
        <w:commentRangeStart w:id="338"/>
        <w:r w:rsidDel="00000000" w:rsidR="00000000" w:rsidRPr="00000000">
          <w:rPr>
            <w:rtl w:val="0"/>
          </w:rPr>
        </w:r>
      </w:ins>
    </w:p>
    <w:p w:rsidR="00000000" w:rsidDel="00000000" w:rsidP="00000000" w:rsidRDefault="00000000" w:rsidRPr="00000000" w14:paraId="0000017F">
      <w:pPr>
        <w:pageBreakBefore w:val="0"/>
        <w:rPr>
          <w:ins w:author="Nadica Miljkovic" w:id="85" w:date="2021-05-26T07:28:01Z"/>
        </w:rPr>
      </w:pPr>
      <w:ins w:author="Nadica Miljkovic" w:id="85" w:date="2021-05-26T07:28:01Z">
        <w:r w:rsidDel="00000000" w:rsidR="00000000" w:rsidRPr="00000000">
          <w:rPr>
            <w:rtl w:val="0"/>
          </w:rPr>
        </w:r>
      </w:ins>
    </w:p>
    <w:p w:rsidR="00000000" w:rsidDel="00000000" w:rsidP="00000000" w:rsidRDefault="00000000" w:rsidRPr="00000000" w14:paraId="00000180">
      <w:pPr>
        <w:pageBreakBefore w:val="0"/>
        <w:rPr/>
      </w:pPr>
      <w:ins w:author="Nadica Miljkovic" w:id="85" w:date="2021-05-26T07:28:01Z">
        <w:r w:rsidDel="00000000" w:rsidR="00000000" w:rsidRPr="00000000">
          <w:rPr>
            <w:rtl w:val="0"/>
          </w:rPr>
          <w:t xml:space="preserve">Hata, H., Guo, J. L., Kula, R. G., &amp; Treude, C. (2021). Science-Software Linkage: The Challenges of Traceability between Scientific Knowledge and Software Artifacts. </w:t>
        </w:r>
        <w:r w:rsidDel="00000000" w:rsidR="00000000" w:rsidRPr="00000000">
          <w:rPr>
            <w:rtl w:val="0"/>
          </w:rPr>
          <w:t xml:space="preserve">arXiv preprint arXiv:2104.05891</w:t>
        </w:r>
        <w:r w:rsidDel="00000000" w:rsidR="00000000" w:rsidRPr="00000000">
          <w:rPr>
            <w:rtl w:val="0"/>
          </w:rPr>
          <w:t xml:space="preserve">.</w:t>
        </w:r>
      </w:ins>
      <w:commentRangeEnd w:id="338"/>
      <w:r w:rsidDel="00000000" w:rsidR="00000000" w:rsidRPr="00000000">
        <w:commentReference w:id="338"/>
      </w:r>
      <w:r w:rsidDel="00000000" w:rsidR="00000000" w:rsidRPr="00000000">
        <w:rPr>
          <w:rtl w:val="0"/>
        </w:rPr>
      </w:r>
    </w:p>
    <w:p w:rsidR="00000000" w:rsidDel="00000000" w:rsidP="00000000" w:rsidRDefault="00000000" w:rsidRPr="00000000" w14:paraId="00000181">
      <w:pPr>
        <w:pageBreakBefore w:val="0"/>
        <w:rPr/>
      </w:pPr>
      <w:r w:rsidDel="00000000" w:rsidR="00000000" w:rsidRPr="00000000">
        <w:rPr>
          <w:rtl w:val="0"/>
        </w:rPr>
      </w:r>
    </w:p>
    <w:p w:rsidR="00000000" w:rsidDel="00000000" w:rsidP="00000000" w:rsidRDefault="00000000" w:rsidRPr="00000000" w14:paraId="00000182">
      <w:pPr>
        <w:pageBreakBefore w:val="0"/>
        <w:rPr/>
      </w:pPr>
      <w:r w:rsidDel="00000000" w:rsidR="00000000" w:rsidRPr="00000000">
        <w:rPr>
          <w:rtl w:val="0"/>
        </w:rPr>
        <w:t xml:space="preserve">Katz, D. S., Gruenpeter, M., &amp; Honeyman, T. (2021). Taking a fresh look at FAIR for research software. Patterns, 2(3), 100222. </w:t>
      </w:r>
      <w:hyperlink r:id="rId36">
        <w:r w:rsidDel="00000000" w:rsidR="00000000" w:rsidRPr="00000000">
          <w:rPr>
            <w:color w:val="1155cc"/>
            <w:u w:val="single"/>
            <w:rtl w:val="0"/>
          </w:rPr>
          <w:t xml:space="preserve">https://doi.org/10.1016/j.patter.2021.100222</w:t>
        </w:r>
      </w:hyperlink>
      <w:r w:rsidDel="00000000" w:rsidR="00000000" w:rsidRPr="00000000">
        <w:rPr>
          <w:rtl w:val="0"/>
        </w:rPr>
      </w:r>
    </w:p>
    <w:p w:rsidR="00000000" w:rsidDel="00000000" w:rsidP="00000000" w:rsidRDefault="00000000" w:rsidRPr="00000000" w14:paraId="00000183">
      <w:pPr>
        <w:pageBreakBefore w:val="0"/>
        <w:rPr/>
      </w:pPr>
      <w:r w:rsidDel="00000000" w:rsidR="00000000" w:rsidRPr="00000000">
        <w:rPr>
          <w:rtl w:val="0"/>
        </w:rPr>
      </w:r>
    </w:p>
    <w:p w:rsidR="00000000" w:rsidDel="00000000" w:rsidP="00000000" w:rsidRDefault="00000000" w:rsidRPr="00000000" w14:paraId="00000184">
      <w:pPr>
        <w:pageBreakBefore w:val="0"/>
        <w:rPr/>
      </w:pPr>
      <w:r w:rsidDel="00000000" w:rsidR="00000000" w:rsidRPr="00000000">
        <w:rPr>
          <w:rtl w:val="0"/>
        </w:rPr>
        <w:t xml:space="preserve">Katz, Daniel S., Chue Hong, Neil P., Barker, Michelle, &amp; Gruenpeter, Morane. (2021). FAIR4RS WG subgroup community consultation March 2021. Zenodo. </w:t>
      </w:r>
      <w:hyperlink r:id="rId37">
        <w:r w:rsidDel="00000000" w:rsidR="00000000" w:rsidRPr="00000000">
          <w:rPr>
            <w:color w:val="1155cc"/>
            <w:u w:val="single"/>
            <w:rtl w:val="0"/>
          </w:rPr>
          <w:t xml:space="preserve">http://doi.org/10.5281/zenodo.4635410</w:t>
        </w:r>
      </w:hyperlink>
      <w:r w:rsidDel="00000000" w:rsidR="00000000" w:rsidRPr="00000000">
        <w:rPr>
          <w:rtl w:val="0"/>
        </w:rPr>
        <w:t xml:space="preserve"> </w:t>
      </w:r>
    </w:p>
    <w:p w:rsidR="00000000" w:rsidDel="00000000" w:rsidP="00000000" w:rsidRDefault="00000000" w:rsidRPr="00000000" w14:paraId="00000185">
      <w:pPr>
        <w:pageBreakBefore w:val="0"/>
        <w:rPr/>
      </w:pPr>
      <w:r w:rsidDel="00000000" w:rsidR="00000000" w:rsidRPr="00000000">
        <w:rPr>
          <w:rtl w:val="0"/>
        </w:rPr>
      </w:r>
    </w:p>
    <w:p w:rsidR="00000000" w:rsidDel="00000000" w:rsidP="00000000" w:rsidRDefault="00000000" w:rsidRPr="00000000" w14:paraId="00000186">
      <w:pPr>
        <w:pageBreakBefore w:val="0"/>
        <w:rPr/>
      </w:pPr>
      <w:r w:rsidDel="00000000" w:rsidR="00000000" w:rsidRPr="00000000">
        <w:rPr>
          <w:rtl w:val="0"/>
        </w:rPr>
        <w:t xml:space="preserve">Lamprecht, A.-L., Garcia, L., Kuzak, M., Martinez, C., Arcila, R., Martin Del Pico, E., Dominguez Del Angel, V., van de Sandt, S., Ison, J., Martinez, P. A., McQuilton, P., Valencia, A., Harrow, J., Psomopoulos, F., Gelpi, J. Ll., Chue Hong, N., Goble, C., &amp; Capella-Gutierrez, S. (2020). Towards FAIR principles for research software [JB]. Data Science, 3(1), 37–59. </w:t>
      </w:r>
      <w:hyperlink r:id="rId38">
        <w:r w:rsidDel="00000000" w:rsidR="00000000" w:rsidRPr="00000000">
          <w:rPr>
            <w:color w:val="1155cc"/>
            <w:u w:val="single"/>
            <w:rtl w:val="0"/>
          </w:rPr>
          <w:t xml:space="preserve">https://doi.org/10.3233/DS-190026</w:t>
        </w:r>
      </w:hyperlink>
      <w:r w:rsidDel="00000000" w:rsidR="00000000" w:rsidRPr="00000000">
        <w:rPr>
          <w:rtl w:val="0"/>
        </w:rPr>
      </w:r>
    </w:p>
    <w:p w:rsidR="00000000" w:rsidDel="00000000" w:rsidP="00000000" w:rsidRDefault="00000000" w:rsidRPr="00000000" w14:paraId="00000187">
      <w:pPr>
        <w:pageBreakBefore w:val="0"/>
        <w:rPr/>
      </w:pPr>
      <w:r w:rsidDel="00000000" w:rsidR="00000000" w:rsidRPr="00000000">
        <w:rPr>
          <w:rtl w:val="0"/>
        </w:rPr>
      </w:r>
    </w:p>
    <w:p w:rsidR="00000000" w:rsidDel="00000000" w:rsidP="00000000" w:rsidRDefault="00000000" w:rsidRPr="00000000" w14:paraId="00000188">
      <w:pPr>
        <w:pageBreakBefore w:val="0"/>
        <w:rPr/>
      </w:pPr>
      <w:r w:rsidDel="00000000" w:rsidR="00000000" w:rsidRPr="00000000">
        <w:rPr>
          <w:rtl w:val="0"/>
        </w:rPr>
        <w:t xml:space="preserve">Research Data Alliance/FORCE11 Software Source Code Identification WG, Allen, A., Bandrowski, A., Chan, P., Di Cosmo, R., Fenner, M., Garcia, L., Gruenpeter, M., Jones, C. M., Katz, D. S., Kunze, J., Schubotz, M. &amp; Todorov, I. T. (2020). Use cases and identifier schemes for persistent software source code identification (V1.1). Research Data Alliance. </w:t>
      </w:r>
      <w:hyperlink r:id="rId39">
        <w:r w:rsidDel="00000000" w:rsidR="00000000" w:rsidRPr="00000000">
          <w:rPr>
            <w:color w:val="1155cc"/>
            <w:u w:val="single"/>
            <w:rtl w:val="0"/>
          </w:rPr>
          <w:t xml:space="preserve">https://doi.org/10.15497/RDA00053</w:t>
        </w:r>
      </w:hyperlink>
      <w:r w:rsidDel="00000000" w:rsidR="00000000" w:rsidRPr="00000000">
        <w:rPr>
          <w:rtl w:val="0"/>
        </w:rPr>
      </w:r>
    </w:p>
    <w:p w:rsidR="00000000" w:rsidDel="00000000" w:rsidP="00000000" w:rsidRDefault="00000000" w:rsidRPr="00000000" w14:paraId="00000189">
      <w:pPr>
        <w:pageBreakBefore w:val="0"/>
        <w:rPr/>
      </w:pPr>
      <w:r w:rsidDel="00000000" w:rsidR="00000000" w:rsidRPr="00000000">
        <w:rPr>
          <w:rtl w:val="0"/>
        </w:rPr>
      </w:r>
    </w:p>
    <w:p w:rsidR="00000000" w:rsidDel="00000000" w:rsidP="00000000" w:rsidRDefault="00000000" w:rsidRPr="00000000" w14:paraId="0000018A">
      <w:pPr>
        <w:pageBreakBefore w:val="0"/>
        <w:rPr/>
      </w:pPr>
      <w:r w:rsidDel="00000000" w:rsidR="00000000" w:rsidRPr="00000000">
        <w:rPr>
          <w:rtl w:val="0"/>
        </w:rPr>
        <w:t xml:space="preserve">Wilkinson, M. D., Dumontier, M., Aalbersberg, Ij. J., Appleton, G., Axton, M., Baak, A., Blomberg, N., Boiten, J.-W., da Silva Santos, L. B., Bourne, P. E., Bouwman, J., Brookes, A. J., Clark, T., Crosas, M., Dillo, I., Dumon, O., Edmunds, S., Evelo, C. T., Finkers, R., Gonzalez-Beltran, A., Gray, A.J.G., Groth, P., Goble, C., Grethe, J.S., Heringa, J., ’t Hoen, P.A.C., Hooft, R., Kuhn, T., Kok, R., Kok, J., Lusher, S.J., Martone, M.E., Mons, A., Packer, A.L., Persson, B., Rocca-Serra, P., Roos, M., van Schaik, R., Sansone, S-A., Schultes, E., Sengstag, T., Slater, T., Strawn, G., Swertz, M.A., Thompson, M., van der Lei, J., van Mulligen, E., Velterop, J., Waagmeester, A., Wittenburg, P., Wolstencroft, K., Zhao, J. &amp; Mons, B. (2016). The FAIR Guiding Principles for scientific data management and stewardship. Scientific Data, 3(1). https://doi.org/10.1038/sdata.2016.18</w:t>
      </w:r>
      <w:r w:rsidDel="00000000" w:rsidR="00000000" w:rsidRPr="00000000">
        <w:rPr>
          <w:rtl w:val="0"/>
        </w:rPr>
      </w:r>
    </w:p>
    <w:p w:rsidR="00000000" w:rsidDel="00000000" w:rsidP="00000000" w:rsidRDefault="00000000" w:rsidRPr="00000000" w14:paraId="0000018B">
      <w:pPr>
        <w:pageBreakBefore w:val="0"/>
        <w:rPr/>
      </w:pPr>
      <w:r w:rsidDel="00000000" w:rsidR="00000000" w:rsidRPr="00000000">
        <w:rPr>
          <w:rtl w:val="0"/>
        </w:rPr>
      </w:r>
    </w:p>
    <w:p w:rsidR="00000000" w:rsidDel="00000000" w:rsidP="00000000" w:rsidRDefault="00000000" w:rsidRPr="00000000" w14:paraId="0000018C">
      <w:pPr>
        <w:pStyle w:val="Heading1"/>
        <w:pageBreakBefore w:val="0"/>
        <w:rPr/>
      </w:pPr>
      <w:bookmarkStart w:colFirst="0" w:colLast="0" w:name="_afszhp97bs42" w:id="21"/>
      <w:bookmarkEnd w:id="21"/>
      <w:r w:rsidDel="00000000" w:rsidR="00000000" w:rsidRPr="00000000">
        <w:br w:type="page"/>
      </w:r>
      <w:r w:rsidDel="00000000" w:rsidR="00000000" w:rsidRPr="00000000">
        <w:rPr>
          <w:rtl w:val="0"/>
        </w:rPr>
      </w:r>
    </w:p>
    <w:p w:rsidR="00000000" w:rsidDel="00000000" w:rsidP="00000000" w:rsidRDefault="00000000" w:rsidRPr="00000000" w14:paraId="0000018D">
      <w:pPr>
        <w:pStyle w:val="Heading1"/>
        <w:pageBreakBefore w:val="0"/>
        <w:rPr/>
      </w:pPr>
      <w:bookmarkStart w:colFirst="0" w:colLast="0" w:name="_z6ugv0hkvbi2" w:id="22"/>
      <w:bookmarkEnd w:id="22"/>
      <w:r w:rsidDel="00000000" w:rsidR="00000000" w:rsidRPr="00000000">
        <w:rPr>
          <w:rtl w:val="0"/>
        </w:rPr>
        <w:t xml:space="preserve">Appendices</w:t>
      </w:r>
    </w:p>
    <w:p w:rsidR="00000000" w:rsidDel="00000000" w:rsidP="00000000" w:rsidRDefault="00000000" w:rsidRPr="00000000" w14:paraId="0000018E">
      <w:pPr>
        <w:pStyle w:val="Heading2"/>
        <w:pageBreakBefore w:val="0"/>
        <w:rPr/>
      </w:pPr>
      <w:bookmarkStart w:colFirst="0" w:colLast="0" w:name="_na53v3togut" w:id="23"/>
      <w:bookmarkEnd w:id="23"/>
      <w:r w:rsidDel="00000000" w:rsidR="00000000" w:rsidRPr="00000000">
        <w:rPr>
          <w:rtl w:val="0"/>
        </w:rPr>
        <w:t xml:space="preserve">Appendix A - Additional Figures</w:t>
      </w:r>
    </w:p>
    <w:p w:rsidR="00000000" w:rsidDel="00000000" w:rsidP="00000000" w:rsidRDefault="00000000" w:rsidRPr="00000000" w14:paraId="0000018F">
      <w:pPr>
        <w:pageBreakBefore w:val="0"/>
        <w:rPr/>
      </w:pPr>
      <w:r w:rsidDel="00000000" w:rsidR="00000000" w:rsidRPr="00000000">
        <w:rPr>
          <w:rtl w:val="0"/>
        </w:rPr>
      </w:r>
    </w:p>
    <w:p w:rsidR="00000000" w:rsidDel="00000000" w:rsidP="00000000" w:rsidRDefault="00000000" w:rsidRPr="00000000" w14:paraId="00000190">
      <w:pPr>
        <w:pageBreakBefore w:val="0"/>
        <w:rPr/>
      </w:pPr>
      <w:r w:rsidDel="00000000" w:rsidR="00000000" w:rsidRPr="00000000">
        <w:rPr>
          <w:rtl w:val="0"/>
        </w:rPr>
      </w:r>
    </w:p>
    <w:p w:rsidR="00000000" w:rsidDel="00000000" w:rsidP="00000000" w:rsidRDefault="00000000" w:rsidRPr="00000000" w14:paraId="00000191">
      <w:pPr>
        <w:pageBreakBefore w:val="0"/>
        <w:jc w:val="center"/>
        <w:rPr>
          <w:i w:val="1"/>
        </w:rPr>
      </w:pPr>
      <w:r w:rsidDel="00000000" w:rsidR="00000000" w:rsidRPr="00000000">
        <w:rPr>
          <w:i w:val="1"/>
        </w:rPr>
        <w:drawing>
          <wp:inline distB="114300" distT="114300" distL="114300" distR="114300">
            <wp:extent cx="5943600" cy="3695700"/>
            <wp:effectExtent b="0" l="0" r="0" t="0"/>
            <wp:docPr id="1" name="image2.png"/>
            <a:graphic>
              <a:graphicData uri="http://schemas.openxmlformats.org/drawingml/2006/picture">
                <pic:pic>
                  <pic:nvPicPr>
                    <pic:cNvPr id="0" name="image2.png"/>
                    <pic:cNvPicPr preferRelativeResize="0"/>
                  </pic:nvPicPr>
                  <pic:blipFill>
                    <a:blip r:embed="rId40"/>
                    <a:srcRect b="0" l="0" r="0" t="0"/>
                    <a:stretch>
                      <a:fillRect/>
                    </a:stretch>
                  </pic:blipFill>
                  <pic:spPr>
                    <a:xfrm>
                      <a:off x="0" y="0"/>
                      <a:ext cx="5943600" cy="3695700"/>
                    </a:xfrm>
                    <a:prstGeom prst="rect"/>
                    <a:ln/>
                  </pic:spPr>
                </pic:pic>
              </a:graphicData>
            </a:graphic>
          </wp:inline>
        </w:drawing>
      </w:r>
      <w:r w:rsidDel="00000000" w:rsidR="00000000" w:rsidRPr="00000000">
        <w:rPr>
          <w:rtl w:val="0"/>
        </w:rPr>
      </w:r>
    </w:p>
    <w:p w:rsidR="00000000" w:rsidDel="00000000" w:rsidP="00000000" w:rsidRDefault="00000000" w:rsidRPr="00000000" w14:paraId="00000192">
      <w:pPr>
        <w:pageBreakBefore w:val="0"/>
        <w:jc w:val="center"/>
        <w:rPr/>
      </w:pPr>
      <w:r w:rsidDel="00000000" w:rsidR="00000000" w:rsidRPr="00000000">
        <w:rPr>
          <w:i w:val="1"/>
          <w:rtl w:val="0"/>
        </w:rPr>
        <w:t xml:space="preserve">Figure 1: Granularity levels and identifiers currently in use for software [based on granularity levels definition from (RDA/FORCE11 SSCID WG et al.</w:t>
      </w:r>
      <w:r w:rsidDel="00000000" w:rsidR="00000000" w:rsidRPr="00000000">
        <w:rPr>
          <w:i w:val="1"/>
          <w:rtl w:val="0"/>
        </w:rPr>
        <w:t xml:space="preserve">, 2020)]</w:t>
      </w:r>
      <w:r w:rsidDel="00000000" w:rsidR="00000000" w:rsidRPr="00000000">
        <w:rPr>
          <w:rtl w:val="0"/>
        </w:rPr>
      </w:r>
    </w:p>
    <w:p w:rsidR="00000000" w:rsidDel="00000000" w:rsidP="00000000" w:rsidRDefault="00000000" w:rsidRPr="00000000" w14:paraId="00000193">
      <w:pPr>
        <w:pageBreakBefore w:val="0"/>
        <w:rPr>
          <w:i w:val="1"/>
        </w:rPr>
      </w:pPr>
      <w:r w:rsidDel="00000000" w:rsidR="00000000" w:rsidRPr="00000000">
        <w:rPr>
          <w:rtl w:val="0"/>
        </w:rPr>
      </w:r>
    </w:p>
    <w:p w:rsidR="00000000" w:rsidDel="00000000" w:rsidP="00000000" w:rsidRDefault="00000000" w:rsidRPr="00000000" w14:paraId="00000194">
      <w:pPr>
        <w:pageBreakBefore w:val="0"/>
        <w:jc w:val="center"/>
        <w:rPr>
          <w:i w:val="1"/>
        </w:rPr>
        <w:sectPr>
          <w:footerReference r:id="rId41" w:type="default"/>
          <w:pgSz w:h="15840" w:w="12240" w:orient="portrait"/>
          <w:pgMar w:bottom="1440.0000000000002" w:top="1440.0000000000002" w:left="1440.0000000000002" w:right="1440.0000000000002" w:header="720" w:footer="720"/>
          <w:pgNumType w:start="1"/>
        </w:sectPr>
      </w:pPr>
      <w:commentRangeStart w:id="339"/>
      <w:commentRangeStart w:id="340"/>
      <w:r w:rsidDel="00000000" w:rsidR="00000000" w:rsidRPr="00000000">
        <w:rPr/>
        <w:drawing>
          <wp:inline distB="114300" distT="114300" distL="114300" distR="114300">
            <wp:extent cx="5630509" cy="7700963"/>
            <wp:effectExtent b="0" l="0" r="0" t="0"/>
            <wp:docPr id="2" name="image1.png"/>
            <a:graphic>
              <a:graphicData uri="http://schemas.openxmlformats.org/drawingml/2006/picture">
                <pic:pic>
                  <pic:nvPicPr>
                    <pic:cNvPr id="0" name="image1.png"/>
                    <pic:cNvPicPr preferRelativeResize="0"/>
                  </pic:nvPicPr>
                  <pic:blipFill>
                    <a:blip r:embed="rId42"/>
                    <a:srcRect b="0" l="0" r="0" t="0"/>
                    <a:stretch>
                      <a:fillRect/>
                    </a:stretch>
                  </pic:blipFill>
                  <pic:spPr>
                    <a:xfrm>
                      <a:off x="0" y="0"/>
                      <a:ext cx="5630509" cy="7700963"/>
                    </a:xfrm>
                    <a:prstGeom prst="rect"/>
                    <a:ln/>
                  </pic:spPr>
                </pic:pic>
              </a:graphicData>
            </a:graphic>
          </wp:inline>
        </w:drawing>
      </w:r>
      <w:r w:rsidDel="00000000" w:rsidR="00000000" w:rsidRPr="00000000">
        <w:rPr>
          <w:i w:val="1"/>
          <w:rtl w:val="0"/>
        </w:rPr>
        <w:t xml:space="preserve">Figure 2: Summarizing software as increasingly FAIR research objects (Katz, Gruenpeter &amp; Honeyman, 2021)</w:t>
      </w:r>
      <w:commentRangeEnd w:id="339"/>
      <w:r w:rsidDel="00000000" w:rsidR="00000000" w:rsidRPr="00000000">
        <w:commentReference w:id="339"/>
      </w:r>
      <w:commentRangeEnd w:id="340"/>
      <w:r w:rsidDel="00000000" w:rsidR="00000000" w:rsidRPr="00000000">
        <w:commentReference w:id="340"/>
      </w:r>
      <w:r w:rsidDel="00000000" w:rsidR="00000000" w:rsidRPr="00000000">
        <w:rPr>
          <w:rtl w:val="0"/>
        </w:rPr>
      </w:r>
    </w:p>
    <w:p w:rsidR="00000000" w:rsidDel="00000000" w:rsidP="00000000" w:rsidRDefault="00000000" w:rsidRPr="00000000" w14:paraId="00000195">
      <w:pPr>
        <w:pStyle w:val="Heading2"/>
        <w:pageBreakBefore w:val="0"/>
        <w:rPr/>
      </w:pPr>
      <w:bookmarkStart w:colFirst="0" w:colLast="0" w:name="_euin147lk0vb" w:id="24"/>
      <w:bookmarkEnd w:id="24"/>
      <w:commentRangeStart w:id="341"/>
      <w:commentRangeStart w:id="342"/>
      <w:r w:rsidDel="00000000" w:rsidR="00000000" w:rsidRPr="00000000">
        <w:rPr>
          <w:rtl w:val="0"/>
        </w:rPr>
        <w:t xml:space="preserve">Appendix B </w:t>
      </w:r>
      <w:commentRangeEnd w:id="341"/>
      <w:r w:rsidDel="00000000" w:rsidR="00000000" w:rsidRPr="00000000">
        <w:commentReference w:id="341"/>
      </w:r>
      <w:commentRangeEnd w:id="342"/>
      <w:r w:rsidDel="00000000" w:rsidR="00000000" w:rsidRPr="00000000">
        <w:commentReference w:id="342"/>
      </w:r>
      <w:r w:rsidDel="00000000" w:rsidR="00000000" w:rsidRPr="00000000">
        <w:rPr>
          <w:rtl w:val="0"/>
        </w:rPr>
        <w:t xml:space="preserve">- </w:t>
      </w:r>
      <w:r w:rsidDel="00000000" w:rsidR="00000000" w:rsidRPr="00000000">
        <w:rPr>
          <w:rtl w:val="0"/>
        </w:rPr>
        <w:t xml:space="preserve">Comparison of FAIR principles</w:t>
      </w:r>
      <w:r w:rsidDel="00000000" w:rsidR="00000000" w:rsidRPr="00000000">
        <w:rPr>
          <w:rtl w:val="0"/>
        </w:rPr>
      </w:r>
    </w:p>
    <w:p w:rsidR="00000000" w:rsidDel="00000000" w:rsidP="00000000" w:rsidRDefault="00000000" w:rsidRPr="00000000" w14:paraId="00000196">
      <w:pPr>
        <w:pageBreakBefore w:val="0"/>
        <w:rPr>
          <w:color w:val="505050"/>
          <w:sz w:val="21"/>
          <w:szCs w:val="21"/>
          <w:highlight w:val="white"/>
        </w:rPr>
      </w:pPr>
      <w:r w:rsidDel="00000000" w:rsidR="00000000" w:rsidRPr="00000000">
        <w:rPr>
          <w:color w:val="505050"/>
          <w:sz w:val="21"/>
          <w:szCs w:val="21"/>
          <w:highlight w:val="white"/>
          <w:rtl w:val="0"/>
        </w:rPr>
        <w:t xml:space="preserve">As background information, this section details how the development of the FAIR4RS principles has evolved, by comparison of The FAIR Guiding Principles for scientific data management and stewardship (Wilkinson et al., 2016</w:t>
      </w:r>
      <w:ins w:author="Neil Chue Hong" w:id="86" w:date="2021-05-17T08:55:31Z">
        <w:r w:rsidDel="00000000" w:rsidR="00000000" w:rsidRPr="00000000">
          <w:rPr>
            <w:color w:val="505050"/>
            <w:sz w:val="21"/>
            <w:szCs w:val="21"/>
            <w:highlight w:val="white"/>
            <w:rtl w:val="0"/>
          </w:rPr>
          <w:t xml:space="preserve">, with foundational principle text taken from GO FAIR, 2018</w:t>
        </w:r>
      </w:ins>
      <w:r w:rsidDel="00000000" w:rsidR="00000000" w:rsidRPr="00000000">
        <w:rPr>
          <w:color w:val="505050"/>
          <w:sz w:val="21"/>
          <w:szCs w:val="21"/>
          <w:highlight w:val="white"/>
          <w:rtl w:val="0"/>
        </w:rPr>
        <w:t xml:space="preserve">) with the </w:t>
      </w:r>
      <w:r w:rsidDel="00000000" w:rsidR="00000000" w:rsidRPr="00000000">
        <w:rPr>
          <w:color w:val="505050"/>
          <w:sz w:val="21"/>
          <w:szCs w:val="21"/>
          <w:highlight w:val="white"/>
          <w:rtl w:val="0"/>
        </w:rPr>
        <w:t xml:space="preserve">Towards FAIR Principles for research software (Lamprecht et al., 2020) and Taking a fresh look at FAIR for research software report (Katz, Gruenpeter &amp; Honeyman, 2021)</w:t>
      </w:r>
      <w:r w:rsidDel="00000000" w:rsidR="00000000" w:rsidRPr="00000000">
        <w:rPr>
          <w:color w:val="505050"/>
          <w:sz w:val="21"/>
          <w:szCs w:val="21"/>
          <w:highlight w:val="white"/>
          <w:rtl w:val="0"/>
        </w:rPr>
        <w:t xml:space="preserve">, and the FAIR4RS principles described in this document.</w:t>
      </w:r>
    </w:p>
    <w:p w:rsidR="00000000" w:rsidDel="00000000" w:rsidP="00000000" w:rsidRDefault="00000000" w:rsidRPr="00000000" w14:paraId="00000197">
      <w:pPr>
        <w:pageBreakBefore w:val="0"/>
        <w:rPr>
          <w:color w:val="505050"/>
          <w:sz w:val="21"/>
          <w:szCs w:val="21"/>
          <w:highlight w:val="white"/>
        </w:rPr>
      </w:pPr>
      <w:r w:rsidDel="00000000" w:rsidR="00000000" w:rsidRPr="00000000">
        <w:rPr>
          <w:rtl w:val="0"/>
        </w:rPr>
      </w:r>
    </w:p>
    <w:tbl>
      <w:tblPr>
        <w:tblStyle w:val="Table4"/>
        <w:tblW w:w="129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40"/>
        <w:gridCol w:w="3240"/>
        <w:gridCol w:w="3240"/>
        <w:gridCol w:w="3240"/>
        <w:gridCol w:w="3240"/>
        <w:tblGridChange w:id="0">
          <w:tblGrid>
            <w:gridCol w:w="3240"/>
            <w:gridCol w:w="3240"/>
            <w:gridCol w:w="3240"/>
            <w:gridCol w:w="3240"/>
            <w:gridCol w:w="32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505050"/>
                <w:sz w:val="21"/>
                <w:szCs w:val="21"/>
                <w:highlight w:val="white"/>
              </w:rPr>
            </w:pPr>
            <w:r w:rsidDel="00000000" w:rsidR="00000000" w:rsidRPr="00000000">
              <w:rPr>
                <w:b w:val="1"/>
                <w:color w:val="505050"/>
                <w:sz w:val="21"/>
                <w:szCs w:val="21"/>
                <w:highlight w:val="white"/>
                <w:rtl w:val="0"/>
              </w:rPr>
              <w:t xml:space="preserve">FAIR Guiding Principles (2016)</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505050"/>
                <w:sz w:val="21"/>
                <w:szCs w:val="21"/>
                <w:highlight w:val="white"/>
              </w:rPr>
            </w:pPr>
            <w:r w:rsidDel="00000000" w:rsidR="00000000" w:rsidRPr="00000000">
              <w:rPr>
                <w:b w:val="1"/>
                <w:color w:val="505050"/>
                <w:sz w:val="21"/>
                <w:szCs w:val="21"/>
                <w:highlight w:val="white"/>
                <w:rtl w:val="0"/>
              </w:rPr>
              <w:t xml:space="preserve">Towards FAIR Principles for research software (2020)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505050"/>
                <w:sz w:val="21"/>
                <w:szCs w:val="21"/>
                <w:highlight w:val="white"/>
              </w:rPr>
            </w:pPr>
            <w:r w:rsidDel="00000000" w:rsidR="00000000" w:rsidRPr="00000000">
              <w:rPr>
                <w:b w:val="1"/>
                <w:color w:val="505050"/>
                <w:sz w:val="21"/>
                <w:szCs w:val="21"/>
                <w:highlight w:val="white"/>
                <w:rtl w:val="0"/>
              </w:rPr>
              <w:t xml:space="preserve">Taking a fresh look at FAIR for research software (2021)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505050"/>
                <w:sz w:val="21"/>
                <w:szCs w:val="21"/>
                <w:highlight w:val="white"/>
              </w:rPr>
            </w:pPr>
            <w:r w:rsidDel="00000000" w:rsidR="00000000" w:rsidRPr="00000000">
              <w:rPr>
                <w:b w:val="1"/>
                <w:color w:val="505050"/>
                <w:sz w:val="21"/>
                <w:szCs w:val="21"/>
                <w:highlight w:val="white"/>
                <w:rtl w:val="0"/>
              </w:rPr>
              <w:t xml:space="preserve">Draft FAIR4RS Principles </w:t>
            </w:r>
            <w:r w:rsidDel="00000000" w:rsidR="00000000" w:rsidRPr="00000000">
              <w:rPr>
                <w:b w:val="1"/>
                <w:color w:val="505050"/>
                <w:sz w:val="21"/>
                <w:szCs w:val="21"/>
                <w:highlight w:val="white"/>
                <w:rtl w:val="0"/>
              </w:rPr>
              <w:t xml:space="preserve">(2021)</w:t>
            </w:r>
          </w:p>
        </w:tc>
      </w:tr>
      <w:tr>
        <w:trPr>
          <w:cantSplit w:val="0"/>
          <w:trHeight w:val="41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505050"/>
                <w:sz w:val="21"/>
                <w:szCs w:val="21"/>
                <w:highlight w:val="white"/>
              </w:rPr>
            </w:pPr>
            <w:r w:rsidDel="00000000" w:rsidR="00000000" w:rsidRPr="00000000">
              <w:rPr>
                <w:b w:val="1"/>
                <w:color w:val="505050"/>
                <w:sz w:val="21"/>
                <w:szCs w:val="21"/>
                <w:highlight w:val="white"/>
                <w:rtl w:val="0"/>
              </w:rPr>
              <w:t xml:space="preserve">F. Findable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The first step in (re)using data is to find them. Metadata and data should be easy to find for both humans and computers. Machine-readable metadata are essential for automatic discovery of datasets and services, so this is an essential component of the FAIRification process.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The main concern of findability for research software is to ensure software can be identified unambiguously when looking for it using common search strategies.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The first step in (re)using software is to find it. Metadata and software should be easy to find for both humans and computers. Machine-readable metadata are essential for automatic discovery of software, so this is an essential component of the FAIRification process.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The software, and its associated metadata, should be easy to find for both humans and computers.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F1. (Meta)data are assigned a globally unique and persistent identifier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F1. Software and its associated metadata have a global, unique and persistent identifier for each released version.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F1. Software is assigned a globally unique and persistent identifier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F1. Software is assigned a globally unique and persistent identifier.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F2. Data are described with rich metadata (defined by R1 below)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F2. Software is described with rich metadata.</w:t>
              <w:tab/>
            </w:r>
          </w:p>
        </w:tc>
        <w:tc>
          <w:tcPr>
            <w:shd w:fill="auto" w:val="clear"/>
            <w:tcMar>
              <w:top w:w="100.0" w:type="dxa"/>
              <w:left w:w="100.0" w:type="dxa"/>
              <w:bottom w:w="100.0" w:type="dxa"/>
              <w:right w:w="100.0" w:type="dxa"/>
            </w:tcMar>
            <w:vAlign w:val="top"/>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F2. Software is described with rich metadata (defined first by R1 below, and then by the original FAIR principles for metadata)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F2. Software is described with rich metadata.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F3. Metadata clearly and explicitly include the identifier of the data they describe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F3. Metadata clearly and explicitly include identifiers for all the versions of the software it describes.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F3. Metadata clearly and explicitly include the identifier of the software they describe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F3. Metadata clearly and explicitly include the identifier of the software they describe.</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F4. (Meta)data are registered or indexed in a searchable resource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F4. Software and its associated metadata are included in a searchable software registry.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F4. Software is registered or indexed in a searchable resource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F4. Software is registered or indexed in a searchable resource.</w:t>
            </w:r>
          </w:p>
        </w:tc>
      </w:tr>
      <w:tr>
        <w:trPr>
          <w:cantSplit w:val="0"/>
          <w:trHeight w:val="41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505050"/>
                <w:sz w:val="21"/>
                <w:szCs w:val="21"/>
                <w:highlight w:val="white"/>
              </w:rPr>
            </w:pPr>
            <w:r w:rsidDel="00000000" w:rsidR="00000000" w:rsidRPr="00000000">
              <w:rPr>
                <w:b w:val="1"/>
                <w:color w:val="505050"/>
                <w:sz w:val="21"/>
                <w:szCs w:val="21"/>
                <w:highlight w:val="white"/>
                <w:rtl w:val="0"/>
              </w:rPr>
              <w:t xml:space="preserve">A. Accessible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Once the user finds the required data, she/he needs to know how can they be accessed, possibly including authentication and authorisation.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Accessibility translates into retrievability [...] however, we found mere retrievability not enough.  In order for anyone to use any research software, a working version of the software needs to be available.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Once the user finds the required software, they need to know how it can be accessed, possibly including authentication and authorization.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The software, and its metadata, must be retrievable via standardized protocols.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 (Meta)data are retrievable by their identifier using a standardized communications protocol</w:t>
            </w:r>
          </w:p>
        </w:tc>
        <w:tc>
          <w:tcPr>
            <w:shd w:fill="auto" w:val="clear"/>
            <w:tcMar>
              <w:top w:w="100.0" w:type="dxa"/>
              <w:left w:w="100.0" w:type="dxa"/>
              <w:bottom w:w="100.0" w:type="dxa"/>
              <w:right w:w="100.0" w:type="dxa"/>
            </w:tcMar>
            <w:vAlign w:val="top"/>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 Software and its associated metadata are accessible by their identifier using a standardized communications protocol.</w:t>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 Software is retrievable by its identifier using a standardized communications protocol</w:t>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 Software is retrievable by its identifier using a standardized communications protocol.</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A1.1. The protocol is open, free, and universally implementable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A1.1. The protocol is open, free, and universally implementable.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A1.1. The protocol is open, free, and universally implementable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A1.1. The protocol is open, free, and universally implementable.</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A1.2. The protocol allows for an authentication and authorization procedure, where necessary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A1.2. The protocol allows for an authentication and authorization procedure, where necessary.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A1.2. The protocol allows for an authentication and authorization procedure, where necessary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A1.2. The protocol allows for an authentication and authorization procedure, where necessary.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A2. Metadata are accessible, even when the data are no longer available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A2. Software metadata are accessible, even when the software is no longer available.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A2. Metadata are accessible, even when the software is no longer available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A2. Metadata are accessible, even when the software is no longer available.</w:t>
            </w:r>
          </w:p>
        </w:tc>
      </w:tr>
      <w:tr>
        <w:trPr>
          <w:cantSplit w:val="0"/>
          <w:trHeight w:val="41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505050"/>
                <w:sz w:val="21"/>
                <w:szCs w:val="21"/>
                <w:highlight w:val="white"/>
              </w:rPr>
            </w:pPr>
            <w:r w:rsidDel="00000000" w:rsidR="00000000" w:rsidRPr="00000000">
              <w:rPr>
                <w:b w:val="1"/>
                <w:color w:val="505050"/>
                <w:sz w:val="21"/>
                <w:szCs w:val="21"/>
                <w:highlight w:val="white"/>
                <w:rtl w:val="0"/>
              </w:rPr>
              <w:t xml:space="preserve">I. Interoperable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The data usually need</w:t>
            </w:r>
            <w:ins w:author="Michelle Barker" w:id="87" w:date="2021-05-16T23:30:34Z">
              <w:commentRangeStart w:id="343"/>
              <w:r w:rsidDel="00000000" w:rsidR="00000000" w:rsidRPr="00000000">
                <w:rPr>
                  <w:color w:val="505050"/>
                  <w:sz w:val="21"/>
                  <w:szCs w:val="21"/>
                  <w:highlight w:val="white"/>
                  <w:rtl w:val="0"/>
                </w:rPr>
                <w:t xml:space="preserve">s</w:t>
              </w:r>
            </w:ins>
            <w:commentRangeEnd w:id="343"/>
            <w:r w:rsidDel="00000000" w:rsidR="00000000" w:rsidRPr="00000000">
              <w:commentReference w:id="343"/>
            </w:r>
            <w:r w:rsidDel="00000000" w:rsidR="00000000" w:rsidRPr="00000000">
              <w:rPr>
                <w:color w:val="505050"/>
                <w:sz w:val="21"/>
                <w:szCs w:val="21"/>
                <w:highlight w:val="white"/>
                <w:rtl w:val="0"/>
              </w:rPr>
              <w:t xml:space="preserve"> to be integrated with other data. In addition, the data need to interoperate with applications or workflows for analysis, storage, and processing.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Interoperability for research software can be understood in two dimensions: as part of workflows (horizontal dimension) and as stack of digital objects that need to work together at compilation and execution times (vertical dimension)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The software usually needs to communicate with other software via exchanged data (or possibly its metadata). Software tools can interoperate via common support for the data they exchange.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The software interoperates with other software through exchanging data and/or metadata, and/or through interaction via application programming interfaces (APIs).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I1. (Meta)data use a formal, accessible, shared, and broadly applicable language for knowledge representation.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I1. Software and its associated metadata use a formal, accessible, shared and broadly applicable language to facilitate machine readability and data exchange.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I1. Software should read, write or exchange data in a way that meets domain-relevant community standards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I1. Software reads, writes and exchanges data in a way that meets domain-relevant community standards.</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r>
      <w:tr>
        <w:trPr>
          <w:cantSplit w:val="0"/>
          <w:trHeight w:val="410"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I2. (Meta)data use vocabularies that follow FAIR principles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I2.1. Software and its associated metadata are formally described using controlled vocabularies that follow the FAIR principles.</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r>
      <w:tr>
        <w:trPr>
          <w:cantSplit w:val="0"/>
          <w:trHeight w:val="410"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pageBreakBefore w:val="0"/>
              <w:widowControl w:val="0"/>
              <w:spacing w:line="240" w:lineRule="auto"/>
              <w:rPr>
                <w:color w:val="505050"/>
                <w:sz w:val="21"/>
                <w:szCs w:val="21"/>
                <w:highlight w:val="white"/>
              </w:rPr>
            </w:pPr>
            <w:r w:rsidDel="00000000" w:rsidR="00000000" w:rsidRPr="00000000">
              <w:rPr>
                <w:color w:val="505050"/>
                <w:sz w:val="21"/>
                <w:szCs w:val="21"/>
                <w:highlight w:val="white"/>
                <w:rtl w:val="0"/>
              </w:rPr>
              <w:t xml:space="preserve">I2.2. Software use and produce data in types and formats that are formally described using controlled vocabularies that follow the FAIR principles.</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I3. (Meta)data include qualified references to other (meta)data</w:t>
            </w:r>
          </w:p>
        </w:tc>
        <w:tc>
          <w:tcPr>
            <w:shd w:fill="auto" w:val="clear"/>
            <w:tcMar>
              <w:top w:w="100.0" w:type="dxa"/>
              <w:left w:w="100.0" w:type="dxa"/>
              <w:bottom w:w="100.0" w:type="dxa"/>
              <w:right w:w="100.0" w:type="dxa"/>
            </w:tcMar>
            <w:vAlign w:val="top"/>
          </w:tcPr>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I2. Software includes qualified references to other objects.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I2. Software includes qualified references to other objects.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I4S. Software dependencies are documented and mechanisms to access them exist.</w:t>
            </w:r>
          </w:p>
        </w:tc>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r>
      <w:tr>
        <w:trPr>
          <w:cantSplit w:val="0"/>
          <w:trHeight w:val="410"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505050"/>
                <w:sz w:val="21"/>
                <w:szCs w:val="21"/>
                <w:highlight w:val="white"/>
              </w:rPr>
            </w:pPr>
            <w:r w:rsidDel="00000000" w:rsidR="00000000" w:rsidRPr="00000000">
              <w:rPr>
                <w:b w:val="1"/>
                <w:color w:val="505050"/>
                <w:sz w:val="21"/>
                <w:szCs w:val="21"/>
                <w:highlight w:val="white"/>
                <w:rtl w:val="0"/>
              </w:rPr>
              <w:t xml:space="preserve">R. Reusable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The ultimate goal of FAIR is to optimize the reuse of data. To achieve this, metadata and data should be well-described so that they can be replicated and/or combined in different settings.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Reusability in the context of software has many dimensions. At its core, reusability aims for someone to be able to reuse software reproducibly.</w:t>
            </w:r>
          </w:p>
        </w:tc>
        <w:tc>
          <w:tcPr>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The ultimate goal of FAIR is to enable and encourage the use and reuse of software. To achieve this, software should be well-described (by metadata) and appropriately structured so that it can be replicated, combined, reinterpreted, reimplemented, and/or used in different settings.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The software is both usable (it can be executed) and reusable (it can be understood, modified, built upon, or incorporated into other software).</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 (Meta)data are richly described with a plurality of accurate and relevant attributes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 Software and its associated metadata are richly described with a plurality of accurate and relevant attributes.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 Software is richly described with a plurality of accurate and relevant attributes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 Software is richly described with a plurality of accurate and relevant attributes.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R1.1. (Meta)data are released with a clear and accessible data usage license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R1.1. Software and its associated metadata have independent, clear and accessible usage licenses compatible with the software dependencies.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R1.1. Software is made available with a clear and accessible software usage license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R1.1. Software is made available with a clear and accessible license.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R1.2. (Meta)data are associated with detailed provenance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R1.2. Software metadata include detailed provenance, detail level should be community agreed.</w:t>
            </w:r>
          </w:p>
        </w:tc>
        <w:tc>
          <w:tcPr>
            <w:shd w:fill="auto" w:val="clear"/>
            <w:tcMar>
              <w:top w:w="100.0" w:type="dxa"/>
              <w:left w:w="100.0" w:type="dxa"/>
              <w:bottom w:w="100.0" w:type="dxa"/>
              <w:right w:w="100.0" w:type="dxa"/>
            </w:tcMar>
            <w:vAlign w:val="top"/>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R1.2. Software is associated with detailed provenance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R1.2. Software is associated with detailed provenance.</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R1.3. (Meta)data meet domain-relevant community standards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R1.3. Software metadata and documentation meet domain-relevant community standards.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R1.3. Software meets domain-relevant community standards</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R3. Software meets domain-relevant community standards</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R2. Software includes qualified references to other 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05050"/>
                <w:sz w:val="21"/>
                <w:szCs w:val="21"/>
                <w:highlight w:val="white"/>
              </w:rPr>
            </w:pPr>
            <w:r w:rsidDel="00000000" w:rsidR="00000000" w:rsidRPr="00000000">
              <w:rPr>
                <w:color w:val="505050"/>
                <w:sz w:val="21"/>
                <w:szCs w:val="21"/>
                <w:highlight w:val="white"/>
                <w:rtl w:val="0"/>
              </w:rPr>
              <w:t xml:space="preserve">R2. Software includes qualified references to other software.</w:t>
            </w:r>
          </w:p>
        </w:tc>
      </w:tr>
    </w:tbl>
    <w:p w:rsidR="00000000" w:rsidDel="00000000" w:rsidP="00000000" w:rsidRDefault="00000000" w:rsidRPr="00000000" w14:paraId="0000020C">
      <w:pPr>
        <w:pStyle w:val="Heading2"/>
        <w:pageBreakBefore w:val="0"/>
        <w:rPr/>
      </w:pPr>
      <w:bookmarkStart w:colFirst="0" w:colLast="0" w:name="_jf9n33prjvhf" w:id="25"/>
      <w:bookmarkEnd w:id="25"/>
      <w:r w:rsidDel="00000000" w:rsidR="00000000" w:rsidRPr="00000000">
        <w:rPr>
          <w:rtl w:val="0"/>
        </w:rPr>
        <w:t xml:space="preserve">Appendix C - Contributor List</w:t>
      </w:r>
    </w:p>
    <w:p w:rsidR="00000000" w:rsidDel="00000000" w:rsidP="00000000" w:rsidRDefault="00000000" w:rsidRPr="00000000" w14:paraId="0000020D">
      <w:pPr>
        <w:pageBreakBefore w:val="0"/>
        <w:rPr/>
      </w:pPr>
      <w:r w:rsidDel="00000000" w:rsidR="00000000" w:rsidRPr="00000000">
        <w:rPr>
          <w:rtl w:val="0"/>
        </w:rPr>
        <w:t xml:space="preserve">The following table lists all people who have been recorded as having made a significant </w:t>
      </w:r>
      <w:commentRangeStart w:id="344"/>
      <w:commentRangeStart w:id="345"/>
      <w:commentRangeStart w:id="346"/>
      <w:commentRangeStart w:id="347"/>
      <w:r w:rsidDel="00000000" w:rsidR="00000000" w:rsidRPr="00000000">
        <w:rPr>
          <w:rtl w:val="0"/>
        </w:rPr>
        <w:t xml:space="preserve">contribution</w:t>
      </w:r>
      <w:commentRangeEnd w:id="344"/>
      <w:r w:rsidDel="00000000" w:rsidR="00000000" w:rsidRPr="00000000">
        <w:commentReference w:id="344"/>
      </w:r>
      <w:commentRangeEnd w:id="345"/>
      <w:r w:rsidDel="00000000" w:rsidR="00000000" w:rsidRPr="00000000">
        <w:commentReference w:id="345"/>
      </w:r>
      <w:commentRangeEnd w:id="346"/>
      <w:r w:rsidDel="00000000" w:rsidR="00000000" w:rsidRPr="00000000">
        <w:commentReference w:id="346"/>
      </w:r>
      <w:commentRangeEnd w:id="347"/>
      <w:r w:rsidDel="00000000" w:rsidR="00000000" w:rsidRPr="00000000">
        <w:commentReference w:id="347"/>
      </w:r>
      <w:r w:rsidDel="00000000" w:rsidR="00000000" w:rsidRPr="00000000">
        <w:rPr>
          <w:rtl w:val="0"/>
        </w:rPr>
        <w:t xml:space="preserve"> towards the development of the FAIR4RS principles, listed in alphabetical order by first name. If your contribution has not been properly recognized, please contact N.ChueHong@software.ac.uk.</w:t>
      </w:r>
    </w:p>
    <w:p w:rsidR="00000000" w:rsidDel="00000000" w:rsidP="00000000" w:rsidRDefault="00000000" w:rsidRPr="00000000" w14:paraId="0000020E">
      <w:pPr>
        <w:pageBreakBefore w:val="0"/>
        <w:rPr/>
      </w:pPr>
      <w:r w:rsidDel="00000000" w:rsidR="00000000" w:rsidRPr="00000000">
        <w:rPr>
          <w:rtl w:val="0"/>
        </w:rPr>
      </w:r>
    </w:p>
    <w:tbl>
      <w:tblPr>
        <w:tblStyle w:val="Table5"/>
        <w:tblW w:w="129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6"/>
        <w:gridCol w:w="1296"/>
        <w:gridCol w:w="1296"/>
        <w:gridCol w:w="1296"/>
        <w:gridCol w:w="1296"/>
        <w:gridCol w:w="1296"/>
        <w:gridCol w:w="1296"/>
        <w:gridCol w:w="1296"/>
        <w:gridCol w:w="1296"/>
        <w:gridCol w:w="1296"/>
        <w:tblGridChange w:id="0">
          <w:tblGrid>
            <w:gridCol w:w="1296"/>
            <w:gridCol w:w="1296"/>
            <w:gridCol w:w="1296"/>
            <w:gridCol w:w="1296"/>
            <w:gridCol w:w="1296"/>
            <w:gridCol w:w="1296"/>
            <w:gridCol w:w="1296"/>
            <w:gridCol w:w="1296"/>
            <w:gridCol w:w="1296"/>
            <w:gridCol w:w="1296"/>
          </w:tblGrid>
        </w:tblGridChange>
      </w:tblGrid>
      <w:tr>
        <w:trPr>
          <w:cantSplit w:val="0"/>
          <w:trHeight w:val="371.953125" w:hRule="atLeast"/>
          <w:tblHeader w:val="0"/>
          <w:trPrChange w:author="Anonymous" w:id="88" w:date="2021-05-28T13:15:03Z">
            <w:trPr>
              <w:cantSplit w:val="0"/>
              <w:tblHeader w:val="0"/>
            </w:trPr>
          </w:trPrChange>
        </w:trPr>
        <w:tc>
          <w:tcPr>
            <w:shd w:fill="auto" w:val="clear"/>
            <w:tcMar>
              <w:top w:w="100.0" w:type="dxa"/>
              <w:left w:w="100.0" w:type="dxa"/>
              <w:bottom w:w="100.0" w:type="dxa"/>
              <w:right w:w="100.0" w:type="dxa"/>
            </w:tcMar>
            <w:vAlign w:val="top"/>
            <w:tcPrChange w:author="Anonymous" w:id="88" w:date="2021-05-28T13:15:03Z">
              <w:tcPr>
                <w:shd w:fill="auto" w:val="clear"/>
                <w:tcMar>
                  <w:top w:w="100.0" w:type="dxa"/>
                  <w:left w:w="100.0" w:type="dxa"/>
                  <w:bottom w:w="100.0" w:type="dxa"/>
                  <w:right w:w="100.0" w:type="dxa"/>
                </w:tcMar>
                <w:vAlign w:val="top"/>
              </w:tcPr>
            </w:tcPrChange>
          </w:tcPr>
          <w:p w:rsidR="00000000" w:rsidDel="00000000" w:rsidP="00000000" w:rsidRDefault="00000000" w:rsidRPr="00000000" w14:paraId="0000020F">
            <w:pPr>
              <w:pageBreakBefore w:val="0"/>
              <w:widowControl w:val="0"/>
              <w:spacing w:line="240" w:lineRule="auto"/>
              <w:rPr>
                <w:b w:val="1"/>
                <w:sz w:val="16"/>
                <w:szCs w:val="16"/>
              </w:rPr>
            </w:pPr>
            <w:r w:rsidDel="00000000" w:rsidR="00000000" w:rsidRPr="00000000">
              <w:rPr>
                <w:b w:val="1"/>
                <w:sz w:val="16"/>
                <w:szCs w:val="16"/>
                <w:rtl w:val="0"/>
              </w:rPr>
              <w:t xml:space="preserve">Name</w:t>
            </w:r>
          </w:p>
        </w:tc>
        <w:tc>
          <w:tcPr>
            <w:shd w:fill="auto" w:val="clear"/>
            <w:tcMar>
              <w:top w:w="100.0" w:type="dxa"/>
              <w:left w:w="100.0" w:type="dxa"/>
              <w:bottom w:w="100.0" w:type="dxa"/>
              <w:right w:w="100.0" w:type="dxa"/>
            </w:tcMar>
            <w:vAlign w:val="top"/>
            <w:tcPrChange w:author="Anonymous" w:id="88" w:date="2021-05-28T13:15:03Z">
              <w:tcPr>
                <w:shd w:fill="auto" w:val="clear"/>
                <w:tcMar>
                  <w:top w:w="100.0" w:type="dxa"/>
                  <w:left w:w="100.0" w:type="dxa"/>
                  <w:bottom w:w="100.0" w:type="dxa"/>
                  <w:right w:w="100.0" w:type="dxa"/>
                </w:tcMar>
                <w:vAlign w:val="top"/>
              </w:tcPr>
            </w:tcPrChange>
          </w:tcPr>
          <w:p w:rsidR="00000000" w:rsidDel="00000000" w:rsidP="00000000" w:rsidRDefault="00000000" w:rsidRPr="00000000" w14:paraId="00000210">
            <w:pPr>
              <w:pageBreakBefore w:val="0"/>
              <w:widowControl w:val="0"/>
              <w:spacing w:line="240" w:lineRule="auto"/>
              <w:rPr>
                <w:b w:val="1"/>
                <w:sz w:val="16"/>
                <w:szCs w:val="16"/>
              </w:rPr>
            </w:pPr>
            <w:commentRangeStart w:id="348"/>
            <w:r w:rsidDel="00000000" w:rsidR="00000000" w:rsidRPr="00000000">
              <w:rPr>
                <w:b w:val="1"/>
                <w:sz w:val="16"/>
                <w:szCs w:val="16"/>
                <w:rtl w:val="0"/>
              </w:rPr>
              <w:t xml:space="preserve">Institution</w:t>
            </w:r>
          </w:p>
        </w:tc>
        <w:tc>
          <w:tcPr>
            <w:shd w:fill="auto" w:val="clear"/>
            <w:tcMar>
              <w:top w:w="100.0" w:type="dxa"/>
              <w:left w:w="100.0" w:type="dxa"/>
              <w:bottom w:w="100.0" w:type="dxa"/>
              <w:right w:w="100.0" w:type="dxa"/>
            </w:tcMar>
            <w:vAlign w:val="top"/>
            <w:tcPrChange w:author="Anonymous" w:id="88" w:date="2021-05-28T13:15:03Z">
              <w:tcPr>
                <w:shd w:fill="auto" w:val="clear"/>
                <w:tcMar>
                  <w:top w:w="100.0" w:type="dxa"/>
                  <w:left w:w="100.0" w:type="dxa"/>
                  <w:bottom w:w="100.0" w:type="dxa"/>
                  <w:right w:w="100.0" w:type="dxa"/>
                </w:tcMar>
                <w:vAlign w:val="top"/>
              </w:tcPr>
            </w:tcPrChange>
          </w:tcPr>
          <w:p w:rsidR="00000000" w:rsidDel="00000000" w:rsidP="00000000" w:rsidRDefault="00000000" w:rsidRPr="00000000" w14:paraId="00000211">
            <w:pPr>
              <w:pageBreakBefore w:val="0"/>
              <w:widowControl w:val="0"/>
              <w:spacing w:line="240" w:lineRule="auto"/>
              <w:rPr>
                <w:b w:val="1"/>
                <w:sz w:val="16"/>
                <w:szCs w:val="16"/>
              </w:rPr>
            </w:pPr>
            <w:r w:rsidDel="00000000" w:rsidR="00000000" w:rsidRPr="00000000">
              <w:rPr>
                <w:b w:val="1"/>
                <w:sz w:val="16"/>
                <w:szCs w:val="16"/>
                <w:rtl w:val="0"/>
              </w:rPr>
              <w:t xml:space="preserve">ORCID</w:t>
            </w:r>
          </w:p>
        </w:tc>
        <w:tc>
          <w:tcPr>
            <w:shd w:fill="auto" w:val="clear"/>
            <w:tcMar>
              <w:top w:w="100.0" w:type="dxa"/>
              <w:left w:w="100.0" w:type="dxa"/>
              <w:bottom w:w="100.0" w:type="dxa"/>
              <w:right w:w="100.0" w:type="dxa"/>
            </w:tcMar>
            <w:vAlign w:val="top"/>
            <w:tcPrChange w:author="Anonymous" w:id="88" w:date="2021-05-28T13:15:03Z">
              <w:tcPr>
                <w:shd w:fill="auto" w:val="clear"/>
                <w:tcMar>
                  <w:top w:w="100.0" w:type="dxa"/>
                  <w:left w:w="100.0" w:type="dxa"/>
                  <w:bottom w:w="100.0" w:type="dxa"/>
                  <w:right w:w="100.0" w:type="dxa"/>
                </w:tcMar>
                <w:vAlign w:val="top"/>
              </w:tcPr>
            </w:tcPrChange>
          </w:tcPr>
          <w:p w:rsidR="00000000" w:rsidDel="00000000" w:rsidP="00000000" w:rsidRDefault="00000000" w:rsidRPr="00000000" w14:paraId="00000212">
            <w:pPr>
              <w:pageBreakBefore w:val="0"/>
              <w:widowControl w:val="0"/>
              <w:spacing w:line="240" w:lineRule="auto"/>
              <w:rPr>
                <w:b w:val="1"/>
                <w:sz w:val="16"/>
                <w:szCs w:val="16"/>
              </w:rPr>
            </w:pPr>
            <w:commentRangeEnd w:id="348"/>
            <w:r w:rsidDel="00000000" w:rsidR="00000000" w:rsidRPr="00000000">
              <w:commentReference w:id="348"/>
            </w:r>
            <w:r w:rsidDel="00000000" w:rsidR="00000000" w:rsidRPr="00000000">
              <w:rPr>
                <w:b w:val="1"/>
                <w:sz w:val="16"/>
                <w:szCs w:val="16"/>
                <w:rtl w:val="0"/>
              </w:rPr>
              <w:t xml:space="preserve">Editor</w:t>
            </w:r>
          </w:p>
        </w:tc>
        <w:tc>
          <w:tcPr>
            <w:shd w:fill="auto" w:val="clear"/>
            <w:tcMar>
              <w:top w:w="100.0" w:type="dxa"/>
              <w:left w:w="100.0" w:type="dxa"/>
              <w:bottom w:w="100.0" w:type="dxa"/>
              <w:right w:w="100.0" w:type="dxa"/>
            </w:tcMar>
            <w:vAlign w:val="top"/>
            <w:tcPrChange w:author="Anonymous" w:id="88" w:date="2021-05-28T13:15:03Z">
              <w:tcPr>
                <w:shd w:fill="auto" w:val="clear"/>
                <w:tcMar>
                  <w:top w:w="100.0" w:type="dxa"/>
                  <w:left w:w="100.0" w:type="dxa"/>
                  <w:bottom w:w="100.0" w:type="dxa"/>
                  <w:right w:w="100.0" w:type="dxa"/>
                </w:tcMar>
                <w:vAlign w:val="top"/>
              </w:tcPr>
            </w:tcPrChange>
          </w:tcPr>
          <w:p w:rsidR="00000000" w:rsidDel="00000000" w:rsidP="00000000" w:rsidRDefault="00000000" w:rsidRPr="00000000" w14:paraId="00000213">
            <w:pPr>
              <w:pageBreakBefore w:val="0"/>
              <w:widowControl w:val="0"/>
              <w:spacing w:line="240" w:lineRule="auto"/>
              <w:rPr>
                <w:b w:val="1"/>
                <w:sz w:val="16"/>
                <w:szCs w:val="16"/>
              </w:rPr>
            </w:pPr>
            <w:r w:rsidDel="00000000" w:rsidR="00000000" w:rsidRPr="00000000">
              <w:rPr>
                <w:b w:val="1"/>
                <w:sz w:val="16"/>
                <w:szCs w:val="16"/>
                <w:rtl w:val="0"/>
              </w:rPr>
              <w:t xml:space="preserve">Member of drafting group</w:t>
            </w:r>
          </w:p>
        </w:tc>
        <w:tc>
          <w:tcPr>
            <w:shd w:fill="auto" w:val="clear"/>
            <w:tcMar>
              <w:top w:w="100.0" w:type="dxa"/>
              <w:left w:w="100.0" w:type="dxa"/>
              <w:bottom w:w="100.0" w:type="dxa"/>
              <w:right w:w="100.0" w:type="dxa"/>
            </w:tcMar>
            <w:vAlign w:val="top"/>
            <w:tcPrChange w:author="Anonymous" w:id="88" w:date="2021-05-28T13:15:03Z">
              <w:tcPr>
                <w:shd w:fill="auto" w:val="clear"/>
                <w:tcMar>
                  <w:top w:w="100.0" w:type="dxa"/>
                  <w:left w:w="100.0" w:type="dxa"/>
                  <w:bottom w:w="100.0" w:type="dxa"/>
                  <w:right w:w="100.0" w:type="dxa"/>
                </w:tcMar>
                <w:vAlign w:val="top"/>
              </w:tcPr>
            </w:tcPrChange>
          </w:tcPr>
          <w:p w:rsidR="00000000" w:rsidDel="00000000" w:rsidP="00000000" w:rsidRDefault="00000000" w:rsidRPr="00000000" w14:paraId="00000214">
            <w:pPr>
              <w:pageBreakBefore w:val="0"/>
              <w:widowControl w:val="0"/>
              <w:spacing w:line="240" w:lineRule="auto"/>
              <w:rPr>
                <w:b w:val="1"/>
                <w:sz w:val="16"/>
                <w:szCs w:val="16"/>
              </w:rPr>
            </w:pPr>
            <w:r w:rsidDel="00000000" w:rsidR="00000000" w:rsidRPr="00000000">
              <w:rPr>
                <w:b w:val="1"/>
                <w:sz w:val="16"/>
                <w:szCs w:val="16"/>
                <w:rtl w:val="0"/>
              </w:rPr>
              <w:t xml:space="preserve">Member of WG steering committee</w:t>
            </w:r>
          </w:p>
        </w:tc>
        <w:tc>
          <w:tcPr>
            <w:shd w:fill="auto" w:val="clear"/>
            <w:tcMar>
              <w:top w:w="100.0" w:type="dxa"/>
              <w:left w:w="100.0" w:type="dxa"/>
              <w:bottom w:w="100.0" w:type="dxa"/>
              <w:right w:w="100.0" w:type="dxa"/>
            </w:tcMar>
            <w:vAlign w:val="top"/>
            <w:tcPrChange w:author="Anonymous" w:id="88" w:date="2021-05-28T13:15:03Z">
              <w:tcPr>
                <w:shd w:fill="auto" w:val="clear"/>
                <w:tcMar>
                  <w:top w:w="100.0" w:type="dxa"/>
                  <w:left w:w="100.0" w:type="dxa"/>
                  <w:bottom w:w="100.0" w:type="dxa"/>
                  <w:right w:w="100.0" w:type="dxa"/>
                </w:tcMar>
                <w:vAlign w:val="top"/>
              </w:tcPr>
            </w:tcPrChange>
          </w:tcPr>
          <w:p w:rsidR="00000000" w:rsidDel="00000000" w:rsidP="00000000" w:rsidRDefault="00000000" w:rsidRPr="00000000" w14:paraId="00000215">
            <w:pPr>
              <w:pageBreakBefore w:val="0"/>
              <w:widowControl w:val="0"/>
              <w:spacing w:line="240" w:lineRule="auto"/>
              <w:rPr>
                <w:b w:val="1"/>
                <w:sz w:val="16"/>
                <w:szCs w:val="16"/>
              </w:rPr>
            </w:pPr>
            <w:r w:rsidDel="00000000" w:rsidR="00000000" w:rsidRPr="00000000">
              <w:rPr>
                <w:b w:val="1"/>
                <w:sz w:val="16"/>
                <w:szCs w:val="16"/>
                <w:rtl w:val="0"/>
              </w:rPr>
              <w:t xml:space="preserve">Contributor to WG meetings</w:t>
            </w:r>
          </w:p>
        </w:tc>
        <w:tc>
          <w:tcPr>
            <w:shd w:fill="auto" w:val="clear"/>
            <w:tcMar>
              <w:top w:w="100.0" w:type="dxa"/>
              <w:left w:w="100.0" w:type="dxa"/>
              <w:bottom w:w="100.0" w:type="dxa"/>
              <w:right w:w="100.0" w:type="dxa"/>
            </w:tcMar>
            <w:vAlign w:val="top"/>
            <w:tcPrChange w:author="Anonymous" w:id="88" w:date="2021-05-28T13:15:03Z">
              <w:tcPr>
                <w:shd w:fill="auto" w:val="clear"/>
                <w:tcMar>
                  <w:top w:w="100.0" w:type="dxa"/>
                  <w:left w:w="100.0" w:type="dxa"/>
                  <w:bottom w:w="100.0" w:type="dxa"/>
                  <w:right w:w="100.0" w:type="dxa"/>
                </w:tcMar>
                <w:vAlign w:val="top"/>
              </w:tcPr>
            </w:tcPrChange>
          </w:tcPr>
          <w:p w:rsidR="00000000" w:rsidDel="00000000" w:rsidP="00000000" w:rsidRDefault="00000000" w:rsidRPr="00000000" w14:paraId="00000216">
            <w:pPr>
              <w:pageBreakBefore w:val="0"/>
              <w:widowControl w:val="0"/>
              <w:spacing w:line="240" w:lineRule="auto"/>
              <w:rPr>
                <w:b w:val="1"/>
                <w:sz w:val="16"/>
                <w:szCs w:val="16"/>
              </w:rPr>
            </w:pPr>
            <w:r w:rsidDel="00000000" w:rsidR="00000000" w:rsidRPr="00000000">
              <w:rPr>
                <w:b w:val="1"/>
                <w:sz w:val="16"/>
                <w:szCs w:val="16"/>
                <w:rtl w:val="0"/>
              </w:rPr>
              <w:t xml:space="preserve">Contributor to subgroup reports</w:t>
            </w:r>
            <w:r w:rsidDel="00000000" w:rsidR="00000000" w:rsidRPr="00000000">
              <w:rPr>
                <w:rtl w:val="0"/>
              </w:rPr>
            </w:r>
          </w:p>
        </w:tc>
        <w:tc>
          <w:tcPr>
            <w:shd w:fill="auto" w:val="clear"/>
            <w:tcMar>
              <w:top w:w="100.0" w:type="dxa"/>
              <w:left w:w="100.0" w:type="dxa"/>
              <w:bottom w:w="100.0" w:type="dxa"/>
              <w:right w:w="100.0" w:type="dxa"/>
            </w:tcMar>
            <w:vAlign w:val="top"/>
            <w:tcPrChange w:author="Anonymous" w:id="88" w:date="2021-05-28T13:15:03Z">
              <w:tcPr>
                <w:shd w:fill="auto" w:val="clear"/>
                <w:tcMar>
                  <w:top w:w="100.0" w:type="dxa"/>
                  <w:left w:w="100.0" w:type="dxa"/>
                  <w:bottom w:w="100.0" w:type="dxa"/>
                  <w:right w:w="100.0" w:type="dxa"/>
                </w:tcMar>
                <w:vAlign w:val="top"/>
              </w:tcPr>
            </w:tcPrChange>
          </w:tcPr>
          <w:p w:rsidR="00000000" w:rsidDel="00000000" w:rsidP="00000000" w:rsidRDefault="00000000" w:rsidRPr="00000000" w14:paraId="00000217">
            <w:pPr>
              <w:pageBreakBefore w:val="0"/>
              <w:widowControl w:val="0"/>
              <w:spacing w:line="240" w:lineRule="auto"/>
              <w:rPr>
                <w:b w:val="1"/>
                <w:sz w:val="16"/>
                <w:szCs w:val="16"/>
              </w:rPr>
            </w:pPr>
            <w:r w:rsidDel="00000000" w:rsidR="00000000" w:rsidRPr="00000000">
              <w:rPr>
                <w:b w:val="1"/>
                <w:sz w:val="16"/>
                <w:szCs w:val="16"/>
                <w:rtl w:val="0"/>
              </w:rPr>
              <w:t xml:space="preserve">Contributor to first consultation</w:t>
            </w:r>
          </w:p>
        </w:tc>
        <w:tc>
          <w:tcPr>
            <w:shd w:fill="auto" w:val="clear"/>
            <w:tcMar>
              <w:top w:w="100.0" w:type="dxa"/>
              <w:left w:w="100.0" w:type="dxa"/>
              <w:bottom w:w="100.0" w:type="dxa"/>
              <w:right w:w="100.0" w:type="dxa"/>
            </w:tcMar>
            <w:vAlign w:val="top"/>
            <w:tcPrChange w:author="Anonymous" w:id="88" w:date="2021-05-28T13:15:03Z">
              <w:tcPr>
                <w:shd w:fill="auto" w:val="clear"/>
                <w:tcMar>
                  <w:top w:w="100.0" w:type="dxa"/>
                  <w:left w:w="100.0" w:type="dxa"/>
                  <w:bottom w:w="100.0" w:type="dxa"/>
                  <w:right w:w="100.0" w:type="dxa"/>
                </w:tcMar>
                <w:vAlign w:val="top"/>
              </w:tcPr>
            </w:tcPrChange>
          </w:tcPr>
          <w:p w:rsidR="00000000" w:rsidDel="00000000" w:rsidP="00000000" w:rsidRDefault="00000000" w:rsidRPr="00000000" w14:paraId="00000218">
            <w:pPr>
              <w:pageBreakBefore w:val="0"/>
              <w:widowControl w:val="0"/>
              <w:spacing w:line="240" w:lineRule="auto"/>
              <w:rPr>
                <w:b w:val="1"/>
                <w:sz w:val="16"/>
                <w:szCs w:val="16"/>
              </w:rPr>
            </w:pPr>
            <w:r w:rsidDel="00000000" w:rsidR="00000000" w:rsidRPr="00000000">
              <w:rPr>
                <w:b w:val="1"/>
                <w:sz w:val="16"/>
                <w:szCs w:val="16"/>
                <w:rtl w:val="0"/>
              </w:rPr>
              <w:t xml:space="preserve">Contributor to second consultation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9">
            <w:pPr>
              <w:pageBreakBefore w:val="0"/>
              <w:widowControl w:val="0"/>
              <w:spacing w:line="240" w:lineRule="auto"/>
              <w:rPr>
                <w:sz w:val="16"/>
                <w:szCs w:val="16"/>
              </w:rPr>
            </w:pPr>
            <w:r w:rsidDel="00000000" w:rsidR="00000000" w:rsidRPr="00000000">
              <w:rPr>
                <w:sz w:val="16"/>
                <w:szCs w:val="16"/>
                <w:rtl w:val="0"/>
              </w:rPr>
              <w:t xml:space="preserve">Alan Williams</w:t>
            </w:r>
          </w:p>
        </w:tc>
        <w:tc>
          <w:tcPr>
            <w:shd w:fill="auto" w:val="clear"/>
            <w:tcMar>
              <w:top w:w="100.0" w:type="dxa"/>
              <w:left w:w="100.0" w:type="dxa"/>
              <w:bottom w:w="100.0" w:type="dxa"/>
              <w:right w:w="100.0" w:type="dxa"/>
            </w:tcMar>
            <w:vAlign w:val="top"/>
          </w:tcPr>
          <w:p w:rsidR="00000000" w:rsidDel="00000000" w:rsidP="00000000" w:rsidRDefault="00000000" w:rsidRPr="00000000" w14:paraId="0000021A">
            <w:pPr>
              <w:pageBreakBefore w:val="0"/>
              <w:widowControl w:val="0"/>
              <w:spacing w:line="240" w:lineRule="auto"/>
              <w:rPr>
                <w:sz w:val="16"/>
                <w:szCs w:val="16"/>
              </w:rPr>
            </w:pPr>
            <w:r w:rsidDel="00000000" w:rsidR="00000000" w:rsidRPr="00000000">
              <w:rPr>
                <w:sz w:val="16"/>
                <w:szCs w:val="16"/>
                <w:rtl w:val="0"/>
              </w:rPr>
              <w:t xml:space="preserve">The University of Manchester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1B">
            <w:pPr>
              <w:pageBreakBefore w:val="0"/>
              <w:widowControl w:val="0"/>
              <w:spacing w:line="240" w:lineRule="auto"/>
              <w:rPr>
                <w:sz w:val="16"/>
                <w:szCs w:val="16"/>
              </w:rPr>
            </w:pPr>
            <w:r w:rsidDel="00000000" w:rsidR="00000000" w:rsidRPr="00000000">
              <w:rPr>
                <w:sz w:val="16"/>
                <w:szCs w:val="16"/>
                <w:rtl w:val="0"/>
              </w:rPr>
              <w:t xml:space="preserve">0000-0003-3156-2105</w:t>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2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2">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3">
            <w:pPr>
              <w:pageBreakBefore w:val="0"/>
              <w:widowControl w:val="0"/>
              <w:spacing w:line="240" w:lineRule="auto"/>
              <w:rPr>
                <w:sz w:val="16"/>
                <w:szCs w:val="16"/>
              </w:rPr>
            </w:pPr>
            <w:r w:rsidDel="00000000" w:rsidR="00000000" w:rsidRPr="00000000">
              <w:rPr>
                <w:sz w:val="16"/>
                <w:szCs w:val="16"/>
                <w:rtl w:val="0"/>
              </w:rPr>
              <w:t xml:space="preserve">Allen Lee</w:t>
            </w:r>
          </w:p>
        </w:tc>
        <w:tc>
          <w:tcPr>
            <w:shd w:fill="auto" w:val="clear"/>
            <w:tcMar>
              <w:top w:w="100.0" w:type="dxa"/>
              <w:left w:w="100.0" w:type="dxa"/>
              <w:bottom w:w="100.0" w:type="dxa"/>
              <w:right w:w="100.0" w:type="dxa"/>
            </w:tcMar>
            <w:vAlign w:val="top"/>
          </w:tcPr>
          <w:p w:rsidR="00000000" w:rsidDel="00000000" w:rsidP="00000000" w:rsidRDefault="00000000" w:rsidRPr="00000000" w14:paraId="00000224">
            <w:pPr>
              <w:pageBreakBefore w:val="0"/>
              <w:widowControl w:val="0"/>
              <w:spacing w:line="240" w:lineRule="auto"/>
              <w:rPr>
                <w:sz w:val="16"/>
                <w:szCs w:val="16"/>
              </w:rPr>
            </w:pPr>
            <w:r w:rsidDel="00000000" w:rsidR="00000000" w:rsidRPr="00000000">
              <w:rPr>
                <w:sz w:val="16"/>
                <w:szCs w:val="16"/>
                <w:rtl w:val="0"/>
              </w:rPr>
              <w:t xml:space="preserve">Arizona State University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pageBreakBefore w:val="0"/>
              <w:widowControl w:val="0"/>
              <w:spacing w:line="240" w:lineRule="auto"/>
              <w:rPr>
                <w:sz w:val="16"/>
                <w:szCs w:val="16"/>
              </w:rPr>
            </w:pPr>
            <w:r w:rsidDel="00000000" w:rsidR="00000000" w:rsidRPr="00000000">
              <w:rPr>
                <w:sz w:val="16"/>
                <w:szCs w:val="16"/>
                <w:rtl w:val="0"/>
              </w:rPr>
              <w:t xml:space="preserve">0000-0002-6523-6079</w:t>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D">
            <w:pPr>
              <w:pageBreakBefore w:val="0"/>
              <w:widowControl w:val="0"/>
              <w:spacing w:line="240" w:lineRule="auto"/>
              <w:rPr>
                <w:sz w:val="16"/>
                <w:szCs w:val="16"/>
              </w:rPr>
            </w:pPr>
            <w:r w:rsidDel="00000000" w:rsidR="00000000" w:rsidRPr="00000000">
              <w:rPr>
                <w:sz w:val="16"/>
                <w:szCs w:val="16"/>
                <w:rtl w:val="0"/>
              </w:rPr>
              <w:t xml:space="preserve">Alexander Struck</w:t>
            </w:r>
          </w:p>
        </w:tc>
        <w:tc>
          <w:tcPr>
            <w:shd w:fill="auto" w:val="clear"/>
            <w:tcMar>
              <w:top w:w="100.0" w:type="dxa"/>
              <w:left w:w="100.0" w:type="dxa"/>
              <w:bottom w:w="100.0" w:type="dxa"/>
              <w:right w:w="100.0" w:type="dxa"/>
            </w:tcMar>
            <w:vAlign w:val="top"/>
          </w:tcPr>
          <w:p w:rsidR="00000000" w:rsidDel="00000000" w:rsidP="00000000" w:rsidRDefault="00000000" w:rsidRPr="00000000" w14:paraId="0000022E">
            <w:pPr>
              <w:pageBreakBefore w:val="0"/>
              <w:widowControl w:val="0"/>
              <w:spacing w:line="240" w:lineRule="auto"/>
              <w:rPr>
                <w:sz w:val="16"/>
                <w:szCs w:val="16"/>
              </w:rPr>
            </w:pPr>
            <w:r w:rsidDel="00000000" w:rsidR="00000000" w:rsidRPr="00000000">
              <w:rPr>
                <w:sz w:val="16"/>
                <w:szCs w:val="16"/>
                <w:rtl w:val="0"/>
              </w:rPr>
              <w:t xml:space="preserve">Cluster of Excellence Matters of Activity at Humboldt-Universitaet zu Berlin</w:t>
            </w:r>
          </w:p>
        </w:tc>
        <w:tc>
          <w:tcPr>
            <w:shd w:fill="auto" w:val="clear"/>
            <w:tcMar>
              <w:top w:w="100.0" w:type="dxa"/>
              <w:left w:w="100.0" w:type="dxa"/>
              <w:bottom w:w="100.0" w:type="dxa"/>
              <w:right w:w="100.0" w:type="dxa"/>
            </w:tcMar>
            <w:vAlign w:val="top"/>
          </w:tcPr>
          <w:p w:rsidR="00000000" w:rsidDel="00000000" w:rsidP="00000000" w:rsidRDefault="00000000" w:rsidRPr="00000000" w14:paraId="0000022F">
            <w:pPr>
              <w:pageBreakBefore w:val="0"/>
              <w:widowControl w:val="0"/>
              <w:spacing w:line="240" w:lineRule="auto"/>
              <w:rPr>
                <w:sz w:val="16"/>
                <w:szCs w:val="16"/>
              </w:rPr>
            </w:pPr>
            <w:r w:rsidDel="00000000" w:rsidR="00000000" w:rsidRPr="00000000">
              <w:rPr>
                <w:sz w:val="16"/>
                <w:szCs w:val="16"/>
                <w:rtl w:val="0"/>
              </w:rPr>
              <w:t xml:space="preserve">0000-0002-1173-9228</w:t>
            </w:r>
          </w:p>
        </w:tc>
        <w:tc>
          <w:tcPr>
            <w:shd w:fill="auto" w:val="clear"/>
            <w:tcMar>
              <w:top w:w="100.0" w:type="dxa"/>
              <w:left w:w="100.0" w:type="dxa"/>
              <w:bottom w:w="100.0" w:type="dxa"/>
              <w:right w:w="100.0" w:type="dxa"/>
            </w:tcMar>
            <w:vAlign w:val="top"/>
          </w:tcPr>
          <w:p w:rsidR="00000000" w:rsidDel="00000000" w:rsidP="00000000" w:rsidRDefault="00000000" w:rsidRPr="00000000" w14:paraId="0000023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6">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7">
            <w:pPr>
              <w:pageBreakBefore w:val="0"/>
              <w:widowControl w:val="0"/>
              <w:spacing w:line="240" w:lineRule="auto"/>
              <w:rPr>
                <w:sz w:val="16"/>
                <w:szCs w:val="16"/>
              </w:rPr>
            </w:pPr>
            <w:r w:rsidDel="00000000" w:rsidR="00000000" w:rsidRPr="00000000">
              <w:rPr>
                <w:sz w:val="16"/>
                <w:szCs w:val="16"/>
                <w:rtl w:val="0"/>
              </w:rPr>
              <w:t xml:space="preserve">Anna Niehues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pageBreakBefore w:val="0"/>
              <w:widowControl w:val="0"/>
              <w:spacing w:line="240" w:lineRule="auto"/>
              <w:rPr>
                <w:sz w:val="16"/>
                <w:szCs w:val="16"/>
              </w:rPr>
            </w:pPr>
            <w:r w:rsidDel="00000000" w:rsidR="00000000" w:rsidRPr="00000000">
              <w:rPr>
                <w:sz w:val="16"/>
                <w:szCs w:val="16"/>
                <w:rtl w:val="0"/>
              </w:rPr>
              <w:t xml:space="preserve">Radboud university medical center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39">
            <w:pPr>
              <w:pageBreakBefore w:val="0"/>
              <w:widowControl w:val="0"/>
              <w:spacing w:line="240" w:lineRule="auto"/>
              <w:rPr>
                <w:sz w:val="16"/>
                <w:szCs w:val="16"/>
                <w:highlight w:val="yellow"/>
              </w:rPr>
            </w:pPr>
            <w:r w:rsidDel="00000000" w:rsidR="00000000" w:rsidRPr="00000000">
              <w:rPr>
                <w:sz w:val="16"/>
                <w:szCs w:val="16"/>
                <w:highlight w:val="yellow"/>
                <w:rtl w:val="0"/>
              </w:rPr>
              <w:t xml:space="preserve">Please add</w:t>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3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0">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1">
            <w:pPr>
              <w:pageBreakBefore w:val="0"/>
              <w:widowControl w:val="0"/>
              <w:spacing w:line="240" w:lineRule="auto"/>
              <w:rPr>
                <w:sz w:val="16"/>
                <w:szCs w:val="16"/>
              </w:rPr>
            </w:pPr>
            <w:r w:rsidDel="00000000" w:rsidR="00000000" w:rsidRPr="00000000">
              <w:rPr>
                <w:sz w:val="16"/>
                <w:szCs w:val="16"/>
                <w:rtl w:val="0"/>
              </w:rPr>
              <w:t xml:space="preserve">Anna-Lena Lamprecht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pageBreakBefore w:val="0"/>
              <w:widowControl w:val="0"/>
              <w:spacing w:line="240" w:lineRule="auto"/>
              <w:rPr>
                <w:sz w:val="16"/>
                <w:szCs w:val="16"/>
              </w:rPr>
            </w:pPr>
            <w:r w:rsidDel="00000000" w:rsidR="00000000" w:rsidRPr="00000000">
              <w:rPr>
                <w:sz w:val="16"/>
                <w:szCs w:val="16"/>
                <w:rtl w:val="0"/>
              </w:rPr>
              <w:t xml:space="preserve">Utrecht University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43">
            <w:pPr>
              <w:pageBreakBefore w:val="0"/>
              <w:widowControl w:val="0"/>
              <w:spacing w:line="240" w:lineRule="auto"/>
              <w:rPr>
                <w:sz w:val="16"/>
                <w:szCs w:val="16"/>
              </w:rPr>
            </w:pPr>
            <w:r w:rsidDel="00000000" w:rsidR="00000000" w:rsidRPr="00000000">
              <w:rPr>
                <w:sz w:val="16"/>
                <w:szCs w:val="16"/>
                <w:rtl w:val="0"/>
              </w:rPr>
              <w:t xml:space="preserve">0000-0003-1953-5606</w:t>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5">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48">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49">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B">
            <w:pPr>
              <w:pageBreakBefore w:val="0"/>
              <w:widowControl w:val="0"/>
              <w:spacing w:line="240" w:lineRule="auto"/>
              <w:rPr>
                <w:sz w:val="16"/>
                <w:szCs w:val="16"/>
              </w:rPr>
            </w:pPr>
            <w:r w:rsidDel="00000000" w:rsidR="00000000" w:rsidRPr="00000000">
              <w:rPr>
                <w:sz w:val="16"/>
                <w:szCs w:val="16"/>
                <w:rtl w:val="0"/>
              </w:rPr>
              <w:t xml:space="preserve">Anne Claire Fouilloux</w:t>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pageBreakBefore w:val="0"/>
              <w:widowControl w:val="0"/>
              <w:spacing w:line="240" w:lineRule="auto"/>
              <w:rPr>
                <w:sz w:val="16"/>
                <w:szCs w:val="16"/>
              </w:rPr>
            </w:pPr>
            <w:r w:rsidDel="00000000" w:rsidR="00000000" w:rsidRPr="00000000">
              <w:rPr>
                <w:sz w:val="16"/>
                <w:szCs w:val="16"/>
                <w:rtl w:val="0"/>
              </w:rPr>
              <w:t xml:space="preserve">University of Oslo, Department of Geosciences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4D">
            <w:pPr>
              <w:pageBreakBefore w:val="0"/>
              <w:widowControl w:val="0"/>
              <w:spacing w:line="240" w:lineRule="auto"/>
              <w:rPr>
                <w:sz w:val="16"/>
                <w:szCs w:val="16"/>
              </w:rPr>
            </w:pPr>
            <w:r w:rsidDel="00000000" w:rsidR="00000000" w:rsidRPr="00000000">
              <w:rPr>
                <w:sz w:val="16"/>
                <w:szCs w:val="16"/>
                <w:rtl w:val="0"/>
              </w:rPr>
              <w:t xml:space="preserve">0000-0002-1784-2920</w:t>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2">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5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4">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5">
            <w:pPr>
              <w:pageBreakBefore w:val="0"/>
              <w:widowControl w:val="0"/>
              <w:spacing w:line="240" w:lineRule="auto"/>
              <w:rPr>
                <w:sz w:val="16"/>
                <w:szCs w:val="16"/>
              </w:rPr>
            </w:pPr>
            <w:r w:rsidDel="00000000" w:rsidR="00000000" w:rsidRPr="00000000">
              <w:rPr>
                <w:sz w:val="16"/>
                <w:szCs w:val="16"/>
                <w:rtl w:val="0"/>
              </w:rPr>
              <w:t xml:space="preserve">Axel Loewe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6">
            <w:pPr>
              <w:pageBreakBefore w:val="0"/>
              <w:widowControl w:val="0"/>
              <w:spacing w:line="240" w:lineRule="auto"/>
              <w:rPr>
                <w:sz w:val="16"/>
                <w:szCs w:val="16"/>
              </w:rPr>
            </w:pPr>
            <w:r w:rsidDel="00000000" w:rsidR="00000000" w:rsidRPr="00000000">
              <w:rPr>
                <w:sz w:val="16"/>
                <w:szCs w:val="16"/>
                <w:rtl w:val="0"/>
              </w:rPr>
              <w:t xml:space="preserve">Karlsruhe Institute of Technology (KIT)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7">
            <w:pPr>
              <w:pageBreakBefore w:val="0"/>
              <w:widowControl w:val="0"/>
              <w:spacing w:line="240" w:lineRule="auto"/>
              <w:rPr>
                <w:sz w:val="16"/>
                <w:szCs w:val="16"/>
              </w:rPr>
            </w:pPr>
            <w:r w:rsidDel="00000000" w:rsidR="00000000" w:rsidRPr="00000000">
              <w:rPr>
                <w:sz w:val="16"/>
                <w:szCs w:val="16"/>
                <w:rtl w:val="0"/>
              </w:rPr>
              <w:t xml:space="preserve">0000-0002-2487-4744</w:t>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pageBreakBefore w:val="0"/>
              <w:widowControl w:val="0"/>
              <w:spacing w:line="240" w:lineRule="auto"/>
              <w:rPr>
                <w:sz w:val="16"/>
                <w:szCs w:val="16"/>
              </w:rPr>
            </w:pPr>
            <w:del w:author="Neil Chue Hong" w:id="89" w:date="2021-06-04T00:14:51Z">
              <w:commentRangeStart w:id="349"/>
              <w:r w:rsidDel="00000000" w:rsidR="00000000" w:rsidRPr="00000000">
                <w:rPr>
                  <w:sz w:val="16"/>
                  <w:szCs w:val="16"/>
                  <w:rtl w:val="0"/>
                </w:rPr>
                <w:delText xml:space="preserve">X</w:delText>
              </w:r>
            </w:del>
            <w:commentRangeEnd w:id="349"/>
            <w:r w:rsidDel="00000000" w:rsidR="00000000" w:rsidRPr="00000000">
              <w:commentReference w:id="349"/>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F">
            <w:pPr>
              <w:pageBreakBefore w:val="0"/>
              <w:widowControl w:val="0"/>
              <w:spacing w:line="240" w:lineRule="auto"/>
              <w:rPr>
                <w:sz w:val="16"/>
                <w:szCs w:val="16"/>
              </w:rPr>
            </w:pPr>
            <w:r w:rsidDel="00000000" w:rsidR="00000000" w:rsidRPr="00000000">
              <w:rPr>
                <w:sz w:val="16"/>
                <w:szCs w:val="16"/>
                <w:rtl w:val="0"/>
              </w:rPr>
              <w:t xml:space="preserve">Bala Desinghu</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pageBreakBefore w:val="0"/>
              <w:widowControl w:val="0"/>
              <w:spacing w:line="240" w:lineRule="auto"/>
              <w:rPr>
                <w:sz w:val="16"/>
                <w:szCs w:val="16"/>
              </w:rPr>
            </w:pPr>
            <w:r w:rsidDel="00000000" w:rsidR="00000000" w:rsidRPr="00000000">
              <w:rPr>
                <w:sz w:val="16"/>
                <w:szCs w:val="16"/>
                <w:rtl w:val="0"/>
              </w:rPr>
              <w:t xml:space="preserve">Rutgers University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pageBreakBefore w:val="0"/>
              <w:widowControl w:val="0"/>
              <w:spacing w:line="240" w:lineRule="auto"/>
              <w:rPr>
                <w:sz w:val="16"/>
                <w:szCs w:val="16"/>
              </w:rPr>
            </w:pPr>
            <w:r w:rsidDel="00000000" w:rsidR="00000000" w:rsidRPr="00000000">
              <w:rPr>
                <w:sz w:val="16"/>
                <w:szCs w:val="16"/>
                <w:rtl w:val="0"/>
              </w:rPr>
              <w:t xml:space="preserve">0000-0003-2854-9583</w:t>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8">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9">
            <w:pPr>
              <w:pageBreakBefore w:val="0"/>
              <w:widowControl w:val="0"/>
              <w:spacing w:line="240" w:lineRule="auto"/>
              <w:rPr>
                <w:sz w:val="16"/>
                <w:szCs w:val="16"/>
              </w:rPr>
            </w:pPr>
            <w:r w:rsidDel="00000000" w:rsidR="00000000" w:rsidRPr="00000000">
              <w:rPr>
                <w:sz w:val="16"/>
                <w:szCs w:val="16"/>
                <w:rtl w:val="0"/>
              </w:rPr>
              <w:t xml:space="preserve">Ben van Werkhoven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pageBreakBefore w:val="0"/>
              <w:widowControl w:val="0"/>
              <w:spacing w:line="240" w:lineRule="auto"/>
              <w:rPr>
                <w:sz w:val="16"/>
                <w:szCs w:val="16"/>
              </w:rPr>
            </w:pPr>
            <w:r w:rsidDel="00000000" w:rsidR="00000000" w:rsidRPr="00000000">
              <w:rPr>
                <w:sz w:val="16"/>
                <w:szCs w:val="16"/>
                <w:rtl w:val="0"/>
              </w:rPr>
              <w:t xml:space="preserve">Netherlands eScience Center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6B">
            <w:pPr>
              <w:pageBreakBefore w:val="0"/>
              <w:widowControl w:val="0"/>
              <w:spacing w:line="240" w:lineRule="auto"/>
              <w:rPr>
                <w:sz w:val="16"/>
                <w:szCs w:val="16"/>
              </w:rPr>
            </w:pPr>
            <w:r w:rsidDel="00000000" w:rsidR="00000000" w:rsidRPr="00000000">
              <w:rPr>
                <w:sz w:val="16"/>
                <w:szCs w:val="16"/>
                <w:rtl w:val="0"/>
              </w:rPr>
              <w:t xml:space="preserve">0000-0002-7508-3272</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6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1">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72">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3">
            <w:pPr>
              <w:pageBreakBefore w:val="0"/>
              <w:widowControl w:val="0"/>
              <w:spacing w:line="240" w:lineRule="auto"/>
              <w:rPr>
                <w:sz w:val="16"/>
                <w:szCs w:val="16"/>
              </w:rPr>
            </w:pPr>
            <w:r w:rsidDel="00000000" w:rsidR="00000000" w:rsidRPr="00000000">
              <w:rPr>
                <w:sz w:val="16"/>
                <w:szCs w:val="16"/>
                <w:rtl w:val="0"/>
              </w:rPr>
              <w:t xml:space="preserve">Carlos Martinez</w:t>
            </w:r>
          </w:p>
        </w:tc>
        <w:tc>
          <w:tcPr>
            <w:shd w:fill="auto" w:val="clear"/>
            <w:tcMar>
              <w:top w:w="100.0" w:type="dxa"/>
              <w:left w:w="100.0" w:type="dxa"/>
              <w:bottom w:w="100.0" w:type="dxa"/>
              <w:right w:w="100.0" w:type="dxa"/>
            </w:tcMar>
            <w:vAlign w:val="top"/>
          </w:tcPr>
          <w:p w:rsidR="00000000" w:rsidDel="00000000" w:rsidP="00000000" w:rsidRDefault="00000000" w:rsidRPr="00000000" w14:paraId="00000274">
            <w:pPr>
              <w:pageBreakBefore w:val="0"/>
              <w:widowControl w:val="0"/>
              <w:spacing w:line="240" w:lineRule="auto"/>
              <w:rPr>
                <w:sz w:val="16"/>
                <w:szCs w:val="16"/>
              </w:rPr>
            </w:pPr>
            <w:r w:rsidDel="00000000" w:rsidR="00000000" w:rsidRPr="00000000">
              <w:rPr>
                <w:sz w:val="16"/>
                <w:szCs w:val="16"/>
                <w:rtl w:val="0"/>
              </w:rPr>
              <w:t xml:space="preserve">Netherlands eScience Center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pageBreakBefore w:val="0"/>
              <w:widowControl w:val="0"/>
              <w:spacing w:line="240" w:lineRule="auto"/>
              <w:rPr>
                <w:sz w:val="16"/>
                <w:szCs w:val="16"/>
              </w:rPr>
            </w:pPr>
            <w:r w:rsidDel="00000000" w:rsidR="00000000" w:rsidRPr="00000000">
              <w:rPr>
                <w:sz w:val="16"/>
                <w:szCs w:val="16"/>
                <w:rtl w:val="0"/>
              </w:rPr>
              <w:t xml:space="preserve">0000-0001-5565-7577</w:t>
            </w:r>
          </w:p>
        </w:tc>
        <w:tc>
          <w:tcPr>
            <w:shd w:fill="auto" w:val="clear"/>
            <w:tcMar>
              <w:top w:w="100.0" w:type="dxa"/>
              <w:left w:w="100.0" w:type="dxa"/>
              <w:bottom w:w="100.0" w:type="dxa"/>
              <w:right w:w="100.0" w:type="dxa"/>
            </w:tcMar>
            <w:vAlign w:val="top"/>
          </w:tcPr>
          <w:p w:rsidR="00000000" w:rsidDel="00000000" w:rsidP="00000000" w:rsidRDefault="00000000" w:rsidRPr="00000000" w14:paraId="0000027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77">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78">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7A">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7B">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D">
            <w:pPr>
              <w:pageBreakBefore w:val="0"/>
              <w:widowControl w:val="0"/>
              <w:spacing w:line="240" w:lineRule="auto"/>
              <w:rPr>
                <w:sz w:val="16"/>
                <w:szCs w:val="16"/>
              </w:rPr>
            </w:pPr>
            <w:r w:rsidDel="00000000" w:rsidR="00000000" w:rsidRPr="00000000">
              <w:rPr>
                <w:sz w:val="16"/>
                <w:szCs w:val="16"/>
                <w:rtl w:val="0"/>
              </w:rPr>
              <w:t xml:space="preserve">Carole Goble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27E">
            <w:pPr>
              <w:pageBreakBefore w:val="0"/>
              <w:widowControl w:val="0"/>
              <w:spacing w:line="240" w:lineRule="auto"/>
              <w:rPr>
                <w:sz w:val="16"/>
                <w:szCs w:val="16"/>
              </w:rPr>
            </w:pPr>
            <w:r w:rsidDel="00000000" w:rsidR="00000000" w:rsidRPr="00000000">
              <w:rPr>
                <w:sz w:val="16"/>
                <w:szCs w:val="16"/>
                <w:rtl w:val="0"/>
              </w:rPr>
              <w:t xml:space="preserve">The University of Manchester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7F">
            <w:pPr>
              <w:pageBreakBefore w:val="0"/>
              <w:widowControl w:val="0"/>
              <w:spacing w:line="240" w:lineRule="auto"/>
              <w:rPr>
                <w:sz w:val="16"/>
                <w:szCs w:val="16"/>
              </w:rPr>
            </w:pPr>
            <w:r w:rsidDel="00000000" w:rsidR="00000000" w:rsidRPr="00000000">
              <w:rPr>
                <w:sz w:val="16"/>
                <w:szCs w:val="16"/>
                <w:rtl w:val="0"/>
              </w:rPr>
              <w:t xml:space="preserve">0000-0003-1219-2137</w:t>
            </w:r>
          </w:p>
        </w:tc>
        <w:tc>
          <w:tcPr>
            <w:shd w:fill="auto" w:val="clear"/>
            <w:tcMar>
              <w:top w:w="100.0" w:type="dxa"/>
              <w:left w:w="100.0" w:type="dxa"/>
              <w:bottom w:w="100.0" w:type="dxa"/>
              <w:right w:w="100.0" w:type="dxa"/>
            </w:tcMar>
            <w:vAlign w:val="top"/>
          </w:tcPr>
          <w:p w:rsidR="00000000" w:rsidDel="00000000" w:rsidP="00000000" w:rsidRDefault="00000000" w:rsidRPr="00000000" w14:paraId="0000028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3">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84">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8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6">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7">
            <w:pPr>
              <w:pageBreakBefore w:val="0"/>
              <w:widowControl w:val="0"/>
              <w:spacing w:line="240" w:lineRule="auto"/>
              <w:rPr>
                <w:sz w:val="16"/>
                <w:szCs w:val="16"/>
              </w:rPr>
            </w:pPr>
            <w:r w:rsidDel="00000000" w:rsidR="00000000" w:rsidRPr="00000000">
              <w:rPr>
                <w:sz w:val="16"/>
                <w:szCs w:val="16"/>
                <w:rtl w:val="0"/>
              </w:rPr>
              <w:t xml:space="preserve">Catherine Jones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88">
            <w:pPr>
              <w:pageBreakBefore w:val="0"/>
              <w:widowControl w:val="0"/>
              <w:spacing w:line="240" w:lineRule="auto"/>
              <w:rPr>
                <w:sz w:val="16"/>
                <w:szCs w:val="16"/>
              </w:rPr>
            </w:pPr>
            <w:r w:rsidDel="00000000" w:rsidR="00000000" w:rsidRPr="00000000">
              <w:rPr>
                <w:sz w:val="16"/>
                <w:szCs w:val="16"/>
                <w:rtl w:val="0"/>
              </w:rPr>
              <w:t xml:space="preserve">Science and Technology Facilities Council (STFC)</w:t>
            </w:r>
          </w:p>
        </w:tc>
        <w:tc>
          <w:tcPr>
            <w:shd w:fill="auto" w:val="clear"/>
            <w:tcMar>
              <w:top w:w="100.0" w:type="dxa"/>
              <w:left w:w="100.0" w:type="dxa"/>
              <w:bottom w:w="100.0" w:type="dxa"/>
              <w:right w:w="100.0" w:type="dxa"/>
            </w:tcMar>
            <w:vAlign w:val="top"/>
          </w:tcPr>
          <w:p w:rsidR="00000000" w:rsidDel="00000000" w:rsidP="00000000" w:rsidRDefault="00000000" w:rsidRPr="00000000" w14:paraId="00000289">
            <w:pPr>
              <w:pageBreakBefore w:val="0"/>
              <w:widowControl w:val="0"/>
              <w:spacing w:line="240" w:lineRule="auto"/>
              <w:rPr>
                <w:sz w:val="16"/>
                <w:szCs w:val="16"/>
              </w:rPr>
            </w:pPr>
            <w:r w:rsidDel="00000000" w:rsidR="00000000" w:rsidRPr="00000000">
              <w:rPr>
                <w:sz w:val="16"/>
                <w:szCs w:val="16"/>
                <w:rtl w:val="0"/>
              </w:rPr>
              <w:t xml:space="preserve">0000-0002-5112-835X</w:t>
            </w:r>
          </w:p>
        </w:tc>
        <w:tc>
          <w:tcPr>
            <w:shd w:fill="auto" w:val="clear"/>
            <w:tcMar>
              <w:top w:w="100.0" w:type="dxa"/>
              <w:left w:w="100.0" w:type="dxa"/>
              <w:bottom w:w="100.0" w:type="dxa"/>
              <w:right w:w="100.0" w:type="dxa"/>
            </w:tcMar>
            <w:vAlign w:val="top"/>
          </w:tcPr>
          <w:p w:rsidR="00000000" w:rsidDel="00000000" w:rsidP="00000000" w:rsidRDefault="00000000" w:rsidRPr="00000000" w14:paraId="0000028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8E">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8F">
            <w:pPr>
              <w:pageBreakBefore w:val="0"/>
              <w:widowControl w:val="0"/>
              <w:spacing w:line="240" w:lineRule="auto"/>
              <w:rPr>
                <w:sz w:val="16"/>
                <w:szCs w:val="16"/>
              </w:rPr>
            </w:pPr>
            <w:r w:rsidDel="00000000" w:rsidR="00000000" w:rsidRPr="00000000">
              <w:rPr>
                <w:sz w:val="16"/>
                <w:szCs w:val="16"/>
                <w:rtl w:val="0"/>
              </w:rPr>
              <w:t xml:space="preserve">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0">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1">
            <w:pPr>
              <w:pageBreakBefore w:val="0"/>
              <w:widowControl w:val="0"/>
              <w:spacing w:line="240" w:lineRule="auto"/>
              <w:rPr>
                <w:sz w:val="16"/>
                <w:szCs w:val="16"/>
              </w:rPr>
            </w:pPr>
            <w:commentRangeStart w:id="350"/>
            <w:r w:rsidDel="00000000" w:rsidR="00000000" w:rsidRPr="00000000">
              <w:rPr>
                <w:sz w:val="16"/>
                <w:szCs w:val="16"/>
                <w:rtl w:val="0"/>
              </w:rPr>
              <w:t xml:space="preserve">C</w:t>
            </w:r>
            <w:r w:rsidDel="00000000" w:rsidR="00000000" w:rsidRPr="00000000">
              <w:rPr>
                <w:sz w:val="16"/>
                <w:szCs w:val="16"/>
                <w:highlight w:val="white"/>
                <w:rtl w:val="0"/>
              </w:rPr>
              <w:t xml:space="preserve">é</w:t>
            </w:r>
            <w:r w:rsidDel="00000000" w:rsidR="00000000" w:rsidRPr="00000000">
              <w:rPr>
                <w:sz w:val="16"/>
                <w:szCs w:val="16"/>
                <w:rtl w:val="0"/>
              </w:rPr>
              <w:t xml:space="preserve">line Richard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292">
            <w:pPr>
              <w:pageBreakBefore w:val="0"/>
              <w:widowControl w:val="0"/>
              <w:spacing w:line="240" w:lineRule="auto"/>
              <w:rPr>
                <w:sz w:val="16"/>
                <w:szCs w:val="16"/>
              </w:rPr>
            </w:pPr>
            <w:commentRangeEnd w:id="350"/>
            <w:r w:rsidDel="00000000" w:rsidR="00000000" w:rsidRPr="00000000">
              <w:commentReference w:id="350"/>
            </w:r>
            <w:r w:rsidDel="00000000" w:rsidR="00000000" w:rsidRPr="00000000">
              <w:rPr>
                <w:sz w:val="16"/>
                <w:szCs w:val="16"/>
                <w:rtl w:val="0"/>
              </w:rPr>
              <w:t xml:space="preserve">CIRAD Centre de coopération internationale en recherche agronomique pour le développement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93">
            <w:pPr>
              <w:pageBreakBefore w:val="0"/>
              <w:widowControl w:val="0"/>
              <w:spacing w:line="240" w:lineRule="auto"/>
              <w:rPr>
                <w:sz w:val="16"/>
                <w:szCs w:val="16"/>
                <w:highlight w:val="yellow"/>
              </w:rPr>
            </w:pPr>
            <w:r w:rsidDel="00000000" w:rsidR="00000000" w:rsidRPr="00000000">
              <w:rPr>
                <w:sz w:val="16"/>
                <w:szCs w:val="16"/>
                <w:highlight w:val="yellow"/>
                <w:rtl w:val="0"/>
              </w:rPr>
              <w:t xml:space="preserve">Please add</w:t>
            </w:r>
          </w:p>
        </w:tc>
        <w:tc>
          <w:tcPr>
            <w:shd w:fill="auto" w:val="clear"/>
            <w:tcMar>
              <w:top w:w="100.0" w:type="dxa"/>
              <w:left w:w="100.0" w:type="dxa"/>
              <w:bottom w:w="100.0" w:type="dxa"/>
              <w:right w:w="100.0" w:type="dxa"/>
            </w:tcMar>
            <w:vAlign w:val="top"/>
          </w:tcPr>
          <w:p w:rsidR="00000000" w:rsidDel="00000000" w:rsidP="00000000" w:rsidRDefault="00000000" w:rsidRPr="00000000" w14:paraId="0000029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8">
            <w:pPr>
              <w:pageBreakBefore w:val="0"/>
              <w:widowControl w:val="0"/>
              <w:spacing w:line="240" w:lineRule="auto"/>
              <w:rPr>
                <w:sz w:val="16"/>
                <w:szCs w:val="16"/>
              </w:rPr>
            </w:pPr>
            <w:r w:rsidDel="00000000" w:rsidR="00000000" w:rsidRPr="00000000">
              <w:rPr>
                <w:sz w:val="16"/>
                <w:szCs w:val="16"/>
                <w:rtl w:val="0"/>
              </w:rPr>
              <w:t xml:space="preserve">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A">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B">
            <w:pPr>
              <w:pageBreakBefore w:val="0"/>
              <w:widowControl w:val="0"/>
              <w:spacing w:line="240" w:lineRule="auto"/>
              <w:rPr>
                <w:sz w:val="16"/>
                <w:szCs w:val="16"/>
              </w:rPr>
            </w:pPr>
            <w:commentRangeStart w:id="351"/>
            <w:r w:rsidDel="00000000" w:rsidR="00000000" w:rsidRPr="00000000">
              <w:rPr>
                <w:sz w:val="16"/>
                <w:szCs w:val="16"/>
                <w:rtl w:val="0"/>
              </w:rPr>
              <w:t xml:space="preserve">Charles Gray</w:t>
            </w:r>
          </w:p>
        </w:tc>
        <w:tc>
          <w:tcPr>
            <w:shd w:fill="auto" w:val="clear"/>
            <w:tcMar>
              <w:top w:w="100.0" w:type="dxa"/>
              <w:left w:w="100.0" w:type="dxa"/>
              <w:bottom w:w="100.0" w:type="dxa"/>
              <w:right w:w="100.0" w:type="dxa"/>
            </w:tcMar>
            <w:vAlign w:val="top"/>
          </w:tcPr>
          <w:p w:rsidR="00000000" w:rsidDel="00000000" w:rsidP="00000000" w:rsidRDefault="00000000" w:rsidRPr="00000000" w14:paraId="0000029C">
            <w:pPr>
              <w:pageBreakBefore w:val="0"/>
              <w:widowControl w:val="0"/>
              <w:spacing w:line="240" w:lineRule="auto"/>
              <w:rPr>
                <w:sz w:val="16"/>
                <w:szCs w:val="16"/>
              </w:rPr>
            </w:pPr>
            <w:commentRangeEnd w:id="351"/>
            <w:r w:rsidDel="00000000" w:rsidR="00000000" w:rsidRPr="00000000">
              <w:commentReference w:id="351"/>
            </w:r>
            <w:r w:rsidDel="00000000" w:rsidR="00000000" w:rsidRPr="00000000">
              <w:rPr>
                <w:sz w:val="16"/>
                <w:szCs w:val="16"/>
                <w:rtl w:val="0"/>
              </w:rPr>
              <w:t xml:space="preserve">Newcastle University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9D">
            <w:pPr>
              <w:pageBreakBefore w:val="0"/>
              <w:widowControl w:val="0"/>
              <w:spacing w:line="240" w:lineRule="auto"/>
              <w:rPr>
                <w:sz w:val="16"/>
                <w:szCs w:val="16"/>
              </w:rPr>
            </w:pPr>
            <w:r w:rsidDel="00000000" w:rsidR="00000000" w:rsidRPr="00000000">
              <w:rPr>
                <w:sz w:val="16"/>
                <w:szCs w:val="16"/>
                <w:rtl w:val="0"/>
              </w:rPr>
              <w:t xml:space="preserve">0000-0002-9978-011X</w:t>
            </w:r>
          </w:p>
        </w:tc>
        <w:tc>
          <w:tcPr>
            <w:shd w:fill="auto" w:val="clear"/>
            <w:tcMar>
              <w:top w:w="100.0" w:type="dxa"/>
              <w:left w:w="100.0" w:type="dxa"/>
              <w:bottom w:w="100.0" w:type="dxa"/>
              <w:right w:w="100.0" w:type="dxa"/>
            </w:tcMar>
            <w:vAlign w:val="top"/>
          </w:tcPr>
          <w:p w:rsidR="00000000" w:rsidDel="00000000" w:rsidP="00000000" w:rsidRDefault="00000000" w:rsidRPr="00000000" w14:paraId="0000029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2">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A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4">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5">
            <w:pPr>
              <w:pageBreakBefore w:val="0"/>
              <w:widowControl w:val="0"/>
              <w:spacing w:line="240" w:lineRule="auto"/>
              <w:rPr>
                <w:sz w:val="16"/>
                <w:szCs w:val="16"/>
              </w:rPr>
            </w:pPr>
            <w:r w:rsidDel="00000000" w:rsidR="00000000" w:rsidRPr="00000000">
              <w:rPr>
                <w:sz w:val="16"/>
                <w:szCs w:val="16"/>
                <w:rtl w:val="0"/>
              </w:rPr>
              <w:t xml:space="preserve">Chris Erdmann</w:t>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pageBreakBefore w:val="0"/>
              <w:widowControl w:val="0"/>
              <w:spacing w:line="240" w:lineRule="auto"/>
              <w:rPr>
                <w:sz w:val="16"/>
                <w:szCs w:val="16"/>
              </w:rPr>
            </w:pPr>
            <w:r w:rsidDel="00000000" w:rsidR="00000000" w:rsidRPr="00000000">
              <w:rPr>
                <w:sz w:val="16"/>
                <w:szCs w:val="16"/>
                <w:rtl w:val="0"/>
              </w:rPr>
              <w:t xml:space="preserve">American Geophysical Union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A7">
            <w:pPr>
              <w:pageBreakBefore w:val="0"/>
              <w:widowControl w:val="0"/>
              <w:spacing w:line="240" w:lineRule="auto"/>
              <w:rPr>
                <w:sz w:val="16"/>
                <w:szCs w:val="16"/>
              </w:rPr>
            </w:pPr>
            <w:r w:rsidDel="00000000" w:rsidR="00000000" w:rsidRPr="00000000">
              <w:rPr>
                <w:sz w:val="16"/>
                <w:szCs w:val="16"/>
                <w:rtl w:val="0"/>
              </w:rPr>
              <w:t xml:space="preserve">0000-0003-2554-180X</w:t>
            </w:r>
          </w:p>
        </w:tc>
        <w:tc>
          <w:tcPr>
            <w:shd w:fill="auto" w:val="clear"/>
            <w:tcMar>
              <w:top w:w="100.0" w:type="dxa"/>
              <w:left w:w="100.0" w:type="dxa"/>
              <w:bottom w:w="100.0" w:type="dxa"/>
              <w:right w:w="100.0" w:type="dxa"/>
            </w:tcMar>
            <w:vAlign w:val="top"/>
          </w:tcPr>
          <w:p w:rsidR="00000000" w:rsidDel="00000000" w:rsidP="00000000" w:rsidRDefault="00000000" w:rsidRPr="00000000" w14:paraId="000002A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C">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F">
            <w:pPr>
              <w:pageBreakBefore w:val="0"/>
              <w:widowControl w:val="0"/>
              <w:spacing w:line="240" w:lineRule="auto"/>
              <w:rPr>
                <w:sz w:val="16"/>
                <w:szCs w:val="16"/>
              </w:rPr>
            </w:pPr>
            <w:r w:rsidDel="00000000" w:rsidR="00000000" w:rsidRPr="00000000">
              <w:rPr>
                <w:sz w:val="16"/>
                <w:szCs w:val="16"/>
                <w:rtl w:val="0"/>
              </w:rPr>
              <w:t xml:space="preserve">Daniel Garijo</w:t>
            </w:r>
          </w:p>
        </w:tc>
        <w:tc>
          <w:tcPr>
            <w:shd w:fill="auto" w:val="clear"/>
            <w:tcMar>
              <w:top w:w="100.0" w:type="dxa"/>
              <w:left w:w="100.0" w:type="dxa"/>
              <w:bottom w:w="100.0" w:type="dxa"/>
              <w:right w:w="100.0" w:type="dxa"/>
            </w:tcMar>
            <w:vAlign w:val="top"/>
          </w:tcPr>
          <w:p w:rsidR="00000000" w:rsidDel="00000000" w:rsidP="00000000" w:rsidRDefault="00000000" w:rsidRPr="00000000" w14:paraId="000002B0">
            <w:pPr>
              <w:pageBreakBefore w:val="0"/>
              <w:widowControl w:val="0"/>
              <w:spacing w:line="240" w:lineRule="auto"/>
              <w:rPr>
                <w:sz w:val="16"/>
                <w:szCs w:val="16"/>
              </w:rPr>
            </w:pPr>
            <w:r w:rsidDel="00000000" w:rsidR="00000000" w:rsidRPr="00000000">
              <w:rPr>
                <w:sz w:val="16"/>
                <w:szCs w:val="16"/>
                <w:rtl w:val="0"/>
              </w:rPr>
              <w:t xml:space="preserve">Information Sciences Institute, University of Southern California (USC)</w:t>
            </w:r>
          </w:p>
        </w:tc>
        <w:tc>
          <w:tcPr>
            <w:shd w:fill="auto" w:val="clear"/>
            <w:tcMar>
              <w:top w:w="100.0" w:type="dxa"/>
              <w:left w:w="100.0" w:type="dxa"/>
              <w:bottom w:w="100.0" w:type="dxa"/>
              <w:right w:w="100.0" w:type="dxa"/>
            </w:tcMar>
            <w:vAlign w:val="top"/>
          </w:tcPr>
          <w:p w:rsidR="00000000" w:rsidDel="00000000" w:rsidP="00000000" w:rsidRDefault="00000000" w:rsidRPr="00000000" w14:paraId="000002B1">
            <w:pPr>
              <w:pageBreakBefore w:val="0"/>
              <w:widowControl w:val="0"/>
              <w:spacing w:line="240" w:lineRule="auto"/>
              <w:rPr>
                <w:sz w:val="16"/>
                <w:szCs w:val="16"/>
              </w:rPr>
            </w:pPr>
            <w:r w:rsidDel="00000000" w:rsidR="00000000" w:rsidRPr="00000000">
              <w:rPr>
                <w:sz w:val="16"/>
                <w:szCs w:val="16"/>
                <w:rtl w:val="0"/>
              </w:rPr>
              <w:t xml:space="preserve">0000-0003-0454-7145</w:t>
            </w:r>
          </w:p>
        </w:tc>
        <w:tc>
          <w:tcPr>
            <w:shd w:fill="auto" w:val="clear"/>
            <w:tcMar>
              <w:top w:w="100.0" w:type="dxa"/>
              <w:left w:w="100.0" w:type="dxa"/>
              <w:bottom w:w="100.0" w:type="dxa"/>
              <w:right w:w="100.0" w:type="dxa"/>
            </w:tcMar>
            <w:vAlign w:val="top"/>
          </w:tcPr>
          <w:p w:rsidR="00000000" w:rsidDel="00000000" w:rsidP="00000000" w:rsidRDefault="00000000" w:rsidRPr="00000000" w14:paraId="000002B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B5">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B6">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B7">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B8">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9">
            <w:pPr>
              <w:pageBreakBefore w:val="0"/>
              <w:widowControl w:val="0"/>
              <w:spacing w:line="240" w:lineRule="auto"/>
              <w:rPr>
                <w:sz w:val="16"/>
                <w:szCs w:val="16"/>
              </w:rPr>
            </w:pPr>
            <w:r w:rsidDel="00000000" w:rsidR="00000000" w:rsidRPr="00000000">
              <w:rPr>
                <w:sz w:val="16"/>
                <w:szCs w:val="16"/>
                <w:rtl w:val="0"/>
              </w:rPr>
              <w:t xml:space="preserve">Daniel S. Katz</w:t>
            </w:r>
          </w:p>
        </w:tc>
        <w:tc>
          <w:tcPr>
            <w:shd w:fill="auto" w:val="clear"/>
            <w:tcMar>
              <w:top w:w="100.0" w:type="dxa"/>
              <w:left w:w="100.0" w:type="dxa"/>
              <w:bottom w:w="100.0" w:type="dxa"/>
              <w:right w:w="100.0" w:type="dxa"/>
            </w:tcMar>
            <w:vAlign w:val="top"/>
          </w:tcPr>
          <w:p w:rsidR="00000000" w:rsidDel="00000000" w:rsidP="00000000" w:rsidRDefault="00000000" w:rsidRPr="00000000" w14:paraId="000002BA">
            <w:pPr>
              <w:pageBreakBefore w:val="0"/>
              <w:widowControl w:val="0"/>
              <w:spacing w:line="240" w:lineRule="auto"/>
              <w:rPr>
                <w:sz w:val="16"/>
                <w:szCs w:val="16"/>
              </w:rPr>
            </w:pPr>
            <w:r w:rsidDel="00000000" w:rsidR="00000000" w:rsidRPr="00000000">
              <w:rPr>
                <w:sz w:val="16"/>
                <w:szCs w:val="16"/>
                <w:rtl w:val="0"/>
              </w:rPr>
              <w:t xml:space="preserve">University of Illinois Urbana-Champaign</w:t>
            </w:r>
          </w:p>
        </w:tc>
        <w:tc>
          <w:tcPr>
            <w:shd w:fill="auto" w:val="clear"/>
            <w:tcMar>
              <w:top w:w="100.0" w:type="dxa"/>
              <w:left w:w="100.0" w:type="dxa"/>
              <w:bottom w:w="100.0" w:type="dxa"/>
              <w:right w:w="100.0" w:type="dxa"/>
            </w:tcMar>
            <w:vAlign w:val="top"/>
          </w:tcPr>
          <w:p w:rsidR="00000000" w:rsidDel="00000000" w:rsidP="00000000" w:rsidRDefault="00000000" w:rsidRPr="00000000" w14:paraId="000002BB">
            <w:pPr>
              <w:pageBreakBefore w:val="0"/>
              <w:widowControl w:val="0"/>
              <w:spacing w:line="240" w:lineRule="auto"/>
              <w:rPr>
                <w:sz w:val="16"/>
                <w:szCs w:val="16"/>
              </w:rPr>
            </w:pPr>
            <w:r w:rsidDel="00000000" w:rsidR="00000000" w:rsidRPr="00000000">
              <w:rPr>
                <w:sz w:val="16"/>
                <w:szCs w:val="16"/>
                <w:rtl w:val="0"/>
              </w:rPr>
              <w:t xml:space="preserve">0000-0001-5934-7525</w:t>
            </w:r>
          </w:p>
        </w:tc>
        <w:tc>
          <w:tcPr>
            <w:shd w:fill="auto" w:val="clear"/>
            <w:tcMar>
              <w:top w:w="100.0" w:type="dxa"/>
              <w:left w:w="100.0" w:type="dxa"/>
              <w:bottom w:w="100.0" w:type="dxa"/>
              <w:right w:w="100.0" w:type="dxa"/>
            </w:tcMar>
            <w:vAlign w:val="top"/>
          </w:tcPr>
          <w:p w:rsidR="00000000" w:rsidDel="00000000" w:rsidP="00000000" w:rsidRDefault="00000000" w:rsidRPr="00000000" w14:paraId="000002BC">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BD">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BE">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BF">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C0">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C1">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C2">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3">
            <w:pPr>
              <w:pageBreakBefore w:val="0"/>
              <w:widowControl w:val="0"/>
              <w:spacing w:line="240" w:lineRule="auto"/>
              <w:rPr>
                <w:sz w:val="16"/>
                <w:szCs w:val="16"/>
              </w:rPr>
            </w:pPr>
            <w:r w:rsidDel="00000000" w:rsidR="00000000" w:rsidRPr="00000000">
              <w:rPr>
                <w:sz w:val="16"/>
                <w:szCs w:val="16"/>
                <w:rtl w:val="0"/>
              </w:rPr>
              <w:t xml:space="preserve">Daniel Nüst</w:t>
            </w:r>
          </w:p>
        </w:tc>
        <w:tc>
          <w:tcPr>
            <w:shd w:fill="auto" w:val="clear"/>
            <w:tcMar>
              <w:top w:w="100.0" w:type="dxa"/>
              <w:left w:w="100.0" w:type="dxa"/>
              <w:bottom w:w="100.0" w:type="dxa"/>
              <w:right w:w="100.0" w:type="dxa"/>
            </w:tcMar>
            <w:vAlign w:val="top"/>
          </w:tcPr>
          <w:p w:rsidR="00000000" w:rsidDel="00000000" w:rsidP="00000000" w:rsidRDefault="00000000" w:rsidRPr="00000000" w14:paraId="000002C4">
            <w:pPr>
              <w:pageBreakBefore w:val="0"/>
              <w:widowControl w:val="0"/>
              <w:spacing w:line="240" w:lineRule="auto"/>
              <w:rPr>
                <w:sz w:val="16"/>
                <w:szCs w:val="16"/>
              </w:rPr>
            </w:pPr>
            <w:r w:rsidDel="00000000" w:rsidR="00000000" w:rsidRPr="00000000">
              <w:rPr>
                <w:sz w:val="16"/>
                <w:szCs w:val="16"/>
                <w:rtl w:val="0"/>
              </w:rPr>
              <w:t xml:space="preserve">Institute for Geoinformatics, Opening Reproducible Research,, University of Münster; de-RSE</w:t>
            </w:r>
          </w:p>
        </w:tc>
        <w:tc>
          <w:tcPr>
            <w:shd w:fill="auto" w:val="clear"/>
            <w:tcMar>
              <w:top w:w="100.0" w:type="dxa"/>
              <w:left w:w="100.0" w:type="dxa"/>
              <w:bottom w:w="100.0" w:type="dxa"/>
              <w:right w:w="100.0" w:type="dxa"/>
            </w:tcMar>
            <w:vAlign w:val="top"/>
          </w:tcPr>
          <w:p w:rsidR="00000000" w:rsidDel="00000000" w:rsidP="00000000" w:rsidRDefault="00000000" w:rsidRPr="00000000" w14:paraId="000002C5">
            <w:pPr>
              <w:pageBreakBefore w:val="0"/>
              <w:widowControl w:val="0"/>
              <w:spacing w:line="240" w:lineRule="auto"/>
              <w:rPr>
                <w:sz w:val="16"/>
                <w:szCs w:val="16"/>
              </w:rPr>
            </w:pPr>
            <w:r w:rsidDel="00000000" w:rsidR="00000000" w:rsidRPr="00000000">
              <w:rPr>
                <w:sz w:val="16"/>
                <w:szCs w:val="16"/>
                <w:rtl w:val="0"/>
              </w:rPr>
              <w:t xml:space="preserve">0000-0002-0024-5046</w:t>
            </w:r>
          </w:p>
        </w:tc>
        <w:tc>
          <w:tcPr>
            <w:shd w:fill="auto" w:val="clear"/>
            <w:tcMar>
              <w:top w:w="100.0" w:type="dxa"/>
              <w:left w:w="100.0" w:type="dxa"/>
              <w:bottom w:w="100.0" w:type="dxa"/>
              <w:right w:w="100.0" w:type="dxa"/>
            </w:tcMar>
            <w:vAlign w:val="top"/>
          </w:tcPr>
          <w:p w:rsidR="00000000" w:rsidDel="00000000" w:rsidP="00000000" w:rsidRDefault="00000000" w:rsidRPr="00000000" w14:paraId="000002C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A">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C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C">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D">
            <w:pPr>
              <w:pageBreakBefore w:val="0"/>
              <w:widowControl w:val="0"/>
              <w:spacing w:line="240" w:lineRule="auto"/>
              <w:rPr>
                <w:sz w:val="16"/>
                <w:szCs w:val="16"/>
              </w:rPr>
            </w:pPr>
            <w:commentRangeStart w:id="352"/>
            <w:r w:rsidDel="00000000" w:rsidR="00000000" w:rsidRPr="00000000">
              <w:rPr>
                <w:sz w:val="16"/>
                <w:szCs w:val="16"/>
                <w:rtl w:val="0"/>
              </w:rPr>
              <w:t xml:space="preserve">Daniele Tartarini</w:t>
            </w:r>
            <w:commentRangeEnd w:id="352"/>
            <w:r w:rsidDel="00000000" w:rsidR="00000000" w:rsidRPr="00000000">
              <w:commentReference w:id="352"/>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CE">
            <w:pPr>
              <w:pageBreakBefore w:val="0"/>
              <w:widowControl w:val="0"/>
              <w:spacing w:line="240" w:lineRule="auto"/>
              <w:rPr>
                <w:sz w:val="16"/>
                <w:szCs w:val="16"/>
              </w:rPr>
            </w:pPr>
            <w:r w:rsidDel="00000000" w:rsidR="00000000" w:rsidRPr="00000000">
              <w:rPr>
                <w:sz w:val="16"/>
                <w:szCs w:val="16"/>
                <w:rtl w:val="0"/>
              </w:rPr>
              <w:t xml:space="preserve">University of Sheffield</w:t>
            </w:r>
          </w:p>
        </w:tc>
        <w:tc>
          <w:tcPr>
            <w:shd w:fill="auto" w:val="clear"/>
            <w:tcMar>
              <w:top w:w="100.0" w:type="dxa"/>
              <w:left w:w="100.0" w:type="dxa"/>
              <w:bottom w:w="100.0" w:type="dxa"/>
              <w:right w:w="100.0" w:type="dxa"/>
            </w:tcMar>
            <w:vAlign w:val="top"/>
          </w:tcPr>
          <w:p w:rsidR="00000000" w:rsidDel="00000000" w:rsidP="00000000" w:rsidRDefault="00000000" w:rsidRPr="00000000" w14:paraId="000002CF">
            <w:pPr>
              <w:pageBreakBefore w:val="0"/>
              <w:widowControl w:val="0"/>
              <w:spacing w:line="240" w:lineRule="auto"/>
              <w:rPr>
                <w:sz w:val="16"/>
                <w:szCs w:val="16"/>
              </w:rPr>
            </w:pPr>
            <w:r w:rsidDel="00000000" w:rsidR="00000000" w:rsidRPr="00000000">
              <w:rPr>
                <w:sz w:val="16"/>
                <w:szCs w:val="16"/>
                <w:rtl w:val="0"/>
              </w:rPr>
              <w:t xml:space="preserve">0000-0002-8913-0156</w:t>
            </w:r>
          </w:p>
        </w:tc>
        <w:tc>
          <w:tcPr>
            <w:shd w:fill="auto" w:val="clear"/>
            <w:tcMar>
              <w:top w:w="100.0" w:type="dxa"/>
              <w:left w:w="100.0" w:type="dxa"/>
              <w:bottom w:w="100.0" w:type="dxa"/>
              <w:right w:w="100.0" w:type="dxa"/>
            </w:tcMar>
            <w:vAlign w:val="top"/>
          </w:tcPr>
          <w:p w:rsidR="00000000" w:rsidDel="00000000" w:rsidP="00000000" w:rsidRDefault="00000000" w:rsidRPr="00000000" w14:paraId="000002D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5">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D6">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D7">
            <w:pPr>
              <w:pageBreakBefore w:val="0"/>
              <w:widowControl w:val="0"/>
              <w:spacing w:line="240" w:lineRule="auto"/>
              <w:rPr>
                <w:sz w:val="16"/>
                <w:szCs w:val="16"/>
              </w:rPr>
            </w:pPr>
            <w:r w:rsidDel="00000000" w:rsidR="00000000" w:rsidRPr="00000000">
              <w:rPr>
                <w:sz w:val="16"/>
                <w:szCs w:val="16"/>
                <w:rtl w:val="0"/>
              </w:rPr>
              <w:t xml:space="preserve">Elena Ranguelova</w:t>
            </w:r>
          </w:p>
        </w:tc>
        <w:tc>
          <w:tcPr>
            <w:shd w:fill="auto" w:val="clear"/>
            <w:tcMar>
              <w:top w:w="100.0" w:type="dxa"/>
              <w:left w:w="100.0" w:type="dxa"/>
              <w:bottom w:w="100.0" w:type="dxa"/>
              <w:right w:w="100.0" w:type="dxa"/>
            </w:tcMar>
            <w:vAlign w:val="top"/>
          </w:tcPr>
          <w:p w:rsidR="00000000" w:rsidDel="00000000" w:rsidP="00000000" w:rsidRDefault="00000000" w:rsidRPr="00000000" w14:paraId="000002D8">
            <w:pPr>
              <w:pageBreakBefore w:val="0"/>
              <w:widowControl w:val="0"/>
              <w:spacing w:line="240" w:lineRule="auto"/>
              <w:rPr>
                <w:sz w:val="16"/>
                <w:szCs w:val="16"/>
              </w:rPr>
            </w:pPr>
            <w:r w:rsidDel="00000000" w:rsidR="00000000" w:rsidRPr="00000000">
              <w:rPr>
                <w:sz w:val="16"/>
                <w:szCs w:val="16"/>
                <w:rtl w:val="0"/>
              </w:rPr>
              <w:t xml:space="preserve">Netherlands eScience Center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2D9">
            <w:pPr>
              <w:pageBreakBefore w:val="0"/>
              <w:widowControl w:val="0"/>
              <w:spacing w:line="240" w:lineRule="auto"/>
              <w:rPr>
                <w:sz w:val="16"/>
                <w:szCs w:val="16"/>
              </w:rPr>
            </w:pPr>
            <w:r w:rsidDel="00000000" w:rsidR="00000000" w:rsidRPr="00000000">
              <w:rPr>
                <w:sz w:val="16"/>
                <w:szCs w:val="16"/>
                <w:rtl w:val="0"/>
              </w:rPr>
              <w:t xml:space="preserve">0000-0002-9834-1756</w:t>
            </w:r>
          </w:p>
        </w:tc>
        <w:tc>
          <w:tcPr>
            <w:shd w:fill="auto" w:val="clear"/>
            <w:tcMar>
              <w:top w:w="100.0" w:type="dxa"/>
              <w:left w:w="100.0" w:type="dxa"/>
              <w:bottom w:w="100.0" w:type="dxa"/>
              <w:right w:w="100.0" w:type="dxa"/>
            </w:tcMar>
            <w:vAlign w:val="top"/>
          </w:tcPr>
          <w:p w:rsidR="00000000" w:rsidDel="00000000" w:rsidP="00000000" w:rsidRDefault="00000000" w:rsidRPr="00000000" w14:paraId="000002D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DF">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E0">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1">
            <w:pPr>
              <w:pageBreakBefore w:val="0"/>
              <w:widowControl w:val="0"/>
              <w:spacing w:line="240" w:lineRule="auto"/>
              <w:rPr>
                <w:sz w:val="16"/>
                <w:szCs w:val="16"/>
              </w:rPr>
            </w:pPr>
            <w:r w:rsidDel="00000000" w:rsidR="00000000" w:rsidRPr="00000000">
              <w:rPr>
                <w:sz w:val="16"/>
                <w:szCs w:val="16"/>
                <w:rtl w:val="0"/>
              </w:rPr>
              <w:t xml:space="preserve">Esther Plomp</w:t>
            </w:r>
          </w:p>
        </w:tc>
        <w:tc>
          <w:tcPr>
            <w:shd w:fill="auto" w:val="clear"/>
            <w:tcMar>
              <w:top w:w="100.0" w:type="dxa"/>
              <w:left w:w="100.0" w:type="dxa"/>
              <w:bottom w:w="100.0" w:type="dxa"/>
              <w:right w:w="100.0" w:type="dxa"/>
            </w:tcMar>
            <w:vAlign w:val="top"/>
          </w:tcPr>
          <w:p w:rsidR="00000000" w:rsidDel="00000000" w:rsidP="00000000" w:rsidRDefault="00000000" w:rsidRPr="00000000" w14:paraId="000002E2">
            <w:pPr>
              <w:pageBreakBefore w:val="0"/>
              <w:widowControl w:val="0"/>
              <w:spacing w:line="240" w:lineRule="auto"/>
              <w:rPr>
                <w:sz w:val="16"/>
                <w:szCs w:val="16"/>
              </w:rPr>
            </w:pPr>
            <w:r w:rsidDel="00000000" w:rsidR="00000000" w:rsidRPr="00000000">
              <w:rPr>
                <w:sz w:val="16"/>
                <w:szCs w:val="16"/>
                <w:rtl w:val="0"/>
              </w:rPr>
              <w:t xml:space="preserve">Delft University of Technology, Faculty of Applied Sciences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E3">
            <w:pPr>
              <w:pageBreakBefore w:val="0"/>
              <w:widowControl w:val="0"/>
              <w:spacing w:line="240" w:lineRule="auto"/>
              <w:rPr>
                <w:sz w:val="16"/>
                <w:szCs w:val="16"/>
              </w:rPr>
            </w:pPr>
            <w:r w:rsidDel="00000000" w:rsidR="00000000" w:rsidRPr="00000000">
              <w:rPr>
                <w:sz w:val="16"/>
                <w:szCs w:val="16"/>
                <w:rtl w:val="0"/>
              </w:rPr>
              <w:t xml:space="preserve">0000-0003-3625-1357</w:t>
            </w:r>
          </w:p>
        </w:tc>
        <w:tc>
          <w:tcPr>
            <w:shd w:fill="auto" w:val="clear"/>
            <w:tcMar>
              <w:top w:w="100.0" w:type="dxa"/>
              <w:left w:w="100.0" w:type="dxa"/>
              <w:bottom w:w="100.0" w:type="dxa"/>
              <w:right w:w="100.0" w:type="dxa"/>
            </w:tcMar>
            <w:vAlign w:val="top"/>
          </w:tcPr>
          <w:p w:rsidR="00000000" w:rsidDel="00000000" w:rsidP="00000000" w:rsidRDefault="00000000" w:rsidRPr="00000000" w14:paraId="000002E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8">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E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A">
            <w:pPr>
              <w:pageBreakBefore w:val="0"/>
              <w:widowControl w:val="0"/>
              <w:spacing w:line="240" w:lineRule="auto"/>
              <w:rPr>
                <w:sz w:val="16"/>
                <w:szCs w:val="16"/>
              </w:rPr>
            </w:pPr>
            <w:ins w:author="Neil Chue Hong" w:id="90" w:date="2021-05-31T23:43:11Z">
              <w:r w:rsidDel="00000000" w:rsidR="00000000" w:rsidRPr="00000000">
                <w:rPr>
                  <w:sz w:val="16"/>
                  <w:szCs w:val="16"/>
                  <w:rtl w:val="0"/>
                </w:rPr>
                <w:t xml:space="preserve">X</w:t>
              </w:r>
            </w:ins>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EB">
            <w:pPr>
              <w:pageBreakBefore w:val="0"/>
              <w:widowControl w:val="0"/>
              <w:spacing w:line="240" w:lineRule="auto"/>
              <w:rPr>
                <w:sz w:val="16"/>
                <w:szCs w:val="16"/>
              </w:rPr>
            </w:pPr>
            <w:r w:rsidDel="00000000" w:rsidR="00000000" w:rsidRPr="00000000">
              <w:rPr>
                <w:sz w:val="16"/>
                <w:szCs w:val="16"/>
                <w:rtl w:val="0"/>
              </w:rPr>
              <w:t xml:space="preserve">Fotis E. Psomopoulos</w:t>
            </w:r>
          </w:p>
        </w:tc>
        <w:tc>
          <w:tcPr>
            <w:shd w:fill="auto" w:val="clear"/>
            <w:tcMar>
              <w:top w:w="100.0" w:type="dxa"/>
              <w:left w:w="100.0" w:type="dxa"/>
              <w:bottom w:w="100.0" w:type="dxa"/>
              <w:right w:w="100.0" w:type="dxa"/>
            </w:tcMar>
            <w:vAlign w:val="top"/>
          </w:tcPr>
          <w:p w:rsidR="00000000" w:rsidDel="00000000" w:rsidP="00000000" w:rsidRDefault="00000000" w:rsidRPr="00000000" w14:paraId="000002EC">
            <w:pPr>
              <w:pageBreakBefore w:val="0"/>
              <w:widowControl w:val="0"/>
              <w:spacing w:line="240" w:lineRule="auto"/>
              <w:rPr>
                <w:sz w:val="16"/>
                <w:szCs w:val="16"/>
              </w:rPr>
            </w:pPr>
            <w:r w:rsidDel="00000000" w:rsidR="00000000" w:rsidRPr="00000000">
              <w:rPr>
                <w:sz w:val="16"/>
                <w:szCs w:val="16"/>
                <w:rtl w:val="0"/>
              </w:rPr>
              <w:t xml:space="preserve">Institute of Applied Biosciences (INAB|CERTH)</w:t>
            </w:r>
          </w:p>
        </w:tc>
        <w:tc>
          <w:tcPr>
            <w:shd w:fill="auto" w:val="clear"/>
            <w:tcMar>
              <w:top w:w="100.0" w:type="dxa"/>
              <w:left w:w="100.0" w:type="dxa"/>
              <w:bottom w:w="100.0" w:type="dxa"/>
              <w:right w:w="100.0" w:type="dxa"/>
            </w:tcMar>
            <w:vAlign w:val="top"/>
          </w:tcPr>
          <w:p w:rsidR="00000000" w:rsidDel="00000000" w:rsidP="00000000" w:rsidRDefault="00000000" w:rsidRPr="00000000" w14:paraId="000002ED">
            <w:pPr>
              <w:pageBreakBefore w:val="0"/>
              <w:widowControl w:val="0"/>
              <w:spacing w:line="240" w:lineRule="auto"/>
              <w:rPr>
                <w:sz w:val="16"/>
                <w:szCs w:val="16"/>
              </w:rPr>
            </w:pPr>
            <w:r w:rsidDel="00000000" w:rsidR="00000000" w:rsidRPr="00000000">
              <w:rPr>
                <w:sz w:val="16"/>
                <w:szCs w:val="16"/>
                <w:rtl w:val="0"/>
              </w:rPr>
              <w:t xml:space="preserve">0000-0002-0222-4273</w:t>
            </w:r>
          </w:p>
        </w:tc>
        <w:tc>
          <w:tcPr>
            <w:shd w:fill="auto" w:val="clear"/>
            <w:tcMar>
              <w:top w:w="100.0" w:type="dxa"/>
              <w:left w:w="100.0" w:type="dxa"/>
              <w:bottom w:w="100.0" w:type="dxa"/>
              <w:right w:w="100.0" w:type="dxa"/>
            </w:tcMar>
            <w:vAlign w:val="top"/>
          </w:tcPr>
          <w:p w:rsidR="00000000" w:rsidDel="00000000" w:rsidP="00000000" w:rsidRDefault="00000000" w:rsidRPr="00000000" w14:paraId="000002E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EF">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F0">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F1">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F2">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F3">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F4">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5">
            <w:pPr>
              <w:pageBreakBefore w:val="0"/>
              <w:widowControl w:val="0"/>
              <w:spacing w:line="240" w:lineRule="auto"/>
              <w:rPr>
                <w:sz w:val="16"/>
                <w:szCs w:val="16"/>
              </w:rPr>
            </w:pPr>
            <w:r w:rsidDel="00000000" w:rsidR="00000000" w:rsidRPr="00000000">
              <w:rPr>
                <w:sz w:val="16"/>
                <w:szCs w:val="16"/>
                <w:rtl w:val="0"/>
              </w:rPr>
              <w:t xml:space="preserve">Francoise Genova</w:t>
            </w:r>
          </w:p>
        </w:tc>
        <w:tc>
          <w:tcPr>
            <w:shd w:fill="auto" w:val="clear"/>
            <w:tcMar>
              <w:top w:w="100.0" w:type="dxa"/>
              <w:left w:w="100.0" w:type="dxa"/>
              <w:bottom w:w="100.0" w:type="dxa"/>
              <w:right w:w="100.0" w:type="dxa"/>
            </w:tcMar>
            <w:vAlign w:val="top"/>
          </w:tcPr>
          <w:p w:rsidR="00000000" w:rsidDel="00000000" w:rsidP="00000000" w:rsidRDefault="00000000" w:rsidRPr="00000000" w14:paraId="000002F6">
            <w:pPr>
              <w:pageBreakBefore w:val="0"/>
              <w:widowControl w:val="0"/>
              <w:spacing w:line="240" w:lineRule="auto"/>
              <w:rPr>
                <w:sz w:val="16"/>
                <w:szCs w:val="16"/>
              </w:rPr>
            </w:pPr>
            <w:r w:rsidDel="00000000" w:rsidR="00000000" w:rsidRPr="00000000">
              <w:rPr>
                <w:sz w:val="16"/>
                <w:szCs w:val="16"/>
                <w:rtl w:val="0"/>
              </w:rPr>
              <w:t xml:space="preserve">Centre de Donnees astronomiques de Strasbourg (CDS)</w:t>
            </w:r>
          </w:p>
        </w:tc>
        <w:tc>
          <w:tcPr>
            <w:shd w:fill="auto" w:val="clear"/>
            <w:tcMar>
              <w:top w:w="100.0" w:type="dxa"/>
              <w:left w:w="100.0" w:type="dxa"/>
              <w:bottom w:w="100.0" w:type="dxa"/>
              <w:right w:w="100.0" w:type="dxa"/>
            </w:tcMar>
            <w:vAlign w:val="top"/>
          </w:tcPr>
          <w:p w:rsidR="00000000" w:rsidDel="00000000" w:rsidP="00000000" w:rsidRDefault="00000000" w:rsidRPr="00000000" w14:paraId="000002F7">
            <w:pPr>
              <w:pageBreakBefore w:val="0"/>
              <w:widowControl w:val="0"/>
              <w:spacing w:line="240" w:lineRule="auto"/>
              <w:rPr>
                <w:sz w:val="16"/>
                <w:szCs w:val="16"/>
              </w:rPr>
            </w:pPr>
            <w:r w:rsidDel="00000000" w:rsidR="00000000" w:rsidRPr="00000000">
              <w:rPr>
                <w:sz w:val="16"/>
                <w:szCs w:val="16"/>
                <w:rtl w:val="0"/>
              </w:rPr>
              <w:t xml:space="preserve">0000-0002-6318-5028</w:t>
            </w:r>
          </w:p>
        </w:tc>
        <w:tc>
          <w:tcPr>
            <w:shd w:fill="auto" w:val="clear"/>
            <w:tcMar>
              <w:top w:w="100.0" w:type="dxa"/>
              <w:left w:w="100.0" w:type="dxa"/>
              <w:bottom w:w="100.0" w:type="dxa"/>
              <w:right w:w="100.0" w:type="dxa"/>
            </w:tcMar>
            <w:vAlign w:val="top"/>
          </w:tcPr>
          <w:p w:rsidR="00000000" w:rsidDel="00000000" w:rsidP="00000000" w:rsidRDefault="00000000" w:rsidRPr="00000000" w14:paraId="000002F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B">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F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FE">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FF">
            <w:pPr>
              <w:pageBreakBefore w:val="0"/>
              <w:widowControl w:val="0"/>
              <w:spacing w:line="240" w:lineRule="auto"/>
              <w:rPr>
                <w:sz w:val="16"/>
                <w:szCs w:val="16"/>
              </w:rPr>
            </w:pPr>
            <w:r w:rsidDel="00000000" w:rsidR="00000000" w:rsidRPr="00000000">
              <w:rPr>
                <w:sz w:val="16"/>
                <w:szCs w:val="16"/>
                <w:rtl w:val="0"/>
              </w:rPr>
              <w:t xml:space="preserve">Hartwig Anzt</w:t>
            </w:r>
          </w:p>
        </w:tc>
        <w:tc>
          <w:tcPr>
            <w:shd w:fill="auto" w:val="clear"/>
            <w:tcMar>
              <w:top w:w="100.0" w:type="dxa"/>
              <w:left w:w="100.0" w:type="dxa"/>
              <w:bottom w:w="100.0" w:type="dxa"/>
              <w:right w:w="100.0" w:type="dxa"/>
            </w:tcMar>
            <w:vAlign w:val="top"/>
          </w:tcPr>
          <w:p w:rsidR="00000000" w:rsidDel="00000000" w:rsidP="00000000" w:rsidRDefault="00000000" w:rsidRPr="00000000" w14:paraId="00000300">
            <w:pPr>
              <w:pageBreakBefore w:val="0"/>
              <w:widowControl w:val="0"/>
              <w:spacing w:line="240" w:lineRule="auto"/>
              <w:rPr>
                <w:sz w:val="16"/>
                <w:szCs w:val="16"/>
              </w:rPr>
            </w:pPr>
            <w:r w:rsidDel="00000000" w:rsidR="00000000" w:rsidRPr="00000000">
              <w:rPr>
                <w:sz w:val="16"/>
                <w:szCs w:val="16"/>
                <w:rtl w:val="0"/>
              </w:rPr>
              <w:t xml:space="preserve">University of Tennessee / Karlsruhe Institute of Technology</w:t>
            </w:r>
          </w:p>
        </w:tc>
        <w:tc>
          <w:tcPr>
            <w:shd w:fill="auto" w:val="clear"/>
            <w:tcMar>
              <w:top w:w="100.0" w:type="dxa"/>
              <w:left w:w="100.0" w:type="dxa"/>
              <w:bottom w:w="100.0" w:type="dxa"/>
              <w:right w:w="100.0" w:type="dxa"/>
            </w:tcMar>
            <w:vAlign w:val="top"/>
          </w:tcPr>
          <w:p w:rsidR="00000000" w:rsidDel="00000000" w:rsidP="00000000" w:rsidRDefault="00000000" w:rsidRPr="00000000" w14:paraId="00000301">
            <w:pPr>
              <w:pageBreakBefore w:val="0"/>
              <w:widowControl w:val="0"/>
              <w:spacing w:line="240" w:lineRule="auto"/>
              <w:rPr>
                <w:sz w:val="16"/>
                <w:szCs w:val="16"/>
              </w:rPr>
            </w:pPr>
            <w:r w:rsidDel="00000000" w:rsidR="00000000" w:rsidRPr="00000000">
              <w:rPr>
                <w:sz w:val="16"/>
                <w:szCs w:val="16"/>
                <w:rtl w:val="0"/>
              </w:rPr>
              <w:t xml:space="preserve">0000-0003-2177-952X</w:t>
            </w:r>
          </w:p>
        </w:tc>
        <w:tc>
          <w:tcPr>
            <w:shd w:fill="auto" w:val="clear"/>
            <w:tcMar>
              <w:top w:w="100.0" w:type="dxa"/>
              <w:left w:w="100.0" w:type="dxa"/>
              <w:bottom w:w="100.0" w:type="dxa"/>
              <w:right w:w="100.0" w:type="dxa"/>
            </w:tcMar>
            <w:vAlign w:val="top"/>
          </w:tcPr>
          <w:p w:rsidR="00000000" w:rsidDel="00000000" w:rsidP="00000000" w:rsidRDefault="00000000" w:rsidRPr="00000000" w14:paraId="0000030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6">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0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8">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9">
            <w:pPr>
              <w:pageBreakBefore w:val="0"/>
              <w:widowControl w:val="0"/>
              <w:spacing w:line="240" w:lineRule="auto"/>
              <w:rPr>
                <w:sz w:val="16"/>
                <w:szCs w:val="16"/>
              </w:rPr>
            </w:pPr>
            <w:r w:rsidDel="00000000" w:rsidR="00000000" w:rsidRPr="00000000">
              <w:rPr>
                <w:sz w:val="16"/>
                <w:szCs w:val="16"/>
                <w:rtl w:val="0"/>
              </w:rPr>
              <w:t xml:space="preserve">Hugh Shanahan</w:t>
            </w:r>
          </w:p>
        </w:tc>
        <w:tc>
          <w:tcPr>
            <w:shd w:fill="auto" w:val="clear"/>
            <w:tcMar>
              <w:top w:w="100.0" w:type="dxa"/>
              <w:left w:w="100.0" w:type="dxa"/>
              <w:bottom w:w="100.0" w:type="dxa"/>
              <w:right w:w="100.0" w:type="dxa"/>
            </w:tcMar>
            <w:vAlign w:val="top"/>
          </w:tcPr>
          <w:p w:rsidR="00000000" w:rsidDel="00000000" w:rsidP="00000000" w:rsidRDefault="00000000" w:rsidRPr="00000000" w14:paraId="0000030A">
            <w:pPr>
              <w:pageBreakBefore w:val="0"/>
              <w:widowControl w:val="0"/>
              <w:spacing w:line="240" w:lineRule="auto"/>
              <w:rPr>
                <w:sz w:val="16"/>
                <w:szCs w:val="16"/>
              </w:rPr>
            </w:pPr>
            <w:r w:rsidDel="00000000" w:rsidR="00000000" w:rsidRPr="00000000">
              <w:rPr>
                <w:sz w:val="16"/>
                <w:szCs w:val="16"/>
                <w:rtl w:val="0"/>
              </w:rPr>
              <w:t xml:space="preserve">Royal Holloway, University of London</w:t>
            </w:r>
          </w:p>
        </w:tc>
        <w:tc>
          <w:tcPr>
            <w:shd w:fill="auto" w:val="clear"/>
            <w:tcMar>
              <w:top w:w="100.0" w:type="dxa"/>
              <w:left w:w="100.0" w:type="dxa"/>
              <w:bottom w:w="100.0" w:type="dxa"/>
              <w:right w:w="100.0" w:type="dxa"/>
            </w:tcMar>
            <w:vAlign w:val="top"/>
          </w:tcPr>
          <w:p w:rsidR="00000000" w:rsidDel="00000000" w:rsidP="00000000" w:rsidRDefault="00000000" w:rsidRPr="00000000" w14:paraId="0000030B">
            <w:pPr>
              <w:pageBreakBefore w:val="0"/>
              <w:widowControl w:val="0"/>
              <w:spacing w:line="240" w:lineRule="auto"/>
              <w:rPr>
                <w:sz w:val="16"/>
                <w:szCs w:val="16"/>
              </w:rPr>
            </w:pPr>
            <w:r w:rsidDel="00000000" w:rsidR="00000000" w:rsidRPr="00000000">
              <w:rPr>
                <w:sz w:val="16"/>
                <w:szCs w:val="16"/>
                <w:rtl w:val="0"/>
              </w:rPr>
              <w:t xml:space="preserve">0000-0003-1374-6015</w:t>
            </w:r>
          </w:p>
        </w:tc>
        <w:tc>
          <w:tcPr>
            <w:shd w:fill="auto" w:val="clear"/>
            <w:tcMar>
              <w:top w:w="100.0" w:type="dxa"/>
              <w:left w:w="100.0" w:type="dxa"/>
              <w:bottom w:w="100.0" w:type="dxa"/>
              <w:right w:w="100.0" w:type="dxa"/>
            </w:tcMar>
            <w:vAlign w:val="top"/>
          </w:tcPr>
          <w:p w:rsidR="00000000" w:rsidDel="00000000" w:rsidP="00000000" w:rsidRDefault="00000000" w:rsidRPr="00000000" w14:paraId="0000030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0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1">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12">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3">
            <w:pPr>
              <w:pageBreakBefore w:val="0"/>
              <w:widowControl w:val="0"/>
              <w:spacing w:line="240" w:lineRule="auto"/>
              <w:rPr>
                <w:sz w:val="16"/>
                <w:szCs w:val="16"/>
              </w:rPr>
            </w:pPr>
            <w:r w:rsidDel="00000000" w:rsidR="00000000" w:rsidRPr="00000000">
              <w:rPr>
                <w:sz w:val="16"/>
                <w:szCs w:val="16"/>
                <w:rtl w:val="0"/>
              </w:rPr>
              <w:t xml:space="preserve">Ilian Todorov</w:t>
            </w:r>
          </w:p>
        </w:tc>
        <w:tc>
          <w:tcPr>
            <w:shd w:fill="auto" w:val="clear"/>
            <w:tcMar>
              <w:top w:w="100.0" w:type="dxa"/>
              <w:left w:w="100.0" w:type="dxa"/>
              <w:bottom w:w="100.0" w:type="dxa"/>
              <w:right w:w="100.0" w:type="dxa"/>
            </w:tcMar>
            <w:vAlign w:val="top"/>
          </w:tcPr>
          <w:p w:rsidR="00000000" w:rsidDel="00000000" w:rsidP="00000000" w:rsidRDefault="00000000" w:rsidRPr="00000000" w14:paraId="00000314">
            <w:pPr>
              <w:pageBreakBefore w:val="0"/>
              <w:widowControl w:val="0"/>
              <w:spacing w:line="240" w:lineRule="auto"/>
              <w:rPr>
                <w:sz w:val="16"/>
                <w:szCs w:val="16"/>
              </w:rPr>
            </w:pPr>
            <w:r w:rsidDel="00000000" w:rsidR="00000000" w:rsidRPr="00000000">
              <w:rPr>
                <w:sz w:val="16"/>
                <w:szCs w:val="16"/>
                <w:rtl w:val="0"/>
              </w:rPr>
              <w:t xml:space="preserve">UKRI, Science and Technology Facilities Council (STFC)</w:t>
            </w:r>
          </w:p>
        </w:tc>
        <w:tc>
          <w:tcPr>
            <w:shd w:fill="auto" w:val="clear"/>
            <w:tcMar>
              <w:top w:w="100.0" w:type="dxa"/>
              <w:left w:w="100.0" w:type="dxa"/>
              <w:bottom w:w="100.0" w:type="dxa"/>
              <w:right w:w="100.0" w:type="dxa"/>
            </w:tcMar>
            <w:vAlign w:val="top"/>
          </w:tcPr>
          <w:p w:rsidR="00000000" w:rsidDel="00000000" w:rsidP="00000000" w:rsidRDefault="00000000" w:rsidRPr="00000000" w14:paraId="00000315">
            <w:pPr>
              <w:pageBreakBefore w:val="0"/>
              <w:widowControl w:val="0"/>
              <w:spacing w:line="240" w:lineRule="auto"/>
              <w:rPr>
                <w:sz w:val="16"/>
                <w:szCs w:val="16"/>
              </w:rPr>
            </w:pPr>
            <w:r w:rsidDel="00000000" w:rsidR="00000000" w:rsidRPr="00000000">
              <w:rPr>
                <w:sz w:val="16"/>
                <w:szCs w:val="16"/>
                <w:rtl w:val="0"/>
              </w:rPr>
              <w:t xml:space="preserve">0000-0001-7275-1784</w:t>
            </w:r>
          </w:p>
        </w:tc>
        <w:tc>
          <w:tcPr>
            <w:shd w:fill="auto" w:val="clear"/>
            <w:tcMar>
              <w:top w:w="100.0" w:type="dxa"/>
              <w:left w:w="100.0" w:type="dxa"/>
              <w:bottom w:w="100.0" w:type="dxa"/>
              <w:right w:w="100.0" w:type="dxa"/>
            </w:tcMar>
            <w:vAlign w:val="top"/>
          </w:tcPr>
          <w:p w:rsidR="00000000" w:rsidDel="00000000" w:rsidP="00000000" w:rsidRDefault="00000000" w:rsidRPr="00000000" w14:paraId="0000031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A">
            <w:pPr>
              <w:pageBreakBefore w:val="0"/>
              <w:widowControl w:val="0"/>
              <w:spacing w:line="240" w:lineRule="auto"/>
              <w:rPr>
                <w:sz w:val="16"/>
                <w:szCs w:val="16"/>
              </w:rPr>
            </w:pPr>
            <w:r w:rsidDel="00000000" w:rsidR="00000000" w:rsidRPr="00000000">
              <w:rPr>
                <w:sz w:val="16"/>
                <w:szCs w:val="16"/>
                <w:rtl w:val="0"/>
              </w:rPr>
              <w:t xml:space="preserve">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1B">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1C">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D">
            <w:pPr>
              <w:pageBreakBefore w:val="0"/>
              <w:widowControl w:val="0"/>
              <w:spacing w:line="240" w:lineRule="auto"/>
              <w:rPr>
                <w:sz w:val="16"/>
                <w:szCs w:val="16"/>
              </w:rPr>
            </w:pPr>
            <w:commentRangeStart w:id="353"/>
            <w:r w:rsidDel="00000000" w:rsidR="00000000" w:rsidRPr="00000000">
              <w:rPr>
                <w:sz w:val="16"/>
                <w:szCs w:val="16"/>
                <w:rtl w:val="0"/>
              </w:rPr>
              <w:t xml:space="preserve">James McNally</w:t>
            </w:r>
          </w:p>
        </w:tc>
        <w:tc>
          <w:tcPr>
            <w:shd w:fill="auto" w:val="clear"/>
            <w:tcMar>
              <w:top w:w="100.0" w:type="dxa"/>
              <w:left w:w="100.0" w:type="dxa"/>
              <w:bottom w:w="100.0" w:type="dxa"/>
              <w:right w:w="100.0" w:type="dxa"/>
            </w:tcMar>
            <w:vAlign w:val="top"/>
          </w:tcPr>
          <w:p w:rsidR="00000000" w:rsidDel="00000000" w:rsidP="00000000" w:rsidRDefault="00000000" w:rsidRPr="00000000" w14:paraId="0000031E">
            <w:pPr>
              <w:pageBreakBefore w:val="0"/>
              <w:widowControl w:val="0"/>
              <w:spacing w:line="240" w:lineRule="auto"/>
              <w:rPr>
                <w:sz w:val="16"/>
                <w:szCs w:val="16"/>
              </w:rPr>
            </w:pPr>
            <w:commentRangeEnd w:id="353"/>
            <w:r w:rsidDel="00000000" w:rsidR="00000000" w:rsidRPr="00000000">
              <w:commentReference w:id="353"/>
            </w:r>
            <w:r w:rsidDel="00000000" w:rsidR="00000000" w:rsidRPr="00000000">
              <w:rPr>
                <w:sz w:val="16"/>
                <w:szCs w:val="16"/>
                <w:rtl w:val="0"/>
              </w:rPr>
              <w:t xml:space="preserve">ICPSR University of Michigan</w:t>
            </w:r>
          </w:p>
        </w:tc>
        <w:tc>
          <w:tcPr>
            <w:shd w:fill="auto" w:val="clear"/>
            <w:tcMar>
              <w:top w:w="100.0" w:type="dxa"/>
              <w:left w:w="100.0" w:type="dxa"/>
              <w:bottom w:w="100.0" w:type="dxa"/>
              <w:right w:w="100.0" w:type="dxa"/>
            </w:tcMar>
            <w:vAlign w:val="top"/>
          </w:tcPr>
          <w:p w:rsidR="00000000" w:rsidDel="00000000" w:rsidP="00000000" w:rsidRDefault="00000000" w:rsidRPr="00000000" w14:paraId="0000031F">
            <w:pPr>
              <w:pageBreakBefore w:val="0"/>
              <w:widowControl w:val="0"/>
              <w:spacing w:line="240" w:lineRule="auto"/>
              <w:rPr>
                <w:sz w:val="16"/>
                <w:szCs w:val="16"/>
              </w:rPr>
            </w:pPr>
            <w:r w:rsidDel="00000000" w:rsidR="00000000" w:rsidRPr="00000000">
              <w:rPr>
                <w:sz w:val="16"/>
                <w:szCs w:val="16"/>
                <w:rtl w:val="0"/>
              </w:rPr>
              <w:t xml:space="preserve">0000-0002-6807-4538</w:t>
            </w:r>
          </w:p>
        </w:tc>
        <w:tc>
          <w:tcPr>
            <w:shd w:fill="auto" w:val="clear"/>
            <w:tcMar>
              <w:top w:w="100.0" w:type="dxa"/>
              <w:left w:w="100.0" w:type="dxa"/>
              <w:bottom w:w="100.0" w:type="dxa"/>
              <w:right w:w="100.0" w:type="dxa"/>
            </w:tcMar>
            <w:vAlign w:val="top"/>
          </w:tcPr>
          <w:p w:rsidR="00000000" w:rsidDel="00000000" w:rsidP="00000000" w:rsidRDefault="00000000" w:rsidRPr="00000000" w14:paraId="0000032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5">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26">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27">
            <w:pPr>
              <w:pageBreakBefore w:val="0"/>
              <w:widowControl w:val="0"/>
              <w:spacing w:line="240" w:lineRule="auto"/>
              <w:rPr>
                <w:sz w:val="16"/>
                <w:szCs w:val="16"/>
              </w:rPr>
            </w:pPr>
            <w:r w:rsidDel="00000000" w:rsidR="00000000" w:rsidRPr="00000000">
              <w:rPr>
                <w:sz w:val="16"/>
                <w:szCs w:val="16"/>
                <w:rtl w:val="0"/>
              </w:rPr>
              <w:t xml:space="preserve">Javier Moldon</w:t>
            </w:r>
          </w:p>
        </w:tc>
        <w:tc>
          <w:tcPr>
            <w:shd w:fill="auto" w:val="clear"/>
            <w:tcMar>
              <w:top w:w="100.0" w:type="dxa"/>
              <w:left w:w="100.0" w:type="dxa"/>
              <w:bottom w:w="100.0" w:type="dxa"/>
              <w:right w:w="100.0" w:type="dxa"/>
            </w:tcMar>
            <w:vAlign w:val="top"/>
          </w:tcPr>
          <w:p w:rsidR="00000000" w:rsidDel="00000000" w:rsidP="00000000" w:rsidRDefault="00000000" w:rsidRPr="00000000" w14:paraId="00000328">
            <w:pPr>
              <w:pageBreakBefore w:val="0"/>
              <w:widowControl w:val="0"/>
              <w:spacing w:line="240" w:lineRule="auto"/>
              <w:rPr>
                <w:sz w:val="16"/>
                <w:szCs w:val="16"/>
              </w:rPr>
            </w:pPr>
            <w:r w:rsidDel="00000000" w:rsidR="00000000" w:rsidRPr="00000000">
              <w:rPr>
                <w:sz w:val="16"/>
                <w:szCs w:val="16"/>
                <w:rtl w:val="0"/>
              </w:rPr>
              <w:t xml:space="preserve">IAA-CSIC</w:t>
            </w:r>
          </w:p>
        </w:tc>
        <w:tc>
          <w:tcPr>
            <w:shd w:fill="auto" w:val="clear"/>
            <w:tcMar>
              <w:top w:w="100.0" w:type="dxa"/>
              <w:left w:w="100.0" w:type="dxa"/>
              <w:bottom w:w="100.0" w:type="dxa"/>
              <w:right w:w="100.0" w:type="dxa"/>
            </w:tcMar>
            <w:vAlign w:val="top"/>
          </w:tcPr>
          <w:p w:rsidR="00000000" w:rsidDel="00000000" w:rsidP="00000000" w:rsidRDefault="00000000" w:rsidRPr="00000000" w14:paraId="00000329">
            <w:pPr>
              <w:pageBreakBefore w:val="0"/>
              <w:widowControl w:val="0"/>
              <w:spacing w:line="240" w:lineRule="auto"/>
              <w:rPr>
                <w:sz w:val="16"/>
                <w:szCs w:val="16"/>
              </w:rPr>
            </w:pPr>
            <w:r w:rsidDel="00000000" w:rsidR="00000000" w:rsidRPr="00000000">
              <w:rPr>
                <w:sz w:val="16"/>
                <w:szCs w:val="16"/>
                <w:rtl w:val="0"/>
              </w:rPr>
              <w:t xml:space="preserve">0000-0002-8079-7608</w:t>
            </w:r>
          </w:p>
        </w:tc>
        <w:tc>
          <w:tcPr>
            <w:shd w:fill="auto" w:val="clear"/>
            <w:tcMar>
              <w:top w:w="100.0" w:type="dxa"/>
              <w:left w:w="100.0" w:type="dxa"/>
              <w:bottom w:w="100.0" w:type="dxa"/>
              <w:right w:w="100.0" w:type="dxa"/>
            </w:tcMar>
            <w:vAlign w:val="top"/>
          </w:tcPr>
          <w:p w:rsidR="00000000" w:rsidDel="00000000" w:rsidP="00000000" w:rsidRDefault="00000000" w:rsidRPr="00000000" w14:paraId="0000032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2E">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2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0">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1">
            <w:pPr>
              <w:pageBreakBefore w:val="0"/>
              <w:widowControl w:val="0"/>
              <w:spacing w:line="240" w:lineRule="auto"/>
              <w:rPr>
                <w:sz w:val="16"/>
                <w:szCs w:val="16"/>
              </w:rPr>
            </w:pPr>
            <w:r w:rsidDel="00000000" w:rsidR="00000000" w:rsidRPr="00000000">
              <w:rPr>
                <w:sz w:val="16"/>
                <w:szCs w:val="16"/>
                <w:rtl w:val="0"/>
              </w:rPr>
              <w:t xml:space="preserve">Jen Harrow</w:t>
            </w:r>
          </w:p>
        </w:tc>
        <w:tc>
          <w:tcPr>
            <w:shd w:fill="auto" w:val="clear"/>
            <w:tcMar>
              <w:top w:w="100.0" w:type="dxa"/>
              <w:left w:w="100.0" w:type="dxa"/>
              <w:bottom w:w="100.0" w:type="dxa"/>
              <w:right w:w="100.0" w:type="dxa"/>
            </w:tcMar>
            <w:vAlign w:val="top"/>
          </w:tcPr>
          <w:p w:rsidR="00000000" w:rsidDel="00000000" w:rsidP="00000000" w:rsidRDefault="00000000" w:rsidRPr="00000000" w14:paraId="00000332">
            <w:pPr>
              <w:pageBreakBefore w:val="0"/>
              <w:widowControl w:val="0"/>
              <w:spacing w:line="240" w:lineRule="auto"/>
              <w:rPr>
                <w:sz w:val="16"/>
                <w:szCs w:val="16"/>
              </w:rPr>
            </w:pPr>
            <w:r w:rsidDel="00000000" w:rsidR="00000000" w:rsidRPr="00000000">
              <w:rPr>
                <w:sz w:val="16"/>
                <w:szCs w:val="16"/>
                <w:rtl w:val="0"/>
              </w:rPr>
              <w:t xml:space="preserve">ELIXIR</w:t>
            </w:r>
          </w:p>
        </w:tc>
        <w:tc>
          <w:tcPr>
            <w:shd w:fill="auto" w:val="clear"/>
            <w:tcMar>
              <w:top w:w="100.0" w:type="dxa"/>
              <w:left w:w="100.0" w:type="dxa"/>
              <w:bottom w:w="100.0" w:type="dxa"/>
              <w:right w:w="100.0" w:type="dxa"/>
            </w:tcMar>
            <w:vAlign w:val="top"/>
          </w:tcPr>
          <w:p w:rsidR="00000000" w:rsidDel="00000000" w:rsidP="00000000" w:rsidRDefault="00000000" w:rsidRPr="00000000" w14:paraId="00000333">
            <w:pPr>
              <w:pageBreakBefore w:val="0"/>
              <w:widowControl w:val="0"/>
              <w:spacing w:line="240" w:lineRule="auto"/>
              <w:rPr>
                <w:sz w:val="16"/>
                <w:szCs w:val="16"/>
              </w:rPr>
            </w:pPr>
            <w:r w:rsidDel="00000000" w:rsidR="00000000" w:rsidRPr="00000000">
              <w:rPr>
                <w:sz w:val="16"/>
                <w:szCs w:val="16"/>
                <w:rtl w:val="0"/>
              </w:rPr>
              <w:t xml:space="preserve">0000-0003-0338-3070</w:t>
            </w:r>
          </w:p>
        </w:tc>
        <w:tc>
          <w:tcPr>
            <w:shd w:fill="auto" w:val="clear"/>
            <w:tcMar>
              <w:top w:w="100.0" w:type="dxa"/>
              <w:left w:w="100.0" w:type="dxa"/>
              <w:bottom w:w="100.0" w:type="dxa"/>
              <w:right w:w="100.0" w:type="dxa"/>
            </w:tcMar>
            <w:vAlign w:val="top"/>
          </w:tcPr>
          <w:p w:rsidR="00000000" w:rsidDel="00000000" w:rsidP="00000000" w:rsidRDefault="00000000" w:rsidRPr="00000000" w14:paraId="0000033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6">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37">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38">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39">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3A">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B">
            <w:pPr>
              <w:pageBreakBefore w:val="0"/>
              <w:widowControl w:val="0"/>
              <w:spacing w:line="240" w:lineRule="auto"/>
              <w:rPr>
                <w:sz w:val="16"/>
                <w:szCs w:val="16"/>
              </w:rPr>
            </w:pPr>
            <w:r w:rsidDel="00000000" w:rsidR="00000000" w:rsidRPr="00000000">
              <w:rPr>
                <w:sz w:val="16"/>
                <w:szCs w:val="16"/>
                <w:rtl w:val="0"/>
              </w:rPr>
              <w:t xml:space="preserve">Jessica Burnett</w:t>
            </w:r>
          </w:p>
        </w:tc>
        <w:tc>
          <w:tcPr>
            <w:shd w:fill="auto" w:val="clear"/>
            <w:tcMar>
              <w:top w:w="100.0" w:type="dxa"/>
              <w:left w:w="100.0" w:type="dxa"/>
              <w:bottom w:w="100.0" w:type="dxa"/>
              <w:right w:w="100.0" w:type="dxa"/>
            </w:tcMar>
            <w:vAlign w:val="top"/>
          </w:tcPr>
          <w:p w:rsidR="00000000" w:rsidDel="00000000" w:rsidP="00000000" w:rsidRDefault="00000000" w:rsidRPr="00000000" w14:paraId="0000033C">
            <w:pPr>
              <w:pageBreakBefore w:val="0"/>
              <w:widowControl w:val="0"/>
              <w:spacing w:line="240" w:lineRule="auto"/>
              <w:rPr>
                <w:sz w:val="16"/>
                <w:szCs w:val="16"/>
              </w:rPr>
            </w:pPr>
            <w:r w:rsidDel="00000000" w:rsidR="00000000" w:rsidRPr="00000000">
              <w:rPr>
                <w:sz w:val="16"/>
                <w:szCs w:val="16"/>
                <w:rtl w:val="0"/>
              </w:rPr>
              <w:t xml:space="preserve">US geological survey</w:t>
            </w:r>
          </w:p>
        </w:tc>
        <w:tc>
          <w:tcPr>
            <w:shd w:fill="auto" w:val="clear"/>
            <w:tcMar>
              <w:top w:w="100.0" w:type="dxa"/>
              <w:left w:w="100.0" w:type="dxa"/>
              <w:bottom w:w="100.0" w:type="dxa"/>
              <w:right w:w="100.0" w:type="dxa"/>
            </w:tcMar>
            <w:vAlign w:val="top"/>
          </w:tcPr>
          <w:p w:rsidR="00000000" w:rsidDel="00000000" w:rsidP="00000000" w:rsidRDefault="00000000" w:rsidRPr="00000000" w14:paraId="0000033D">
            <w:pPr>
              <w:pageBreakBefore w:val="0"/>
              <w:widowControl w:val="0"/>
              <w:spacing w:line="240" w:lineRule="auto"/>
              <w:rPr>
                <w:sz w:val="16"/>
                <w:szCs w:val="16"/>
              </w:rPr>
            </w:pPr>
            <w:r w:rsidDel="00000000" w:rsidR="00000000" w:rsidRPr="00000000">
              <w:rPr>
                <w:sz w:val="16"/>
                <w:szCs w:val="16"/>
                <w:rtl w:val="0"/>
              </w:rPr>
              <w:t xml:space="preserve">0000-0002-0896-5099</w:t>
            </w:r>
          </w:p>
        </w:tc>
        <w:tc>
          <w:tcPr>
            <w:shd w:fill="auto" w:val="clear"/>
            <w:tcMar>
              <w:top w:w="100.0" w:type="dxa"/>
              <w:left w:w="100.0" w:type="dxa"/>
              <w:bottom w:w="100.0" w:type="dxa"/>
              <w:right w:w="100.0" w:type="dxa"/>
            </w:tcMar>
            <w:vAlign w:val="top"/>
          </w:tcPr>
          <w:p w:rsidR="00000000" w:rsidDel="00000000" w:rsidP="00000000" w:rsidRDefault="00000000" w:rsidRPr="00000000" w14:paraId="0000033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3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2">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4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4">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5">
            <w:pPr>
              <w:pageBreakBefore w:val="0"/>
              <w:widowControl w:val="0"/>
              <w:spacing w:line="240" w:lineRule="auto"/>
              <w:rPr>
                <w:sz w:val="16"/>
                <w:szCs w:val="16"/>
              </w:rPr>
            </w:pPr>
            <w:commentRangeStart w:id="354"/>
            <w:r w:rsidDel="00000000" w:rsidR="00000000" w:rsidRPr="00000000">
              <w:rPr>
                <w:sz w:val="16"/>
                <w:szCs w:val="16"/>
                <w:rtl w:val="0"/>
              </w:rPr>
              <w:t xml:space="preserve">Joanna Leng</w:t>
            </w:r>
          </w:p>
        </w:tc>
        <w:tc>
          <w:tcPr>
            <w:shd w:fill="auto" w:val="clear"/>
            <w:tcMar>
              <w:top w:w="100.0" w:type="dxa"/>
              <w:left w:w="100.0" w:type="dxa"/>
              <w:bottom w:w="100.0" w:type="dxa"/>
              <w:right w:w="100.0" w:type="dxa"/>
            </w:tcMar>
            <w:vAlign w:val="top"/>
          </w:tcPr>
          <w:p w:rsidR="00000000" w:rsidDel="00000000" w:rsidP="00000000" w:rsidRDefault="00000000" w:rsidRPr="00000000" w14:paraId="00000346">
            <w:pPr>
              <w:pageBreakBefore w:val="0"/>
              <w:widowControl w:val="0"/>
              <w:spacing w:line="240" w:lineRule="auto"/>
              <w:rPr>
                <w:sz w:val="16"/>
                <w:szCs w:val="16"/>
              </w:rPr>
            </w:pPr>
            <w:commentRangeEnd w:id="354"/>
            <w:r w:rsidDel="00000000" w:rsidR="00000000" w:rsidRPr="00000000">
              <w:commentReference w:id="354"/>
            </w:r>
            <w:r w:rsidDel="00000000" w:rsidR="00000000" w:rsidRPr="00000000">
              <w:rPr>
                <w:sz w:val="16"/>
                <w:szCs w:val="16"/>
                <w:rtl w:val="0"/>
              </w:rPr>
              <w:t xml:space="preserve">University of Leeds</w:t>
            </w:r>
          </w:p>
        </w:tc>
        <w:tc>
          <w:tcPr>
            <w:shd w:fill="auto" w:val="clear"/>
            <w:tcMar>
              <w:top w:w="100.0" w:type="dxa"/>
              <w:left w:w="100.0" w:type="dxa"/>
              <w:bottom w:w="100.0" w:type="dxa"/>
              <w:right w:w="100.0" w:type="dxa"/>
            </w:tcMar>
            <w:vAlign w:val="top"/>
          </w:tcPr>
          <w:p w:rsidR="00000000" w:rsidDel="00000000" w:rsidP="00000000" w:rsidRDefault="00000000" w:rsidRPr="00000000" w14:paraId="00000347">
            <w:pPr>
              <w:pageBreakBefore w:val="0"/>
              <w:widowControl w:val="0"/>
              <w:spacing w:line="240" w:lineRule="auto"/>
              <w:rPr>
                <w:sz w:val="16"/>
                <w:szCs w:val="16"/>
              </w:rPr>
            </w:pPr>
            <w:r w:rsidDel="00000000" w:rsidR="00000000" w:rsidRPr="00000000">
              <w:rPr>
                <w:sz w:val="16"/>
                <w:szCs w:val="16"/>
                <w:rtl w:val="0"/>
              </w:rPr>
              <w:t xml:space="preserve">0000-0001-9790-162X</w:t>
            </w:r>
          </w:p>
        </w:tc>
        <w:tc>
          <w:tcPr>
            <w:shd w:fill="auto" w:val="clear"/>
            <w:tcMar>
              <w:top w:w="100.0" w:type="dxa"/>
              <w:left w:w="100.0" w:type="dxa"/>
              <w:bottom w:w="100.0" w:type="dxa"/>
              <w:right w:w="100.0" w:type="dxa"/>
            </w:tcMar>
            <w:vAlign w:val="top"/>
          </w:tcPr>
          <w:p w:rsidR="00000000" w:rsidDel="00000000" w:rsidP="00000000" w:rsidRDefault="00000000" w:rsidRPr="00000000" w14:paraId="0000034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4D">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4E">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4F">
            <w:pPr>
              <w:pageBreakBefore w:val="0"/>
              <w:widowControl w:val="0"/>
              <w:spacing w:line="240" w:lineRule="auto"/>
              <w:rPr>
                <w:sz w:val="16"/>
                <w:szCs w:val="16"/>
              </w:rPr>
            </w:pPr>
            <w:commentRangeStart w:id="355"/>
            <w:r w:rsidDel="00000000" w:rsidR="00000000" w:rsidRPr="00000000">
              <w:rPr>
                <w:sz w:val="16"/>
                <w:szCs w:val="16"/>
                <w:rtl w:val="0"/>
              </w:rPr>
              <w:t xml:space="preserve">Julián Garrido-Sánchez</w:t>
            </w:r>
            <w:commentRangeEnd w:id="355"/>
            <w:r w:rsidDel="00000000" w:rsidR="00000000" w:rsidRPr="00000000">
              <w:commentReference w:id="355"/>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0">
            <w:pPr>
              <w:pageBreakBefore w:val="0"/>
              <w:widowControl w:val="0"/>
              <w:spacing w:line="240" w:lineRule="auto"/>
              <w:rPr>
                <w:sz w:val="16"/>
                <w:szCs w:val="16"/>
              </w:rPr>
            </w:pPr>
            <w:r w:rsidDel="00000000" w:rsidR="00000000" w:rsidRPr="00000000">
              <w:rPr>
                <w:sz w:val="16"/>
                <w:szCs w:val="16"/>
                <w:rtl w:val="0"/>
              </w:rPr>
              <w:t xml:space="preserve">Instituto de Astrofísica de Andalucía IAA</w:t>
            </w:r>
          </w:p>
        </w:tc>
        <w:tc>
          <w:tcPr>
            <w:shd w:fill="auto" w:val="clear"/>
            <w:tcMar>
              <w:top w:w="100.0" w:type="dxa"/>
              <w:left w:w="100.0" w:type="dxa"/>
              <w:bottom w:w="100.0" w:type="dxa"/>
              <w:right w:w="100.0" w:type="dxa"/>
            </w:tcMar>
            <w:vAlign w:val="top"/>
          </w:tcPr>
          <w:p w:rsidR="00000000" w:rsidDel="00000000" w:rsidP="00000000" w:rsidRDefault="00000000" w:rsidRPr="00000000" w14:paraId="00000351">
            <w:pPr>
              <w:pageBreakBefore w:val="0"/>
              <w:widowControl w:val="0"/>
              <w:spacing w:line="240" w:lineRule="auto"/>
              <w:rPr>
                <w:sz w:val="16"/>
                <w:szCs w:val="16"/>
              </w:rPr>
            </w:pPr>
            <w:r w:rsidDel="00000000" w:rsidR="00000000" w:rsidRPr="00000000">
              <w:rPr>
                <w:sz w:val="16"/>
                <w:szCs w:val="16"/>
                <w:rtl w:val="0"/>
              </w:rPr>
              <w:t xml:space="preserve">0000-0002-6696-4772</w:t>
            </w:r>
          </w:p>
        </w:tc>
        <w:tc>
          <w:tcPr>
            <w:shd w:fill="auto" w:val="clear"/>
            <w:tcMar>
              <w:top w:w="100.0" w:type="dxa"/>
              <w:left w:w="100.0" w:type="dxa"/>
              <w:bottom w:w="100.0" w:type="dxa"/>
              <w:right w:w="100.0" w:type="dxa"/>
            </w:tcMar>
            <w:vAlign w:val="top"/>
          </w:tcPr>
          <w:p w:rsidR="00000000" w:rsidDel="00000000" w:rsidP="00000000" w:rsidRDefault="00000000" w:rsidRPr="00000000" w14:paraId="0000035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6">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5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8">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9">
            <w:pPr>
              <w:pageBreakBefore w:val="0"/>
              <w:widowControl w:val="0"/>
              <w:spacing w:line="240" w:lineRule="auto"/>
              <w:rPr>
                <w:sz w:val="12"/>
                <w:szCs w:val="12"/>
              </w:rPr>
            </w:pPr>
            <w:r w:rsidDel="00000000" w:rsidR="00000000" w:rsidRPr="00000000">
              <w:rPr>
                <w:sz w:val="16"/>
                <w:szCs w:val="16"/>
                <w:highlight w:val="white"/>
                <w:rtl w:val="0"/>
              </w:rPr>
              <w:t xml:space="preserve">Khalid Belhajjame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A">
            <w:pPr>
              <w:pageBreakBefore w:val="0"/>
              <w:widowControl w:val="0"/>
              <w:spacing w:line="240" w:lineRule="auto"/>
              <w:rPr>
                <w:sz w:val="16"/>
                <w:szCs w:val="16"/>
              </w:rPr>
            </w:pPr>
            <w:r w:rsidDel="00000000" w:rsidR="00000000" w:rsidRPr="00000000">
              <w:rPr>
                <w:sz w:val="16"/>
                <w:szCs w:val="16"/>
                <w:rtl w:val="0"/>
              </w:rPr>
              <w:t xml:space="preserve">PSL, Paris-Dauphine University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35B">
            <w:pPr>
              <w:pageBreakBefore w:val="0"/>
              <w:widowControl w:val="0"/>
              <w:spacing w:line="240" w:lineRule="auto"/>
              <w:rPr>
                <w:sz w:val="16"/>
                <w:szCs w:val="16"/>
              </w:rPr>
            </w:pPr>
            <w:r w:rsidDel="00000000" w:rsidR="00000000" w:rsidRPr="00000000">
              <w:rPr>
                <w:sz w:val="16"/>
                <w:szCs w:val="16"/>
                <w:rtl w:val="0"/>
              </w:rPr>
              <w:t xml:space="preserve">0000-0001-6938-0820</w:t>
            </w:r>
          </w:p>
        </w:tc>
        <w:tc>
          <w:tcPr>
            <w:shd w:fill="auto" w:val="clear"/>
            <w:tcMar>
              <w:top w:w="100.0" w:type="dxa"/>
              <w:left w:w="100.0" w:type="dxa"/>
              <w:bottom w:w="100.0" w:type="dxa"/>
              <w:right w:w="100.0" w:type="dxa"/>
            </w:tcMar>
            <w:vAlign w:val="top"/>
          </w:tcPr>
          <w:p w:rsidR="00000000" w:rsidDel="00000000" w:rsidP="00000000" w:rsidRDefault="00000000" w:rsidRPr="00000000" w14:paraId="0000035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5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0">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6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2">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3">
            <w:pPr>
              <w:pageBreakBefore w:val="0"/>
              <w:widowControl w:val="0"/>
              <w:spacing w:line="240" w:lineRule="auto"/>
              <w:rPr>
                <w:sz w:val="16"/>
                <w:szCs w:val="16"/>
              </w:rPr>
            </w:pPr>
            <w:r w:rsidDel="00000000" w:rsidR="00000000" w:rsidRPr="00000000">
              <w:rPr>
                <w:sz w:val="16"/>
                <w:szCs w:val="16"/>
                <w:rtl w:val="0"/>
              </w:rPr>
              <w:t xml:space="preserve">Laurents Sesink</w:t>
            </w:r>
          </w:p>
        </w:tc>
        <w:tc>
          <w:tcPr>
            <w:shd w:fill="auto" w:val="clear"/>
            <w:tcMar>
              <w:top w:w="100.0" w:type="dxa"/>
              <w:left w:w="100.0" w:type="dxa"/>
              <w:bottom w:w="100.0" w:type="dxa"/>
              <w:right w:w="100.0" w:type="dxa"/>
            </w:tcMar>
            <w:vAlign w:val="top"/>
          </w:tcPr>
          <w:p w:rsidR="00000000" w:rsidDel="00000000" w:rsidP="00000000" w:rsidRDefault="00000000" w:rsidRPr="00000000" w14:paraId="00000364">
            <w:pPr>
              <w:pageBreakBefore w:val="0"/>
              <w:widowControl w:val="0"/>
              <w:spacing w:line="240" w:lineRule="auto"/>
              <w:rPr>
                <w:sz w:val="16"/>
                <w:szCs w:val="16"/>
              </w:rPr>
            </w:pPr>
            <w:r w:rsidDel="00000000" w:rsidR="00000000" w:rsidRPr="00000000">
              <w:rPr>
                <w:sz w:val="16"/>
                <w:szCs w:val="16"/>
                <w:rtl w:val="0"/>
              </w:rPr>
              <w:t xml:space="preserve">Leiden University Libraries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365">
            <w:pPr>
              <w:pageBreakBefore w:val="0"/>
              <w:widowControl w:val="0"/>
              <w:spacing w:line="240" w:lineRule="auto"/>
              <w:rPr>
                <w:sz w:val="16"/>
                <w:szCs w:val="16"/>
              </w:rPr>
            </w:pPr>
            <w:r w:rsidDel="00000000" w:rsidR="00000000" w:rsidRPr="00000000">
              <w:rPr>
                <w:sz w:val="16"/>
                <w:szCs w:val="16"/>
                <w:rtl w:val="0"/>
              </w:rPr>
              <w:t xml:space="preserve">0000-0001-7880-5413</w:t>
            </w:r>
          </w:p>
        </w:tc>
        <w:tc>
          <w:tcPr>
            <w:shd w:fill="auto" w:val="clear"/>
            <w:tcMar>
              <w:top w:w="100.0" w:type="dxa"/>
              <w:left w:w="100.0" w:type="dxa"/>
              <w:bottom w:w="100.0" w:type="dxa"/>
              <w:right w:w="100.0" w:type="dxa"/>
            </w:tcMar>
            <w:vAlign w:val="top"/>
          </w:tcPr>
          <w:p w:rsidR="00000000" w:rsidDel="00000000" w:rsidP="00000000" w:rsidRDefault="00000000" w:rsidRPr="00000000" w14:paraId="0000036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A">
            <w:pPr>
              <w:pageBreakBefore w:val="0"/>
              <w:widowControl w:val="0"/>
              <w:spacing w:line="240" w:lineRule="auto"/>
              <w:rPr>
                <w:sz w:val="16"/>
                <w:szCs w:val="16"/>
              </w:rPr>
            </w:pPr>
            <w:r w:rsidDel="00000000" w:rsidR="00000000" w:rsidRPr="00000000">
              <w:rPr>
                <w:sz w:val="16"/>
                <w:szCs w:val="16"/>
                <w:rtl w:val="0"/>
              </w:rPr>
              <w:t xml:space="preserve">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6C">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D">
            <w:pPr>
              <w:pageBreakBefore w:val="0"/>
              <w:widowControl w:val="0"/>
              <w:spacing w:line="240" w:lineRule="auto"/>
              <w:rPr>
                <w:sz w:val="16"/>
                <w:szCs w:val="16"/>
              </w:rPr>
            </w:pPr>
            <w:r w:rsidDel="00000000" w:rsidR="00000000" w:rsidRPr="00000000">
              <w:rPr>
                <w:sz w:val="16"/>
                <w:szCs w:val="16"/>
                <w:rtl w:val="0"/>
              </w:rPr>
              <w:t xml:space="preserve">Leyla Jael Garcia Castro</w:t>
            </w:r>
          </w:p>
        </w:tc>
        <w:tc>
          <w:tcPr>
            <w:shd w:fill="auto" w:val="clear"/>
            <w:tcMar>
              <w:top w:w="100.0" w:type="dxa"/>
              <w:left w:w="100.0" w:type="dxa"/>
              <w:bottom w:w="100.0" w:type="dxa"/>
              <w:right w:w="100.0" w:type="dxa"/>
            </w:tcMar>
            <w:vAlign w:val="top"/>
          </w:tcPr>
          <w:p w:rsidR="00000000" w:rsidDel="00000000" w:rsidP="00000000" w:rsidRDefault="00000000" w:rsidRPr="00000000" w14:paraId="0000036E">
            <w:pPr>
              <w:pageBreakBefore w:val="0"/>
              <w:widowControl w:val="0"/>
              <w:spacing w:line="240" w:lineRule="auto"/>
              <w:rPr>
                <w:sz w:val="16"/>
                <w:szCs w:val="16"/>
              </w:rPr>
            </w:pPr>
            <w:r w:rsidDel="00000000" w:rsidR="00000000" w:rsidRPr="00000000">
              <w:rPr>
                <w:sz w:val="16"/>
                <w:szCs w:val="16"/>
                <w:rtl w:val="0"/>
              </w:rPr>
              <w:t xml:space="preserve">ZB MED - Information Center Life Sciences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36F">
            <w:pPr>
              <w:pageBreakBefore w:val="0"/>
              <w:widowControl w:val="0"/>
              <w:spacing w:line="240" w:lineRule="auto"/>
              <w:rPr>
                <w:sz w:val="16"/>
                <w:szCs w:val="16"/>
              </w:rPr>
            </w:pPr>
            <w:r w:rsidDel="00000000" w:rsidR="00000000" w:rsidRPr="00000000">
              <w:rPr>
                <w:sz w:val="16"/>
                <w:szCs w:val="16"/>
                <w:rtl w:val="0"/>
              </w:rPr>
              <w:t xml:space="preserve">0000-0003-3986-0510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7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1">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72">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73">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74">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75">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76">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7">
            <w:pPr>
              <w:pageBreakBefore w:val="0"/>
              <w:widowControl w:val="0"/>
              <w:spacing w:line="240" w:lineRule="auto"/>
              <w:rPr>
                <w:sz w:val="16"/>
                <w:szCs w:val="16"/>
              </w:rPr>
            </w:pPr>
            <w:r w:rsidDel="00000000" w:rsidR="00000000" w:rsidRPr="00000000">
              <w:rPr>
                <w:sz w:val="16"/>
                <w:szCs w:val="16"/>
                <w:rtl w:val="0"/>
              </w:rPr>
              <w:t xml:space="preserve">Lorraine Hwang</w:t>
            </w:r>
          </w:p>
        </w:tc>
        <w:tc>
          <w:tcPr>
            <w:shd w:fill="auto" w:val="clear"/>
            <w:tcMar>
              <w:top w:w="100.0" w:type="dxa"/>
              <w:left w:w="100.0" w:type="dxa"/>
              <w:bottom w:w="100.0" w:type="dxa"/>
              <w:right w:w="100.0" w:type="dxa"/>
            </w:tcMar>
            <w:vAlign w:val="top"/>
          </w:tcPr>
          <w:p w:rsidR="00000000" w:rsidDel="00000000" w:rsidP="00000000" w:rsidRDefault="00000000" w:rsidRPr="00000000" w14:paraId="00000378">
            <w:pPr>
              <w:pageBreakBefore w:val="0"/>
              <w:widowControl w:val="0"/>
              <w:spacing w:line="240" w:lineRule="auto"/>
              <w:rPr>
                <w:sz w:val="16"/>
                <w:szCs w:val="16"/>
              </w:rPr>
            </w:pPr>
            <w:r w:rsidDel="00000000" w:rsidR="00000000" w:rsidRPr="00000000">
              <w:rPr>
                <w:sz w:val="16"/>
                <w:szCs w:val="16"/>
                <w:rtl w:val="0"/>
              </w:rPr>
              <w:t xml:space="preserve">UC Davis, CIG</w:t>
            </w:r>
          </w:p>
        </w:tc>
        <w:tc>
          <w:tcPr>
            <w:shd w:fill="auto" w:val="clear"/>
            <w:tcMar>
              <w:top w:w="100.0" w:type="dxa"/>
              <w:left w:w="100.0" w:type="dxa"/>
              <w:bottom w:w="100.0" w:type="dxa"/>
              <w:right w:w="100.0" w:type="dxa"/>
            </w:tcMar>
            <w:vAlign w:val="top"/>
          </w:tcPr>
          <w:p w:rsidR="00000000" w:rsidDel="00000000" w:rsidP="00000000" w:rsidRDefault="00000000" w:rsidRPr="00000000" w14:paraId="00000379">
            <w:pPr>
              <w:pageBreakBefore w:val="0"/>
              <w:widowControl w:val="0"/>
              <w:spacing w:line="240" w:lineRule="auto"/>
              <w:rPr>
                <w:sz w:val="16"/>
                <w:szCs w:val="16"/>
              </w:rPr>
            </w:pPr>
            <w:r w:rsidDel="00000000" w:rsidR="00000000" w:rsidRPr="00000000">
              <w:rPr>
                <w:sz w:val="16"/>
                <w:szCs w:val="16"/>
                <w:rtl w:val="0"/>
              </w:rPr>
              <w:t xml:space="preserve">0000-0002-1021-3101</w:t>
            </w:r>
          </w:p>
        </w:tc>
        <w:tc>
          <w:tcPr>
            <w:shd w:fill="auto" w:val="clear"/>
            <w:tcMar>
              <w:top w:w="100.0" w:type="dxa"/>
              <w:left w:w="100.0" w:type="dxa"/>
              <w:bottom w:w="100.0" w:type="dxa"/>
              <w:right w:w="100.0" w:type="dxa"/>
            </w:tcMar>
            <w:vAlign w:val="top"/>
          </w:tcPr>
          <w:p w:rsidR="00000000" w:rsidDel="00000000" w:rsidP="00000000" w:rsidRDefault="00000000" w:rsidRPr="00000000" w14:paraId="0000037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7E">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7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0">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1">
            <w:pPr>
              <w:pageBreakBefore w:val="0"/>
              <w:widowControl w:val="0"/>
              <w:spacing w:line="240" w:lineRule="auto"/>
              <w:rPr>
                <w:sz w:val="12"/>
                <w:szCs w:val="12"/>
              </w:rPr>
            </w:pPr>
            <w:r w:rsidDel="00000000" w:rsidR="00000000" w:rsidRPr="00000000">
              <w:rPr>
                <w:sz w:val="16"/>
                <w:szCs w:val="16"/>
                <w:highlight w:val="white"/>
                <w:rtl w:val="0"/>
              </w:rPr>
              <w:t xml:space="preserve">Maggie Hellström</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2">
            <w:pPr>
              <w:pageBreakBefore w:val="0"/>
              <w:widowControl w:val="0"/>
              <w:spacing w:line="240" w:lineRule="auto"/>
              <w:rPr>
                <w:sz w:val="16"/>
                <w:szCs w:val="16"/>
              </w:rPr>
            </w:pPr>
            <w:r w:rsidDel="00000000" w:rsidR="00000000" w:rsidRPr="00000000">
              <w:rPr>
                <w:sz w:val="16"/>
                <w:szCs w:val="16"/>
                <w:rtl w:val="0"/>
              </w:rPr>
              <w:t xml:space="preserve">Lund University, Sweden and ICOS Carbon Portal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383">
            <w:pPr>
              <w:pageBreakBefore w:val="0"/>
              <w:widowControl w:val="0"/>
              <w:spacing w:line="240" w:lineRule="auto"/>
              <w:rPr>
                <w:sz w:val="16"/>
                <w:szCs w:val="16"/>
              </w:rPr>
            </w:pPr>
            <w:r w:rsidDel="00000000" w:rsidR="00000000" w:rsidRPr="00000000">
              <w:rPr>
                <w:sz w:val="16"/>
                <w:szCs w:val="16"/>
                <w:rtl w:val="0"/>
              </w:rPr>
              <w:t xml:space="preserve">0000-0002-4154-2610</w:t>
            </w:r>
          </w:p>
        </w:tc>
        <w:tc>
          <w:tcPr>
            <w:shd w:fill="auto" w:val="clear"/>
            <w:tcMar>
              <w:top w:w="100.0" w:type="dxa"/>
              <w:left w:w="100.0" w:type="dxa"/>
              <w:bottom w:w="100.0" w:type="dxa"/>
              <w:right w:w="100.0" w:type="dxa"/>
            </w:tcMar>
            <w:vAlign w:val="top"/>
          </w:tcPr>
          <w:p w:rsidR="00000000" w:rsidDel="00000000" w:rsidP="00000000" w:rsidRDefault="00000000" w:rsidRPr="00000000" w14:paraId="0000038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8">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8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A">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B">
            <w:pPr>
              <w:pageBreakBefore w:val="0"/>
              <w:widowControl w:val="0"/>
              <w:spacing w:line="240" w:lineRule="auto"/>
              <w:rPr>
                <w:sz w:val="16"/>
                <w:szCs w:val="16"/>
              </w:rPr>
            </w:pPr>
            <w:r w:rsidDel="00000000" w:rsidR="00000000" w:rsidRPr="00000000">
              <w:rPr>
                <w:sz w:val="16"/>
                <w:szCs w:val="16"/>
                <w:rtl w:val="0"/>
              </w:rPr>
              <w:t xml:space="preserve">Malin Sandström</w:t>
            </w:r>
          </w:p>
        </w:tc>
        <w:tc>
          <w:tcPr>
            <w:shd w:fill="auto" w:val="clear"/>
            <w:tcMar>
              <w:top w:w="100.0" w:type="dxa"/>
              <w:left w:w="100.0" w:type="dxa"/>
              <w:bottom w:w="100.0" w:type="dxa"/>
              <w:right w:w="100.0" w:type="dxa"/>
            </w:tcMar>
            <w:vAlign w:val="top"/>
          </w:tcPr>
          <w:p w:rsidR="00000000" w:rsidDel="00000000" w:rsidP="00000000" w:rsidRDefault="00000000" w:rsidRPr="00000000" w14:paraId="0000038C">
            <w:pPr>
              <w:pageBreakBefore w:val="0"/>
              <w:widowControl w:val="0"/>
              <w:spacing w:line="240" w:lineRule="auto"/>
              <w:rPr>
                <w:sz w:val="16"/>
                <w:szCs w:val="16"/>
              </w:rPr>
            </w:pPr>
            <w:r w:rsidDel="00000000" w:rsidR="00000000" w:rsidRPr="00000000">
              <w:rPr>
                <w:sz w:val="16"/>
                <w:szCs w:val="16"/>
                <w:rtl w:val="0"/>
              </w:rPr>
              <w:t xml:space="preserve">International Neuroinformatics Coordinating Facility (INCF)</w:t>
            </w:r>
          </w:p>
        </w:tc>
        <w:tc>
          <w:tcPr>
            <w:shd w:fill="auto" w:val="clear"/>
            <w:tcMar>
              <w:top w:w="100.0" w:type="dxa"/>
              <w:left w:w="100.0" w:type="dxa"/>
              <w:bottom w:w="100.0" w:type="dxa"/>
              <w:right w:w="100.0" w:type="dxa"/>
            </w:tcMar>
            <w:vAlign w:val="top"/>
          </w:tcPr>
          <w:p w:rsidR="00000000" w:rsidDel="00000000" w:rsidP="00000000" w:rsidRDefault="00000000" w:rsidRPr="00000000" w14:paraId="0000038D">
            <w:pPr>
              <w:pageBreakBefore w:val="0"/>
              <w:widowControl w:val="0"/>
              <w:spacing w:line="240" w:lineRule="auto"/>
              <w:rPr>
                <w:sz w:val="16"/>
                <w:szCs w:val="16"/>
              </w:rPr>
            </w:pPr>
            <w:r w:rsidDel="00000000" w:rsidR="00000000" w:rsidRPr="00000000">
              <w:rPr>
                <w:sz w:val="16"/>
                <w:szCs w:val="16"/>
                <w:rtl w:val="0"/>
              </w:rPr>
              <w:t xml:space="preserve">0000-0002-8464-2494</w:t>
            </w:r>
          </w:p>
        </w:tc>
        <w:tc>
          <w:tcPr>
            <w:shd w:fill="auto" w:val="clear"/>
            <w:tcMar>
              <w:top w:w="100.0" w:type="dxa"/>
              <w:left w:w="100.0" w:type="dxa"/>
              <w:bottom w:w="100.0" w:type="dxa"/>
              <w:right w:w="100.0" w:type="dxa"/>
            </w:tcMar>
            <w:vAlign w:val="top"/>
          </w:tcPr>
          <w:p w:rsidR="00000000" w:rsidDel="00000000" w:rsidP="00000000" w:rsidRDefault="00000000" w:rsidRPr="00000000" w14:paraId="0000038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8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1">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9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3">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94">
            <w:pPr>
              <w:pageBreakBefore w:val="0"/>
              <w:widowControl w:val="0"/>
              <w:spacing w:line="240" w:lineRule="auto"/>
              <w:rPr>
                <w:sz w:val="16"/>
                <w:szCs w:val="16"/>
              </w:rPr>
            </w:pPr>
            <w:ins w:author="Neil Chue Hong" w:id="91" w:date="2021-05-17T09:08:50Z">
              <w:r w:rsidDel="00000000" w:rsidR="00000000" w:rsidRPr="00000000">
                <w:rPr>
                  <w:sz w:val="16"/>
                  <w:szCs w:val="16"/>
                  <w:rtl w:val="0"/>
                </w:rPr>
                <w:t xml:space="preserve">X</w:t>
              </w:r>
            </w:ins>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5">
            <w:pPr>
              <w:pageBreakBefore w:val="0"/>
              <w:widowControl w:val="0"/>
              <w:spacing w:line="240" w:lineRule="auto"/>
              <w:rPr>
                <w:sz w:val="16"/>
                <w:szCs w:val="16"/>
              </w:rPr>
            </w:pPr>
            <w:r w:rsidDel="00000000" w:rsidR="00000000" w:rsidRPr="00000000">
              <w:rPr>
                <w:sz w:val="16"/>
                <w:szCs w:val="16"/>
                <w:rtl w:val="0"/>
              </w:rPr>
              <w:t xml:space="preserve">Manodeep Sinha</w:t>
            </w:r>
          </w:p>
        </w:tc>
        <w:tc>
          <w:tcPr>
            <w:shd w:fill="auto" w:val="clear"/>
            <w:tcMar>
              <w:top w:w="100.0" w:type="dxa"/>
              <w:left w:w="100.0" w:type="dxa"/>
              <w:bottom w:w="100.0" w:type="dxa"/>
              <w:right w:w="100.0" w:type="dxa"/>
            </w:tcMar>
            <w:vAlign w:val="top"/>
          </w:tcPr>
          <w:p w:rsidR="00000000" w:rsidDel="00000000" w:rsidP="00000000" w:rsidRDefault="00000000" w:rsidRPr="00000000" w14:paraId="00000396">
            <w:pPr>
              <w:pageBreakBefore w:val="0"/>
              <w:widowControl w:val="0"/>
              <w:spacing w:line="240" w:lineRule="auto"/>
              <w:rPr>
                <w:sz w:val="16"/>
                <w:szCs w:val="16"/>
              </w:rPr>
            </w:pPr>
            <w:r w:rsidDel="00000000" w:rsidR="00000000" w:rsidRPr="00000000">
              <w:rPr>
                <w:sz w:val="16"/>
                <w:szCs w:val="16"/>
                <w:rtl w:val="0"/>
              </w:rPr>
              <w:t xml:space="preserve">Swinburne University of Technology</w:t>
            </w:r>
          </w:p>
        </w:tc>
        <w:tc>
          <w:tcPr>
            <w:shd w:fill="auto" w:val="clear"/>
            <w:tcMar>
              <w:top w:w="100.0" w:type="dxa"/>
              <w:left w:w="100.0" w:type="dxa"/>
              <w:bottom w:w="100.0" w:type="dxa"/>
              <w:right w:w="100.0" w:type="dxa"/>
            </w:tcMar>
            <w:vAlign w:val="top"/>
          </w:tcPr>
          <w:p w:rsidR="00000000" w:rsidDel="00000000" w:rsidP="00000000" w:rsidRDefault="00000000" w:rsidRPr="00000000" w14:paraId="00000397">
            <w:pPr>
              <w:pageBreakBefore w:val="0"/>
              <w:widowControl w:val="0"/>
              <w:spacing w:line="240" w:lineRule="auto"/>
              <w:rPr>
                <w:sz w:val="16"/>
                <w:szCs w:val="16"/>
              </w:rPr>
            </w:pPr>
            <w:r w:rsidDel="00000000" w:rsidR="00000000" w:rsidRPr="00000000">
              <w:rPr>
                <w:sz w:val="16"/>
                <w:szCs w:val="16"/>
                <w:rtl w:val="0"/>
              </w:rPr>
              <w:t xml:space="preserve">0000-0002-4845-1228</w:t>
            </w:r>
          </w:p>
        </w:tc>
        <w:tc>
          <w:tcPr>
            <w:shd w:fill="auto" w:val="clear"/>
            <w:tcMar>
              <w:top w:w="100.0" w:type="dxa"/>
              <w:left w:w="100.0" w:type="dxa"/>
              <w:bottom w:w="100.0" w:type="dxa"/>
              <w:right w:w="100.0" w:type="dxa"/>
            </w:tcMar>
            <w:vAlign w:val="top"/>
          </w:tcPr>
          <w:p w:rsidR="00000000" w:rsidDel="00000000" w:rsidP="00000000" w:rsidRDefault="00000000" w:rsidRPr="00000000" w14:paraId="0000039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C">
            <w:pPr>
              <w:pageBreakBefore w:val="0"/>
              <w:widowControl w:val="0"/>
              <w:spacing w:line="240" w:lineRule="auto"/>
              <w:rPr>
                <w:sz w:val="16"/>
                <w:szCs w:val="16"/>
              </w:rPr>
            </w:pPr>
            <w:ins w:author="Paula Andrea" w:id="92" w:date="2021-05-18T06:51:33Z">
              <w:commentRangeStart w:id="356"/>
              <w:commentRangeStart w:id="357"/>
              <w:r w:rsidDel="00000000" w:rsidR="00000000" w:rsidRPr="00000000">
                <w:rPr>
                  <w:sz w:val="16"/>
                  <w:szCs w:val="16"/>
                  <w:rtl w:val="0"/>
                </w:rPr>
                <w:t xml:space="preserve">X</w:t>
              </w:r>
            </w:ins>
            <w:commentRangeEnd w:id="356"/>
            <w:r w:rsidDel="00000000" w:rsidR="00000000" w:rsidRPr="00000000">
              <w:commentReference w:id="356"/>
            </w:r>
            <w:commentRangeEnd w:id="357"/>
            <w:r w:rsidDel="00000000" w:rsidR="00000000" w:rsidRPr="00000000">
              <w:commentReference w:id="357"/>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9D">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9E">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F">
            <w:pPr>
              <w:pageBreakBefore w:val="0"/>
              <w:widowControl w:val="0"/>
              <w:spacing w:line="240" w:lineRule="auto"/>
              <w:rPr>
                <w:sz w:val="16"/>
                <w:szCs w:val="16"/>
              </w:rPr>
            </w:pPr>
            <w:r w:rsidDel="00000000" w:rsidR="00000000" w:rsidRPr="00000000">
              <w:rPr>
                <w:sz w:val="16"/>
                <w:szCs w:val="16"/>
                <w:rtl w:val="0"/>
              </w:rPr>
              <w:t xml:space="preserve">Marcos Roberto Tovani-Palone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3A0">
            <w:pPr>
              <w:pageBreakBefore w:val="0"/>
              <w:widowControl w:val="0"/>
              <w:spacing w:line="240" w:lineRule="auto"/>
              <w:rPr>
                <w:sz w:val="16"/>
                <w:szCs w:val="16"/>
              </w:rPr>
            </w:pPr>
            <w:r w:rsidDel="00000000" w:rsidR="00000000" w:rsidRPr="00000000">
              <w:rPr>
                <w:sz w:val="16"/>
                <w:szCs w:val="16"/>
                <w:rtl w:val="0"/>
              </w:rPr>
              <w:t xml:space="preserve">University of São Paulo, Brazil; Modestum Ltd, United Kingdom</w:t>
            </w:r>
          </w:p>
        </w:tc>
        <w:tc>
          <w:tcPr>
            <w:shd w:fill="auto" w:val="clear"/>
            <w:tcMar>
              <w:top w:w="100.0" w:type="dxa"/>
              <w:left w:w="100.0" w:type="dxa"/>
              <w:bottom w:w="100.0" w:type="dxa"/>
              <w:right w:w="100.0" w:type="dxa"/>
            </w:tcMar>
            <w:vAlign w:val="top"/>
          </w:tcPr>
          <w:p w:rsidR="00000000" w:rsidDel="00000000" w:rsidP="00000000" w:rsidRDefault="00000000" w:rsidRPr="00000000" w14:paraId="000003A1">
            <w:pPr>
              <w:pageBreakBefore w:val="0"/>
              <w:widowControl w:val="0"/>
              <w:spacing w:line="240" w:lineRule="auto"/>
              <w:rPr>
                <w:sz w:val="16"/>
                <w:szCs w:val="16"/>
              </w:rPr>
            </w:pPr>
            <w:r w:rsidDel="00000000" w:rsidR="00000000" w:rsidRPr="00000000">
              <w:rPr>
                <w:sz w:val="16"/>
                <w:szCs w:val="16"/>
                <w:rtl w:val="0"/>
              </w:rPr>
              <w:t xml:space="preserve">0000-0003-1149-2437</w:t>
            </w:r>
          </w:p>
        </w:tc>
        <w:tc>
          <w:tcPr>
            <w:shd w:fill="auto" w:val="clear"/>
            <w:tcMar>
              <w:top w:w="100.0" w:type="dxa"/>
              <w:left w:w="100.0" w:type="dxa"/>
              <w:bottom w:w="100.0" w:type="dxa"/>
              <w:right w:w="100.0" w:type="dxa"/>
            </w:tcMar>
            <w:vAlign w:val="top"/>
          </w:tcPr>
          <w:p w:rsidR="00000000" w:rsidDel="00000000" w:rsidP="00000000" w:rsidRDefault="00000000" w:rsidRPr="00000000" w14:paraId="000003A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7">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A8">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A9">
            <w:pPr>
              <w:pageBreakBefore w:val="0"/>
              <w:widowControl w:val="0"/>
              <w:spacing w:line="240" w:lineRule="auto"/>
              <w:rPr>
                <w:sz w:val="16"/>
                <w:szCs w:val="16"/>
              </w:rPr>
            </w:pPr>
            <w:r w:rsidDel="00000000" w:rsidR="00000000" w:rsidRPr="00000000">
              <w:rPr>
                <w:sz w:val="16"/>
                <w:szCs w:val="16"/>
                <w:rtl w:val="0"/>
              </w:rPr>
              <w:t xml:space="preserve">Mark D. Wilkinson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3AA">
            <w:pPr>
              <w:pageBreakBefore w:val="0"/>
              <w:widowControl w:val="0"/>
              <w:spacing w:line="240" w:lineRule="auto"/>
              <w:rPr>
                <w:sz w:val="16"/>
                <w:szCs w:val="16"/>
              </w:rPr>
            </w:pPr>
            <w:r w:rsidDel="00000000" w:rsidR="00000000" w:rsidRPr="00000000">
              <w:rPr>
                <w:sz w:val="16"/>
                <w:szCs w:val="16"/>
                <w:rtl w:val="0"/>
              </w:rPr>
              <w:t xml:space="preserve">Polytechnic University of Madrid</w:t>
            </w:r>
          </w:p>
        </w:tc>
        <w:tc>
          <w:tcPr>
            <w:shd w:fill="auto" w:val="clear"/>
            <w:tcMar>
              <w:top w:w="100.0" w:type="dxa"/>
              <w:left w:w="100.0" w:type="dxa"/>
              <w:bottom w:w="100.0" w:type="dxa"/>
              <w:right w:w="100.0" w:type="dxa"/>
            </w:tcMar>
            <w:vAlign w:val="top"/>
          </w:tcPr>
          <w:p w:rsidR="00000000" w:rsidDel="00000000" w:rsidP="00000000" w:rsidRDefault="00000000" w:rsidRPr="00000000" w14:paraId="000003AB">
            <w:pPr>
              <w:pageBreakBefore w:val="0"/>
              <w:widowControl w:val="0"/>
              <w:spacing w:line="240" w:lineRule="auto"/>
              <w:rPr>
                <w:sz w:val="16"/>
                <w:szCs w:val="16"/>
              </w:rPr>
            </w:pPr>
            <w:r w:rsidDel="00000000" w:rsidR="00000000" w:rsidRPr="00000000">
              <w:rPr>
                <w:sz w:val="16"/>
                <w:szCs w:val="16"/>
                <w:rtl w:val="0"/>
              </w:rPr>
              <w:t xml:space="preserve">0000-0001-6960-357X</w:t>
            </w:r>
          </w:p>
        </w:tc>
        <w:tc>
          <w:tcPr>
            <w:shd w:fill="auto" w:val="clear"/>
            <w:tcMar>
              <w:top w:w="100.0" w:type="dxa"/>
              <w:left w:w="100.0" w:type="dxa"/>
              <w:bottom w:w="100.0" w:type="dxa"/>
              <w:right w:w="100.0" w:type="dxa"/>
            </w:tcMar>
            <w:vAlign w:val="top"/>
          </w:tcPr>
          <w:p w:rsidR="00000000" w:rsidDel="00000000" w:rsidP="00000000" w:rsidRDefault="00000000" w:rsidRPr="00000000" w14:paraId="000003A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A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0">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B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2">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3">
            <w:pPr>
              <w:pageBreakBefore w:val="0"/>
              <w:widowControl w:val="0"/>
              <w:spacing w:line="240" w:lineRule="auto"/>
              <w:rPr>
                <w:sz w:val="16"/>
                <w:szCs w:val="16"/>
              </w:rPr>
            </w:pPr>
            <w:r w:rsidDel="00000000" w:rsidR="00000000" w:rsidRPr="00000000">
              <w:rPr>
                <w:sz w:val="16"/>
                <w:szCs w:val="16"/>
                <w:rtl w:val="0"/>
              </w:rPr>
              <w:t xml:space="preserve">Mateusz Kuzak</w:t>
            </w:r>
          </w:p>
        </w:tc>
        <w:tc>
          <w:tcPr>
            <w:shd w:fill="auto" w:val="clear"/>
            <w:tcMar>
              <w:top w:w="100.0" w:type="dxa"/>
              <w:left w:w="100.0" w:type="dxa"/>
              <w:bottom w:w="100.0" w:type="dxa"/>
              <w:right w:w="100.0" w:type="dxa"/>
            </w:tcMar>
            <w:vAlign w:val="top"/>
          </w:tcPr>
          <w:p w:rsidR="00000000" w:rsidDel="00000000" w:rsidP="00000000" w:rsidRDefault="00000000" w:rsidRPr="00000000" w14:paraId="000003B4">
            <w:pPr>
              <w:pageBreakBefore w:val="0"/>
              <w:widowControl w:val="0"/>
              <w:spacing w:line="240" w:lineRule="auto"/>
              <w:rPr>
                <w:sz w:val="16"/>
                <w:szCs w:val="16"/>
              </w:rPr>
            </w:pPr>
            <w:r w:rsidDel="00000000" w:rsidR="00000000" w:rsidRPr="00000000">
              <w:rPr>
                <w:sz w:val="16"/>
                <w:szCs w:val="16"/>
                <w:rtl w:val="0"/>
              </w:rPr>
              <w:t xml:space="preserve">Netherlands eScience Center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3B5">
            <w:pPr>
              <w:pageBreakBefore w:val="0"/>
              <w:widowControl w:val="0"/>
              <w:spacing w:line="240" w:lineRule="auto"/>
              <w:rPr>
                <w:sz w:val="16"/>
                <w:szCs w:val="16"/>
              </w:rPr>
            </w:pPr>
            <w:r w:rsidDel="00000000" w:rsidR="00000000" w:rsidRPr="00000000">
              <w:rPr>
                <w:sz w:val="16"/>
                <w:szCs w:val="16"/>
                <w:rtl w:val="0"/>
              </w:rPr>
              <w:t xml:space="preserve">0000-0003-0087-6021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3B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8">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B9">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BA">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B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BC">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D">
            <w:pPr>
              <w:pageBreakBefore w:val="0"/>
              <w:widowControl w:val="0"/>
              <w:spacing w:line="240" w:lineRule="auto"/>
              <w:rPr>
                <w:sz w:val="16"/>
                <w:szCs w:val="16"/>
              </w:rPr>
            </w:pPr>
            <w:r w:rsidDel="00000000" w:rsidR="00000000" w:rsidRPr="00000000">
              <w:rPr>
                <w:sz w:val="16"/>
                <w:szCs w:val="16"/>
                <w:rtl w:val="0"/>
              </w:rPr>
              <w:t xml:space="preserve">Mathieu Servillat</w:t>
            </w:r>
          </w:p>
        </w:tc>
        <w:tc>
          <w:tcPr>
            <w:shd w:fill="auto" w:val="clear"/>
            <w:tcMar>
              <w:top w:w="100.0" w:type="dxa"/>
              <w:left w:w="100.0" w:type="dxa"/>
              <w:bottom w:w="100.0" w:type="dxa"/>
              <w:right w:w="100.0" w:type="dxa"/>
            </w:tcMar>
            <w:vAlign w:val="top"/>
          </w:tcPr>
          <w:p w:rsidR="00000000" w:rsidDel="00000000" w:rsidP="00000000" w:rsidRDefault="00000000" w:rsidRPr="00000000" w14:paraId="000003BE">
            <w:pPr>
              <w:pageBreakBefore w:val="0"/>
              <w:widowControl w:val="0"/>
              <w:spacing w:line="240" w:lineRule="auto"/>
              <w:rPr>
                <w:sz w:val="16"/>
                <w:szCs w:val="16"/>
              </w:rPr>
            </w:pPr>
            <w:r w:rsidDel="00000000" w:rsidR="00000000" w:rsidRPr="00000000">
              <w:rPr>
                <w:sz w:val="16"/>
                <w:szCs w:val="16"/>
                <w:rtl w:val="0"/>
              </w:rPr>
              <w:t xml:space="preserve">Observatoire de Paris</w:t>
            </w:r>
          </w:p>
        </w:tc>
        <w:tc>
          <w:tcPr>
            <w:shd w:fill="auto" w:val="clear"/>
            <w:tcMar>
              <w:top w:w="100.0" w:type="dxa"/>
              <w:left w:w="100.0" w:type="dxa"/>
              <w:bottom w:w="100.0" w:type="dxa"/>
              <w:right w:w="100.0" w:type="dxa"/>
            </w:tcMar>
            <w:vAlign w:val="top"/>
          </w:tcPr>
          <w:p w:rsidR="00000000" w:rsidDel="00000000" w:rsidP="00000000" w:rsidRDefault="00000000" w:rsidRPr="00000000" w14:paraId="000003BF">
            <w:pPr>
              <w:pageBreakBefore w:val="0"/>
              <w:widowControl w:val="0"/>
              <w:spacing w:line="240" w:lineRule="auto"/>
              <w:rPr>
                <w:sz w:val="16"/>
                <w:szCs w:val="16"/>
              </w:rPr>
            </w:pPr>
            <w:r w:rsidDel="00000000" w:rsidR="00000000" w:rsidRPr="00000000">
              <w:rPr>
                <w:sz w:val="16"/>
                <w:szCs w:val="16"/>
                <w:rtl w:val="0"/>
              </w:rPr>
              <w:t xml:space="preserve">0000-0001-5443-4128</w:t>
            </w:r>
          </w:p>
        </w:tc>
        <w:tc>
          <w:tcPr>
            <w:shd w:fill="auto" w:val="clear"/>
            <w:tcMar>
              <w:top w:w="100.0" w:type="dxa"/>
              <w:left w:w="100.0" w:type="dxa"/>
              <w:bottom w:w="100.0" w:type="dxa"/>
              <w:right w:w="100.0" w:type="dxa"/>
            </w:tcMar>
            <w:vAlign w:val="top"/>
          </w:tcPr>
          <w:p w:rsidR="00000000" w:rsidDel="00000000" w:rsidP="00000000" w:rsidRDefault="00000000" w:rsidRPr="00000000" w14:paraId="000003C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3">
            <w:pPr>
              <w:pageBreakBefore w:val="0"/>
              <w:widowControl w:val="0"/>
              <w:spacing w:line="240" w:lineRule="auto"/>
              <w:rPr>
                <w:sz w:val="16"/>
                <w:szCs w:val="16"/>
              </w:rPr>
            </w:pPr>
            <w:del w:author="Neil Chue Hong" w:id="93" w:date="2021-06-04T00:17:16Z">
              <w:commentRangeStart w:id="358"/>
              <w:r w:rsidDel="00000000" w:rsidR="00000000" w:rsidRPr="00000000">
                <w:rPr>
                  <w:sz w:val="16"/>
                  <w:szCs w:val="16"/>
                  <w:rtl w:val="0"/>
                </w:rPr>
                <w:delText xml:space="preserve">X</w:delText>
              </w:r>
            </w:del>
            <w:commentRangeEnd w:id="358"/>
            <w:r w:rsidDel="00000000" w:rsidR="00000000" w:rsidRPr="00000000">
              <w:commentReference w:id="358"/>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5">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C6">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7">
            <w:pPr>
              <w:pageBreakBefore w:val="0"/>
              <w:widowControl w:val="0"/>
              <w:spacing w:line="240" w:lineRule="auto"/>
              <w:rPr>
                <w:sz w:val="16"/>
                <w:szCs w:val="16"/>
              </w:rPr>
            </w:pPr>
            <w:r w:rsidDel="00000000" w:rsidR="00000000" w:rsidRPr="00000000">
              <w:rPr>
                <w:sz w:val="16"/>
                <w:szCs w:val="16"/>
                <w:rtl w:val="0"/>
              </w:rPr>
              <w:t xml:space="preserve">Matthias Liffers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3C8">
            <w:pPr>
              <w:pageBreakBefore w:val="0"/>
              <w:widowControl w:val="0"/>
              <w:spacing w:line="240" w:lineRule="auto"/>
              <w:rPr>
                <w:sz w:val="16"/>
                <w:szCs w:val="16"/>
              </w:rPr>
            </w:pPr>
            <w:r w:rsidDel="00000000" w:rsidR="00000000" w:rsidRPr="00000000">
              <w:rPr>
                <w:sz w:val="16"/>
                <w:szCs w:val="16"/>
                <w:rtl w:val="0"/>
              </w:rPr>
              <w:t xml:space="preserve">Australian Research Data Commons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3C9">
            <w:pPr>
              <w:pageBreakBefore w:val="0"/>
              <w:widowControl w:val="0"/>
              <w:spacing w:line="240" w:lineRule="auto"/>
              <w:rPr>
                <w:sz w:val="16"/>
                <w:szCs w:val="16"/>
              </w:rPr>
            </w:pPr>
            <w:r w:rsidDel="00000000" w:rsidR="00000000" w:rsidRPr="00000000">
              <w:rPr>
                <w:sz w:val="16"/>
                <w:szCs w:val="16"/>
                <w:rtl w:val="0"/>
              </w:rPr>
              <w:t xml:space="preserve">0000-0002-3639-2080</w:t>
            </w:r>
          </w:p>
        </w:tc>
        <w:tc>
          <w:tcPr>
            <w:shd w:fill="auto" w:val="clear"/>
            <w:tcMar>
              <w:top w:w="100.0" w:type="dxa"/>
              <w:left w:w="100.0" w:type="dxa"/>
              <w:bottom w:w="100.0" w:type="dxa"/>
              <w:right w:w="100.0" w:type="dxa"/>
            </w:tcMar>
            <w:vAlign w:val="top"/>
          </w:tcPr>
          <w:p w:rsidR="00000000" w:rsidDel="00000000" w:rsidP="00000000" w:rsidRDefault="00000000" w:rsidRPr="00000000" w14:paraId="000003C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CE">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C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0">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1">
            <w:pPr>
              <w:pageBreakBefore w:val="0"/>
              <w:widowControl w:val="0"/>
              <w:spacing w:line="240" w:lineRule="auto"/>
              <w:rPr>
                <w:sz w:val="16"/>
                <w:szCs w:val="16"/>
              </w:rPr>
            </w:pPr>
            <w:commentRangeStart w:id="359"/>
            <w:r w:rsidDel="00000000" w:rsidR="00000000" w:rsidRPr="00000000">
              <w:rPr>
                <w:sz w:val="16"/>
                <w:szCs w:val="16"/>
                <w:rtl w:val="0"/>
              </w:rPr>
              <w:t xml:space="preserve">Merc Fox</w:t>
            </w:r>
            <w:commentRangeEnd w:id="359"/>
            <w:r w:rsidDel="00000000" w:rsidR="00000000" w:rsidRPr="00000000">
              <w:commentReference w:id="359"/>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2">
            <w:pPr>
              <w:pageBreakBefore w:val="0"/>
              <w:widowControl w:val="0"/>
              <w:spacing w:line="240" w:lineRule="auto"/>
              <w:rPr>
                <w:sz w:val="16"/>
                <w:szCs w:val="16"/>
              </w:rPr>
            </w:pPr>
            <w:r w:rsidDel="00000000" w:rsidR="00000000" w:rsidRPr="00000000">
              <w:rPr>
                <w:sz w:val="16"/>
                <w:szCs w:val="16"/>
                <w:rtl w:val="0"/>
              </w:rPr>
              <w:t xml:space="preserve">University of Arizona</w:t>
            </w:r>
          </w:p>
        </w:tc>
        <w:tc>
          <w:tcPr>
            <w:shd w:fill="auto" w:val="clear"/>
            <w:tcMar>
              <w:top w:w="100.0" w:type="dxa"/>
              <w:left w:w="100.0" w:type="dxa"/>
              <w:bottom w:w="100.0" w:type="dxa"/>
              <w:right w:w="100.0" w:type="dxa"/>
            </w:tcMar>
            <w:vAlign w:val="top"/>
          </w:tcPr>
          <w:p w:rsidR="00000000" w:rsidDel="00000000" w:rsidP="00000000" w:rsidRDefault="00000000" w:rsidRPr="00000000" w14:paraId="000003D3">
            <w:pPr>
              <w:pageBreakBefore w:val="0"/>
              <w:widowControl w:val="0"/>
              <w:spacing w:line="240" w:lineRule="auto"/>
              <w:rPr>
                <w:sz w:val="16"/>
                <w:szCs w:val="16"/>
              </w:rPr>
            </w:pPr>
            <w:r w:rsidDel="00000000" w:rsidR="00000000" w:rsidRPr="00000000">
              <w:rPr>
                <w:sz w:val="16"/>
                <w:szCs w:val="16"/>
                <w:rtl w:val="0"/>
              </w:rPr>
              <w:t xml:space="preserve">0000-0002-0726-7301</w:t>
            </w:r>
          </w:p>
        </w:tc>
        <w:tc>
          <w:tcPr>
            <w:shd w:fill="auto" w:val="clear"/>
            <w:tcMar>
              <w:top w:w="100.0" w:type="dxa"/>
              <w:left w:w="100.0" w:type="dxa"/>
              <w:bottom w:w="100.0" w:type="dxa"/>
              <w:right w:w="100.0" w:type="dxa"/>
            </w:tcMar>
            <w:vAlign w:val="top"/>
          </w:tcPr>
          <w:p w:rsidR="00000000" w:rsidDel="00000000" w:rsidP="00000000" w:rsidRDefault="00000000" w:rsidRPr="00000000" w14:paraId="000003D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D9">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DA">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B">
            <w:pPr>
              <w:pageBreakBefore w:val="0"/>
              <w:widowControl w:val="0"/>
              <w:spacing w:line="240" w:lineRule="auto"/>
              <w:rPr>
                <w:sz w:val="16"/>
                <w:szCs w:val="16"/>
              </w:rPr>
            </w:pPr>
            <w:r w:rsidDel="00000000" w:rsidR="00000000" w:rsidRPr="00000000">
              <w:rPr>
                <w:sz w:val="16"/>
                <w:szCs w:val="16"/>
                <w:rtl w:val="0"/>
              </w:rPr>
              <w:t xml:space="preserve">Michelle Barker</w:t>
            </w:r>
          </w:p>
        </w:tc>
        <w:tc>
          <w:tcPr>
            <w:shd w:fill="auto" w:val="clear"/>
            <w:tcMar>
              <w:top w:w="100.0" w:type="dxa"/>
              <w:left w:w="100.0" w:type="dxa"/>
              <w:bottom w:w="100.0" w:type="dxa"/>
              <w:right w:w="100.0" w:type="dxa"/>
            </w:tcMar>
            <w:vAlign w:val="top"/>
          </w:tcPr>
          <w:p w:rsidR="00000000" w:rsidDel="00000000" w:rsidP="00000000" w:rsidRDefault="00000000" w:rsidRPr="00000000" w14:paraId="000003DC">
            <w:pPr>
              <w:pageBreakBefore w:val="0"/>
              <w:widowControl w:val="0"/>
              <w:spacing w:line="240" w:lineRule="auto"/>
              <w:rPr>
                <w:sz w:val="16"/>
                <w:szCs w:val="16"/>
              </w:rPr>
            </w:pPr>
            <w:r w:rsidDel="00000000" w:rsidR="00000000" w:rsidRPr="00000000">
              <w:rPr>
                <w:sz w:val="16"/>
                <w:szCs w:val="16"/>
                <w:rtl w:val="0"/>
              </w:rPr>
              <w:t xml:space="preserve">Research Software Alliance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3DD">
            <w:pPr>
              <w:pageBreakBefore w:val="0"/>
              <w:widowControl w:val="0"/>
              <w:spacing w:line="240" w:lineRule="auto"/>
              <w:rPr>
                <w:sz w:val="16"/>
                <w:szCs w:val="16"/>
              </w:rPr>
            </w:pPr>
            <w:r w:rsidDel="00000000" w:rsidR="00000000" w:rsidRPr="00000000">
              <w:rPr>
                <w:sz w:val="16"/>
                <w:szCs w:val="16"/>
                <w:rtl w:val="0"/>
              </w:rPr>
              <w:t xml:space="preserve">0000-0002-3623-172X</w:t>
            </w:r>
          </w:p>
        </w:tc>
        <w:tc>
          <w:tcPr>
            <w:shd w:fill="auto" w:val="clear"/>
            <w:tcMar>
              <w:top w:w="100.0" w:type="dxa"/>
              <w:left w:w="100.0" w:type="dxa"/>
              <w:bottom w:w="100.0" w:type="dxa"/>
              <w:right w:w="100.0" w:type="dxa"/>
            </w:tcMar>
            <w:vAlign w:val="top"/>
          </w:tcPr>
          <w:p w:rsidR="00000000" w:rsidDel="00000000" w:rsidP="00000000" w:rsidRDefault="00000000" w:rsidRPr="00000000" w14:paraId="000003DE">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D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0">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E1">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E2">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E3">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E4">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5">
            <w:pPr>
              <w:pageBreakBefore w:val="0"/>
              <w:widowControl w:val="0"/>
              <w:spacing w:line="240" w:lineRule="auto"/>
              <w:rPr>
                <w:sz w:val="16"/>
                <w:szCs w:val="16"/>
              </w:rPr>
            </w:pPr>
            <w:r w:rsidDel="00000000" w:rsidR="00000000" w:rsidRPr="00000000">
              <w:rPr>
                <w:sz w:val="16"/>
                <w:szCs w:val="16"/>
                <w:rtl w:val="0"/>
              </w:rPr>
              <w:t xml:space="preserve">Morane Gruenpeter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3E6">
            <w:pPr>
              <w:pageBreakBefore w:val="0"/>
              <w:widowControl w:val="0"/>
              <w:spacing w:line="240" w:lineRule="auto"/>
              <w:rPr>
                <w:sz w:val="16"/>
                <w:szCs w:val="16"/>
              </w:rPr>
            </w:pPr>
            <w:r w:rsidDel="00000000" w:rsidR="00000000" w:rsidRPr="00000000">
              <w:rPr>
                <w:sz w:val="16"/>
                <w:szCs w:val="16"/>
                <w:rtl w:val="0"/>
              </w:rPr>
              <w:t xml:space="preserve">Software Heritage, INRIA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3E7">
            <w:pPr>
              <w:pageBreakBefore w:val="0"/>
              <w:widowControl w:val="0"/>
              <w:spacing w:line="240" w:lineRule="auto"/>
              <w:rPr>
                <w:sz w:val="16"/>
                <w:szCs w:val="16"/>
              </w:rPr>
            </w:pPr>
            <w:r w:rsidDel="00000000" w:rsidR="00000000" w:rsidRPr="00000000">
              <w:rPr>
                <w:sz w:val="16"/>
                <w:szCs w:val="16"/>
                <w:rtl w:val="0"/>
              </w:rPr>
              <w:t xml:space="preserve">0000-0002-9777-5560</w:t>
            </w:r>
          </w:p>
        </w:tc>
        <w:tc>
          <w:tcPr>
            <w:shd w:fill="auto" w:val="clear"/>
            <w:tcMar>
              <w:top w:w="100.0" w:type="dxa"/>
              <w:left w:w="100.0" w:type="dxa"/>
              <w:bottom w:w="100.0" w:type="dxa"/>
              <w:right w:w="100.0" w:type="dxa"/>
            </w:tcMar>
            <w:vAlign w:val="top"/>
          </w:tcPr>
          <w:p w:rsidR="00000000" w:rsidDel="00000000" w:rsidP="00000000" w:rsidRDefault="00000000" w:rsidRPr="00000000" w14:paraId="000003E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E9">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EA">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EB">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EC">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ED">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EE">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F">
            <w:pPr>
              <w:pageBreakBefore w:val="0"/>
              <w:widowControl w:val="0"/>
              <w:spacing w:line="240" w:lineRule="auto"/>
              <w:rPr>
                <w:sz w:val="16"/>
                <w:szCs w:val="16"/>
              </w:rPr>
            </w:pPr>
            <w:r w:rsidDel="00000000" w:rsidR="00000000" w:rsidRPr="00000000">
              <w:rPr>
                <w:sz w:val="16"/>
                <w:szCs w:val="16"/>
                <w:rtl w:val="0"/>
              </w:rPr>
              <w:t xml:space="preserve">Nadica Miljković</w:t>
            </w:r>
          </w:p>
        </w:tc>
        <w:tc>
          <w:tcPr>
            <w:shd w:fill="auto" w:val="clear"/>
            <w:tcMar>
              <w:top w:w="100.0" w:type="dxa"/>
              <w:left w:w="100.0" w:type="dxa"/>
              <w:bottom w:w="100.0" w:type="dxa"/>
              <w:right w:w="100.0" w:type="dxa"/>
            </w:tcMar>
            <w:vAlign w:val="top"/>
          </w:tcPr>
          <w:p w:rsidR="00000000" w:rsidDel="00000000" w:rsidP="00000000" w:rsidRDefault="00000000" w:rsidRPr="00000000" w14:paraId="000003F0">
            <w:pPr>
              <w:pageBreakBefore w:val="0"/>
              <w:widowControl w:val="0"/>
              <w:spacing w:line="240" w:lineRule="auto"/>
              <w:rPr>
                <w:sz w:val="16"/>
                <w:szCs w:val="16"/>
              </w:rPr>
            </w:pPr>
            <w:r w:rsidDel="00000000" w:rsidR="00000000" w:rsidRPr="00000000">
              <w:rPr>
                <w:sz w:val="16"/>
                <w:szCs w:val="16"/>
                <w:rtl w:val="0"/>
              </w:rPr>
              <w:t xml:space="preserve">University of Belgrade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3F1">
            <w:pPr>
              <w:pageBreakBefore w:val="0"/>
              <w:widowControl w:val="0"/>
              <w:spacing w:line="240" w:lineRule="auto"/>
              <w:rPr>
                <w:sz w:val="16"/>
                <w:szCs w:val="16"/>
              </w:rPr>
            </w:pPr>
            <w:r w:rsidDel="00000000" w:rsidR="00000000" w:rsidRPr="00000000">
              <w:rPr>
                <w:sz w:val="16"/>
                <w:szCs w:val="16"/>
                <w:rtl w:val="0"/>
              </w:rPr>
              <w:t xml:space="preserve">0000-0002-3933-6076</w:t>
            </w:r>
          </w:p>
        </w:tc>
        <w:tc>
          <w:tcPr>
            <w:shd w:fill="auto" w:val="clear"/>
            <w:tcMar>
              <w:top w:w="100.0" w:type="dxa"/>
              <w:left w:w="100.0" w:type="dxa"/>
              <w:bottom w:w="100.0" w:type="dxa"/>
              <w:right w:w="100.0" w:type="dxa"/>
            </w:tcMar>
            <w:vAlign w:val="top"/>
          </w:tcPr>
          <w:p w:rsidR="00000000" w:rsidDel="00000000" w:rsidP="00000000" w:rsidRDefault="00000000" w:rsidRPr="00000000" w14:paraId="000003F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3F8">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9">
            <w:pPr>
              <w:pageBreakBefore w:val="0"/>
              <w:widowControl w:val="0"/>
              <w:spacing w:line="240" w:lineRule="auto"/>
              <w:rPr>
                <w:sz w:val="16"/>
                <w:szCs w:val="16"/>
              </w:rPr>
            </w:pPr>
            <w:r w:rsidDel="00000000" w:rsidR="00000000" w:rsidRPr="00000000">
              <w:rPr>
                <w:sz w:val="16"/>
                <w:szCs w:val="16"/>
                <w:rtl w:val="0"/>
              </w:rPr>
              <w:t xml:space="preserve">Neil P. Chue Hong</w:t>
            </w:r>
          </w:p>
        </w:tc>
        <w:tc>
          <w:tcPr>
            <w:shd w:fill="auto" w:val="clear"/>
            <w:tcMar>
              <w:top w:w="100.0" w:type="dxa"/>
              <w:left w:w="100.0" w:type="dxa"/>
              <w:bottom w:w="100.0" w:type="dxa"/>
              <w:right w:w="100.0" w:type="dxa"/>
            </w:tcMar>
            <w:vAlign w:val="top"/>
          </w:tcPr>
          <w:p w:rsidR="00000000" w:rsidDel="00000000" w:rsidP="00000000" w:rsidRDefault="00000000" w:rsidRPr="00000000" w14:paraId="000003FA">
            <w:pPr>
              <w:pageBreakBefore w:val="0"/>
              <w:widowControl w:val="0"/>
              <w:spacing w:line="240" w:lineRule="auto"/>
              <w:rPr>
                <w:sz w:val="16"/>
                <w:szCs w:val="16"/>
              </w:rPr>
            </w:pPr>
            <w:r w:rsidDel="00000000" w:rsidR="00000000" w:rsidRPr="00000000">
              <w:rPr>
                <w:sz w:val="16"/>
                <w:szCs w:val="16"/>
                <w:rtl w:val="0"/>
              </w:rPr>
              <w:t xml:space="preserve">Software Sustainability Institute / EPCC, University of Edinburgh</w:t>
            </w:r>
          </w:p>
        </w:tc>
        <w:tc>
          <w:tcPr>
            <w:shd w:fill="auto" w:val="clear"/>
            <w:tcMar>
              <w:top w:w="100.0" w:type="dxa"/>
              <w:left w:w="100.0" w:type="dxa"/>
              <w:bottom w:w="100.0" w:type="dxa"/>
              <w:right w:w="100.0" w:type="dxa"/>
            </w:tcMar>
            <w:vAlign w:val="top"/>
          </w:tcPr>
          <w:p w:rsidR="00000000" w:rsidDel="00000000" w:rsidP="00000000" w:rsidRDefault="00000000" w:rsidRPr="00000000" w14:paraId="000003FB">
            <w:pPr>
              <w:pageBreakBefore w:val="0"/>
              <w:widowControl w:val="0"/>
              <w:spacing w:line="240" w:lineRule="auto"/>
              <w:rPr>
                <w:sz w:val="16"/>
                <w:szCs w:val="16"/>
              </w:rPr>
            </w:pPr>
            <w:r w:rsidDel="00000000" w:rsidR="00000000" w:rsidRPr="00000000">
              <w:rPr>
                <w:sz w:val="16"/>
                <w:szCs w:val="16"/>
                <w:rtl w:val="0"/>
              </w:rPr>
              <w:t xml:space="preserve">0000-0002-8876-7606</w:t>
            </w:r>
          </w:p>
        </w:tc>
        <w:tc>
          <w:tcPr>
            <w:shd w:fill="auto" w:val="clear"/>
            <w:tcMar>
              <w:top w:w="100.0" w:type="dxa"/>
              <w:left w:w="100.0" w:type="dxa"/>
              <w:bottom w:w="100.0" w:type="dxa"/>
              <w:right w:w="100.0" w:type="dxa"/>
            </w:tcMar>
            <w:vAlign w:val="top"/>
          </w:tcPr>
          <w:p w:rsidR="00000000" w:rsidDel="00000000" w:rsidP="00000000" w:rsidRDefault="00000000" w:rsidRPr="00000000" w14:paraId="000003FC">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FD">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FE">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3FF">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00">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01">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02">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3">
            <w:pPr>
              <w:pageBreakBefore w:val="0"/>
              <w:widowControl w:val="0"/>
              <w:spacing w:line="240" w:lineRule="auto"/>
              <w:rPr>
                <w:sz w:val="16"/>
                <w:szCs w:val="16"/>
              </w:rPr>
            </w:pPr>
            <w:r w:rsidDel="00000000" w:rsidR="00000000" w:rsidRPr="00000000">
              <w:rPr>
                <w:sz w:val="16"/>
                <w:szCs w:val="16"/>
                <w:rtl w:val="0"/>
              </w:rPr>
              <w:t xml:space="preserve">Nick Lynch</w:t>
            </w:r>
          </w:p>
        </w:tc>
        <w:tc>
          <w:tcPr>
            <w:shd w:fill="auto" w:val="clear"/>
            <w:tcMar>
              <w:top w:w="100.0" w:type="dxa"/>
              <w:left w:w="100.0" w:type="dxa"/>
              <w:bottom w:w="100.0" w:type="dxa"/>
              <w:right w:w="100.0" w:type="dxa"/>
            </w:tcMar>
            <w:vAlign w:val="top"/>
          </w:tcPr>
          <w:p w:rsidR="00000000" w:rsidDel="00000000" w:rsidP="00000000" w:rsidRDefault="00000000" w:rsidRPr="00000000" w14:paraId="00000404">
            <w:pPr>
              <w:pageBreakBefore w:val="0"/>
              <w:widowControl w:val="0"/>
              <w:spacing w:line="240" w:lineRule="auto"/>
              <w:rPr>
                <w:sz w:val="16"/>
                <w:szCs w:val="16"/>
              </w:rPr>
            </w:pPr>
            <w:r w:rsidDel="00000000" w:rsidR="00000000" w:rsidRPr="00000000">
              <w:rPr>
                <w:sz w:val="16"/>
                <w:szCs w:val="16"/>
                <w:rtl w:val="0"/>
              </w:rPr>
              <w:t xml:space="preserve">Curlew Research</w:t>
            </w:r>
          </w:p>
        </w:tc>
        <w:tc>
          <w:tcPr>
            <w:shd w:fill="auto" w:val="clear"/>
            <w:tcMar>
              <w:top w:w="100.0" w:type="dxa"/>
              <w:left w:w="100.0" w:type="dxa"/>
              <w:bottom w:w="100.0" w:type="dxa"/>
              <w:right w:w="100.0" w:type="dxa"/>
            </w:tcMar>
            <w:vAlign w:val="top"/>
          </w:tcPr>
          <w:p w:rsidR="00000000" w:rsidDel="00000000" w:rsidP="00000000" w:rsidRDefault="00000000" w:rsidRPr="00000000" w14:paraId="00000405">
            <w:pPr>
              <w:pageBreakBefore w:val="0"/>
              <w:widowControl w:val="0"/>
              <w:spacing w:line="240" w:lineRule="auto"/>
              <w:rPr>
                <w:sz w:val="16"/>
                <w:szCs w:val="16"/>
              </w:rPr>
            </w:pPr>
            <w:r w:rsidDel="00000000" w:rsidR="00000000" w:rsidRPr="00000000">
              <w:rPr>
                <w:sz w:val="16"/>
                <w:szCs w:val="16"/>
                <w:rtl w:val="0"/>
              </w:rPr>
              <w:t xml:space="preserve">0000-0002-8997-5298</w:t>
            </w:r>
          </w:p>
        </w:tc>
        <w:tc>
          <w:tcPr>
            <w:shd w:fill="auto" w:val="clear"/>
            <w:tcMar>
              <w:top w:w="100.0" w:type="dxa"/>
              <w:left w:w="100.0" w:type="dxa"/>
              <w:bottom w:w="100.0" w:type="dxa"/>
              <w:right w:w="100.0" w:type="dxa"/>
            </w:tcMar>
            <w:vAlign w:val="top"/>
          </w:tcPr>
          <w:p w:rsidR="00000000" w:rsidDel="00000000" w:rsidP="00000000" w:rsidRDefault="00000000" w:rsidRPr="00000000" w14:paraId="0000040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A">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0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0C">
            <w:pPr>
              <w:pageBreakBefore w:val="0"/>
              <w:widowControl w:val="0"/>
              <w:spacing w:line="240" w:lineRule="auto"/>
              <w:rPr>
                <w:sz w:val="16"/>
                <w:szCs w:val="16"/>
              </w:rPr>
            </w:pPr>
            <w:ins w:author="Neil Chue Hong" w:id="94" w:date="2021-05-31T23:43:40Z">
              <w:r w:rsidDel="00000000" w:rsidR="00000000" w:rsidRPr="00000000">
                <w:rPr>
                  <w:sz w:val="16"/>
                  <w:szCs w:val="16"/>
                  <w:rtl w:val="0"/>
                </w:rPr>
                <w:t xml:space="preserve">X</w:t>
              </w:r>
            </w:ins>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D">
            <w:pPr>
              <w:pageBreakBefore w:val="0"/>
              <w:widowControl w:val="0"/>
              <w:spacing w:line="240" w:lineRule="auto"/>
              <w:rPr>
                <w:sz w:val="16"/>
                <w:szCs w:val="16"/>
              </w:rPr>
            </w:pPr>
            <w:r w:rsidDel="00000000" w:rsidR="00000000" w:rsidRPr="00000000">
              <w:rPr>
                <w:sz w:val="16"/>
                <w:szCs w:val="16"/>
                <w:rtl w:val="0"/>
              </w:rPr>
              <w:t xml:space="preserve">Patricia Herterich</w:t>
            </w:r>
          </w:p>
        </w:tc>
        <w:tc>
          <w:tcPr>
            <w:shd w:fill="auto" w:val="clear"/>
            <w:tcMar>
              <w:top w:w="100.0" w:type="dxa"/>
              <w:left w:w="100.0" w:type="dxa"/>
              <w:bottom w:w="100.0" w:type="dxa"/>
              <w:right w:w="100.0" w:type="dxa"/>
            </w:tcMar>
            <w:vAlign w:val="top"/>
          </w:tcPr>
          <w:p w:rsidR="00000000" w:rsidDel="00000000" w:rsidP="00000000" w:rsidRDefault="00000000" w:rsidRPr="00000000" w14:paraId="0000040E">
            <w:pPr>
              <w:pageBreakBefore w:val="0"/>
              <w:widowControl w:val="0"/>
              <w:spacing w:line="240" w:lineRule="auto"/>
              <w:rPr>
                <w:sz w:val="16"/>
                <w:szCs w:val="16"/>
              </w:rPr>
            </w:pPr>
            <w:r w:rsidDel="00000000" w:rsidR="00000000" w:rsidRPr="00000000">
              <w:rPr>
                <w:sz w:val="16"/>
                <w:szCs w:val="16"/>
                <w:rtl w:val="0"/>
              </w:rPr>
              <w:t xml:space="preserve">Digital Curation Centre</w:t>
            </w:r>
          </w:p>
        </w:tc>
        <w:tc>
          <w:tcPr>
            <w:shd w:fill="auto" w:val="clear"/>
            <w:tcMar>
              <w:top w:w="100.0" w:type="dxa"/>
              <w:left w:w="100.0" w:type="dxa"/>
              <w:bottom w:w="100.0" w:type="dxa"/>
              <w:right w:w="100.0" w:type="dxa"/>
            </w:tcMar>
            <w:vAlign w:val="top"/>
          </w:tcPr>
          <w:p w:rsidR="00000000" w:rsidDel="00000000" w:rsidP="00000000" w:rsidRDefault="00000000" w:rsidRPr="00000000" w14:paraId="0000040F">
            <w:pPr>
              <w:pageBreakBefore w:val="0"/>
              <w:widowControl w:val="0"/>
              <w:spacing w:line="240" w:lineRule="auto"/>
              <w:rPr>
                <w:sz w:val="16"/>
                <w:szCs w:val="16"/>
              </w:rPr>
            </w:pPr>
            <w:r w:rsidDel="00000000" w:rsidR="00000000" w:rsidRPr="00000000">
              <w:rPr>
                <w:sz w:val="16"/>
                <w:szCs w:val="16"/>
                <w:rtl w:val="0"/>
              </w:rPr>
              <w:t xml:space="preserve">0000-0002-4542-9906</w:t>
            </w:r>
          </w:p>
        </w:tc>
        <w:tc>
          <w:tcPr>
            <w:shd w:fill="auto" w:val="clear"/>
            <w:tcMar>
              <w:top w:w="100.0" w:type="dxa"/>
              <w:left w:w="100.0" w:type="dxa"/>
              <w:bottom w:w="100.0" w:type="dxa"/>
              <w:right w:w="100.0" w:type="dxa"/>
            </w:tcMar>
            <w:vAlign w:val="top"/>
          </w:tcPr>
          <w:p w:rsidR="00000000" w:rsidDel="00000000" w:rsidP="00000000" w:rsidRDefault="00000000" w:rsidRPr="00000000" w14:paraId="0000041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5">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16">
            <w:pPr>
              <w:pageBreakBefore w:val="0"/>
              <w:widowControl w:val="0"/>
              <w:spacing w:line="240" w:lineRule="auto"/>
              <w:rPr>
                <w:sz w:val="16"/>
                <w:szCs w:val="16"/>
              </w:rPr>
            </w:pPr>
            <w:ins w:author="Neil Chue Hong" w:id="95" w:date="2021-05-31T23:43:42Z">
              <w:r w:rsidDel="00000000" w:rsidR="00000000" w:rsidRPr="00000000">
                <w:rPr>
                  <w:sz w:val="16"/>
                  <w:szCs w:val="16"/>
                  <w:rtl w:val="0"/>
                </w:rPr>
                <w:t xml:space="preserve">X</w:t>
              </w:r>
            </w:ins>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17">
            <w:pPr>
              <w:pageBreakBefore w:val="0"/>
              <w:widowControl w:val="0"/>
              <w:spacing w:line="240" w:lineRule="auto"/>
              <w:rPr>
                <w:sz w:val="16"/>
                <w:szCs w:val="16"/>
              </w:rPr>
            </w:pPr>
            <w:r w:rsidDel="00000000" w:rsidR="00000000" w:rsidRPr="00000000">
              <w:rPr>
                <w:sz w:val="16"/>
                <w:szCs w:val="16"/>
                <w:rtl w:val="0"/>
              </w:rPr>
              <w:t xml:space="preserve">Paula Andrea Martinez</w:t>
            </w:r>
          </w:p>
        </w:tc>
        <w:tc>
          <w:tcPr>
            <w:shd w:fill="auto" w:val="clear"/>
            <w:tcMar>
              <w:top w:w="100.0" w:type="dxa"/>
              <w:left w:w="100.0" w:type="dxa"/>
              <w:bottom w:w="100.0" w:type="dxa"/>
              <w:right w:w="100.0" w:type="dxa"/>
            </w:tcMar>
            <w:vAlign w:val="top"/>
          </w:tcPr>
          <w:p w:rsidR="00000000" w:rsidDel="00000000" w:rsidP="00000000" w:rsidRDefault="00000000" w:rsidRPr="00000000" w14:paraId="00000418">
            <w:pPr>
              <w:pageBreakBefore w:val="0"/>
              <w:widowControl w:val="0"/>
              <w:spacing w:line="240" w:lineRule="auto"/>
              <w:rPr>
                <w:sz w:val="16"/>
                <w:szCs w:val="16"/>
              </w:rPr>
            </w:pPr>
            <w:r w:rsidDel="00000000" w:rsidR="00000000" w:rsidRPr="00000000">
              <w:rPr>
                <w:sz w:val="16"/>
                <w:szCs w:val="16"/>
                <w:rtl w:val="0"/>
              </w:rPr>
              <w:t xml:space="preserve">Research Software Alliance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419">
            <w:pPr>
              <w:pageBreakBefore w:val="0"/>
              <w:widowControl w:val="0"/>
              <w:spacing w:line="240" w:lineRule="auto"/>
              <w:rPr>
                <w:sz w:val="16"/>
                <w:szCs w:val="16"/>
              </w:rPr>
            </w:pPr>
            <w:r w:rsidDel="00000000" w:rsidR="00000000" w:rsidRPr="00000000">
              <w:rPr>
                <w:sz w:val="16"/>
                <w:szCs w:val="16"/>
                <w:rtl w:val="0"/>
              </w:rPr>
              <w:t xml:space="preserve">0000-0002-8990-1985</w:t>
            </w:r>
          </w:p>
        </w:tc>
        <w:tc>
          <w:tcPr>
            <w:shd w:fill="auto" w:val="clear"/>
            <w:tcMar>
              <w:top w:w="100.0" w:type="dxa"/>
              <w:left w:w="100.0" w:type="dxa"/>
              <w:bottom w:w="100.0" w:type="dxa"/>
              <w:right w:w="100.0" w:type="dxa"/>
            </w:tcMar>
            <w:vAlign w:val="top"/>
          </w:tcPr>
          <w:p w:rsidR="00000000" w:rsidDel="00000000" w:rsidP="00000000" w:rsidRDefault="00000000" w:rsidRPr="00000000" w14:paraId="0000041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1B">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1C">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1D">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1E">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1F">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20">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21">
            <w:pPr>
              <w:pageBreakBefore w:val="0"/>
              <w:widowControl w:val="0"/>
              <w:spacing w:line="240" w:lineRule="auto"/>
              <w:rPr>
                <w:sz w:val="16"/>
                <w:szCs w:val="16"/>
              </w:rPr>
            </w:pPr>
            <w:r w:rsidDel="00000000" w:rsidR="00000000" w:rsidRPr="00000000">
              <w:rPr>
                <w:sz w:val="16"/>
                <w:szCs w:val="16"/>
                <w:rtl w:val="0"/>
              </w:rPr>
              <w:t xml:space="preserve">Paula Martinez Lavanchy</w:t>
            </w:r>
          </w:p>
        </w:tc>
        <w:tc>
          <w:tcPr>
            <w:shd w:fill="auto" w:val="clear"/>
            <w:tcMar>
              <w:top w:w="100.0" w:type="dxa"/>
              <w:left w:w="100.0" w:type="dxa"/>
              <w:bottom w:w="100.0" w:type="dxa"/>
              <w:right w:w="100.0" w:type="dxa"/>
            </w:tcMar>
            <w:vAlign w:val="top"/>
          </w:tcPr>
          <w:p w:rsidR="00000000" w:rsidDel="00000000" w:rsidP="00000000" w:rsidRDefault="00000000" w:rsidRPr="00000000" w14:paraId="00000422">
            <w:pPr>
              <w:pageBreakBefore w:val="0"/>
              <w:widowControl w:val="0"/>
              <w:spacing w:line="240" w:lineRule="auto"/>
              <w:rPr>
                <w:sz w:val="16"/>
                <w:szCs w:val="16"/>
              </w:rPr>
            </w:pPr>
            <w:r w:rsidDel="00000000" w:rsidR="00000000" w:rsidRPr="00000000">
              <w:rPr>
                <w:sz w:val="16"/>
                <w:szCs w:val="16"/>
                <w:rtl w:val="0"/>
              </w:rPr>
              <w:t xml:space="preserve">TU Delft Library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423">
            <w:pPr>
              <w:pageBreakBefore w:val="0"/>
              <w:widowControl w:val="0"/>
              <w:spacing w:line="240" w:lineRule="auto"/>
              <w:rPr>
                <w:sz w:val="16"/>
                <w:szCs w:val="16"/>
              </w:rPr>
            </w:pPr>
            <w:r w:rsidDel="00000000" w:rsidR="00000000" w:rsidRPr="00000000">
              <w:rPr>
                <w:sz w:val="16"/>
                <w:szCs w:val="16"/>
                <w:rtl w:val="0"/>
              </w:rPr>
              <w:t xml:space="preserve">0000-0003-1448-0917</w:t>
            </w:r>
          </w:p>
        </w:tc>
        <w:tc>
          <w:tcPr>
            <w:shd w:fill="auto" w:val="clear"/>
            <w:tcMar>
              <w:top w:w="100.0" w:type="dxa"/>
              <w:left w:w="100.0" w:type="dxa"/>
              <w:bottom w:w="100.0" w:type="dxa"/>
              <w:right w:w="100.0" w:type="dxa"/>
            </w:tcMar>
            <w:vAlign w:val="top"/>
          </w:tcPr>
          <w:p w:rsidR="00000000" w:rsidDel="00000000" w:rsidP="00000000" w:rsidRDefault="00000000" w:rsidRPr="00000000" w14:paraId="0000042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8">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2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2A">
            <w:pPr>
              <w:pageBreakBefore w:val="0"/>
              <w:widowControl w:val="0"/>
              <w:spacing w:line="240" w:lineRule="auto"/>
              <w:rPr>
                <w:sz w:val="16"/>
                <w:szCs w:val="16"/>
              </w:rPr>
            </w:pPr>
            <w:r w:rsidDel="00000000" w:rsidR="00000000" w:rsidRPr="00000000">
              <w:rPr>
                <w:rtl w:val="0"/>
              </w:rPr>
            </w:r>
          </w:p>
        </w:tc>
      </w:tr>
      <w:tr>
        <w:trPr>
          <w:cantSplit w:val="0"/>
          <w:tblHeader w:val="0"/>
          <w:ins w:author="Neil Chue Hong" w:id="96" w:date="2021-06-04T00:17:34Z"/>
        </w:trPr>
        <w:tc>
          <w:tcPr>
            <w:shd w:fill="auto" w:val="clear"/>
            <w:tcMar>
              <w:top w:w="100.0" w:type="dxa"/>
              <w:left w:w="100.0" w:type="dxa"/>
              <w:bottom w:w="100.0" w:type="dxa"/>
              <w:right w:w="100.0" w:type="dxa"/>
            </w:tcMar>
            <w:vAlign w:val="top"/>
          </w:tcPr>
          <w:p w:rsidR="00000000" w:rsidDel="00000000" w:rsidP="00000000" w:rsidRDefault="00000000" w:rsidRPr="00000000" w14:paraId="0000042B">
            <w:pPr>
              <w:pageBreakBefore w:val="0"/>
              <w:widowControl w:val="0"/>
              <w:spacing w:line="240" w:lineRule="auto"/>
              <w:rPr>
                <w:ins w:author="Neil Chue Hong" w:id="96" w:date="2021-06-04T00:17:34Z"/>
                <w:sz w:val="16"/>
                <w:szCs w:val="16"/>
              </w:rPr>
            </w:pPr>
            <w:ins w:author="Neil Chue Hong" w:id="96" w:date="2021-06-04T00:17:34Z">
              <w:r w:rsidDel="00000000" w:rsidR="00000000" w:rsidRPr="00000000">
                <w:rPr>
                  <w:sz w:val="16"/>
                  <w:szCs w:val="16"/>
                  <w:rtl w:val="0"/>
                </w:rPr>
                <w:t xml:space="preserve">Sandra Gesing</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42C">
            <w:pPr>
              <w:pageBreakBefore w:val="0"/>
              <w:widowControl w:val="0"/>
              <w:spacing w:line="240" w:lineRule="auto"/>
              <w:rPr>
                <w:ins w:author="Neil Chue Hong" w:id="96" w:date="2021-06-04T00:17:34Z"/>
                <w:sz w:val="16"/>
                <w:szCs w:val="16"/>
              </w:rPr>
            </w:pPr>
            <w:ins w:author="Neil Chue Hong" w:id="96" w:date="2021-06-04T00:17:34Z">
              <w:r w:rsidDel="00000000" w:rsidR="00000000" w:rsidRPr="00000000">
                <w:rPr>
                  <w:sz w:val="16"/>
                  <w:szCs w:val="16"/>
                  <w:rtl w:val="0"/>
                </w:rPr>
                <w:t xml:space="preserve">University of Notre Dame</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42D">
            <w:pPr>
              <w:pageBreakBefore w:val="0"/>
              <w:widowControl w:val="0"/>
              <w:spacing w:line="240" w:lineRule="auto"/>
              <w:rPr>
                <w:ins w:author="Neil Chue Hong" w:id="96" w:date="2021-06-04T00:17:34Z"/>
                <w:sz w:val="16"/>
                <w:szCs w:val="16"/>
              </w:rPr>
            </w:pPr>
            <w:ins w:author="Neil Chue Hong" w:id="96" w:date="2021-06-04T00:17:34Z">
              <w:r w:rsidDel="00000000" w:rsidR="00000000" w:rsidRPr="00000000">
                <w:rPr>
                  <w:sz w:val="16"/>
                  <w:szCs w:val="16"/>
                  <w:rtl w:val="0"/>
                </w:rPr>
                <w:t xml:space="preserve">0000-0002-6051-0673</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42E">
            <w:pPr>
              <w:pageBreakBefore w:val="0"/>
              <w:widowControl w:val="0"/>
              <w:spacing w:line="240" w:lineRule="auto"/>
              <w:rPr>
                <w:ins w:author="Neil Chue Hong" w:id="96" w:date="2021-06-04T00:17:34Z"/>
                <w:sz w:val="16"/>
                <w:szCs w:val="16"/>
              </w:rPr>
            </w:pPr>
            <w:ins w:author="Neil Chue Hong" w:id="96" w:date="2021-06-04T00:17:34Z">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42F">
            <w:pPr>
              <w:pageBreakBefore w:val="0"/>
              <w:widowControl w:val="0"/>
              <w:spacing w:line="240" w:lineRule="auto"/>
              <w:rPr>
                <w:ins w:author="Neil Chue Hong" w:id="96" w:date="2021-06-04T00:17:34Z"/>
                <w:sz w:val="16"/>
                <w:szCs w:val="16"/>
              </w:rPr>
            </w:pPr>
            <w:ins w:author="Neil Chue Hong" w:id="96" w:date="2021-06-04T00:17:34Z">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430">
            <w:pPr>
              <w:pageBreakBefore w:val="0"/>
              <w:widowControl w:val="0"/>
              <w:spacing w:line="240" w:lineRule="auto"/>
              <w:rPr>
                <w:ins w:author="Neil Chue Hong" w:id="96" w:date="2021-06-04T00:17:34Z"/>
                <w:sz w:val="16"/>
                <w:szCs w:val="16"/>
              </w:rPr>
            </w:pPr>
            <w:ins w:author="Neil Chue Hong" w:id="96" w:date="2021-06-04T00:17:34Z">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431">
            <w:pPr>
              <w:pageBreakBefore w:val="0"/>
              <w:widowControl w:val="0"/>
              <w:spacing w:line="240" w:lineRule="auto"/>
              <w:rPr>
                <w:ins w:author="Neil Chue Hong" w:id="96" w:date="2021-06-04T00:17:34Z"/>
                <w:sz w:val="16"/>
                <w:szCs w:val="16"/>
              </w:rPr>
            </w:pPr>
            <w:ins w:author="Neil Chue Hong" w:id="96" w:date="2021-06-04T00:17:34Z">
              <w:r w:rsidDel="00000000" w:rsidR="00000000" w:rsidRPr="00000000">
                <w:rPr>
                  <w:sz w:val="16"/>
                  <w:szCs w:val="16"/>
                  <w:rtl w:val="0"/>
                </w:rPr>
                <w:t xml:space="preserve">X</w:t>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432">
            <w:pPr>
              <w:pageBreakBefore w:val="0"/>
              <w:widowControl w:val="0"/>
              <w:spacing w:line="240" w:lineRule="auto"/>
              <w:rPr>
                <w:ins w:author="Neil Chue Hong" w:id="96" w:date="2021-06-04T00:17:34Z"/>
                <w:sz w:val="16"/>
                <w:szCs w:val="16"/>
              </w:rPr>
            </w:pPr>
            <w:ins w:author="Neil Chue Hong" w:id="96" w:date="2021-06-04T00:17:34Z">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433">
            <w:pPr>
              <w:pageBreakBefore w:val="0"/>
              <w:widowControl w:val="0"/>
              <w:spacing w:line="240" w:lineRule="auto"/>
              <w:rPr>
                <w:ins w:author="Neil Chue Hong" w:id="96" w:date="2021-06-04T00:17:34Z"/>
                <w:sz w:val="16"/>
                <w:szCs w:val="16"/>
              </w:rPr>
            </w:pPr>
            <w:ins w:author="Neil Chue Hong" w:id="96" w:date="2021-06-04T00:17:34Z">
              <w:r w:rsidDel="00000000" w:rsidR="00000000" w:rsidRPr="00000000">
                <w:rPr>
                  <w:rtl w:val="0"/>
                </w:rPr>
              </w:r>
            </w:ins>
          </w:p>
        </w:tc>
        <w:tc>
          <w:tcPr>
            <w:shd w:fill="auto" w:val="clear"/>
            <w:tcMar>
              <w:top w:w="100.0" w:type="dxa"/>
              <w:left w:w="100.0" w:type="dxa"/>
              <w:bottom w:w="100.0" w:type="dxa"/>
              <w:right w:w="100.0" w:type="dxa"/>
            </w:tcMar>
            <w:vAlign w:val="top"/>
          </w:tcPr>
          <w:p w:rsidR="00000000" w:rsidDel="00000000" w:rsidP="00000000" w:rsidRDefault="00000000" w:rsidRPr="00000000" w14:paraId="00000434">
            <w:pPr>
              <w:pageBreakBefore w:val="0"/>
              <w:widowControl w:val="0"/>
              <w:spacing w:line="240" w:lineRule="auto"/>
              <w:rPr>
                <w:ins w:author="Neil Chue Hong" w:id="96" w:date="2021-06-04T00:17:34Z"/>
                <w:sz w:val="16"/>
                <w:szCs w:val="16"/>
              </w:rPr>
            </w:pPr>
            <w:ins w:author="Neil Chue Hong" w:id="96" w:date="2021-06-04T00:17:34Z">
              <w:r w:rsidDel="00000000" w:rsidR="00000000" w:rsidRPr="00000000">
                <w:rPr>
                  <w:rtl w:val="0"/>
                </w:rPr>
              </w:r>
            </w:ins>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5">
            <w:pPr>
              <w:pageBreakBefore w:val="0"/>
              <w:widowControl w:val="0"/>
              <w:spacing w:line="240" w:lineRule="auto"/>
              <w:rPr>
                <w:sz w:val="16"/>
                <w:szCs w:val="16"/>
              </w:rPr>
            </w:pPr>
            <w:r w:rsidDel="00000000" w:rsidR="00000000" w:rsidRPr="00000000">
              <w:rPr>
                <w:sz w:val="16"/>
                <w:szCs w:val="16"/>
                <w:rtl w:val="0"/>
              </w:rPr>
              <w:t xml:space="preserve">Sarah Stevens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436">
            <w:pPr>
              <w:pageBreakBefore w:val="0"/>
              <w:widowControl w:val="0"/>
              <w:spacing w:line="240" w:lineRule="auto"/>
              <w:rPr>
                <w:sz w:val="16"/>
                <w:szCs w:val="16"/>
              </w:rPr>
            </w:pPr>
            <w:r w:rsidDel="00000000" w:rsidR="00000000" w:rsidRPr="00000000">
              <w:rPr>
                <w:sz w:val="16"/>
                <w:szCs w:val="16"/>
                <w:rtl w:val="0"/>
              </w:rPr>
              <w:t xml:space="preserve">University of Wisconsin-Madison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437">
            <w:pPr>
              <w:pageBreakBefore w:val="0"/>
              <w:widowControl w:val="0"/>
              <w:spacing w:line="240" w:lineRule="auto"/>
              <w:rPr>
                <w:sz w:val="16"/>
                <w:szCs w:val="16"/>
              </w:rPr>
            </w:pPr>
            <w:r w:rsidDel="00000000" w:rsidR="00000000" w:rsidRPr="00000000">
              <w:rPr>
                <w:sz w:val="16"/>
                <w:szCs w:val="16"/>
                <w:rtl w:val="0"/>
              </w:rPr>
              <w:t xml:space="preserve">0000-0002-7040-548X</w:t>
            </w:r>
          </w:p>
        </w:tc>
        <w:tc>
          <w:tcPr>
            <w:shd w:fill="auto" w:val="clear"/>
            <w:tcMar>
              <w:top w:w="100.0" w:type="dxa"/>
              <w:left w:w="100.0" w:type="dxa"/>
              <w:bottom w:w="100.0" w:type="dxa"/>
              <w:right w:w="100.0" w:type="dxa"/>
            </w:tcMar>
            <w:vAlign w:val="top"/>
          </w:tcPr>
          <w:p w:rsidR="00000000" w:rsidDel="00000000" w:rsidP="00000000" w:rsidRDefault="00000000" w:rsidRPr="00000000" w14:paraId="0000043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C">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3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3E">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F">
            <w:pPr>
              <w:pageBreakBefore w:val="0"/>
              <w:widowControl w:val="0"/>
              <w:spacing w:line="240" w:lineRule="auto"/>
              <w:rPr>
                <w:sz w:val="16"/>
                <w:szCs w:val="16"/>
              </w:rPr>
            </w:pPr>
            <w:r w:rsidDel="00000000" w:rsidR="00000000" w:rsidRPr="00000000">
              <w:rPr>
                <w:sz w:val="16"/>
                <w:szCs w:val="16"/>
                <w:rtl w:val="0"/>
              </w:rPr>
              <w:t xml:space="preserve">Sergio Martinez Cuesta</w:t>
            </w:r>
          </w:p>
        </w:tc>
        <w:tc>
          <w:tcPr>
            <w:shd w:fill="auto" w:val="clear"/>
            <w:tcMar>
              <w:top w:w="100.0" w:type="dxa"/>
              <w:left w:w="100.0" w:type="dxa"/>
              <w:bottom w:w="100.0" w:type="dxa"/>
              <w:right w:w="100.0" w:type="dxa"/>
            </w:tcMar>
            <w:vAlign w:val="top"/>
          </w:tcPr>
          <w:p w:rsidR="00000000" w:rsidDel="00000000" w:rsidP="00000000" w:rsidRDefault="00000000" w:rsidRPr="00000000" w14:paraId="00000440">
            <w:pPr>
              <w:pageBreakBefore w:val="0"/>
              <w:widowControl w:val="0"/>
              <w:spacing w:line="240" w:lineRule="auto"/>
              <w:rPr>
                <w:sz w:val="16"/>
                <w:szCs w:val="16"/>
              </w:rPr>
            </w:pPr>
            <w:r w:rsidDel="00000000" w:rsidR="00000000" w:rsidRPr="00000000">
              <w:rPr>
                <w:sz w:val="16"/>
                <w:szCs w:val="16"/>
                <w:rtl w:val="0"/>
              </w:rPr>
              <w:t xml:space="preserve">University of Cambridge and AstraZeneca</w:t>
            </w:r>
          </w:p>
        </w:tc>
        <w:tc>
          <w:tcPr>
            <w:shd w:fill="auto" w:val="clear"/>
            <w:tcMar>
              <w:top w:w="100.0" w:type="dxa"/>
              <w:left w:w="100.0" w:type="dxa"/>
              <w:bottom w:w="100.0" w:type="dxa"/>
              <w:right w:w="100.0" w:type="dxa"/>
            </w:tcMar>
            <w:vAlign w:val="top"/>
          </w:tcPr>
          <w:p w:rsidR="00000000" w:rsidDel="00000000" w:rsidP="00000000" w:rsidRDefault="00000000" w:rsidRPr="00000000" w14:paraId="00000441">
            <w:pPr>
              <w:pageBreakBefore w:val="0"/>
              <w:widowControl w:val="0"/>
              <w:spacing w:line="240" w:lineRule="auto"/>
              <w:rPr>
                <w:sz w:val="16"/>
                <w:szCs w:val="16"/>
              </w:rPr>
            </w:pPr>
            <w:r w:rsidDel="00000000" w:rsidR="00000000" w:rsidRPr="00000000">
              <w:rPr>
                <w:sz w:val="16"/>
                <w:szCs w:val="16"/>
                <w:rtl w:val="0"/>
              </w:rPr>
              <w:t xml:space="preserve">0000-0001-9806-2805</w:t>
            </w:r>
          </w:p>
        </w:tc>
        <w:tc>
          <w:tcPr>
            <w:shd w:fill="auto" w:val="clear"/>
            <w:tcMar>
              <w:top w:w="100.0" w:type="dxa"/>
              <w:left w:w="100.0" w:type="dxa"/>
              <w:bottom w:w="100.0" w:type="dxa"/>
              <w:right w:w="100.0" w:type="dxa"/>
            </w:tcMar>
            <w:vAlign w:val="top"/>
          </w:tcPr>
          <w:p w:rsidR="00000000" w:rsidDel="00000000" w:rsidP="00000000" w:rsidRDefault="00000000" w:rsidRPr="00000000" w14:paraId="0000044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6">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4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8">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9">
            <w:pPr>
              <w:pageBreakBefore w:val="0"/>
              <w:widowControl w:val="0"/>
              <w:spacing w:line="240" w:lineRule="auto"/>
              <w:rPr>
                <w:sz w:val="16"/>
                <w:szCs w:val="16"/>
              </w:rPr>
            </w:pPr>
            <w:r w:rsidDel="00000000" w:rsidR="00000000" w:rsidRPr="00000000">
              <w:rPr>
                <w:sz w:val="16"/>
                <w:szCs w:val="16"/>
                <w:rtl w:val="0"/>
              </w:rPr>
              <w:t xml:space="preserve">Sharif Islam</w:t>
            </w:r>
          </w:p>
        </w:tc>
        <w:tc>
          <w:tcPr>
            <w:shd w:fill="auto" w:val="clear"/>
            <w:tcMar>
              <w:top w:w="100.0" w:type="dxa"/>
              <w:left w:w="100.0" w:type="dxa"/>
              <w:bottom w:w="100.0" w:type="dxa"/>
              <w:right w:w="100.0" w:type="dxa"/>
            </w:tcMar>
            <w:vAlign w:val="top"/>
          </w:tcPr>
          <w:p w:rsidR="00000000" w:rsidDel="00000000" w:rsidP="00000000" w:rsidRDefault="00000000" w:rsidRPr="00000000" w14:paraId="0000044A">
            <w:pPr>
              <w:pageBreakBefore w:val="0"/>
              <w:widowControl w:val="0"/>
              <w:spacing w:line="240" w:lineRule="auto"/>
              <w:rPr>
                <w:sz w:val="16"/>
                <w:szCs w:val="16"/>
              </w:rPr>
            </w:pPr>
            <w:r w:rsidDel="00000000" w:rsidR="00000000" w:rsidRPr="00000000">
              <w:rPr>
                <w:sz w:val="16"/>
                <w:szCs w:val="16"/>
                <w:rtl w:val="0"/>
              </w:rPr>
              <w:t xml:space="preserve">Naturalis Biodiversity Center, Distributed System for Scientific Collections (DiSSCo)</w:t>
            </w:r>
          </w:p>
        </w:tc>
        <w:tc>
          <w:tcPr>
            <w:shd w:fill="auto" w:val="clear"/>
            <w:tcMar>
              <w:top w:w="100.0" w:type="dxa"/>
              <w:left w:w="100.0" w:type="dxa"/>
              <w:bottom w:w="100.0" w:type="dxa"/>
              <w:right w:w="100.0" w:type="dxa"/>
            </w:tcMar>
            <w:vAlign w:val="top"/>
          </w:tcPr>
          <w:p w:rsidR="00000000" w:rsidDel="00000000" w:rsidP="00000000" w:rsidRDefault="00000000" w:rsidRPr="00000000" w14:paraId="0000044B">
            <w:pPr>
              <w:pageBreakBefore w:val="0"/>
              <w:widowControl w:val="0"/>
              <w:spacing w:line="240" w:lineRule="auto"/>
              <w:rPr>
                <w:sz w:val="16"/>
                <w:szCs w:val="16"/>
              </w:rPr>
            </w:pPr>
            <w:r w:rsidDel="00000000" w:rsidR="00000000" w:rsidRPr="00000000">
              <w:rPr>
                <w:sz w:val="16"/>
                <w:szCs w:val="16"/>
                <w:rtl w:val="0"/>
              </w:rPr>
              <w:t xml:space="preserve">0000-0001-8050-0299</w:t>
            </w:r>
          </w:p>
        </w:tc>
        <w:tc>
          <w:tcPr>
            <w:shd w:fill="auto" w:val="clear"/>
            <w:tcMar>
              <w:top w:w="100.0" w:type="dxa"/>
              <w:left w:w="100.0" w:type="dxa"/>
              <w:bottom w:w="100.0" w:type="dxa"/>
              <w:right w:w="100.0" w:type="dxa"/>
            </w:tcMar>
            <w:vAlign w:val="top"/>
          </w:tcPr>
          <w:p w:rsidR="00000000" w:rsidDel="00000000" w:rsidP="00000000" w:rsidRDefault="00000000" w:rsidRPr="00000000" w14:paraId="0000044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4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1">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52">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3">
            <w:pPr>
              <w:pageBreakBefore w:val="0"/>
              <w:widowControl w:val="0"/>
              <w:spacing w:line="240" w:lineRule="auto"/>
              <w:rPr>
                <w:sz w:val="16"/>
                <w:szCs w:val="16"/>
              </w:rPr>
            </w:pPr>
            <w:r w:rsidDel="00000000" w:rsidR="00000000" w:rsidRPr="00000000">
              <w:rPr>
                <w:sz w:val="16"/>
                <w:szCs w:val="16"/>
                <w:rtl w:val="0"/>
              </w:rPr>
              <w:t xml:space="preserve">Silvio Peroni</w:t>
            </w:r>
          </w:p>
        </w:tc>
        <w:tc>
          <w:tcPr>
            <w:shd w:fill="auto" w:val="clear"/>
            <w:tcMar>
              <w:top w:w="100.0" w:type="dxa"/>
              <w:left w:w="100.0" w:type="dxa"/>
              <w:bottom w:w="100.0" w:type="dxa"/>
              <w:right w:w="100.0" w:type="dxa"/>
            </w:tcMar>
            <w:vAlign w:val="top"/>
          </w:tcPr>
          <w:p w:rsidR="00000000" w:rsidDel="00000000" w:rsidP="00000000" w:rsidRDefault="00000000" w:rsidRPr="00000000" w14:paraId="00000454">
            <w:pPr>
              <w:pageBreakBefore w:val="0"/>
              <w:widowControl w:val="0"/>
              <w:spacing w:line="240" w:lineRule="auto"/>
              <w:rPr>
                <w:sz w:val="16"/>
                <w:szCs w:val="16"/>
              </w:rPr>
            </w:pPr>
            <w:r w:rsidDel="00000000" w:rsidR="00000000" w:rsidRPr="00000000">
              <w:rPr>
                <w:sz w:val="16"/>
                <w:szCs w:val="16"/>
                <w:rtl w:val="0"/>
              </w:rPr>
              <w:t xml:space="preserve">University of Bologna, OpenCitations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455">
            <w:pPr>
              <w:pageBreakBefore w:val="0"/>
              <w:widowControl w:val="0"/>
              <w:spacing w:line="240" w:lineRule="auto"/>
              <w:rPr>
                <w:sz w:val="16"/>
                <w:szCs w:val="16"/>
              </w:rPr>
            </w:pPr>
            <w:r w:rsidDel="00000000" w:rsidR="00000000" w:rsidRPr="00000000">
              <w:rPr>
                <w:sz w:val="16"/>
                <w:szCs w:val="16"/>
                <w:rtl w:val="0"/>
              </w:rPr>
              <w:t xml:space="preserve">0000-0003-0530-4305</w:t>
            </w:r>
          </w:p>
        </w:tc>
        <w:tc>
          <w:tcPr>
            <w:shd w:fill="auto" w:val="clear"/>
            <w:tcMar>
              <w:top w:w="100.0" w:type="dxa"/>
              <w:left w:w="100.0" w:type="dxa"/>
              <w:bottom w:w="100.0" w:type="dxa"/>
              <w:right w:w="100.0" w:type="dxa"/>
            </w:tcMar>
            <w:vAlign w:val="top"/>
          </w:tcPr>
          <w:p w:rsidR="00000000" w:rsidDel="00000000" w:rsidP="00000000" w:rsidRDefault="00000000" w:rsidRPr="00000000" w14:paraId="0000045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A">
            <w:pPr>
              <w:pageBreakBefore w:val="0"/>
              <w:widowControl w:val="0"/>
              <w:spacing w:line="240" w:lineRule="auto"/>
              <w:rPr>
                <w:sz w:val="16"/>
                <w:szCs w:val="16"/>
              </w:rPr>
            </w:pPr>
            <w:r w:rsidDel="00000000" w:rsidR="00000000" w:rsidRPr="00000000">
              <w:rPr>
                <w:sz w:val="16"/>
                <w:szCs w:val="16"/>
                <w:rtl w:val="0"/>
              </w:rPr>
              <w:t xml:space="preserve">X</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5C">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D">
            <w:pPr>
              <w:pageBreakBefore w:val="0"/>
              <w:widowControl w:val="0"/>
              <w:spacing w:line="240" w:lineRule="auto"/>
              <w:rPr>
                <w:sz w:val="16"/>
                <w:szCs w:val="16"/>
              </w:rPr>
            </w:pPr>
            <w:r w:rsidDel="00000000" w:rsidR="00000000" w:rsidRPr="00000000">
              <w:rPr>
                <w:sz w:val="16"/>
                <w:szCs w:val="16"/>
                <w:rtl w:val="0"/>
              </w:rPr>
              <w:t xml:space="preserve">Stian Soiland-Reyes</w:t>
            </w:r>
          </w:p>
        </w:tc>
        <w:tc>
          <w:tcPr>
            <w:shd w:fill="auto" w:val="clear"/>
            <w:tcMar>
              <w:top w:w="100.0" w:type="dxa"/>
              <w:left w:w="100.0" w:type="dxa"/>
              <w:bottom w:w="100.0" w:type="dxa"/>
              <w:right w:w="100.0" w:type="dxa"/>
            </w:tcMar>
            <w:vAlign w:val="top"/>
          </w:tcPr>
          <w:p w:rsidR="00000000" w:rsidDel="00000000" w:rsidP="00000000" w:rsidRDefault="00000000" w:rsidRPr="00000000" w14:paraId="0000045E">
            <w:pPr>
              <w:pageBreakBefore w:val="0"/>
              <w:widowControl w:val="0"/>
              <w:spacing w:line="240" w:lineRule="auto"/>
              <w:rPr>
                <w:sz w:val="16"/>
                <w:szCs w:val="16"/>
              </w:rPr>
            </w:pPr>
            <w:r w:rsidDel="00000000" w:rsidR="00000000" w:rsidRPr="00000000">
              <w:rPr>
                <w:sz w:val="16"/>
                <w:szCs w:val="16"/>
                <w:rtl w:val="0"/>
              </w:rPr>
              <w:t xml:space="preserve">The University of Manchester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45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6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6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6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6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64">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6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66">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67">
            <w:pPr>
              <w:pageBreakBefore w:val="0"/>
              <w:widowControl w:val="0"/>
              <w:spacing w:line="240" w:lineRule="auto"/>
              <w:rPr>
                <w:sz w:val="16"/>
                <w:szCs w:val="16"/>
              </w:rPr>
            </w:pPr>
            <w:r w:rsidDel="00000000" w:rsidR="00000000" w:rsidRPr="00000000">
              <w:rPr>
                <w:sz w:val="16"/>
                <w:szCs w:val="16"/>
                <w:rtl w:val="0"/>
              </w:rPr>
              <w:t xml:space="preserve">Susanna-Assunta Sansone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468">
            <w:pPr>
              <w:pageBreakBefore w:val="0"/>
              <w:widowControl w:val="0"/>
              <w:spacing w:line="240" w:lineRule="auto"/>
              <w:rPr>
                <w:sz w:val="16"/>
                <w:szCs w:val="16"/>
              </w:rPr>
            </w:pPr>
            <w:r w:rsidDel="00000000" w:rsidR="00000000" w:rsidRPr="00000000">
              <w:rPr>
                <w:sz w:val="16"/>
                <w:szCs w:val="16"/>
                <w:rtl w:val="0"/>
              </w:rPr>
              <w:t xml:space="preserve">University of Oxford</w:t>
            </w:r>
          </w:p>
        </w:tc>
        <w:tc>
          <w:tcPr>
            <w:shd w:fill="auto" w:val="clear"/>
            <w:tcMar>
              <w:top w:w="100.0" w:type="dxa"/>
              <w:left w:w="100.0" w:type="dxa"/>
              <w:bottom w:w="100.0" w:type="dxa"/>
              <w:right w:w="100.0" w:type="dxa"/>
            </w:tcMar>
            <w:vAlign w:val="top"/>
          </w:tcPr>
          <w:p w:rsidR="00000000" w:rsidDel="00000000" w:rsidP="00000000" w:rsidRDefault="00000000" w:rsidRPr="00000000" w14:paraId="00000469">
            <w:pPr>
              <w:pageBreakBefore w:val="0"/>
              <w:widowControl w:val="0"/>
              <w:spacing w:line="240" w:lineRule="auto"/>
              <w:rPr>
                <w:sz w:val="16"/>
                <w:szCs w:val="16"/>
              </w:rPr>
            </w:pPr>
            <w:r w:rsidDel="00000000" w:rsidR="00000000" w:rsidRPr="00000000">
              <w:rPr>
                <w:sz w:val="16"/>
                <w:szCs w:val="16"/>
                <w:rtl w:val="0"/>
              </w:rPr>
              <w:t xml:space="preserve">0000-0001-5306-5690</w:t>
            </w:r>
          </w:p>
        </w:tc>
        <w:tc>
          <w:tcPr>
            <w:shd w:fill="auto" w:val="clear"/>
            <w:tcMar>
              <w:top w:w="100.0" w:type="dxa"/>
              <w:left w:w="100.0" w:type="dxa"/>
              <w:bottom w:w="100.0" w:type="dxa"/>
              <w:right w:w="100.0" w:type="dxa"/>
            </w:tcMar>
            <w:vAlign w:val="top"/>
          </w:tcPr>
          <w:p w:rsidR="00000000" w:rsidDel="00000000" w:rsidP="00000000" w:rsidRDefault="00000000" w:rsidRPr="00000000" w14:paraId="0000046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6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6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6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6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6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70">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1">
            <w:pPr>
              <w:pageBreakBefore w:val="0"/>
              <w:widowControl w:val="0"/>
              <w:spacing w:line="240" w:lineRule="auto"/>
              <w:rPr>
                <w:sz w:val="16"/>
                <w:szCs w:val="16"/>
              </w:rPr>
            </w:pPr>
            <w:r w:rsidDel="00000000" w:rsidR="00000000" w:rsidRPr="00000000">
              <w:rPr>
                <w:sz w:val="16"/>
                <w:szCs w:val="16"/>
                <w:rtl w:val="0"/>
              </w:rPr>
              <w:t xml:space="preserve">Tom Honeyman</w:t>
            </w:r>
          </w:p>
        </w:tc>
        <w:tc>
          <w:tcPr>
            <w:shd w:fill="auto" w:val="clear"/>
            <w:tcMar>
              <w:top w:w="100.0" w:type="dxa"/>
              <w:left w:w="100.0" w:type="dxa"/>
              <w:bottom w:w="100.0" w:type="dxa"/>
              <w:right w:w="100.0" w:type="dxa"/>
            </w:tcMar>
            <w:vAlign w:val="top"/>
          </w:tcPr>
          <w:p w:rsidR="00000000" w:rsidDel="00000000" w:rsidP="00000000" w:rsidRDefault="00000000" w:rsidRPr="00000000" w14:paraId="00000472">
            <w:pPr>
              <w:pageBreakBefore w:val="0"/>
              <w:widowControl w:val="0"/>
              <w:spacing w:line="240" w:lineRule="auto"/>
              <w:rPr>
                <w:sz w:val="16"/>
                <w:szCs w:val="16"/>
              </w:rPr>
            </w:pPr>
            <w:r w:rsidDel="00000000" w:rsidR="00000000" w:rsidRPr="00000000">
              <w:rPr>
                <w:sz w:val="16"/>
                <w:szCs w:val="16"/>
                <w:rtl w:val="0"/>
              </w:rPr>
              <w:t xml:space="preserve">Australian Research Data Commons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473">
            <w:pPr>
              <w:pageBreakBefore w:val="0"/>
              <w:widowControl w:val="0"/>
              <w:spacing w:line="240" w:lineRule="auto"/>
              <w:rPr>
                <w:sz w:val="16"/>
                <w:szCs w:val="16"/>
              </w:rPr>
            </w:pPr>
            <w:r w:rsidDel="00000000" w:rsidR="00000000" w:rsidRPr="00000000">
              <w:rPr>
                <w:sz w:val="16"/>
                <w:szCs w:val="16"/>
                <w:rtl w:val="0"/>
              </w:rPr>
              <w:t xml:space="preserve">0000-0001-9448-4023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47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75">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7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77">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78">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79">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7A">
            <w:pPr>
              <w:pageBreakBefore w:val="0"/>
              <w:widowControl w:val="0"/>
              <w:spacing w:line="240" w:lineRule="auto"/>
              <w:rPr>
                <w:sz w:val="16"/>
                <w:szCs w:val="16"/>
              </w:rPr>
            </w:pPr>
            <w:r w:rsidDel="00000000" w:rsidR="00000000" w:rsidRPr="00000000">
              <w:rPr>
                <w:sz w:val="16"/>
                <w:szCs w:val="16"/>
                <w:rtl w:val="0"/>
              </w:rPr>
              <w:t xml:space="preserve">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7B">
            <w:pPr>
              <w:pageBreakBefore w:val="0"/>
              <w:widowControl w:val="0"/>
              <w:spacing w:line="240" w:lineRule="auto"/>
              <w:rPr>
                <w:sz w:val="16"/>
                <w:szCs w:val="16"/>
              </w:rPr>
            </w:pPr>
            <w:r w:rsidDel="00000000" w:rsidR="00000000" w:rsidRPr="00000000">
              <w:rPr>
                <w:sz w:val="16"/>
                <w:szCs w:val="16"/>
                <w:rtl w:val="0"/>
              </w:rPr>
              <w:t xml:space="preserve">Tom Pollard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47C">
            <w:pPr>
              <w:pageBreakBefore w:val="0"/>
              <w:widowControl w:val="0"/>
              <w:spacing w:line="240" w:lineRule="auto"/>
              <w:rPr>
                <w:sz w:val="16"/>
                <w:szCs w:val="16"/>
              </w:rPr>
            </w:pPr>
            <w:r w:rsidDel="00000000" w:rsidR="00000000" w:rsidRPr="00000000">
              <w:rPr>
                <w:sz w:val="16"/>
                <w:szCs w:val="16"/>
                <w:rtl w:val="0"/>
              </w:rPr>
              <w:t xml:space="preserve">PhysioNet</w:t>
            </w:r>
          </w:p>
        </w:tc>
        <w:tc>
          <w:tcPr>
            <w:shd w:fill="auto" w:val="clear"/>
            <w:tcMar>
              <w:top w:w="100.0" w:type="dxa"/>
              <w:left w:w="100.0" w:type="dxa"/>
              <w:bottom w:w="100.0" w:type="dxa"/>
              <w:right w:w="100.0" w:type="dxa"/>
            </w:tcMar>
            <w:vAlign w:val="top"/>
          </w:tcPr>
          <w:p w:rsidR="00000000" w:rsidDel="00000000" w:rsidP="00000000" w:rsidRDefault="00000000" w:rsidRPr="00000000" w14:paraId="0000047D">
            <w:pPr>
              <w:pageBreakBefore w:val="0"/>
              <w:widowControl w:val="0"/>
              <w:spacing w:line="240" w:lineRule="auto"/>
              <w:rPr>
                <w:sz w:val="16"/>
                <w:szCs w:val="16"/>
              </w:rPr>
            </w:pPr>
            <w:r w:rsidDel="00000000" w:rsidR="00000000" w:rsidRPr="00000000">
              <w:rPr>
                <w:sz w:val="16"/>
                <w:szCs w:val="16"/>
                <w:rtl w:val="0"/>
              </w:rPr>
              <w:t xml:space="preserve">0000-0002-5676-7898</w:t>
            </w:r>
          </w:p>
        </w:tc>
        <w:tc>
          <w:tcPr>
            <w:shd w:fill="auto" w:val="clear"/>
            <w:tcMar>
              <w:top w:w="100.0" w:type="dxa"/>
              <w:left w:w="100.0" w:type="dxa"/>
              <w:bottom w:w="100.0" w:type="dxa"/>
              <w:right w:w="100.0" w:type="dxa"/>
            </w:tcMar>
            <w:vAlign w:val="top"/>
          </w:tcPr>
          <w:p w:rsidR="00000000" w:rsidDel="00000000" w:rsidP="00000000" w:rsidRDefault="00000000" w:rsidRPr="00000000" w14:paraId="0000047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7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0">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3">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84">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5">
            <w:pPr>
              <w:pageBreakBefore w:val="0"/>
              <w:widowControl w:val="0"/>
              <w:spacing w:line="240" w:lineRule="auto"/>
              <w:rPr>
                <w:sz w:val="16"/>
                <w:szCs w:val="16"/>
              </w:rPr>
            </w:pPr>
            <w:r w:rsidDel="00000000" w:rsidR="00000000" w:rsidRPr="00000000">
              <w:rPr>
                <w:sz w:val="16"/>
                <w:szCs w:val="16"/>
                <w:rtl w:val="0"/>
              </w:rPr>
              <w:t xml:space="preserve">Tovo Rabemanantsoa</w:t>
            </w:r>
          </w:p>
        </w:tc>
        <w:tc>
          <w:tcPr>
            <w:shd w:fill="auto" w:val="clear"/>
            <w:tcMar>
              <w:top w:w="100.0" w:type="dxa"/>
              <w:left w:w="100.0" w:type="dxa"/>
              <w:bottom w:w="100.0" w:type="dxa"/>
              <w:right w:w="100.0" w:type="dxa"/>
            </w:tcMar>
            <w:vAlign w:val="top"/>
          </w:tcPr>
          <w:p w:rsidR="00000000" w:rsidDel="00000000" w:rsidP="00000000" w:rsidRDefault="00000000" w:rsidRPr="00000000" w14:paraId="00000486">
            <w:pPr>
              <w:pageBreakBefore w:val="0"/>
              <w:widowControl w:val="0"/>
              <w:spacing w:line="240" w:lineRule="auto"/>
              <w:rPr>
                <w:sz w:val="16"/>
                <w:szCs w:val="16"/>
              </w:rPr>
            </w:pPr>
            <w:r w:rsidDel="00000000" w:rsidR="00000000" w:rsidRPr="00000000">
              <w:rPr>
                <w:sz w:val="16"/>
                <w:szCs w:val="16"/>
                <w:rtl w:val="0"/>
              </w:rPr>
              <w:t xml:space="preserve">French National Institute for Agricultural Research (INRAE), Food and Environment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487">
            <w:pPr>
              <w:pageBreakBefore w:val="0"/>
              <w:widowControl w:val="0"/>
              <w:spacing w:line="240" w:lineRule="auto"/>
              <w:rPr>
                <w:sz w:val="16"/>
                <w:szCs w:val="16"/>
              </w:rPr>
            </w:pPr>
            <w:r w:rsidDel="00000000" w:rsidR="00000000" w:rsidRPr="00000000">
              <w:rPr>
                <w:sz w:val="16"/>
                <w:szCs w:val="16"/>
                <w:rtl w:val="0"/>
              </w:rPr>
              <w:t xml:space="preserve">0000-0002-8362-9474</w:t>
            </w:r>
          </w:p>
        </w:tc>
        <w:tc>
          <w:tcPr>
            <w:shd w:fill="auto" w:val="clear"/>
            <w:tcMar>
              <w:top w:w="100.0" w:type="dxa"/>
              <w:left w:w="100.0" w:type="dxa"/>
              <w:bottom w:w="100.0" w:type="dxa"/>
              <w:right w:w="100.0" w:type="dxa"/>
            </w:tcMar>
            <w:vAlign w:val="top"/>
          </w:tcPr>
          <w:p w:rsidR="00000000" w:rsidDel="00000000" w:rsidP="00000000" w:rsidRDefault="00000000" w:rsidRPr="00000000" w14:paraId="0000048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A">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C">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8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8E">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F">
            <w:pPr>
              <w:pageBreakBefore w:val="0"/>
              <w:widowControl w:val="0"/>
              <w:spacing w:line="240" w:lineRule="auto"/>
              <w:rPr>
                <w:sz w:val="16"/>
                <w:szCs w:val="16"/>
              </w:rPr>
            </w:pPr>
            <w:r w:rsidDel="00000000" w:rsidR="00000000" w:rsidRPr="00000000">
              <w:rPr>
                <w:sz w:val="16"/>
                <w:szCs w:val="16"/>
                <w:rtl w:val="0"/>
              </w:rPr>
              <w:t xml:space="preserve">Udayanto Dwi Atmojo</w:t>
            </w:r>
          </w:p>
        </w:tc>
        <w:tc>
          <w:tcPr>
            <w:shd w:fill="auto" w:val="clear"/>
            <w:tcMar>
              <w:top w:w="100.0" w:type="dxa"/>
              <w:left w:w="100.0" w:type="dxa"/>
              <w:bottom w:w="100.0" w:type="dxa"/>
              <w:right w:w="100.0" w:type="dxa"/>
            </w:tcMar>
            <w:vAlign w:val="top"/>
          </w:tcPr>
          <w:p w:rsidR="00000000" w:rsidDel="00000000" w:rsidP="00000000" w:rsidRDefault="00000000" w:rsidRPr="00000000" w14:paraId="00000490">
            <w:pPr>
              <w:pageBreakBefore w:val="0"/>
              <w:widowControl w:val="0"/>
              <w:spacing w:line="240" w:lineRule="auto"/>
              <w:rPr>
                <w:sz w:val="16"/>
                <w:szCs w:val="16"/>
              </w:rPr>
            </w:pPr>
            <w:r w:rsidDel="00000000" w:rsidR="00000000" w:rsidRPr="00000000">
              <w:rPr>
                <w:sz w:val="16"/>
                <w:szCs w:val="16"/>
                <w:rtl w:val="0"/>
              </w:rPr>
              <w:t xml:space="preserve">Aalto University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491">
            <w:pPr>
              <w:pageBreakBefore w:val="0"/>
              <w:widowControl w:val="0"/>
              <w:spacing w:line="240" w:lineRule="auto"/>
              <w:rPr>
                <w:sz w:val="16"/>
                <w:szCs w:val="16"/>
              </w:rPr>
            </w:pPr>
            <w:r w:rsidDel="00000000" w:rsidR="00000000" w:rsidRPr="00000000">
              <w:rPr>
                <w:sz w:val="16"/>
                <w:szCs w:val="16"/>
                <w:rtl w:val="0"/>
              </w:rPr>
              <w:t xml:space="preserve">0000-0002-6865-0806</w:t>
            </w:r>
          </w:p>
        </w:tc>
        <w:tc>
          <w:tcPr>
            <w:shd w:fill="auto" w:val="clear"/>
            <w:tcMar>
              <w:top w:w="100.0" w:type="dxa"/>
              <w:left w:w="100.0" w:type="dxa"/>
              <w:bottom w:w="100.0" w:type="dxa"/>
              <w:right w:w="100.0" w:type="dxa"/>
            </w:tcMar>
            <w:vAlign w:val="top"/>
          </w:tcPr>
          <w:p w:rsidR="00000000" w:rsidDel="00000000" w:rsidP="00000000" w:rsidRDefault="00000000" w:rsidRPr="00000000" w14:paraId="00000492">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3">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4">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5">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7">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98">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99">
            <w:pPr>
              <w:pageBreakBefore w:val="0"/>
              <w:widowControl w:val="0"/>
              <w:spacing w:line="240" w:lineRule="auto"/>
              <w:rPr>
                <w:sz w:val="16"/>
                <w:szCs w:val="16"/>
              </w:rPr>
            </w:pPr>
            <w:r w:rsidDel="00000000" w:rsidR="00000000" w:rsidRPr="00000000">
              <w:rPr>
                <w:sz w:val="16"/>
                <w:szCs w:val="16"/>
                <w:rtl w:val="0"/>
              </w:rPr>
              <w:t xml:space="preserve">Vanessa Sochat</w:t>
            </w:r>
          </w:p>
        </w:tc>
        <w:tc>
          <w:tcPr>
            <w:shd w:fill="auto" w:val="clear"/>
            <w:tcMar>
              <w:top w:w="100.0" w:type="dxa"/>
              <w:left w:w="100.0" w:type="dxa"/>
              <w:bottom w:w="100.0" w:type="dxa"/>
              <w:right w:w="100.0" w:type="dxa"/>
            </w:tcMar>
            <w:vAlign w:val="top"/>
          </w:tcPr>
          <w:p w:rsidR="00000000" w:rsidDel="00000000" w:rsidP="00000000" w:rsidRDefault="00000000" w:rsidRPr="00000000" w14:paraId="0000049A">
            <w:pPr>
              <w:pageBreakBefore w:val="0"/>
              <w:widowControl w:val="0"/>
              <w:spacing w:line="240" w:lineRule="auto"/>
              <w:rPr>
                <w:sz w:val="16"/>
                <w:szCs w:val="16"/>
              </w:rPr>
            </w:pPr>
            <w:r w:rsidDel="00000000" w:rsidR="00000000" w:rsidRPr="00000000">
              <w:rPr>
                <w:sz w:val="16"/>
                <w:szCs w:val="16"/>
                <w:rtl w:val="0"/>
              </w:rPr>
              <w:t xml:space="preserve">Stanford University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49B">
            <w:pPr>
              <w:pageBreakBefore w:val="0"/>
              <w:widowControl w:val="0"/>
              <w:spacing w:line="240" w:lineRule="auto"/>
              <w:rPr>
                <w:sz w:val="16"/>
                <w:szCs w:val="16"/>
              </w:rPr>
            </w:pPr>
            <w:r w:rsidDel="00000000" w:rsidR="00000000" w:rsidRPr="00000000">
              <w:rPr>
                <w:sz w:val="16"/>
                <w:szCs w:val="16"/>
                <w:rtl w:val="0"/>
              </w:rPr>
              <w:t xml:space="preserve">0000-0002-4387-3819</w:t>
            </w:r>
          </w:p>
        </w:tc>
        <w:tc>
          <w:tcPr>
            <w:shd w:fill="auto" w:val="clear"/>
            <w:tcMar>
              <w:top w:w="100.0" w:type="dxa"/>
              <w:left w:w="100.0" w:type="dxa"/>
              <w:bottom w:w="100.0" w:type="dxa"/>
              <w:right w:w="100.0" w:type="dxa"/>
            </w:tcMar>
            <w:vAlign w:val="top"/>
          </w:tcPr>
          <w:p w:rsidR="00000000" w:rsidDel="00000000" w:rsidP="00000000" w:rsidRDefault="00000000" w:rsidRPr="00000000" w14:paraId="0000049C">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D">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E">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9F">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0">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A1">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2">
            <w:pPr>
              <w:pageBreakBefore w:val="0"/>
              <w:widowControl w:val="0"/>
              <w:spacing w:line="240" w:lineRule="auto"/>
              <w:rPr>
                <w:sz w:val="16"/>
                <w:szCs w:val="16"/>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3">
            <w:pPr>
              <w:pageBreakBefore w:val="0"/>
              <w:widowControl w:val="0"/>
              <w:spacing w:line="240" w:lineRule="auto"/>
              <w:rPr>
                <w:sz w:val="16"/>
                <w:szCs w:val="16"/>
              </w:rPr>
            </w:pPr>
            <w:r w:rsidDel="00000000" w:rsidR="00000000" w:rsidRPr="00000000">
              <w:rPr>
                <w:sz w:val="16"/>
                <w:szCs w:val="16"/>
                <w:rtl w:val="0"/>
              </w:rPr>
              <w:t xml:space="preserve">Yo Yehudi</w:t>
            </w:r>
          </w:p>
        </w:tc>
        <w:tc>
          <w:tcPr>
            <w:shd w:fill="auto" w:val="clear"/>
            <w:tcMar>
              <w:top w:w="100.0" w:type="dxa"/>
              <w:left w:w="100.0" w:type="dxa"/>
              <w:bottom w:w="100.0" w:type="dxa"/>
              <w:right w:w="100.0" w:type="dxa"/>
            </w:tcMar>
            <w:vAlign w:val="top"/>
          </w:tcPr>
          <w:p w:rsidR="00000000" w:rsidDel="00000000" w:rsidP="00000000" w:rsidRDefault="00000000" w:rsidRPr="00000000" w14:paraId="000004A4">
            <w:pPr>
              <w:pageBreakBefore w:val="0"/>
              <w:widowControl w:val="0"/>
              <w:spacing w:line="240" w:lineRule="auto"/>
              <w:rPr>
                <w:sz w:val="16"/>
                <w:szCs w:val="16"/>
              </w:rPr>
            </w:pPr>
            <w:ins w:author="Neil Chue Hong" w:id="97" w:date="2021-05-18T10:01:16Z">
              <w:r w:rsidDel="00000000" w:rsidR="00000000" w:rsidRPr="00000000">
                <w:rPr>
                  <w:sz w:val="16"/>
                  <w:szCs w:val="16"/>
                  <w:rtl w:val="0"/>
                </w:rPr>
                <w:t xml:space="preserve">Wellcome Trust</w:t>
              </w:r>
            </w:ins>
            <w:del w:author="Neil Chue Hong" w:id="97" w:date="2021-05-18T10:01:16Z">
              <w:r w:rsidDel="00000000" w:rsidR="00000000" w:rsidRPr="00000000">
                <w:rPr>
                  <w:sz w:val="16"/>
                  <w:szCs w:val="16"/>
                  <w:rtl w:val="0"/>
                </w:rPr>
                <w:delText xml:space="preserve">Please add</w:delText>
              </w:r>
            </w:del>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5">
            <w:pPr>
              <w:pageBreakBefore w:val="0"/>
              <w:widowControl w:val="0"/>
              <w:spacing w:line="240" w:lineRule="auto"/>
              <w:rPr>
                <w:sz w:val="16"/>
                <w:szCs w:val="16"/>
              </w:rPr>
            </w:pPr>
            <w:r w:rsidDel="00000000" w:rsidR="00000000" w:rsidRPr="00000000">
              <w:rPr>
                <w:sz w:val="16"/>
                <w:szCs w:val="16"/>
                <w:rtl w:val="0"/>
              </w:rPr>
              <w:t xml:space="preserve">0000-0003-2705-1724</w:t>
            </w:r>
          </w:p>
        </w:tc>
        <w:tc>
          <w:tcPr>
            <w:shd w:fill="auto" w:val="clear"/>
            <w:tcMar>
              <w:top w:w="100.0" w:type="dxa"/>
              <w:left w:w="100.0" w:type="dxa"/>
              <w:bottom w:w="100.0" w:type="dxa"/>
              <w:right w:w="100.0" w:type="dxa"/>
            </w:tcMar>
            <w:vAlign w:val="top"/>
          </w:tcPr>
          <w:p w:rsidR="00000000" w:rsidDel="00000000" w:rsidP="00000000" w:rsidRDefault="00000000" w:rsidRPr="00000000" w14:paraId="000004A6">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7">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8">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9">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A">
            <w:pPr>
              <w:pageBreakBefore w:val="0"/>
              <w:widowControl w:val="0"/>
              <w:spacing w:line="240" w:lineRule="auto"/>
              <w:rPr>
                <w:sz w:val="16"/>
                <w:szCs w:val="16"/>
              </w:rPr>
            </w:pPr>
            <w:r w:rsidDel="00000000" w:rsidR="00000000" w:rsidRPr="00000000">
              <w:rPr>
                <w:sz w:val="16"/>
                <w:szCs w:val="16"/>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4AB">
            <w:pPr>
              <w:pageBreakBefore w:val="0"/>
              <w:widowControl w:val="0"/>
              <w:spacing w:line="240" w:lineRule="auto"/>
              <w:rPr>
                <w:sz w:val="16"/>
                <w:szCs w:val="16"/>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4AC">
            <w:pPr>
              <w:pageBreakBefore w:val="0"/>
              <w:widowControl w:val="0"/>
              <w:spacing w:line="240" w:lineRule="auto"/>
              <w:rPr>
                <w:sz w:val="16"/>
                <w:szCs w:val="16"/>
              </w:rPr>
            </w:pPr>
            <w:r w:rsidDel="00000000" w:rsidR="00000000" w:rsidRPr="00000000">
              <w:rPr>
                <w:rtl w:val="0"/>
              </w:rPr>
            </w:r>
          </w:p>
        </w:tc>
      </w:tr>
    </w:tbl>
    <w:p w:rsidR="00000000" w:rsidDel="00000000" w:rsidP="00000000" w:rsidRDefault="00000000" w:rsidRPr="00000000" w14:paraId="000004AD">
      <w:pPr>
        <w:pageBreakBefore w:val="0"/>
        <w:rPr/>
      </w:pPr>
      <w:r w:rsidDel="00000000" w:rsidR="00000000" w:rsidRPr="00000000">
        <w:rPr>
          <w:rtl w:val="0"/>
        </w:rPr>
      </w:r>
    </w:p>
    <w:p w:rsidR="00000000" w:rsidDel="00000000" w:rsidP="00000000" w:rsidRDefault="00000000" w:rsidRPr="00000000" w14:paraId="000004AE">
      <w:pPr>
        <w:pageBreakBefore w:val="0"/>
        <w:rPr/>
      </w:pPr>
      <w:r w:rsidDel="00000000" w:rsidR="00000000" w:rsidRPr="00000000">
        <w:br w:type="page"/>
      </w:r>
      <w:r w:rsidDel="00000000" w:rsidR="00000000" w:rsidRPr="00000000">
        <w:rPr>
          <w:rtl w:val="0"/>
        </w:rPr>
      </w:r>
    </w:p>
    <w:sectPr>
      <w:type w:val="nextPage"/>
      <w:pgSz w:h="12240" w:w="15840" w:orient="landscape"/>
      <w:pgMar w:bottom="1440" w:top="1440" w:left="1440" w:right="1440" w:header="720" w:footer="72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Neil Chue Hong" w:id="2" w:date="2021-05-31T23:38:37Z">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if contribution to be recognised in deposited version.</w:t>
      </w:r>
    </w:p>
  </w:comment>
  <w:comment w:author="Paula Andrea" w:id="241" w:date="2021-05-28T04:19:00Z">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not achievable with software as services, I now see the reasoning of why services are not FAIR-able. (this is just a comment)</w:t>
      </w:r>
    </w:p>
  </w:comment>
  <w:comment w:author="SAS Sansone" w:id="242" w:date="2021-05-28T17:50:33Z">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this touches on the issue tackled in several comments above: we should not distinguish between OS and proprietary software, so not all these operations can be possible.</w:t>
      </w:r>
    </w:p>
  </w:comment>
  <w:comment w:author="Anna-Lena Lamprecht" w:id="243" w:date="2021-05-29T10:31:38Z">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Indeed. Sometimes OS software is not (easily) executable, for example when complex/expensive infrastructure is needed to set it up, while services are by definition (at least if they are up and running), so we should not be too strict here. One can build upon services and incorporate them, but not easily modify them, but still much of this principle applies. Code might be modifiable, but not understandable.</w:t>
      </w:r>
    </w:p>
  </w:comment>
  <w:comment w:author="Alexander Struck" w:id="244" w:date="2021-05-29T11:59:38Z">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see a problem here as the "or" in the explanation could be understood as XOR.</w:t>
      </w:r>
    </w:p>
  </w:comment>
  <w:comment w:author="Neil Chue Hong" w:id="245" w:date="2021-06-03T15:47:25Z">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the intent was to define the terms "usable" and "reusable" for software. As Alexander points out, the text should be considered as being any of the forms of reusability - I have changed the text in the next version to be clearer on this.</w:t>
      </w:r>
    </w:p>
  </w:comment>
  <w:comment w:author="Neil Chue Hong" w:id="1" w:date="2021-05-31T23:38:06Z">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if contribution to be recognised in deposited version.</w:t>
      </w:r>
    </w:p>
  </w:comment>
  <w:comment w:author="Paula Andrea" w:id="246" w:date="2021-05-28T04:21:17Z">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this would fit in the intro better than here</w:t>
      </w:r>
    </w:p>
  </w:comment>
  <w:comment w:author="Allen Lee" w:id="247" w:date="2021-05-29T05:48:09Z">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Alexander Struck" w:id="248" w:date="2021-05-29T12:00:55Z">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Neil Chue Hong" w:id="249" w:date="2021-06-03T15:58:05Z">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the suggestion - this text has been moved to the aims section and rewritten to fit.</w:t>
      </w:r>
    </w:p>
  </w:comment>
  <w:comment w:author="Paula Andrea" w:id="257" w:date="2021-05-28T04:35:30Z">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the need to emphasize the connection between F and R is important, specially for people who read the FAIR4RS principles without pre-knowledge of the FAIR principles.</w:t>
      </w:r>
    </w:p>
  </w:comment>
  <w:comment w:author="SAS Sansone" w:id="258" w:date="2021-05-28T17:52:25Z">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Indeed, also if F fails.... well, everything else can never be done or checked ;)</w:t>
      </w:r>
    </w:p>
  </w:comment>
  <w:comment w:author="Paula Andrea" w:id="322" w:date="2021-05-28T05:02:22Z">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is a challenge carried on from the FAIR data principles. Has this been addressed?</w:t>
      </w:r>
    </w:p>
  </w:comment>
  <w:comment w:author="Neil Chue Hong" w:id="323" w:date="2021-06-03T15:07:45Z">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I've added a sentence to the next version acknowledging that software should look to existing experience of applying the FAIR principles to complex data collections. There is also an obvious parallel to identifiers for physical artefacts in natural history collections, which may be subdivided.</w:t>
      </w:r>
    </w:p>
  </w:comment>
  <w:comment w:author="Paula Andrea" w:id="324" w:date="2021-05-28T05:04:01Z">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this is literally impossible. There is not enough set roles and responsibilities to go back and make dependencies FAIR.</w:t>
      </w:r>
    </w:p>
  </w:comment>
  <w:comment w:author="SAS Sansone" w:id="325" w:date="2021-05-28T18:06:54Z">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agree, impossible and untractable</w:t>
      </w:r>
    </w:p>
  </w:comment>
  <w:comment w:author="Neil Chue Hong" w:id="326" w:date="2021-06-03T15:13:19Z">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would agree, but in the earlier consultations, this was raised as an issue that increases with the number of dependencies of a digital object. In general, this is higher for software than for data, and so there is an implication that only making "your" software FAIR if e.g. the data that it requires is not FAIR, will not be as valuable.</w:t>
      </w:r>
    </w:p>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altered the text in the next version to include a note that this approach is ultimately intractable.</w:t>
      </w:r>
    </w:p>
  </w:comment>
  <w:comment w:author="Mathieu Servillat" w:id="282" w:date="2021-05-31T09:28:31Z">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misses the point of what is "detailed" provenance information. Authorship seems to be only a small and easy to handle part. Provenance is supposed to give trust in the software, and an author, even if he is respected, should not be the reason to trust the software : provenance is in the bricks used to develop the software, the specifications, the implementation choices, it may be found in the history of versions, and then in the various commits of the version control system</w:t>
      </w:r>
    </w:p>
  </w:comment>
  <w:comment w:author="Neil Chue Hong" w:id="283" w:date="2021-06-03T17:10:46Z">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this comment - I have added a couple of sentences to the next version that addresses this. "Provenance is also important because it provides verifiable information regarding the origin and development history of software, such as where it was developed, what standards were applied, and which tools and settings were used. This can be used to understand design decisions, or constraints and limitations to reusability."</w:t>
      </w:r>
    </w:p>
  </w:comment>
  <w:comment w:author="Paula Andrea" w:id="259" w:date="2021-05-28T04:37:38Z">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plurality referred to metadata fields or to the information provided to the metadata field (for example keywords)</w:t>
      </w:r>
    </w:p>
  </w:comment>
  <w:comment w:author="Neil Chue Hong" w:id="260" w:date="2021-06-03T16:26:42Z">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take this to mean both, but primarily the latter. The GO FAIR advice is useful here: https://www.go-fair.org/fair-principles/r1-metadata-richly-described-plurality-accurate-relevant-attributes/</w:t>
      </w:r>
    </w:p>
  </w:comment>
  <w:comment w:author="Paula Andrea" w:id="11" w:date="2021-05-28T02:09:28Z">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it worth adding RDA COVID-19 Recommendations and Guidelines on Data Sharing </w:t>
      </w:r>
    </w:p>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https://www.rd-alliance.org/group/rda-covid19-rda-covid19-omics-rda-covid-19-epidemiology-rda-covid19-clinical-rda-covid19-0</w:t>
      </w:r>
    </w:p>
  </w:comment>
  <w:comment w:author="Neil Chue Hong" w:id="12" w:date="2021-06-01T22:39:44Z">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wasn't sure about this - I've relooked through the document, and it doesn't include a specific observation that the FAIR principles need to be extended to include software (as the other two references do).</w:t>
      </w:r>
    </w:p>
  </w:comment>
  <w:comment w:author="Limor Peer" w:id="41" w:date="2021-06-01T13:11:54Z">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although responsibility can be shared with library and information professionals or other stewards of the software to ensure reusability over time.</w:t>
      </w:r>
    </w:p>
  </w:comment>
  <w:comment w:author="Neil Chue Hong" w:id="42" w:date="2021-06-01T23:10:47Z">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added a piece of text in the next version to note that responsibility for FAIR in the long-term can be shared with other stewards.</w:t>
      </w:r>
    </w:p>
  </w:comment>
  <w:comment w:author="Neil Chue Hong" w:id="0" w:date="2021-05-31T23:36:44Z">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noted by email</w:t>
      </w:r>
    </w:p>
  </w:comment>
  <w:comment w:author="Paula Andrea" w:id="116" w:date="2021-05-28T02:59:59Z">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 like to offer a suggested text based on the FAIR principles article.  </w:t>
      </w:r>
    </w:p>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Metadata about the software must enable human and machines to identify the object (with respect to both structure and intent). Registered metadata may be automatically or manually indexed by another entity such as as search engine or the search option in a repository.</w:t>
      </w:r>
    </w:p>
  </w:comment>
  <w:comment w:author="Paula Andrea" w:id="117" w:date="2021-05-28T03:23:30Z">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also: Publish software source code in open regristries (preferably FAIR themselves) wherever possible</w:t>
      </w:r>
    </w:p>
  </w:comment>
  <w:comment w:author="SAS Sansone" w:id="118" w:date="2021-05-28T17:09:11Z">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Paula's second comment, and provide some example, otherwise it is all quite generic and abstract imo. Here we all know what we mean, but would others less/no familiar with all this get all these nuances?</w:t>
      </w:r>
    </w:p>
  </w:comment>
  <w:comment w:author="Alexander Struck" w:id="119" w:date="2021-05-29T10:01:11Z">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suggest to remove the second part of the sentence as it is implied by the first part IMHO. Any "registry" or "catalog" is a search platform that could potentially harvest data from other (domain-relevant) registries to provide a better overview. </w:t>
      </w:r>
    </w:p>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first part of the sentences fits guidelines while the second part is an implementation details outside the scope IMHO.</w:t>
      </w:r>
    </w:p>
  </w:comment>
  <w:comment w:author="Neil Chue Hong" w:id="3" w:date="2021-05-31T23:40:18Z">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Check if contribution to be recognised in deposited version.</w:t>
      </w:r>
    </w:p>
  </w:comment>
  <w:comment w:author="Malin Sandström" w:id="318" w:date="2021-05-17T06:49:44Z">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could partly be addressed by running (mature/established) software identifiers through a community endorsement process, in one or more relevant communities. For instance, INCF currently has Research Resource IDs (RRIDs) under review in the INCF community endorsement process.  Other communities with strong standards processes existe, they might also be relevant.</w:t>
      </w:r>
    </w:p>
  </w:comment>
  <w:comment w:author="SAS Sansone" w:id="319" w:date="2021-05-28T18:05:35Z">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software needs it own special PID? I mean e.g DOI where for other objects and now also used for datasets (along with others PIDs).</w:t>
      </w:r>
    </w:p>
  </w:comment>
  <w:comment w:author="Neil Chue Hong" w:id="320" w:date="2021-06-03T15:02:23Z">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has been a large discussion around this in the RDA Software Source Code Identifier WG, specifically with references to levels of granularity. Whilst it is unlikely that software requires a new type of PID not used elsewhere, and for higher levels of granularity DOIs will be appropriate, the work of the SSC ID WG has suggested that DOIs are currently not as appropriate for lower levels of granularity.</w:t>
      </w:r>
    </w:p>
  </w:comment>
  <w:comment w:author="Neil Chue Hong" w:id="321" w:date="2021-06-03T15:04:34Z">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added part of the text from Malin in the next version of the document.</w:t>
      </w:r>
    </w:p>
  </w:comment>
  <w:comment w:author="Malin Sandström" w:id="213" w:date="2021-05-17T06:44:17Z">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this sufficient? What if the API is not open or specified/documented? Or  just implemented in a really niche language, not a brodley used one?</w:t>
      </w:r>
    </w:p>
  </w:comment>
  <w:comment w:author="Neil Chue Hong" w:id="214" w:date="2021-05-17T09:15:54Z">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would argue that implementation in a niche language doesn't affect interoperability (though it may affect reusability) as long as the API is documented and the protocol used isn't niche. </w:t>
      </w:r>
    </w:p>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does suggest that we need to add text that specifically mentions documentation of APIs.</w:t>
      </w:r>
    </w:p>
  </w:comment>
  <w:comment w:author="Malin Sandström" w:id="215" w:date="2021-05-17T09:33:33Z">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w:t>
      </w:r>
    </w:p>
  </w:comment>
  <w:comment w:author="Axel Loewe" w:id="216" w:date="2021-05-25T06:50:55Z">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documentation requirement also applies to the formats for data and metadata mentioned in the first part of the principle. It is detailed in I1, though. Might be sufficient.</w:t>
      </w:r>
    </w:p>
  </w:comment>
  <w:comment w:author="Neil Chue Hong" w:id="217" w:date="2021-06-03T22:13:40Z">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sentence has been added to the explanatory text for I1 in the new version which recommends that APIs are documented so they are inspectable and understandable by humans and machines.</w:t>
      </w:r>
    </w:p>
  </w:comment>
  <w:comment w:author="Malin Sandström" w:id="200" w:date="2021-05-17T06:41:17Z">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vote for this one, new software-specific readers might not be familiar with the original FAIR guiding principles</w:t>
      </w:r>
    </w:p>
  </w:comment>
  <w:comment w:author="Paula Andrea" w:id="201" w:date="2021-05-18T09:51:35Z">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Patricia Herterich" w:id="202" w:date="2021-05-19T13:55:59Z">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Esther Plomp" w:id="203" w:date="2021-05-22T13:26:35Z">
    <w:p w:rsidR="00000000" w:rsidDel="00000000" w:rsidP="00000000" w:rsidRDefault="00000000" w:rsidRPr="00000000" w14:paraId="000004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also in the future the two might diverge more and it is easier to have everything in one place.</w:t>
      </w:r>
    </w:p>
  </w:comment>
  <w:comment w:author="Axel Loewe" w:id="204" w:date="2021-05-25T06:40:17Z">
    <w:p w:rsidR="00000000" w:rsidDel="00000000" w:rsidP="00000000" w:rsidRDefault="00000000" w:rsidRPr="00000000" w14:paraId="000004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Allen Lee" w:id="205" w:date="2021-05-29T05:46:07Z">
    <w:p w:rsidR="00000000" w:rsidDel="00000000" w:rsidP="00000000" w:rsidRDefault="00000000" w:rsidRPr="00000000" w14:paraId="000004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Anna-Lena Lamprecht" w:id="206" w:date="2021-05-29T10:21:30Z">
    <w:p w:rsidR="00000000" w:rsidDel="00000000" w:rsidP="00000000" w:rsidRDefault="00000000" w:rsidRPr="00000000" w14:paraId="000004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Alexander Struck" w:id="207" w:date="2021-05-29T11:26:29Z">
    <w:p w:rsidR="00000000" w:rsidDel="00000000" w:rsidP="00000000" w:rsidRDefault="00000000" w:rsidRPr="00000000" w14:paraId="000004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metadata is extensively discussed in F above and a reference should be made. </w:t>
      </w:r>
    </w:p>
    <w:p w:rsidR="00000000" w:rsidDel="00000000" w:rsidP="00000000" w:rsidRDefault="00000000" w:rsidRPr="00000000" w14:paraId="000004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reference to FAIR 2016 may be beneficial to our readers.</w:t>
      </w:r>
    </w:p>
  </w:comment>
  <w:comment w:author="Neil Chue Hong" w:id="208" w:date="2021-06-03T22:32:02Z">
    <w:p w:rsidR="00000000" w:rsidDel="00000000" w:rsidP="00000000" w:rsidRDefault="00000000" w:rsidRPr="00000000" w14:paraId="000004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consensus for keeping this.</w:t>
      </w:r>
    </w:p>
  </w:comment>
  <w:comment w:author="Malin Sandström" w:id="139" w:date="2021-05-17T06:38:00Z">
    <w:p w:rsidR="00000000" w:rsidDel="00000000" w:rsidP="00000000" w:rsidRDefault="00000000" w:rsidRPr="00000000" w14:paraId="000004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for this suggestion</w:t>
      </w:r>
    </w:p>
  </w:comment>
  <w:comment w:author="Morane Gruenpeter" w:id="140" w:date="2021-05-25T10:48:22Z">
    <w:p w:rsidR="00000000" w:rsidDel="00000000" w:rsidP="00000000" w:rsidRDefault="00000000" w:rsidRPr="00000000" w14:paraId="000004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missing open source in this option, or was that intended ?</w:t>
      </w:r>
    </w:p>
  </w:comment>
  <w:comment w:author="Paula Andrea" w:id="141" w:date="2021-05-28T03:24:45Z">
    <w:p w:rsidR="00000000" w:rsidDel="00000000" w:rsidP="00000000" w:rsidRDefault="00000000" w:rsidRPr="00000000" w14:paraId="000004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can be hinted in the explanatory text, but not editing the principle.</w:t>
      </w:r>
    </w:p>
  </w:comment>
  <w:comment w:author="SAS Sansone" w:id="142" w:date="2021-05-28T17:20:46Z">
    <w:p w:rsidR="00000000" w:rsidDel="00000000" w:rsidP="00000000" w:rsidRDefault="00000000" w:rsidRPr="00000000" w14:paraId="000004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FAIR is not open, so I am not sure this is a useful addition.</w:t>
      </w:r>
    </w:p>
  </w:comment>
  <w:comment w:author="Alexander Struck" w:id="143" w:date="2021-05-29T10:28:38Z">
    <w:p w:rsidR="00000000" w:rsidDel="00000000" w:rsidP="00000000" w:rsidRDefault="00000000" w:rsidRPr="00000000" w14:paraId="000004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SAS. A binary with sufficient metadata could be FAIR. Requiring open source code changes the meaning of Accessible to _retrievable and readable_.</w:t>
      </w:r>
    </w:p>
  </w:comment>
  <w:comment w:author="Neil Chue Hong" w:id="144" w:date="2021-06-03T23:16:54Z">
    <w:p w:rsidR="00000000" w:rsidDel="00000000" w:rsidP="00000000" w:rsidRDefault="00000000" w:rsidRPr="00000000" w14:paraId="000004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will not be added here, but instead included in the challenges to implementation section with a discussion of how open source might make it easier to be FAIR.</w:t>
      </w:r>
    </w:p>
  </w:comment>
  <w:comment w:author="Paula Andrea" w:id="5" w:date="2021-05-28T02:01:50Z">
    <w:p w:rsidR="00000000" w:rsidDel="00000000" w:rsidP="00000000" w:rsidRDefault="00000000" w:rsidRPr="00000000" w14:paraId="000004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keep growing</w:t>
      </w:r>
    </w:p>
  </w:comment>
  <w:comment w:author="Neil Chue Hong" w:id="6" w:date="2021-06-01T22:32:00Z">
    <w:p w:rsidR="00000000" w:rsidDel="00000000" w:rsidP="00000000" w:rsidRDefault="00000000" w:rsidRPr="00000000" w14:paraId="000004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is accepted in next version</w:t>
      </w:r>
    </w:p>
  </w:comment>
  <w:comment w:author="Alexander Struck" w:id="115" w:date="2021-05-29T10:11:56Z">
    <w:p w:rsidR="00000000" w:rsidDel="00000000" w:rsidP="00000000" w:rsidRDefault="00000000" w:rsidRPr="00000000" w14:paraId="000004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imho, we want to express that the owner/creator makes the software Findable by proper publication including relevant metadata.</w:t>
      </w:r>
    </w:p>
    <w:p w:rsidR="00000000" w:rsidDel="00000000" w:rsidP="00000000" w:rsidRDefault="00000000" w:rsidRPr="00000000" w14:paraId="000004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registry/index is just a tool that helps we should not specify tools but actionable guidelines for creators.</w:t>
      </w:r>
    </w:p>
  </w:comment>
  <w:comment w:author="Anna-Lena Lamprecht" w:id="169" w:date="2021-05-29T10:10:16Z">
    <w:p w:rsidR="00000000" w:rsidDel="00000000" w:rsidP="00000000" w:rsidRDefault="00000000" w:rsidRPr="00000000" w14:paraId="000004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with this. Software available in any form (source, executable, service), as long as the conditions for access are clearly stated and transparent.</w:t>
      </w:r>
    </w:p>
  </w:comment>
  <w:comment w:author="Alexander Struck" w:id="170" w:date="2021-05-29T10:53:18Z">
    <w:p w:rsidR="00000000" w:rsidDel="00000000" w:rsidP="00000000" w:rsidRDefault="00000000" w:rsidRPr="00000000" w14:paraId="000004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 maybe also explicate "accessible by humans and machines (where appropriate)"</w:t>
      </w:r>
    </w:p>
  </w:comment>
  <w:comment w:author="Neil Chue Hong" w:id="171" w:date="2021-06-03T23:19:34Z">
    <w:p w:rsidR="00000000" w:rsidDel="00000000" w:rsidP="00000000" w:rsidRDefault="00000000" w:rsidRPr="00000000" w14:paraId="000004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4 is the choice that best meets all the comments. However I have added the explanation to the foundational accessible principle, rather than the A1 principle.</w:t>
      </w:r>
    </w:p>
  </w:comment>
  <w:comment w:author="Anna-Lena Lamprecht" w:id="73" w:date="2021-05-19T09:15:23Z">
    <w:p w:rsidR="00000000" w:rsidDel="00000000" w:rsidP="00000000" w:rsidRDefault="00000000" w:rsidRPr="00000000" w14:paraId="000004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phrasing as principle, not a (technical) possibility</w:t>
      </w:r>
    </w:p>
  </w:comment>
  <w:comment w:author="Neil Chue Hong" w:id="74" w:date="2021-05-19T10:19:03Z">
    <w:p w:rsidR="00000000" w:rsidDel="00000000" w:rsidP="00000000" w:rsidRDefault="00000000" w:rsidRPr="00000000" w14:paraId="000004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agree with the reasoning behind that change. Perhaps we need to slightly change the rest of the wording to make it clearer that what we propose as the principle is that when referring to different granularity levels of the same "software" each thing referred to should have different identifiers.</w:t>
      </w:r>
    </w:p>
  </w:comment>
  <w:comment w:author="Neil Chue Hong" w:id="75" w:date="2021-05-19T10:19:51Z">
    <w:p w:rsidR="00000000" w:rsidDel="00000000" w:rsidP="00000000" w:rsidRDefault="00000000" w:rsidRPr="00000000" w14:paraId="000004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@Anna: do you believe this sub-principle should be added?</w:t>
      </w:r>
    </w:p>
  </w:comment>
  <w:comment w:author="Morane Gruenpeter" w:id="76" w:date="2021-05-25T10:35:00Z">
    <w:p w:rsidR="00000000" w:rsidDel="00000000" w:rsidP="00000000" w:rsidRDefault="00000000" w:rsidRPr="00000000" w14:paraId="000004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change to `is` and +1 to add both F1.1 and F1.2</w:t>
      </w:r>
    </w:p>
  </w:comment>
  <w:comment w:author="Alexander Struck" w:id="77" w:date="2021-05-28T16:47:38Z">
    <w:p w:rsidR="00000000" w:rsidDel="00000000" w:rsidP="00000000" w:rsidRDefault="00000000" w:rsidRPr="00000000" w14:paraId="000004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F1.2 "same software" is appealing but lacks definition. I suggest removal of F1.2 as argued in the other comment thread (being implied in F1.1).</w:t>
      </w:r>
    </w:p>
  </w:comment>
  <w:comment w:author="Anna-Lena Lamprecht" w:id="78" w:date="2021-05-29T09:36:52Z">
    <w:p w:rsidR="00000000" w:rsidDel="00000000" w:rsidP="00000000" w:rsidRDefault="00000000" w:rsidRPr="00000000" w14:paraId="000004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the subprinciples are not absolutely necessary (could also be explained in the accompanying text), but they're good if we want to highlight these aspects.</w:t>
      </w:r>
    </w:p>
    <w:p w:rsidR="00000000" w:rsidDel="00000000" w:rsidP="00000000" w:rsidRDefault="00000000" w:rsidRPr="00000000" w14:paraId="000005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 probably phrase them more consistently, though, e.g. </w:t>
      </w:r>
    </w:p>
    <w:p w:rsidR="00000000" w:rsidDel="00000000" w:rsidP="00000000" w:rsidRDefault="00000000" w:rsidRPr="00000000" w14:paraId="000005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F1.1. Different components of the software are assigned distinct identifiers representing different levels of granularity.</w:t>
      </w:r>
    </w:p>
    <w:p w:rsidR="00000000" w:rsidDel="00000000" w:rsidP="00000000" w:rsidRDefault="00000000" w:rsidRPr="00000000" w14:paraId="000005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F1.2. Different versions of the same software are assigned distinct identifiers.</w:t>
      </w:r>
    </w:p>
  </w:comment>
  <w:comment w:author="Neil Chue Hong" w:id="79" w:date="2021-06-01T23:56:15Z">
    <w:p w:rsidR="00000000" w:rsidDel="00000000" w:rsidP="00000000" w:rsidRDefault="00000000" w:rsidRPr="00000000" w14:paraId="000005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 these two subprinciples will be added along with explanatory text.</w:t>
      </w:r>
    </w:p>
  </w:comment>
  <w:comment w:author="Paula Andrea" w:id="355" w:date="2021-05-18T06:38:08Z">
    <w:p w:rsidR="00000000" w:rsidDel="00000000" w:rsidP="00000000" w:rsidRDefault="00000000" w:rsidRPr="00000000" w14:paraId="000005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Julian, please contact me or register to be part of the group via https://www.rd-alliance.org/groups/fair-research-software-fair4rs-wg</w:t>
      </w:r>
    </w:p>
  </w:comment>
  <w:comment w:author="Malin Sandström" w:id="96" w:date="2021-05-17T06:26:40Z">
    <w:p w:rsidR="00000000" w:rsidDel="00000000" w:rsidP="00000000" w:rsidRDefault="00000000" w:rsidRPr="00000000" w14:paraId="000005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to me at least.</w:t>
      </w:r>
    </w:p>
  </w:comment>
  <w:comment w:author="Neil Chue Hong" w:id="97" w:date="2021-05-17T09:17:46Z">
    <w:p w:rsidR="00000000" w:rsidDel="00000000" w:rsidP="00000000" w:rsidRDefault="00000000" w:rsidRPr="00000000" w14:paraId="000005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we lose anything important in the meaning from adding "to support search and discoverability"? i.e. are there other things related to findability that rich metadata supports, which are not search and discoverability?</w:t>
      </w:r>
    </w:p>
  </w:comment>
  <w:comment w:author="Malin Sandström" w:id="98" w:date="2021-05-17T09:33:03Z">
    <w:p w:rsidR="00000000" w:rsidDel="00000000" w:rsidP="00000000" w:rsidRDefault="00000000" w:rsidRPr="00000000" w14:paraId="000005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would say rich metadata also supports reusability</w:t>
      </w:r>
    </w:p>
  </w:comment>
  <w:comment w:author="Paula Andrea" w:id="99" w:date="2021-05-18T08:57:02Z">
    <w:p w:rsidR="00000000" w:rsidDel="00000000" w:rsidP="00000000" w:rsidRDefault="00000000" w:rsidRPr="00000000" w14:paraId="000005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agree with Malin, it supports reusability hence it is also linked to R1</w:t>
      </w:r>
    </w:p>
  </w:comment>
  <w:comment w:author="Anna-Lena Lamprecht" w:id="100" w:date="2021-05-19T09:27:48Z">
    <w:p w:rsidR="00000000" w:rsidDel="00000000" w:rsidP="00000000" w:rsidRDefault="00000000" w:rsidRPr="00000000" w14:paraId="000005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true, but this is about the findability principle and R talks about metadata for reusability specifically, so IMO no harm but also no necessity to mention search and discoverability here. Maybe enough to mention it in the explanatory text, but not in the principle itself.</w:t>
      </w:r>
    </w:p>
  </w:comment>
  <w:comment w:author="Axel Loewe" w:id="101" w:date="2021-05-24T17:46:43Z">
    <w:p w:rsidR="00000000" w:rsidDel="00000000" w:rsidP="00000000" w:rsidRDefault="00000000" w:rsidRPr="00000000" w14:paraId="000005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 Anna-Lena's reasoning</w:t>
      </w:r>
    </w:p>
  </w:comment>
  <w:comment w:author="Morane Gruenpeter" w:id="102" w:date="2021-05-25T10:42:12Z">
    <w:p w:rsidR="00000000" w:rsidDel="00000000" w:rsidP="00000000" w:rsidRDefault="00000000" w:rsidRPr="00000000" w14:paraId="000005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to Anna-Lena (we don't loose information by specifying the goal of the principle)</w:t>
      </w:r>
    </w:p>
  </w:comment>
  <w:comment w:author="Neil Chue Hong" w:id="103" w:date="2021-06-02T00:00:29Z">
    <w:p w:rsidR="00000000" w:rsidDel="00000000" w:rsidP="00000000" w:rsidRDefault="00000000" w:rsidRPr="00000000" w14:paraId="000005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appears the consensus is for this to be just in the explanatory text, as per Anna-Lena's reasoning..</w:t>
      </w:r>
    </w:p>
  </w:comment>
  <w:comment w:author="Malin Sandström" w:id="52" w:date="2021-05-17T06:18:03Z">
    <w:p w:rsidR="00000000" w:rsidDel="00000000" w:rsidP="00000000" w:rsidRDefault="00000000" w:rsidRPr="00000000" w14:paraId="000005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found this sentence unclear, I suggest either to add a comma and a "to" or to rephrase to "The onus to make something FAIR is on the owners, not the users ..."</w:t>
      </w:r>
    </w:p>
  </w:comment>
  <w:comment w:author="Alexander Struck" w:id="53" w:date="2021-05-28T16:04:55Z">
    <w:p w:rsidR="00000000" w:rsidDel="00000000" w:rsidP="00000000" w:rsidRDefault="00000000" w:rsidRPr="00000000" w14:paraId="000005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remove</w:t>
      </w:r>
    </w:p>
  </w:comment>
  <w:comment w:author="Neil Chue Hong" w:id="54" w:date="2021-06-01T23:23:02Z">
    <w:p w:rsidR="00000000" w:rsidDel="00000000" w:rsidP="00000000" w:rsidRDefault="00000000" w:rsidRPr="00000000" w14:paraId="000005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is a repetition of a previous observation, so it will be removed in the next version.</w:t>
      </w:r>
    </w:p>
  </w:comment>
  <w:comment w:author="Neil Chue Hong" w:id="338" w:date="2021-06-03T15:31:52Z">
    <w:p w:rsidR="00000000" w:rsidDel="00000000" w:rsidP="00000000" w:rsidRDefault="00000000" w:rsidRPr="00000000" w14:paraId="000005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this suggestion - in the next version of this document it has been added, and a reference added in the text.</w:t>
      </w:r>
    </w:p>
  </w:comment>
  <w:comment w:author="Allen Lee" w:id="61" w:date="2021-05-29T05:39:07Z">
    <w:p w:rsidR="00000000" w:rsidDel="00000000" w:rsidP="00000000" w:rsidRDefault="00000000" w:rsidRPr="00000000" w14:paraId="000005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paragraph flows better without this sentence, going straight from the "A key challenge .. is the balance ..." straight to "For this reason ..."</w:t>
      </w:r>
    </w:p>
  </w:comment>
  <w:comment w:author="Neil Chue Hong" w:id="62" w:date="2021-06-01T23:36:58Z">
    <w:p w:rsidR="00000000" w:rsidDel="00000000" w:rsidP="00000000" w:rsidRDefault="00000000" w:rsidRPr="00000000" w14:paraId="000005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new version has been reworded.</w:t>
      </w:r>
    </w:p>
  </w:comment>
  <w:comment w:author="Paula Andrea" w:id="354" w:date="2021-05-18T06:36:47Z">
    <w:p w:rsidR="00000000" w:rsidDel="00000000" w:rsidP="00000000" w:rsidRDefault="00000000" w:rsidRPr="00000000" w14:paraId="000005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Joanna please contact me or register to be part of the group via https://www.rd-alliance.org/groups/fair-research-software-fair4rs-wg</w:t>
      </w:r>
    </w:p>
  </w:comment>
  <w:comment w:author="Paula Andrea" w:id="267" w:date="2021-05-28T04:41:22Z">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there is no lincense then reuse is completely hindered</w:t>
      </w:r>
    </w:p>
  </w:comment>
  <w:comment w:author="Allen Lee" w:id="268" w:date="2021-05-29T05:51:09Z">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Neil Chue Hong" w:id="269" w:date="2021-06-03T16:53:00Z">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made in next version.</w:t>
      </w:r>
    </w:p>
  </w:comment>
  <w:comment w:author="Paula Andrea" w:id="337" w:date="2021-05-28T05:10:24Z">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guess this group needs are the most important</w:t>
      </w:r>
    </w:p>
  </w:comment>
  <w:comment w:author="Nadica Miljkovic" w:id="277" w:date="2021-05-26T07:23:56Z">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Would it be OK to add an explanation in what sense "compatible"? I guess it means here that it does not violate the licences of dependencies?</w:t>
      </w:r>
    </w:p>
  </w:comment>
  <w:comment w:author="Alexander Struck" w:id="278" w:date="2021-05-29T12:19:09Z">
    <w:p w:rsidR="00000000" w:rsidDel="00000000" w:rsidP="00000000" w:rsidRDefault="00000000" w:rsidRPr="00000000" w14:paraId="000005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think such an explanation is needed.</w:t>
      </w:r>
    </w:p>
  </w:comment>
  <w:comment w:author="Neil Chue Hong" w:id="279" w:date="2021-06-03T16:55:39Z">
    <w:p w:rsidR="00000000" w:rsidDel="00000000" w:rsidP="00000000" w:rsidRDefault="00000000" w:rsidRPr="00000000" w14:paraId="000005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Some small additional words of explanation have been added to the next version.</w:t>
      </w:r>
    </w:p>
  </w:comment>
  <w:comment w:author="Paula Andrea" w:id="339" w:date="2021-05-28T05:16:32Z">
    <w:p w:rsidR="00000000" w:rsidDel="00000000" w:rsidP="00000000" w:rsidRDefault="00000000" w:rsidRPr="00000000" w14:paraId="000005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think this figure was referenced in the text</w:t>
      </w:r>
    </w:p>
  </w:comment>
  <w:comment w:author="Neil Chue Hong" w:id="340" w:date="2021-05-31T23:41:56Z">
    <w:p w:rsidR="00000000" w:rsidDel="00000000" w:rsidP="00000000" w:rsidRDefault="00000000" w:rsidRPr="00000000" w14:paraId="000005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it's not currently - we need to make a decision about how we choose to use this figure (or a version of it) in the version for formal review.</w:t>
      </w:r>
    </w:p>
  </w:comment>
  <w:comment w:author="Nadica Miljkovic" w:id="237" w:date="2021-05-26T07:18:34Z">
    <w:p w:rsidR="00000000" w:rsidDel="00000000" w:rsidP="00000000" w:rsidRDefault="00000000" w:rsidRPr="00000000" w14:paraId="000005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was thinking in terms of a recent preprint https://arxiv.org/abs/2104.05891 discussing the link between research paper and software artifacts. "Other objects" can indeed be research papers.</w:t>
      </w:r>
    </w:p>
  </w:comment>
  <w:comment w:author="Alexander Struck" w:id="238" w:date="2021-05-29T11:47:55Z">
    <w:p w:rsidR="00000000" w:rsidDel="00000000" w:rsidP="00000000" w:rsidRDefault="00000000" w:rsidRPr="00000000" w14:paraId="000005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a paper does not "interoperate" with or "execute" software. It rather describes software (results) and is therefore metadata?</w:t>
      </w:r>
    </w:p>
    <w:p w:rsidR="00000000" w:rsidDel="00000000" w:rsidP="00000000" w:rsidRDefault="00000000" w:rsidRPr="00000000" w14:paraId="000005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we want to include Jupyter Notebooks or RMarkDown, then the sentence needs rewording.</w:t>
      </w:r>
    </w:p>
  </w:comment>
  <w:comment w:author="Nadica Miljkovic" w:id="239" w:date="2021-05-30T05:38:15Z">
    <w:p w:rsidR="00000000" w:rsidDel="00000000" w:rsidP="00000000" w:rsidRDefault="00000000" w:rsidRPr="00000000" w14:paraId="000005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Exactly! I was also referring to the interconnection (reference) with the research paper (e.g., how to connect DOIs for paper and code) having in mind that this is FAIR for research software... I hope it is clearer now?</w:t>
      </w:r>
    </w:p>
  </w:comment>
  <w:comment w:author="Neil Chue Hong" w:id="240" w:date="2021-06-03T22:17:34Z">
    <w:p w:rsidR="00000000" w:rsidDel="00000000" w:rsidP="00000000" w:rsidRDefault="00000000" w:rsidRPr="00000000" w14:paraId="000005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the next version of the document, I have not added this suggestion here, but I have included it in the Challenges to Implementation section, as I think there is still a discussion required about how FAIR is applied to executable notebooks which combine data and software.</w:t>
      </w:r>
    </w:p>
  </w:comment>
  <w:comment w:author="Alexander Struck" w:id="335" w:date="2021-05-29T12:43:56Z">
    <w:p w:rsidR="00000000" w:rsidDel="00000000" w:rsidP="00000000" w:rsidRDefault="00000000" w:rsidRPr="00000000" w14:paraId="000005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this also imply funders who may "require' adherence to the guidelines in the future?</w:t>
      </w:r>
    </w:p>
  </w:comment>
  <w:comment w:author="Neil Chue Hong" w:id="336" w:date="2021-06-03T15:28:28Z">
    <w:p w:rsidR="00000000" w:rsidDel="00000000" w:rsidP="00000000" w:rsidRDefault="00000000" w:rsidRPr="00000000" w14:paraId="000005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 personal opinion is yes, similar to data. e.g. the Open Research Data pilot for EC H2020 has led to Horizon Europe requiring DMPs which outline the FAIRness of data produced.</w:t>
      </w:r>
    </w:p>
  </w:comment>
  <w:comment w:author="Alexander Struck" w:id="192" w:date="2021-05-29T11:19:22Z">
    <w:p w:rsidR="00000000" w:rsidDel="00000000" w:rsidP="00000000" w:rsidRDefault="00000000" w:rsidRPr="00000000" w14:paraId="000005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 consider the resolver of the identifier as equally important. You need a resolver for a DOI and a SWHID to give you, for example, an access URL usable in HTTPs.</w:t>
      </w:r>
    </w:p>
  </w:comment>
  <w:comment w:author="Neil Chue Hong" w:id="193" w:date="2021-06-03T22:51:00Z">
    <w:p w:rsidR="00000000" w:rsidDel="00000000" w:rsidP="00000000" w:rsidRDefault="00000000" w:rsidRPr="00000000" w14:paraId="000005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I've added some text to include this in the next version of the principles</w:t>
      </w:r>
    </w:p>
  </w:comment>
  <w:comment w:author="Alexander Struck" w:id="273" w:date="2021-05-29T12:17:30Z">
    <w:p w:rsidR="00000000" w:rsidDel="00000000" w:rsidP="00000000" w:rsidRDefault="00000000" w:rsidRPr="00000000" w14:paraId="000005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reflect the suggestions in the "ideally" comments thread</w:t>
      </w:r>
    </w:p>
  </w:comment>
  <w:comment w:author="Neil Chue Hong" w:id="274" w:date="2021-06-03T16:39:07Z">
    <w:p w:rsidR="00000000" w:rsidDel="00000000" w:rsidP="00000000" w:rsidRDefault="00000000" w:rsidRPr="00000000" w14:paraId="000005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modifying this suggestion as I think it should be a separate sentence to avoid confusion.</w:t>
      </w:r>
    </w:p>
  </w:comment>
  <w:comment w:author="Neil Chue Hong" w:id="358" w:date="2021-06-04T00:17:20Z">
    <w:p w:rsidR="00000000" w:rsidDel="00000000" w:rsidP="00000000" w:rsidRDefault="00000000" w:rsidRPr="00000000" w14:paraId="000005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removing this, as there may have been some confusion over this column - this is to recognise contributions to the monthly WG meetings, rather than any FAIR4RS workshops or plenary sessions.</w:t>
      </w:r>
    </w:p>
  </w:comment>
  <w:comment w:author="Paula Andrea" w:id="359" w:date="2021-05-18T07:00:19Z">
    <w:p w:rsidR="00000000" w:rsidDel="00000000" w:rsidP="00000000" w:rsidRDefault="00000000" w:rsidRPr="00000000" w14:paraId="000005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contact me or register to be part of the group via https://www.rd-alliance.org/groups/fair-research-software-fair4rs-wg</w:t>
      </w:r>
    </w:p>
  </w:comment>
  <w:comment w:author="Alexander Struck" w:id="275" w:date="2021-05-29T12:18:23Z">
    <w:p w:rsidR="00000000" w:rsidDel="00000000" w:rsidP="00000000" w:rsidRDefault="00000000" w:rsidRPr="00000000" w14:paraId="000005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strictly speaking in a legal sense.</w:t>
      </w:r>
    </w:p>
  </w:comment>
  <w:comment w:author="Neil Chue Hong" w:id="276" w:date="2021-06-03T16:53:17Z">
    <w:p w:rsidR="00000000" w:rsidDel="00000000" w:rsidP="00000000" w:rsidRDefault="00000000" w:rsidRPr="00000000" w14:paraId="000005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made in next version.</w:t>
      </w:r>
    </w:p>
  </w:comment>
  <w:comment w:author="Alexander Struck" w:id="280" w:date="2021-05-29T12:21:11Z">
    <w:p w:rsidR="00000000" w:rsidDel="00000000" w:rsidP="00000000" w:rsidRDefault="00000000" w:rsidRPr="00000000" w14:paraId="000005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Provenance is metadata that supports Findability and I suggest to move this section to F (if you really need it).</w:t>
      </w:r>
    </w:p>
  </w:comment>
  <w:comment w:author="Neil Chue Hong" w:id="281" w:date="2021-06-03T16:59:29Z">
    <w:p w:rsidR="00000000" w:rsidDel="00000000" w:rsidP="00000000" w:rsidRDefault="00000000" w:rsidRPr="00000000" w14:paraId="000005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would disagree with this - for instance, a major form of provenance for software source code is the commit history. Reusability considerations often rely on understanding these decisions e.g. the constraints to use.</w:t>
      </w:r>
    </w:p>
  </w:comment>
  <w:comment w:author="Paula Andrea" w:id="356" w:date="2021-05-18T06:51:53Z">
    <w:p w:rsidR="00000000" w:rsidDel="00000000" w:rsidP="00000000" w:rsidRDefault="00000000" w:rsidRPr="00000000" w14:paraId="000005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subgroup 1 I believe, @dskatz@illinois.edu can you check please</w:t>
      </w:r>
    </w:p>
  </w:comment>
  <w:comment w:author="Daniel S. Katz" w:id="357" w:date="2021-05-18T14:05:06Z">
    <w:p w:rsidR="00000000" w:rsidDel="00000000" w:rsidP="00000000" w:rsidRDefault="00000000" w:rsidRPr="00000000" w14:paraId="000005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see a record of this, though he was in the group. We probably should just ask him.</w:t>
      </w:r>
    </w:p>
  </w:comment>
  <w:comment w:author="Alexander Struck" w:id="295" w:date="2021-05-29T12:28:02Z">
    <w:p w:rsidR="00000000" w:rsidDel="00000000" w:rsidP="00000000" w:rsidRDefault="00000000" w:rsidRPr="00000000" w14:paraId="000005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paragraph reads like the abstract part of an intro or summary. Community standards should be considered in all FAIR4RS principles.</w:t>
      </w:r>
    </w:p>
  </w:comment>
  <w:comment w:author="Neil Chue Hong" w:id="296" w:date="2021-06-03T17:22:06Z">
    <w:p w:rsidR="00000000" w:rsidDel="00000000" w:rsidP="00000000" w:rsidRDefault="00000000" w:rsidRPr="00000000" w14:paraId="000005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bit of a catch-all, however there is a specific reason that it is called out in Reusability, as there are many community standards for Reusability (although this is also true for Interoperability more generally, if not for software).</w:t>
      </w:r>
    </w:p>
  </w:comment>
  <w:comment w:author="Neil Chue Hong" w:id="297" w:date="2021-06-03T17:23:07Z">
    <w:p w:rsidR="00000000" w:rsidDel="00000000" w:rsidP="00000000" w:rsidRDefault="00000000" w:rsidRPr="00000000" w14:paraId="000005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Happy to consider suggestions of how this could be rewritten to address your issue.</w:t>
      </w:r>
    </w:p>
  </w:comment>
  <w:comment w:author="Neil Chue Hong" w:id="302" w:date="2021-06-03T17:26:04Z">
    <w:p w:rsidR="00000000" w:rsidDel="00000000" w:rsidP="00000000" w:rsidRDefault="00000000" w:rsidRPr="00000000" w14:paraId="000005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original intent of this sentence was to clarify that this principle was not meant to stifle innovation around the way that software was being developed, but that if a piece of software was going beyond community standards, this should be done with the relevant community with the aim of creating a new standard. I've changed the wording to better state this.</w:t>
      </w:r>
    </w:p>
  </w:comment>
  <w:comment w:author="Alexander Struck" w:id="309" w:date="2021-05-29T12:35:26Z">
    <w:p w:rsidR="00000000" w:rsidDel="00000000" w:rsidP="00000000" w:rsidRDefault="00000000" w:rsidRPr="00000000" w14:paraId="000005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per request for example</w:t>
      </w:r>
    </w:p>
  </w:comment>
  <w:comment w:author="Neil Chue Hong" w:id="310" w:date="2021-06-03T14:48:42Z">
    <w:p w:rsidR="00000000" w:rsidDel="00000000" w:rsidP="00000000" w:rsidRDefault="00000000" w:rsidRPr="00000000" w14:paraId="000005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the suggested example.</w:t>
      </w:r>
    </w:p>
  </w:comment>
  <w:comment w:author="Anna-Lena Lamprecht" w:id="7" w:date="2021-05-19T08:59:19Z">
    <w:p w:rsidR="00000000" w:rsidDel="00000000" w:rsidP="00000000" w:rsidRDefault="00000000" w:rsidRPr="00000000" w14:paraId="000005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maybe rather 'from the outset' or something like that ('originally' sounds to me as if it has changed in the meantime)</w:t>
      </w:r>
    </w:p>
  </w:comment>
  <w:comment w:author="Axel Loewe" w:id="8" w:date="2021-05-24T17:28:12Z">
    <w:p w:rsidR="00000000" w:rsidDel="00000000" w:rsidP="00000000" w:rsidRDefault="00000000" w:rsidRPr="00000000" w14:paraId="000005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p w:rsidR="00000000" w:rsidDel="00000000" w:rsidP="00000000" w:rsidRDefault="00000000" w:rsidRPr="00000000" w14:paraId="000005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 then" could be another option</w:t>
      </w:r>
    </w:p>
  </w:comment>
  <w:comment w:author="Morane Gruenpeter" w:id="9" w:date="2021-05-25T10:31:04Z">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Neil Chue Hong" w:id="10" w:date="2021-06-01T22:33:29Z">
    <w:p w:rsidR="00000000" w:rsidDel="00000000" w:rsidP="00000000" w:rsidRDefault="00000000" w:rsidRPr="00000000" w14:paraId="000005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Suggestion is accepted in next version, along with Allen Lee's suggested rephrasing of this sentence.</w:t>
      </w:r>
    </w:p>
  </w:comment>
  <w:comment w:author="Anna-Lena Lamprecht" w:id="48" w:date="2021-05-19T09:06:49Z">
    <w:p w:rsidR="00000000" w:rsidDel="00000000" w:rsidP="00000000" w:rsidRDefault="00000000" w:rsidRPr="00000000" w14:paraId="000005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verb missing here?</w:t>
      </w:r>
    </w:p>
  </w:comment>
  <w:comment w:author="Neil Chue Hong" w:id="49" w:date="2021-05-19T10:13:32Z">
    <w:p w:rsidR="00000000" w:rsidDel="00000000" w:rsidP="00000000" w:rsidRDefault="00000000" w:rsidRPr="00000000" w14:paraId="000005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 I think either the "where" could be removed, or an "is" added after boundary.</w:t>
      </w:r>
    </w:p>
  </w:comment>
  <w:comment w:author="Neil Chue Hong" w:id="13" w:date="2021-05-19T10:12:31Z">
    <w:p w:rsidR="00000000" w:rsidDel="00000000" w:rsidP="00000000" w:rsidRDefault="00000000" w:rsidRPr="00000000" w14:paraId="000005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direct quotation from the 2016 FAIR Guiding Principles paper, so I propose keeping the hyphen.</w:t>
      </w:r>
    </w:p>
  </w:comment>
  <w:comment w:author="Anna-Lena Lamprecht" w:id="14" w:date="2021-05-29T09:27:37Z">
    <w:p w:rsidR="00000000" w:rsidDel="00000000" w:rsidP="00000000" w:rsidRDefault="00000000" w:rsidRPr="00000000" w14:paraId="000005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 then</w:t>
      </w:r>
    </w:p>
  </w:comment>
  <w:comment w:author="SAS Sansone" w:id="66" w:date="2021-05-28T16:41:23Z">
    <w:p w:rsidR="00000000" w:rsidDel="00000000" w:rsidP="00000000" w:rsidRDefault="00000000" w:rsidRPr="00000000" w14:paraId="000005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Such as codemeta, software ontology?</w:t>
      </w:r>
    </w:p>
  </w:comment>
  <w:comment w:author="Neil Chue Hong" w:id="67" w:date="2021-06-01T23:40:34Z">
    <w:p w:rsidR="00000000" w:rsidDel="00000000" w:rsidP="00000000" w:rsidRDefault="00000000" w:rsidRPr="00000000" w14:paraId="000005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was not consensus on how to choose specific examples, given that each community often has different selections of standards. It is hoped that the accompanying guidance documents will be able to go into more detail and provide various examples.</w:t>
      </w:r>
    </w:p>
  </w:comment>
  <w:comment w:author="Alexander Struck" w:id="70" w:date="2021-05-28T16:39:47Z">
    <w:p w:rsidR="00000000" w:rsidDel="00000000" w:rsidP="00000000" w:rsidRDefault="00000000" w:rsidRPr="00000000" w14:paraId="000005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aspire to assign PIDs and metadata to "(sub)modules" according to fig.1, the problem of versioning imported functionality (and their dependencies) may illustrate how different software might be here, compared with data.</w:t>
      </w:r>
    </w:p>
  </w:comment>
  <w:comment w:author="Esther Plomp" w:id="341" w:date="2021-05-22T13:43:21Z">
    <w:p w:rsidR="00000000" w:rsidDel="00000000" w:rsidP="00000000" w:rsidRDefault="00000000" w:rsidRPr="00000000" w14:paraId="000005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absolutely fabulous! Great overview and it really provides an overview of the past years!</w:t>
      </w:r>
    </w:p>
  </w:comment>
  <w:comment w:author="Axel Loewe" w:id="342" w:date="2021-05-25T07:56:22Z">
    <w:p w:rsidR="00000000" w:rsidDel="00000000" w:rsidP="00000000" w:rsidRDefault="00000000" w:rsidRPr="00000000" w14:paraId="000005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comment>
  <w:comment w:author="Anna-Lena Lamprecht" w:id="132" w:date="2021-05-29T09:45:42Z">
    <w:p w:rsidR="00000000" w:rsidDel="00000000" w:rsidP="00000000" w:rsidRDefault="00000000" w:rsidRPr="00000000" w14:paraId="000005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hard, all options have their appeal. :)</w:t>
      </w:r>
    </w:p>
    <w:p w:rsidR="00000000" w:rsidDel="00000000" w:rsidP="00000000" w:rsidRDefault="00000000" w:rsidRPr="00000000" w14:paraId="000005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I'd prefer going for option 1. As others have said, it's the most concise way to go, and most aligned with the original FAIR principles.</w:t>
      </w:r>
    </w:p>
    <w:p w:rsidR="00000000" w:rsidDel="00000000" w:rsidP="00000000" w:rsidRDefault="00000000" w:rsidRPr="00000000" w14:paraId="000005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Definitely address 4., though, and state the importance of OS and that there are less hurdles to it than for (often sensitive) data. </w:t>
      </w:r>
    </w:p>
    <w:p w:rsidR="00000000" w:rsidDel="00000000" w:rsidP="00000000" w:rsidRDefault="00000000" w:rsidRPr="00000000" w14:paraId="000005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and 3. are important in general, but would take the discussion quite far from the original FAIR work. Mention this somewhere in the document to show awareness, but maybe explicitly leave for future work/discussion.</w:t>
      </w:r>
    </w:p>
  </w:comment>
  <w:comment w:author="Neil Chue Hong" w:id="133" w:date="2021-06-03T23:17:31Z">
    <w:p w:rsidR="00000000" w:rsidDel="00000000" w:rsidP="00000000" w:rsidRDefault="00000000" w:rsidRPr="00000000" w14:paraId="000005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1 is the consensus choice.</w:t>
      </w:r>
    </w:p>
  </w:comment>
  <w:comment w:author="SAS Sansone" w:id="59" w:date="2021-05-28T16:32:46Z">
    <w:p w:rsidR="00000000" w:rsidDel="00000000" w:rsidP="00000000" w:rsidRDefault="00000000" w:rsidRPr="00000000" w14:paraId="000005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actually this is not unique to software, it is true in general for data or any other digital object. The principles are generic and aspirational, as we know, so actionable and measurable indicators are needed</w:t>
      </w:r>
    </w:p>
  </w:comment>
  <w:comment w:author="Neil Chue Hong" w:id="60" w:date="2021-06-01T23:28:49Z">
    <w:p w:rsidR="00000000" w:rsidDel="00000000" w:rsidP="00000000" w:rsidRDefault="00000000" w:rsidRPr="00000000" w14:paraId="000005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Agreed - it's included here because some readers will not be aware of the details of applying the FAIR principles to other digital objects.</w:t>
      </w:r>
    </w:p>
  </w:comment>
  <w:comment w:author="SAS Sansone" w:id="50" w:date="2021-05-28T16:26:12Z">
    <w:p w:rsidR="00000000" w:rsidDel="00000000" w:rsidP="00000000" w:rsidRDefault="00000000" w:rsidRPr="00000000" w14:paraId="000005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Two comments here.</w:t>
      </w:r>
    </w:p>
    <w:p w:rsidR="00000000" w:rsidDel="00000000" w:rsidP="00000000" w:rsidRDefault="00000000" w:rsidRPr="00000000" w14:paraId="000005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why would this be an issue? I mean FAIR data is data that is public or private, same for software; their openness or proprietariness is not an impediment to FAIRness. </w:t>
      </w:r>
    </w:p>
    <w:p w:rsidR="00000000" w:rsidDel="00000000" w:rsidP="00000000" w:rsidRDefault="00000000" w:rsidRPr="00000000" w14:paraId="000005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Also, the title of this work is "research software", so maybe you do need to clarify why you only focus on software in the 'research' context; otherwise you should consider dropping 'research' from the title</w:t>
      </w:r>
    </w:p>
  </w:comment>
  <w:comment w:author="Neil Chue Hong" w:id="51" w:date="2021-06-01T23:22:02Z">
    <w:p w:rsidR="00000000" w:rsidDel="00000000" w:rsidP="00000000" w:rsidRDefault="00000000" w:rsidRPr="00000000" w14:paraId="000005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answer to your comments:</w:t>
      </w:r>
    </w:p>
    <w:p w:rsidR="00000000" w:rsidDel="00000000" w:rsidP="00000000" w:rsidRDefault="00000000" w:rsidRPr="00000000" w14:paraId="000005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The reason this was noted is that there is a strong subsection of the community that would prefer FAIR to be restricted to particular categories of software e.g. open source only, or specifically designed for research only rather than used by researchers to conduct research. As many of these boundaries are themselves fuzzy, it makes it hard interpret the guidelines if this boundary is made.  </w:t>
      </w:r>
    </w:p>
    <w:p w:rsidR="00000000" w:rsidDel="00000000" w:rsidP="00000000" w:rsidRDefault="00000000" w:rsidRPr="00000000" w14:paraId="000005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Here, we are simply drawing parallels with the original FAIR principles which talk about scientific data management and stewardship, and scholarly digital research objects. We should probably have a definition, coming from subgroup 3, about what we consider research software.</w:t>
      </w:r>
    </w:p>
  </w:comment>
  <w:comment w:author="Paula Andrea" w:id="353" w:date="2021-05-18T06:29:10Z">
    <w:p w:rsidR="00000000" w:rsidDel="00000000" w:rsidP="00000000" w:rsidRDefault="00000000" w:rsidRPr="00000000" w14:paraId="000005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James please contact me or register to be part of the group via https://www.rd-alliance.org/groups/fair-research-software-fair4rs-wg</w:t>
      </w:r>
    </w:p>
  </w:comment>
  <w:comment w:author="Anna-Lena Lamprecht" w:id="298" w:date="2021-05-29T10:43:06Z">
    <w:p w:rsidR="00000000" w:rsidDel="00000000" w:rsidP="00000000" w:rsidRDefault="00000000" w:rsidRPr="00000000" w14:paraId="000005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Wondering if we should emphasize the importance of documentation for (re)use more. Not sure where that would fit best, though.</w:t>
      </w:r>
    </w:p>
  </w:comment>
  <w:comment w:author="Neil Chue Hong" w:id="299" w:date="2021-06-03T17:23:37Z">
    <w:p w:rsidR="00000000" w:rsidDel="00000000" w:rsidP="00000000" w:rsidRDefault="00000000" w:rsidRPr="00000000" w14:paraId="000005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Happy to consider suggestions of how this could be best done.</w:t>
      </w:r>
    </w:p>
  </w:comment>
  <w:comment w:author="SAS Sansone" w:id="46" w:date="2021-05-28T16:23:23Z">
    <w:p w:rsidR="00000000" w:rsidDel="00000000" w:rsidP="00000000" w:rsidRDefault="00000000" w:rsidRPr="00000000" w14:paraId="000005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time that the word draft is used</w:t>
      </w:r>
    </w:p>
  </w:comment>
  <w:comment w:author="Neil Chue Hong" w:id="47" w:date="2021-06-01T23:16:09Z">
    <w:p w:rsidR="00000000" w:rsidDel="00000000" w:rsidP="00000000" w:rsidRDefault="00000000" w:rsidRPr="00000000" w14:paraId="000005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spot - this is an oversight in going between versions.</w:t>
      </w:r>
    </w:p>
  </w:comment>
  <w:comment w:author="SAS Sansone" w:id="18" w:date="2021-05-28T16:04:44Z">
    <w:p w:rsidR="00000000" w:rsidDel="00000000" w:rsidP="00000000" w:rsidRDefault="00000000" w:rsidRPr="00000000" w14:paraId="000005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implies the other component are not relevant to FAIRness, which seem in contradiction with the previous para. Perhaps it needs some clarification.</w:t>
      </w:r>
    </w:p>
  </w:comment>
  <w:comment w:author="Alexander Struck" w:id="19" w:date="2021-05-29T08:55:57Z">
    <w:p w:rsidR="00000000" w:rsidDel="00000000" w:rsidP="00000000" w:rsidRDefault="00000000" w:rsidRPr="00000000" w14:paraId="000005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imho, irrelevance of the other forms is not implied here, but I think the view is too narrow: </w:t>
      </w:r>
    </w:p>
    <w:p w:rsidR="00000000" w:rsidDel="00000000" w:rsidP="00000000" w:rsidRDefault="00000000" w:rsidRPr="00000000" w14:paraId="000005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programmer may understand source code best</w:t>
      </w:r>
    </w:p>
    <w:p w:rsidR="00000000" w:rsidDel="00000000" w:rsidP="00000000" w:rsidRDefault="00000000" w:rsidRPr="00000000" w14:paraId="000005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(re)user may find the executable more "accessible"</w:t>
      </w:r>
    </w:p>
    <w:p w:rsidR="00000000" w:rsidDel="00000000" w:rsidP="00000000" w:rsidRDefault="00000000" w:rsidRPr="00000000" w14:paraId="000005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linter algorithm requires source code</w:t>
      </w:r>
    </w:p>
    <w:p w:rsidR="00000000" w:rsidDel="00000000" w:rsidP="00000000" w:rsidRDefault="00000000" w:rsidRPr="00000000" w14:paraId="000005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interpreter is required for scripting languages while a compiled version is more "understandable" for the operating system asked to run "software".</w:t>
      </w:r>
    </w:p>
    <w:p w:rsidR="00000000" w:rsidDel="00000000" w:rsidP="00000000" w:rsidRDefault="00000000" w:rsidRPr="00000000" w14:paraId="000005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 course, the creator(s) should make software FAIR.</w:t>
      </w:r>
    </w:p>
  </w:comment>
  <w:comment w:author="Neil Chue Hong" w:id="20" w:date="2021-06-01T23:03:22Z">
    <w:p w:rsidR="00000000" w:rsidDel="00000000" w:rsidP="00000000" w:rsidRDefault="00000000" w:rsidRPr="00000000" w14:paraId="000005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this is a little bit confusing - in shortening the original text, some of the meaning was lost. This has been clarified in the next version to say that source code is often the easiest form to apply the FAIR principles to, and to enable an understanding of the software. I've also taken some of the text that Alexander has suggested.</w:t>
      </w:r>
    </w:p>
  </w:comment>
  <w:comment w:author="Esther Plomp" w:id="134" w:date="2021-05-22T13:19:29Z">
    <w:p w:rsidR="00000000" w:rsidDel="00000000" w:rsidP="00000000" w:rsidRDefault="00000000" w:rsidRPr="00000000" w14:paraId="000005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would go for option 1 because it is more concise. Extra accessibility concerns should not change the core of the principle I think.</w:t>
      </w:r>
    </w:p>
  </w:comment>
  <w:comment w:author="Axel Loewe" w:id="135" w:date="2021-05-24T19:49:13Z">
    <w:p w:rsidR="00000000" w:rsidDel="00000000" w:rsidP="00000000" w:rsidRDefault="00000000" w:rsidRPr="00000000" w14:paraId="000005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SAS Sansone" w:id="136" w:date="2021-05-28T17:22:49Z">
    <w:p w:rsidR="00000000" w:rsidDel="00000000" w:rsidP="00000000" w:rsidRDefault="00000000" w:rsidRPr="00000000" w14:paraId="000005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as this is clear and simple, hence will be met. I always think in terms of implementability where there are options: it is balance act in providing good guidance but also being pragmatic.</w:t>
      </w:r>
    </w:p>
  </w:comment>
  <w:comment w:author="Alexander Struck" w:id="137" w:date="2021-05-29T10:29:47Z">
    <w:p w:rsidR="00000000" w:rsidDel="00000000" w:rsidP="00000000" w:rsidRDefault="00000000" w:rsidRPr="00000000" w14:paraId="000005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Neil Chue Hong" w:id="138" w:date="2021-06-03T23:17:15Z">
    <w:p w:rsidR="00000000" w:rsidDel="00000000" w:rsidP="00000000" w:rsidRDefault="00000000" w:rsidRPr="00000000" w14:paraId="000005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consensus choice.</w:t>
      </w:r>
    </w:p>
  </w:comment>
  <w:comment w:author="SAS Sansone" w:id="43" w:date="2021-05-28T16:18:52Z">
    <w:p w:rsidR="00000000" w:rsidDel="00000000" w:rsidP="00000000" w:rsidRDefault="00000000" w:rsidRPr="00000000" w14:paraId="000005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imo the paper is missing words or encouragement and examples of benefits</w:t>
      </w:r>
    </w:p>
  </w:comment>
  <w:comment w:author="Neil Chue Hong" w:id="44" w:date="2021-06-01T23:12:09Z">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intention is that specific examples of benefits are articulated in another document developed by the FAIR4RS roadmap group, however we can certainly aim to put in more general encouragement.</w:t>
      </w:r>
    </w:p>
  </w:comment>
  <w:comment w:author="SAS Sansone" w:id="45" w:date="2021-05-28T16:17:26Z">
    <w:p w:rsidR="00000000" w:rsidDel="00000000" w:rsidP="00000000" w:rsidRDefault="00000000" w:rsidRPr="00000000" w14:paraId="000005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sentence seems to be  out of place imo</w:t>
      </w:r>
    </w:p>
  </w:comment>
  <w:comment w:author="SAS Sansone" w:id="16" w:date="2021-05-28T16:01:56Z">
    <w:p w:rsidR="00000000" w:rsidDel="00000000" w:rsidP="00000000" w:rsidRDefault="00000000" w:rsidRPr="00000000" w14:paraId="000005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not sure I understand what this means, but this is not unique to software. I mean, many datasets are compiled from a number of datasets components, of different types, and their FAIRness will most probably vary too.</w:t>
      </w:r>
    </w:p>
  </w:comment>
  <w:comment w:author="Neil Chue Hong" w:id="17" w:date="2021-06-01T22:44:33Z">
    <w:p w:rsidR="00000000" w:rsidDel="00000000" w:rsidP="00000000" w:rsidRDefault="00000000" w:rsidRPr="00000000" w14:paraId="000005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we were trying to move away from one line of thought that came up in the first consultation that suggested that software could only be FAIR if its dependencies were FAIR but this leads to a number of issues.</w:t>
      </w:r>
    </w:p>
    <w:p w:rsidR="00000000" w:rsidDel="00000000" w:rsidP="00000000" w:rsidRDefault="00000000" w:rsidRPr="00000000" w14:paraId="000005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think it is unique to software, but it is something that came up in the work that led to this document.</w:t>
      </w:r>
    </w:p>
  </w:comment>
  <w:comment w:author="Esther Plomp" w:id="157" w:date="2021-05-22T13:25:27Z">
    <w:p w:rsidR="00000000" w:rsidDel="00000000" w:rsidP="00000000" w:rsidRDefault="00000000" w:rsidRPr="00000000" w14:paraId="000005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1: 2-4 is too complicated/impractical to demand.</w:t>
      </w:r>
    </w:p>
  </w:comment>
  <w:comment w:author="Alexander Struck" w:id="158" w:date="2021-05-29T11:02:48Z">
    <w:p w:rsidR="00000000" w:rsidDel="00000000" w:rsidP="00000000" w:rsidRDefault="00000000" w:rsidRPr="00000000" w14:paraId="000005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imho, option 4 is the least complicated/impractical to demand</w:t>
      </w:r>
    </w:p>
  </w:comment>
  <w:comment w:author="Neil Chue Hong" w:id="159" w:date="2021-06-03T23:19:15Z">
    <w:p w:rsidR="00000000" w:rsidDel="00000000" w:rsidP="00000000" w:rsidRDefault="00000000" w:rsidRPr="00000000" w14:paraId="000005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4 is the choice that best meets all the comments. However I have added the explanation to the foundational accessible principle, rather than the A1 principle.</w:t>
      </w:r>
    </w:p>
  </w:comment>
  <w:comment w:author="Esther Plomp" w:id="55" w:date="2021-05-22T13:06:06Z">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Paragraph starts with this already.</w:t>
      </w:r>
    </w:p>
  </w:comment>
  <w:comment w:author="Neil Chue Hong" w:id="56" w:date="2021-06-01T23:23:29Z">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Agreed. This will be removed in the next version.</w:t>
      </w:r>
    </w:p>
  </w:comment>
  <w:comment w:author="Alexander Struck" w:id="37" w:date="2021-05-28T16:01:49Z">
    <w:p w:rsidR="00000000" w:rsidDel="00000000" w:rsidP="00000000" w:rsidRDefault="00000000" w:rsidRPr="00000000" w14:paraId="000005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the first two sentences make sense to me, the third does not yet fit in. Maybe we don't need the third sentence? Or am I missing an important point made here?</w:t>
      </w:r>
    </w:p>
  </w:comment>
  <w:comment w:author="Neil Chue Hong" w:id="38" w:date="2021-06-01T23:09:46Z">
    <w:p w:rsidR="00000000" w:rsidDel="00000000" w:rsidP="00000000" w:rsidRDefault="00000000" w:rsidRPr="00000000" w14:paraId="000005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We're going back to the originator of this sentence to check if something has been lost in the editing process.</w:t>
      </w:r>
    </w:p>
  </w:comment>
  <w:comment w:author="Anna-Lena Lamprecht" w:id="175" w:date="2021-05-29T10:17:51Z">
    <w:p w:rsidR="00000000" w:rsidDel="00000000" w:rsidP="00000000" w:rsidRDefault="00000000" w:rsidRPr="00000000" w14:paraId="000005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IMO "manual" is okay, but "negotiate" is not appropriate here</w:t>
      </w:r>
    </w:p>
  </w:comment>
  <w:comment w:author="Alexander Struck" w:id="176" w:date="2021-05-29T11:10:40Z">
    <w:p w:rsidR="00000000" w:rsidDel="00000000" w:rsidP="00000000" w:rsidRDefault="00000000" w:rsidRPr="00000000" w14:paraId="000005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Neil Chue Hong" w:id="177" w:date="2021-06-03T22:58:52Z">
    <w:p w:rsidR="00000000" w:rsidDel="00000000" w:rsidP="00000000" w:rsidRDefault="00000000" w:rsidRPr="00000000" w14:paraId="000005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next version, text has been added to A1.2 to make it clear that manual protocols are allowed in certain cases but not recommended as the intent is to make things machine readable and executable.</w:t>
      </w:r>
    </w:p>
  </w:comment>
  <w:comment w:author="Alexander Struck" w:id="120" w:date="2021-05-29T09:50:32Z">
    <w:p w:rsidR="00000000" w:rsidDel="00000000" w:rsidP="00000000" w:rsidRDefault="00000000" w:rsidRPr="00000000" w14:paraId="000005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imho, too specific. You could also find things by browsing.</w:t>
      </w:r>
    </w:p>
  </w:comment>
  <w:comment w:author="Neil Chue Hong" w:id="121" w:date="2021-05-31T23:34:50Z">
    <w:p w:rsidR="00000000" w:rsidDel="00000000" w:rsidP="00000000" w:rsidRDefault="00000000" w:rsidRPr="00000000" w14:paraId="000005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the intent was to not restrict this to only be FAIR if the software was registered in a registry or catalog. It should also meet this FAIR principle if its metadata is made available in a way that enables broader definition of search. Perhaps the term search requires better definition, or use of a different term.</w:t>
      </w:r>
    </w:p>
  </w:comment>
  <w:comment w:author="Alexander Struck" w:id="122" w:date="2021-06-01T08:07:54Z">
    <w:p w:rsidR="00000000" w:rsidDel="00000000" w:rsidP="00000000" w:rsidRDefault="00000000" w:rsidRPr="00000000" w14:paraId="000005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reads as we want to express: </w:t>
      </w:r>
    </w:p>
    <w:p w:rsidR="00000000" w:rsidDel="00000000" w:rsidP="00000000" w:rsidRDefault="00000000" w:rsidRPr="00000000" w14:paraId="000005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'Software and/or its metadata must be published openly so that they are discoverable by humans and machines.'</w:t>
      </w:r>
    </w:p>
    <w:p w:rsidR="00000000" w:rsidDel="00000000" w:rsidP="00000000" w:rsidRDefault="00000000" w:rsidRPr="00000000" w14:paraId="000005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me this implies searching/browsing in a local/disciplinary repository and also indexing in a search engine/specialized platform.</w:t>
      </w:r>
    </w:p>
  </w:comment>
  <w:comment w:author="SAS Sansone" w:id="30" w:date="2021-05-28T16:11:33Z">
    <w:p w:rsidR="00000000" w:rsidDel="00000000" w:rsidP="00000000" w:rsidRDefault="00000000" w:rsidRPr="00000000" w14:paraId="000005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really struggling to understand this whole para and its message, sorry</w:t>
      </w:r>
    </w:p>
  </w:comment>
  <w:comment w:author="Allen Lee" w:id="31" w:date="2021-05-29T05:25:09Z">
    <w:p w:rsidR="00000000" w:rsidDel="00000000" w:rsidP="00000000" w:rsidRDefault="00000000" w:rsidRPr="00000000" w14:paraId="000005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Agreed. I think it's trying to convey something along the lines of "The FAIR principles should be applied to any and all research software that underpin published findings."</w:t>
      </w:r>
    </w:p>
  </w:comment>
  <w:comment w:author="Neil Chue Hong" w:id="32" w:date="2021-06-01T22:54:52Z">
    <w:p w:rsidR="00000000" w:rsidDel="00000000" w:rsidP="00000000" w:rsidRDefault="00000000" w:rsidRPr="00000000" w14:paraId="000005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 this has been rewritten to make this clearer in the next version.</w:t>
      </w:r>
    </w:p>
  </w:comment>
  <w:comment w:author="Esther Plomp" w:id="254" w:date="2021-05-22T13:30:29Z">
    <w:p w:rsidR="00000000" w:rsidDel="00000000" w:rsidP="00000000" w:rsidRDefault="00000000" w:rsidRPr="00000000" w14:paraId="000005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Fantastic addition!</w:t>
      </w:r>
    </w:p>
  </w:comment>
  <w:comment w:author="Esther Plomp" w:id="313" w:date="2021-05-22T13:34:13Z">
    <w:p w:rsidR="00000000" w:rsidDel="00000000" w:rsidP="00000000" w:rsidRDefault="00000000" w:rsidRPr="00000000" w14:paraId="000005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in, I have difficulties finding funding calls that would allow allocating funding to these activities..</w:t>
      </w:r>
    </w:p>
  </w:comment>
  <w:comment w:author="Neil Chue Hong" w:id="314" w:date="2021-06-03T14:50:11Z">
    <w:p w:rsidR="00000000" w:rsidDel="00000000" w:rsidP="00000000" w:rsidRDefault="00000000" w:rsidRPr="00000000" w14:paraId="000005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 you for this suggestion.</w:t>
      </w:r>
    </w:p>
  </w:comment>
  <w:comment w:author="Alexander Struck" w:id="194" w:date="2021-05-29T10:44:56Z">
    <w:p w:rsidR="00000000" w:rsidDel="00000000" w:rsidP="00000000" w:rsidRDefault="00000000" w:rsidRPr="00000000" w14:paraId="000005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license usually regulates (re)use of and not access to software. Examples: MIT, BSD</w:t>
      </w:r>
    </w:p>
  </w:comment>
  <w:comment w:author="Neil Chue Hong" w:id="195" w:date="2021-06-03T22:40:07Z">
    <w:p w:rsidR="00000000" w:rsidDel="00000000" w:rsidP="00000000" w:rsidRDefault="00000000" w:rsidRPr="00000000" w14:paraId="000005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More broadly, many licenses do include terms regulating access to software - many commercial End User License Agreements will, for instance, have terms that restrict the number of downloads or who is allowed to access the source code at what points in time.</w:t>
      </w:r>
    </w:p>
  </w:comment>
  <w:comment w:author="Alexander Struck" w:id="196" w:date="2021-05-29T10:46:58Z">
    <w:p w:rsidR="00000000" w:rsidDel="00000000" w:rsidP="00000000" w:rsidRDefault="00000000" w:rsidRPr="00000000" w14:paraId="000005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expresses access to third-party software. Is this in the scope of our Accessibility?</w:t>
      </w:r>
    </w:p>
  </w:comment>
  <w:comment w:author="Neil Chue Hong" w:id="197" w:date="2021-06-03T22:42:28Z">
    <w:p w:rsidR="00000000" w:rsidDel="00000000" w:rsidP="00000000" w:rsidRDefault="00000000" w:rsidRPr="00000000" w14:paraId="000005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is, as the owner of the software (who wishes to make it FAIR) may require a license server.</w:t>
      </w:r>
    </w:p>
  </w:comment>
  <w:comment w:author="Anna-Lena Lamprecht" w:id="250" w:date="2021-05-29T10:32:48Z">
    <w:p w:rsidR="00000000" w:rsidDel="00000000" w:rsidP="00000000" w:rsidRDefault="00000000" w:rsidRPr="00000000" w14:paraId="000005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we have this in I?</w:t>
      </w:r>
    </w:p>
  </w:comment>
  <w:comment w:author="Alexander Struck" w:id="251" w:date="2021-05-29T12:08:02Z">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imho the sentence explains Interoperable as it stands now. I'll suggest a differentiation.</w:t>
      </w:r>
    </w:p>
  </w:comment>
  <w:comment w:author="Allen Lee" w:id="252" w:date="2021-05-31T23:11:12Z">
    <w:p w:rsidR="00000000" w:rsidDel="00000000" w:rsidP="00000000" w:rsidRDefault="00000000" w:rsidRPr="00000000" w14:paraId="000005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sentence is misleading;  interoperability in the section above seems more along the lines of "does the software play nicely with others" and speak the same protocols, data interchange etc.. not just its relationship with its dependencies</w:t>
      </w:r>
    </w:p>
  </w:comment>
  <w:comment w:author="Neil Chue Hong" w:id="253" w:date="2021-06-03T15:59:51Z">
    <w:p w:rsidR="00000000" w:rsidDel="00000000" w:rsidP="00000000" w:rsidRDefault="00000000" w:rsidRPr="00000000" w14:paraId="000005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Sorry - this was a copy and paste error!</w:t>
      </w:r>
    </w:p>
  </w:comment>
  <w:comment w:author="Alexander Struck" w:id="152" w:date="2021-05-29T10:56:31Z">
    <w:p w:rsidR="00000000" w:rsidDel="00000000" w:rsidP="00000000" w:rsidRDefault="00000000" w:rsidRPr="00000000" w14:paraId="000005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Strictly speaking, an object is not retrievable by a DOI but the DOI must be resolved by a service that may have minted it and has the appropriate metadata (incl URL for HTTPs access)</w:t>
      </w:r>
    </w:p>
  </w:comment>
  <w:comment w:author="Neil Chue Hong" w:id="153" w:date="2021-06-03T22:46:28Z">
    <w:p w:rsidR="00000000" w:rsidDel="00000000" w:rsidP="00000000" w:rsidRDefault="00000000" w:rsidRPr="00000000" w14:paraId="000005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is adequately implied in the principle - if it can't be resolved it can't be retrieved. Here, in most cases, the identifier will be a URL (which may be associated with a DOI).</w:t>
      </w:r>
    </w:p>
  </w:comment>
  <w:comment w:author="SAS Sansone" w:id="33" w:date="2021-05-28T16:09:51Z">
    <w:p w:rsidR="00000000" w:rsidDel="00000000" w:rsidP="00000000" w:rsidRDefault="00000000" w:rsidRPr="00000000" w14:paraId="000005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mean: making a software FAIR does not mean preserving it long term?</w:t>
      </w:r>
    </w:p>
  </w:comment>
  <w:comment w:author="Neil Chue Hong" w:id="34" w:date="2021-06-01T22:56:49Z">
    <w:p w:rsidR="00000000" w:rsidDel="00000000" w:rsidP="00000000" w:rsidRDefault="00000000" w:rsidRPr="00000000" w14:paraId="000005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we meant was that making something FAIR doesn't require it to be preserved for the long term. I've rewritten the text slightly to make this clearer in the next version.</w:t>
      </w:r>
    </w:p>
  </w:comment>
  <w:comment w:author="Alexander Struck" w:id="261" w:date="2021-05-29T12:16:28Z">
    <w:p w:rsidR="00000000" w:rsidDel="00000000" w:rsidP="00000000" w:rsidRDefault="00000000" w:rsidRPr="00000000" w14:paraId="000005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rewording suggestion to focus on reusability and not availability (covered in A.) Also, "clear and accessible" are subject to interpretation.</w:t>
      </w:r>
    </w:p>
  </w:comment>
  <w:comment w:author="Neil Chue Hong" w:id="262" w:date="2021-06-03T16:33:09Z">
    <w:p w:rsidR="00000000" w:rsidDel="00000000" w:rsidP="00000000" w:rsidRDefault="00000000" w:rsidRPr="00000000" w14:paraId="000005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going to take the full suggestion of your rewording here, because it changes the format of the principle from being about what is required from the software to what is required for software reuse. In the next version, I have simplified the wording of the principle to avoid the use of available which has caused confusion and strengthened the explanatory text to make it clearer what "clear" means.</w:t>
      </w:r>
    </w:p>
  </w:comment>
  <w:comment w:author="SAS Sansone" w:id="211" w:date="2021-05-28T17:43:48Z">
    <w:p w:rsidR="00000000" w:rsidDel="00000000" w:rsidP="00000000" w:rsidRDefault="00000000" w:rsidRPr="00000000" w14:paraId="000005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it just about the mean (API) or the content that this exposes? I would say both, so 'and'.</w:t>
      </w:r>
    </w:p>
  </w:comment>
  <w:comment w:author="Neil Chue Hong" w:id="212" w:date="2021-06-03T22:07:37Z">
    <w:p w:rsidR="00000000" w:rsidDel="00000000" w:rsidP="00000000" w:rsidRDefault="00000000" w:rsidRPr="00000000" w14:paraId="000005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are examples of software that interact and interoperate with other software purely through the use of files, which is why the "or" was originally added. However, we did not want to simply say through exchanging data or metadata, as although it could be argued that an API is simply an exchange of data between two pieces of software, it has a well-understood meaning.</w:t>
      </w:r>
    </w:p>
  </w:comment>
  <w:comment w:author="SAS Sansone" w:id="220" w:date="2021-05-28T17:41:34Z">
    <w:p w:rsidR="00000000" w:rsidDel="00000000" w:rsidP="00000000" w:rsidRDefault="00000000" w:rsidRPr="00000000" w14:paraId="000005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or implementation? it makes it more real</w:t>
      </w:r>
    </w:p>
  </w:comment>
  <w:comment w:author="Neil Chue Hong" w:id="221" w:date="2021-06-03T22:14:59Z">
    <w:p w:rsidR="00000000" w:rsidDel="00000000" w:rsidP="00000000" w:rsidRDefault="00000000" w:rsidRPr="00000000" w14:paraId="000005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has been used in the next version of this document.</w:t>
      </w:r>
    </w:p>
  </w:comment>
  <w:comment w:author="SAS Sansone" w:id="218" w:date="2021-05-28T17:40:15Z">
    <w:p w:rsidR="00000000" w:rsidDel="00000000" w:rsidP="00000000" w:rsidRDefault="00000000" w:rsidRPr="00000000" w14:paraId="000005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it, please</w:t>
      </w:r>
    </w:p>
  </w:comment>
  <w:comment w:author="Neil Chue Hong" w:id="219" w:date="2021-06-03T22:26:00Z">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Here, we mean "independent" to mean "can be run separately" - I'll add this as an explanation.</w:t>
      </w:r>
    </w:p>
  </w:comment>
  <w:comment w:author="SAS Sansone" w:id="232" w:date="2021-05-28T17:47:34Z">
    <w:p w:rsidR="00000000" w:rsidDel="00000000" w:rsidP="00000000" w:rsidRDefault="00000000" w:rsidRPr="00000000" w14:paraId="000005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confused here: how does the software 'interoperate' with the datasets they contain/collect/analyse etc?</w:t>
      </w:r>
    </w:p>
  </w:comment>
  <w:comment w:author="SAS Sansone" w:id="228" w:date="2021-05-28T17:46:11Z">
    <w:p w:rsidR="00000000" w:rsidDel="00000000" w:rsidP="00000000" w:rsidRDefault="00000000" w:rsidRPr="00000000" w14:paraId="000005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I am not sure how understand this one.</w:t>
      </w:r>
    </w:p>
  </w:comment>
  <w:comment w:author="Anna-Lena Lamprecht" w:id="229" w:date="2021-05-29T10:26:35Z">
    <w:p w:rsidR="00000000" w:rsidDel="00000000" w:rsidP="00000000" w:rsidRDefault="00000000" w:rsidRPr="00000000" w14:paraId="000005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dependencies? would indeed be good to clarify this with some examples</w:t>
      </w:r>
    </w:p>
  </w:comment>
  <w:comment w:author="Anna-Lena Lamprecht" w:id="230" w:date="2021-05-29T10:40:31Z">
    <w:p w:rsidR="00000000" w:rsidDel="00000000" w:rsidP="00000000" w:rsidRDefault="00000000" w:rsidRPr="00000000" w14:paraId="000005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ah, seeing now that dependencies are in R. Then maybe a forward reference to that would be good to include at this points, as also other readers might wonder.</w:t>
      </w:r>
    </w:p>
  </w:comment>
  <w:comment w:author="Neil Chue Hong" w:id="231" w:date="2021-06-03T22:19:50Z">
    <w:p w:rsidR="00000000" w:rsidDel="00000000" w:rsidP="00000000" w:rsidRDefault="00000000" w:rsidRPr="00000000" w14:paraId="000005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intended to cover things such as parameter files. I've added this as an example in the next version.</w:t>
      </w:r>
    </w:p>
  </w:comment>
  <w:comment w:author="Patricia Herterich" w:id="21" w:date="2021-05-19T13:00:39Z">
    <w:p w:rsidR="00000000" w:rsidDel="00000000" w:rsidP="00000000" w:rsidRDefault="00000000" w:rsidRPr="00000000" w14:paraId="000005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software? I'm not entirely following this sentence</w:t>
      </w:r>
    </w:p>
  </w:comment>
  <w:comment w:author="Tom Honeyman" w:id="22" w:date="2021-05-25T02:40:59Z">
    <w:p w:rsidR="00000000" w:rsidDel="00000000" w:rsidP="00000000" w:rsidRDefault="00000000" w:rsidRPr="00000000" w14:paraId="000005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Yeah, I agree. I'm guessing that they mean associated or referenced objects/materials?</w:t>
      </w:r>
    </w:p>
  </w:comment>
  <w:comment w:author="Alexander Struck" w:id="23" w:date="2021-05-28T15:41:37Z">
    <w:p w:rsidR="00000000" w:rsidDel="00000000" w:rsidP="00000000" w:rsidRDefault="00000000" w:rsidRPr="00000000" w14:paraId="000005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While I think I grasp the intended meaning I'd prefer something like "published (to some extent)" ... which is a prerequisite to software or other 'things' being Findable.</w:t>
      </w:r>
    </w:p>
  </w:comment>
  <w:comment w:author="Neil Chue Hong" w:id="24" w:date="2021-06-01T22:48:25Z">
    <w:p w:rsidR="00000000" w:rsidDel="00000000" w:rsidP="00000000" w:rsidRDefault="00000000" w:rsidRPr="00000000" w14:paraId="000005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intent was indeed "made external" in the context of differentiating between internal and external releases or versions of code. I think we were trying so hard to avoid the use of "publish" that we've got tied in knots. Thanks for pointing this out, and I'll revise the text to make it clearer.</w:t>
      </w:r>
    </w:p>
  </w:comment>
  <w:comment w:author="SAS Sansone" w:id="305" w:date="2021-05-28T18:02:17Z">
    <w:p w:rsidR="00000000" w:rsidDel="00000000" w:rsidP="00000000" w:rsidRDefault="00000000" w:rsidRPr="00000000" w14:paraId="000005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comment>
  <w:comment w:author="Neil Chue Hong" w:id="306" w:date="2021-06-06T22:42:49Z">
    <w:p w:rsidR="00000000" w:rsidDel="00000000" w:rsidP="00000000" w:rsidRDefault="00000000" w:rsidRPr="00000000" w14:paraId="000005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example (codemeta files) has been added to the next version.</w:t>
      </w:r>
    </w:p>
  </w:comment>
  <w:comment w:author="SAS Sansone" w:id="198" w:date="2021-05-28T17:38:54Z">
    <w:p w:rsidR="00000000" w:rsidDel="00000000" w:rsidP="00000000" w:rsidRDefault="00000000" w:rsidRPr="00000000" w14:paraId="000005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but it has to be stored somewhere, hence the registries in F4 above.</w:t>
      </w:r>
    </w:p>
  </w:comment>
  <w:comment w:author="Neil Chue Hong" w:id="199" w:date="2021-06-03T22:30:08Z">
    <w:p w:rsidR="00000000" w:rsidDel="00000000" w:rsidP="00000000" w:rsidRDefault="00000000" w:rsidRPr="00000000" w14:paraId="000005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software, metadata may also be stored with the software itself e.g. packaged with the software, or in the repository (for instance, via the DOAP vocabulary). Although it has to be stored somewhere is no requirement for a registry.</w:t>
      </w:r>
    </w:p>
  </w:comment>
  <w:comment w:author="SAS Sansone" w:id="148" w:date="2021-05-28T17:27:05Z">
    <w:p w:rsidR="00000000" w:rsidDel="00000000" w:rsidP="00000000" w:rsidRDefault="00000000" w:rsidRPr="00000000" w14:paraId="000005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Indeed, these FAIR4RS should not include good SE practices, but complement them. Or everything gets muddled up.</w:t>
      </w:r>
    </w:p>
  </w:comment>
  <w:comment w:author="Anna-Lena Lamprecht" w:id="149" w:date="2021-05-29T09:51:21Z">
    <w:p w:rsidR="00000000" w:rsidDel="00000000" w:rsidP="00000000" w:rsidRDefault="00000000" w:rsidRPr="00000000" w14:paraId="000005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Agreed. Good SE practices are important and relevant to several of the principles, but somewhat indirectly.</w:t>
      </w:r>
    </w:p>
    <w:p w:rsidR="00000000" w:rsidDel="00000000" w:rsidP="00000000" w:rsidRDefault="00000000" w:rsidRPr="00000000" w14:paraId="000005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we discussed before that there are aspects of software quality (esp. functional aspects) that are not covered by FAIR by definition.</w:t>
      </w:r>
    </w:p>
    <w:p w:rsidR="00000000" w:rsidDel="00000000" w:rsidP="00000000" w:rsidRDefault="00000000" w:rsidRPr="00000000" w14:paraId="000005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guess SE practices are relevant to all kinds of software, what FAIR4RS adds are things that are specifically relevant for research and research software.</w:t>
      </w:r>
    </w:p>
  </w:comment>
  <w:comment w:author="Neil Chue Hong" w:id="150" w:date="2021-06-03T23:29:58Z">
    <w:p w:rsidR="00000000" w:rsidDel="00000000" w:rsidP="00000000" w:rsidRDefault="00000000" w:rsidRPr="00000000" w14:paraId="000005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Explanatory notes have been added to say that software engineering practices are important, and relevant to several of the principles, but not directly part of the FAIR4RS principles.</w:t>
      </w:r>
    </w:p>
  </w:comment>
  <w:comment w:author="SAS Sansone" w:id="303" w:date="2021-05-28T18:01:56Z">
    <w:p w:rsidR="00000000" w:rsidDel="00000000" w:rsidP="00000000" w:rsidRDefault="00000000" w:rsidRPr="00000000" w14:paraId="000005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 are these unique to software? Many apply to data too.</w:t>
      </w:r>
    </w:p>
  </w:comment>
  <w:comment w:author="Neil Chue Hong" w:id="304" w:date="2021-06-03T14:44:14Z">
    <w:p w:rsidR="00000000" w:rsidDel="00000000" w:rsidP="00000000" w:rsidRDefault="00000000" w:rsidRPr="00000000" w14:paraId="000005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intention isn't to suggest that these are unique to software, but that these are challenges to the implementation and application of the FAIR principles to software.</w:t>
      </w:r>
    </w:p>
  </w:comment>
  <w:comment w:author="SAS Sansone" w:id="209" w:date="2021-05-28T17:37:54Z">
    <w:p w:rsidR="00000000" w:rsidDel="00000000" w:rsidP="00000000" w:rsidRDefault="00000000" w:rsidRPr="00000000" w14:paraId="000005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confused by thing comment: other sections here 'replicate' the 2016 FAIR principles, and this is not a bad thing. The scope is to write them to be for software more specifically. I suggest you keen it in.</w:t>
      </w:r>
    </w:p>
  </w:comment>
  <w:comment w:author="Neil Chue Hong" w:id="210" w:date="2021-06-03T22:31:06Z">
    <w:p w:rsidR="00000000" w:rsidDel="00000000" w:rsidP="00000000" w:rsidRDefault="00000000" w:rsidRPr="00000000" w14:paraId="000005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seems to be consensus for keeping it in.</w:t>
      </w:r>
    </w:p>
  </w:comment>
  <w:comment w:author="Alexander Struck" w:id="255" w:date="2021-05-28T17:25:32Z">
    <w:p w:rsidR="00000000" w:rsidDel="00000000" w:rsidP="00000000" w:rsidRDefault="00000000" w:rsidRPr="00000000" w14:paraId="000005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me, this reads like a duplicate of F2 "Software is described with rich metadata". Since "Findable" is often a prerequisite of "Reusable" I suggest to discuss metadata in F2.</w:t>
      </w:r>
    </w:p>
    <w:p w:rsidR="00000000" w:rsidDel="00000000" w:rsidP="00000000" w:rsidRDefault="00000000" w:rsidRPr="00000000" w14:paraId="000005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"Provenance" is also just metadata and has more relevance in F2 than here. </w:t>
      </w:r>
    </w:p>
    <w:p w:rsidR="00000000" w:rsidDel="00000000" w:rsidP="00000000" w:rsidRDefault="00000000" w:rsidRPr="00000000" w14:paraId="000005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Reusable software _requires_ a license which should indeed be described/linked in the metadata but should also be mentioned here in R1.</w:t>
      </w:r>
    </w:p>
  </w:comment>
  <w:comment w:author="Neil Chue Hong" w:id="256" w:date="2021-06-03T16:17:03Z">
    <w:p w:rsidR="00000000" w:rsidDel="00000000" w:rsidP="00000000" w:rsidRDefault="00000000" w:rsidRPr="00000000" w14:paraId="000005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pertinent issue to raise. The original FAIR principles make the distinction between metadata related to Findability and metadata related to Reusability. Given the structure of the FAIR principles, I think this might require more than a small rewrite, and it is perhaps something to look at in more detail during the formal review process.</w:t>
      </w:r>
    </w:p>
  </w:comment>
  <w:comment w:author="SAS Sansone" w:id="300" w:date="2021-05-28T18:00:16Z">
    <w:p w:rsidR="00000000" w:rsidDel="00000000" w:rsidP="00000000" w:rsidRDefault="00000000" w:rsidRPr="00000000" w14:paraId="000005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 but you can point to lists and relevant registries (see comment above re FAIRsharing) that serve as educational/informative resources.</w:t>
      </w:r>
    </w:p>
  </w:comment>
  <w:comment w:author="Neil Chue Hong" w:id="301" w:date="2021-06-03T17:18:04Z">
    <w:p w:rsidR="00000000" w:rsidDel="00000000" w:rsidP="00000000" w:rsidRDefault="00000000" w:rsidRPr="00000000" w14:paraId="000005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I've added a reference to FAIRsharing here in the next version as an example of how practitioners are made aware of relevant community standards.</w:t>
      </w:r>
    </w:p>
  </w:comment>
  <w:comment w:author="SAS Sansone" w:id="190" w:date="2021-05-28T17:35:07Z">
    <w:p w:rsidR="00000000" w:rsidDel="00000000" w:rsidP="00000000" w:rsidRDefault="00000000" w:rsidRPr="00000000" w14:paraId="000005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access protocol?</w:t>
      </w:r>
    </w:p>
  </w:comment>
  <w:comment w:author="Neil Chue Hong" w:id="191" w:date="2021-06-03T22:54:50Z">
    <w:p w:rsidR="00000000" w:rsidDel="00000000" w:rsidP="00000000" w:rsidRDefault="00000000" w:rsidRPr="00000000" w14:paraId="000005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probably adequately implied as it is in reference to A1. It will hopefully be clearer once the options text immediately above is removed in the next version.</w:t>
      </w:r>
    </w:p>
  </w:comment>
  <w:comment w:author="SAS Sansone" w:id="178" w:date="2021-05-28T17:34:11Z">
    <w:p w:rsidR="00000000" w:rsidDel="00000000" w:rsidP="00000000" w:rsidRDefault="00000000" w:rsidRPr="00000000" w14:paraId="000005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possible option; again, FAIR is not equal to open or OS.</w:t>
      </w:r>
    </w:p>
  </w:comment>
  <w:comment w:author="SAS Sansone" w:id="172" w:date="2021-05-28T17:33:02Z">
    <w:p w:rsidR="00000000" w:rsidDel="00000000" w:rsidP="00000000" w:rsidRDefault="00000000" w:rsidRPr="00000000" w14:paraId="000005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be excluded: we strive for machine readability</w:t>
      </w:r>
    </w:p>
  </w:comment>
  <w:comment w:author="Anna-Lena Lamprecht" w:id="173" w:date="2021-05-29T10:16:45Z">
    <w:p w:rsidR="00000000" w:rsidDel="00000000" w:rsidP="00000000" w:rsidRDefault="00000000" w:rsidRPr="00000000" w14:paraId="000005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true that FAIR emphasizes the importance of machine readability, but I don't think that it excludes manual elements. For example, when requesting access to sensitive data, careful manual checks might be needed to safely determine if data that needs to stay within Europe by law can shared with the person or organization requesting access. Theoretically that's possible, but really hard to automate. What's important, though, is that the conditions are clear. So, something like "after you register here, you will get access immediately and under this license" should be okay, whereas "send us an e-mail and then we'll discuss access options" is not.</w:t>
      </w:r>
    </w:p>
  </w:comment>
  <w:comment w:author="Neil Chue Hong" w:id="174" w:date="2021-06-03T22:59:05Z">
    <w:p w:rsidR="00000000" w:rsidDel="00000000" w:rsidP="00000000" w:rsidRDefault="00000000" w:rsidRPr="00000000" w14:paraId="000005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next version, text has been added to A1.2 to make it clear that manual protocols are allowed in certain cases but not recommended as the intent is to make things machine readable and executable.</w:t>
      </w:r>
    </w:p>
  </w:comment>
  <w:comment w:author="SAS Sansone" w:id="125" w:date="2021-05-28T17:15:58Z">
    <w:p w:rsidR="00000000" w:rsidDel="00000000" w:rsidP="00000000" w:rsidRDefault="00000000" w:rsidRPr="00000000" w14:paraId="000005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true; there are many registries that have curation team harvesting info on resources they add to the registries. Some  registries also have the functionality (and curation staff) to contact the owner of the resource and have them to claim/vet/maintain the record and the description.</w:t>
      </w:r>
    </w:p>
  </w:comment>
  <w:comment w:author="Alexander Struck" w:id="126" w:date="2021-05-29T10:13:28Z">
    <w:p w:rsidR="00000000" w:rsidDel="00000000" w:rsidP="00000000" w:rsidRDefault="00000000" w:rsidRPr="00000000" w14:paraId="000005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used "publish" instead of "indexing" it is in the hands of the owners again.</w:t>
      </w:r>
    </w:p>
  </w:comment>
  <w:comment w:author="Neil Chue Hong" w:id="127" w:date="2021-05-31T23:31:53Z">
    <w:p w:rsidR="00000000" w:rsidDel="00000000" w:rsidP="00000000" w:rsidRDefault="00000000" w:rsidRPr="00000000" w14:paraId="000005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is a challenge here in terms of what is meant by "publish" in terms of software. However, I might interpret your comment in the context of the principle to be "making the software and its associated metadata available in a resource which makes this metadata available to indexers"</w:t>
      </w:r>
    </w:p>
  </w:comment>
  <w:comment w:author="SAS Sansone" w:id="128" w:date="2021-05-28T17:13:50Z">
    <w:p w:rsidR="00000000" w:rsidDel="00000000" w:rsidP="00000000" w:rsidRDefault="00000000" w:rsidRPr="00000000" w14:paraId="000005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but this still require that the software is described somewhere on the web with a schema.org annotation.....</w:t>
      </w:r>
    </w:p>
  </w:comment>
  <w:comment w:author="SAS Sansone" w:id="123" w:date="2021-05-28T17:12:26Z">
    <w:p w:rsidR="00000000" w:rsidDel="00000000" w:rsidP="00000000" w:rsidRDefault="00000000" w:rsidRPr="00000000" w14:paraId="000005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not sure it is worth you saying where it should not go, as we now not know how the landscape of registries will evolve. Using the data examples, we also know that discipline-specific researchers/users look first and foremost in discipline-specific repositories.</w:t>
      </w:r>
    </w:p>
  </w:comment>
  <w:comment w:author="Alexander Struck" w:id="124" w:date="2021-05-29T09:48:36Z">
    <w:p w:rsidR="00000000" w:rsidDel="00000000" w:rsidP="00000000" w:rsidRDefault="00000000" w:rsidRPr="00000000" w14:paraId="000005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I'll suggest to remove the sentence as I share your sentiment. </w:t>
      </w:r>
    </w:p>
    <w:p w:rsidR="00000000" w:rsidDel="00000000" w:rsidP="00000000" w:rsidRDefault="00000000" w:rsidRPr="00000000" w14:paraId="000005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 side note, I'd be interested in any study on information behaviour regarding (disciplinary) software.</w:t>
      </w:r>
    </w:p>
  </w:comment>
  <w:comment w:author="SAS Sansone" w:id="222" w:date="2021-05-28T17:45:10Z">
    <w:p w:rsidR="00000000" w:rsidDel="00000000" w:rsidP="00000000" w:rsidRDefault="00000000" w:rsidRPr="00000000" w14:paraId="000005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 in this case many, since it depends on the type(s) of data the software handle, the RDA FAIRsharing Registry WG's output could be a place to point to: https://fairsharing.org/standards/</w:t>
      </w:r>
    </w:p>
  </w:comment>
  <w:comment w:author="Anna-Lena Lamprecht" w:id="223" w:date="2021-05-29T10:24:43Z">
    <w:p w:rsidR="00000000" w:rsidDel="00000000" w:rsidP="00000000" w:rsidRDefault="00000000" w:rsidRPr="00000000" w14:paraId="000005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 adding examples. As it stands the text is very abstract.</w:t>
      </w:r>
    </w:p>
  </w:comment>
  <w:comment w:author="Alexander Struck" w:id="224" w:date="2021-05-29T11:40:58Z">
    <w:p w:rsidR="00000000" w:rsidDel="00000000" w:rsidP="00000000" w:rsidRDefault="00000000" w:rsidRPr="00000000" w14:paraId="000005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like the abstract version. A link to fairsharing.org may be beneficial. I suggested "(preferably)" as I don't require a controlled vocabulary in formally describing an export/import format (which is metadata).</w:t>
      </w:r>
    </w:p>
  </w:comment>
  <w:comment w:author="SAS Sansone" w:id="225" w:date="2021-06-01T10:47:20Z">
    <w:p w:rsidR="00000000" w:rsidDel="00000000" w:rsidP="00000000" w:rsidRDefault="00000000" w:rsidRPr="00000000" w14:paraId="000005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community standards (inlc CVs) are core to FAIR...so not sure these are 'optional' .... of course, unless they do not exist for the data type the software handles.</w:t>
      </w:r>
    </w:p>
  </w:comment>
  <w:comment w:author="Alexander Struck" w:id="226" w:date="2021-06-01T11:53:30Z">
    <w:p w:rsidR="00000000" w:rsidDel="00000000" w:rsidP="00000000" w:rsidRDefault="00000000" w:rsidRPr="00000000" w14:paraId="000005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Imho we should aspire to have more/all data formats been described with controlled vocabularies (CV) and/or RDF but we are not there yet and therefore should not require CV/RDF for data formats.</w:t>
      </w:r>
    </w:p>
  </w:comment>
  <w:comment w:author="Neil Chue Hong" w:id="227" w:date="2021-06-03T22:02:09Z">
    <w:p w:rsidR="00000000" w:rsidDel="00000000" w:rsidP="00000000" w:rsidRDefault="00000000" w:rsidRPr="00000000" w14:paraId="000005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added a link to FAIRSharing as a curated resource for examples of standards to the next version of this document.</w:t>
      </w:r>
    </w:p>
  </w:comment>
  <w:comment w:author="Alexander Struck" w:id="263" w:date="2021-05-28T17:11:08Z">
    <w:p w:rsidR="00000000" w:rsidDel="00000000" w:rsidP="00000000" w:rsidRDefault="00000000" w:rsidRPr="00000000" w14:paraId="000005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we aspire to machine-readable licenses here?</w:t>
      </w:r>
    </w:p>
  </w:comment>
  <w:comment w:author="SAS Sansone" w:id="264" w:date="2021-05-28T17:53:55Z">
    <w:p w:rsidR="00000000" w:rsidDel="00000000" w:rsidP="00000000" w:rsidRDefault="00000000" w:rsidRPr="00000000" w14:paraId="000005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This is a nice addition, especially because of the work in RDA (post 2016 FAIR paper); plus this is also even more important and easier for the software to do and implement.</w:t>
      </w:r>
    </w:p>
  </w:comment>
  <w:comment w:author="Anna-Lena Lamprecht" w:id="265" w:date="2021-05-29T10:34:52Z">
    <w:p w:rsidR="00000000" w:rsidDel="00000000" w:rsidP="00000000" w:rsidRDefault="00000000" w:rsidRPr="00000000" w14:paraId="000005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we do aspire, but not require ;)</w:t>
      </w:r>
    </w:p>
  </w:comment>
  <w:comment w:author="Neil Chue Hong" w:id="266" w:date="2021-06-03T16:35:22Z">
    <w:p w:rsidR="00000000" w:rsidDel="00000000" w:rsidP="00000000" w:rsidRDefault="00000000" w:rsidRPr="00000000" w14:paraId="000005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added to the explanatory text in the next version to explicitly say this.</w:t>
      </w:r>
    </w:p>
  </w:comment>
  <w:comment w:author="SAS Sansone" w:id="93" w:date="2021-05-28T17:02:22Z">
    <w:p w:rsidR="00000000" w:rsidDel="00000000" w:rsidP="00000000" w:rsidRDefault="00000000" w:rsidRPr="00000000" w14:paraId="000005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w:t>
      </w:r>
    </w:p>
  </w:comment>
  <w:comment w:author="Allen Lee" w:id="94" w:date="2021-05-29T05:33:45Z">
    <w:p w:rsidR="00000000" w:rsidDel="00000000" w:rsidP="00000000" w:rsidRDefault="00000000" w:rsidRPr="00000000" w14:paraId="000005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Perhaps they are referring to something like the Ecological Metadata Language (https://eml.ecoinformatics.org/) or domain-specific keywords / vocabularies (i.e., the metadata contents as well as its structure should follow community standards)</w:t>
      </w:r>
    </w:p>
  </w:comment>
  <w:comment w:author="Neil Chue Hong" w:id="95" w:date="2021-06-01T23:58:14Z">
    <w:p w:rsidR="00000000" w:rsidDel="00000000" w:rsidP="00000000" w:rsidRDefault="00000000" w:rsidRPr="00000000" w14:paraId="000005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noted above, we intend the examples to be in a separate specific documents for different communities.</w:t>
      </w:r>
    </w:p>
  </w:comment>
  <w:comment w:author="Alexander Struck" w:id="109" w:date="2021-05-28T17:02:03Z">
    <w:p w:rsidR="00000000" w:rsidDel="00000000" w:rsidP="00000000" w:rsidRDefault="00000000" w:rsidRPr="00000000" w14:paraId="000005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words do not add much to a guiding principle imho. To me this is an implementation detail.</w:t>
      </w:r>
    </w:p>
  </w:comment>
  <w:comment w:author="Neil Chue Hong" w:id="110" w:date="2021-06-03T23:50:59Z">
    <w:p w:rsidR="00000000" w:rsidDel="00000000" w:rsidP="00000000" w:rsidRDefault="00000000" w:rsidRPr="00000000" w14:paraId="000005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that the "explicitly" is an important part of the principle, but agree that the clearly does not add much. However, I don't think it detracts from the principle so I propose that it is left in so that this principle is structurally similar to the original FAIR principle.</w:t>
      </w:r>
    </w:p>
  </w:comment>
  <w:comment w:author="SAS Sansone" w:id="72" w:date="2021-05-28T16:54:51Z">
    <w:p w:rsidR="00000000" w:rsidDel="00000000" w:rsidP="00000000" w:rsidRDefault="00000000" w:rsidRPr="00000000" w14:paraId="000005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 that no one is stopped to assign multiple PIDs to different components of a dataset, therefore I am still not sure what the  difference is. The reality is that, as you also say here, repositories (especially specialised one) do not (yet?) support these multiple PIDs assignment for different datasets components</w:t>
      </w:r>
    </w:p>
  </w:comment>
  <w:comment w:author="SAS Sansone" w:id="71" w:date="2021-05-28T16:51:22Z">
    <w:p w:rsidR="00000000" w:rsidDel="00000000" w:rsidP="00000000" w:rsidRDefault="00000000" w:rsidRPr="00000000" w14:paraId="000005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issue for data</w:t>
      </w:r>
    </w:p>
  </w:comment>
  <w:comment w:author="SAS Sansone" w:id="68" w:date="2021-05-28T16:48:17Z">
    <w:p w:rsidR="00000000" w:rsidDel="00000000" w:rsidP="00000000" w:rsidRDefault="00000000" w:rsidRPr="00000000" w14:paraId="000005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Sorry, but I respectfully disagree, because the very same issue apply to datasets: long (unresolved) debates about which components a dataset describe get a PID and why: e.g. each sample in a lab experiment, each protocol file, each assay, each survey or group of people in a survey,  the whole experiment etc.... You can 'cut a dataset' many ways, so the issue you have in software applies to data too.</w:t>
      </w:r>
    </w:p>
  </w:comment>
  <w:comment w:author="Neil Chue Hong" w:id="69" w:date="2021-06-01T23:41:47Z">
    <w:p w:rsidR="00000000" w:rsidDel="00000000" w:rsidP="00000000" w:rsidRDefault="00000000" w:rsidRPr="00000000" w14:paraId="000005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would agree with that, The new version is reworded so that it simply notes the complexity around granularity and versioning, without the comparison to data.</w:t>
      </w:r>
    </w:p>
  </w:comment>
  <w:comment w:author="Daniel S. Katz" w:id="344" w:date="2021-05-18T14:08:44Z">
    <w:p w:rsidR="00000000" w:rsidDel="00000000" w:rsidP="00000000" w:rsidRDefault="00000000" w:rsidRPr="00000000" w14:paraId="000005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some of the discussions around subgroup 1 and workflows, I see contributions from Stian Soiland-Reyes and Alan Williams, who don't appear to be listed in the table yet</w:t>
      </w:r>
    </w:p>
  </w:comment>
  <w:comment w:author="Paula Andrea" w:id="345" w:date="2021-05-28T05:30:55Z">
    <w:p w:rsidR="00000000" w:rsidDel="00000000" w:rsidP="00000000" w:rsidRDefault="00000000" w:rsidRPr="00000000" w14:paraId="000005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Added, but no details, could please add what you know of?</w:t>
      </w:r>
    </w:p>
  </w:comment>
  <w:comment w:author="Daniel S. Katz" w:id="346" w:date="2021-05-28T14:38:28Z">
    <w:p w:rsidR="00000000" w:rsidDel="00000000" w:rsidP="00000000" w:rsidRDefault="00000000" w:rsidRPr="00000000" w14:paraId="000005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@soiland-reyes@manchester.ac.uk - can you add your info here if you would like to be credited for your contribution?</w:t>
      </w:r>
    </w:p>
  </w:comment>
  <w:comment w:author="Daniel S. Katz" w:id="347" w:date="2021-05-28T14:38:51Z">
    <w:p w:rsidR="00000000" w:rsidDel="00000000" w:rsidP="00000000" w:rsidRDefault="00000000" w:rsidRPr="00000000" w14:paraId="000005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@alan.r.williams@manchester.ac.uk - can you add your info here if you would like to be credited for your contribution?</w:t>
      </w:r>
    </w:p>
  </w:comment>
  <w:comment w:author="SAS Sansone" w:id="63" w:date="2021-05-28T16:45:13Z">
    <w:p w:rsidR="00000000" w:rsidDel="00000000" w:rsidP="00000000" w:rsidRDefault="00000000" w:rsidRPr="00000000" w14:paraId="000005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sections below, what about indicating which one are actually completely transferable principles, and which one have been modified to fit the object type software?</w:t>
      </w:r>
    </w:p>
  </w:comment>
  <w:comment w:author="Alexander Struck" w:id="64" w:date="2021-05-29T09:19:00Z">
    <w:p w:rsidR="00000000" w:rsidDel="00000000" w:rsidP="00000000" w:rsidRDefault="00000000" w:rsidRPr="00000000" w14:paraId="000005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While I don't think the FAIR4RS guidelines need such indications, it may illustrate/exemplify divergence for the readers.</w:t>
      </w:r>
    </w:p>
  </w:comment>
  <w:comment w:author="Neil Chue Hong" w:id="65" w:date="2021-06-01T23:38:24Z">
    <w:p w:rsidR="00000000" w:rsidDel="00000000" w:rsidP="00000000" w:rsidRDefault="00000000" w:rsidRPr="00000000" w14:paraId="000005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intent is that Appendix B provides these indications (this is also in the previous community consultation document), so that the principles can be read as standalone. We will consider making this more prominent in the Appendix.</w:t>
      </w:r>
    </w:p>
  </w:comment>
  <w:comment w:author="Morane Gruenpeter" w:id="111" w:date="2021-05-25T10:43:14Z">
    <w:p w:rsidR="00000000" w:rsidDel="00000000" w:rsidP="00000000" w:rsidRDefault="00000000" w:rsidRPr="00000000" w14:paraId="000005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references?</w:t>
      </w:r>
    </w:p>
  </w:comment>
  <w:comment w:author="Paula Andrea" w:id="112" w:date="2021-05-28T02:49:55Z">
    <w:p w:rsidR="00000000" w:rsidDel="00000000" w:rsidP="00000000" w:rsidRDefault="00000000" w:rsidRPr="00000000" w14:paraId="000005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this refers to persistent identifiers for each component/dependency</w:t>
      </w:r>
    </w:p>
  </w:comment>
  <w:comment w:author="Paula Andrea" w:id="113" w:date="2021-05-28T04:12:12Z">
    <w:p w:rsidR="00000000" w:rsidDel="00000000" w:rsidP="00000000" w:rsidRDefault="00000000" w:rsidRPr="00000000" w14:paraId="000005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I2. Software includes qualified references to other objects. maybe we should use the same "qualified references" instead of identifiers</w:t>
      </w:r>
    </w:p>
  </w:comment>
  <w:comment w:author="Axel Loewe" w:id="40" w:date="2021-05-24T17:36:16Z">
    <w:p w:rsidR="00000000" w:rsidDel="00000000" w:rsidP="00000000" w:rsidRDefault="00000000" w:rsidRPr="00000000" w14:paraId="000005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same as above</w:t>
      </w:r>
    </w:p>
  </w:comment>
  <w:comment w:author="Patricia Herterich" w:id="184" w:date="2021-05-19T13:32:12Z">
    <w:p w:rsidR="00000000" w:rsidDel="00000000" w:rsidP="00000000" w:rsidRDefault="00000000" w:rsidRPr="00000000" w14:paraId="000005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it would be nice to keep some of the FAIR does not have to be fully open spirit of the FAIR data principles, so I think that would cover it. I think for the overall A principle, that would match best to option 3, but I'm not sure (4 there definitely seems FAIR = open to me)</w:t>
      </w:r>
    </w:p>
  </w:comment>
  <w:comment w:author="Esther Plomp" w:id="185" w:date="2021-05-22T13:24:10Z">
    <w:p w:rsidR="00000000" w:rsidDel="00000000" w:rsidP="00000000" w:rsidRDefault="00000000" w:rsidRPr="00000000" w14:paraId="000005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 with Patricia, also with the reasoning: In principle there is an access procedure in place with the NDA must be signed, be it not ideal. I wouldn't list the 'request by email' as an example in case the metadata is also not available somewhere (sounds like the data is available on request nonsense).</w:t>
      </w:r>
    </w:p>
  </w:comment>
  <w:comment w:author="Axel Loewe" w:id="186" w:date="2021-05-24T19:55:22Z">
    <w:p w:rsidR="00000000" w:rsidDel="00000000" w:rsidP="00000000" w:rsidRDefault="00000000" w:rsidRPr="00000000" w14:paraId="000005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Nadica Miljkovic" w:id="187" w:date="2021-05-26T07:08:39Z">
    <w:p w:rsidR="00000000" w:rsidDel="00000000" w:rsidP="00000000" w:rsidRDefault="00000000" w:rsidRPr="00000000" w14:paraId="000005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Paula Andrea" w:id="188" w:date="2021-05-28T03:48:21Z">
    <w:p w:rsidR="00000000" w:rsidDel="00000000" w:rsidP="00000000" w:rsidRDefault="00000000" w:rsidRPr="00000000" w14:paraId="000005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complement Esther's point the access procedure is addressed in A1.2. The protocol allows for an authentication and authorization procedure, where necessary. </w:t>
      </w:r>
    </w:p>
    <w:p w:rsidR="00000000" w:rsidDel="00000000" w:rsidP="00000000" w:rsidRDefault="00000000" w:rsidRPr="00000000" w14:paraId="000005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clarify I still think that manual protocols should be explicitly excluded.</w:t>
      </w:r>
    </w:p>
  </w:comment>
  <w:comment w:author="Neil Chue Hong" w:id="189" w:date="2021-06-03T22:58:29Z">
    <w:p w:rsidR="00000000" w:rsidDel="00000000" w:rsidP="00000000" w:rsidRDefault="00000000" w:rsidRPr="00000000" w14:paraId="000005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next version, text has been added to A1.2 to make it clear that manual protocols are allowed in certain cases but not recommended as the intent is to make things machine readable and executable.</w:t>
      </w:r>
    </w:p>
  </w:comment>
  <w:comment w:author="Axel Loewe" w:id="154" w:date="2021-05-24T19:54:39Z">
    <w:p w:rsidR="00000000" w:rsidDel="00000000" w:rsidP="00000000" w:rsidRDefault="00000000" w:rsidRPr="00000000" w14:paraId="000005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or 4. I would argue that being FAIR is easier when the source code is available, thus it should be the preferred option. However, also binary-only or SaaS could be FAIR and I would therefore not exclude it per se</w:t>
      </w:r>
    </w:p>
  </w:comment>
  <w:comment w:author="Alexander Struck" w:id="155" w:date="2021-05-29T11:00:28Z">
    <w:p w:rsidR="00000000" w:rsidDel="00000000" w:rsidP="00000000" w:rsidRDefault="00000000" w:rsidRPr="00000000" w14:paraId="000005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like (reading) source code but I would not require it in FAIR guidelines as software can have many different forms and we should not narrow the scope here.</w:t>
      </w:r>
    </w:p>
  </w:comment>
  <w:comment w:author="Neil Chue Hong" w:id="156" w:date="2021-06-03T23:19:10Z">
    <w:p w:rsidR="00000000" w:rsidDel="00000000" w:rsidP="00000000" w:rsidRDefault="00000000" w:rsidRPr="00000000" w14:paraId="000005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4 is the choice that best meets all the comments. However I have added the explanation to the foundational accessible principle, rather than the A1 principle.</w:t>
      </w:r>
    </w:p>
  </w:comment>
  <w:comment w:author="Paula Andrea" w:id="4" w:date="2021-11-10T05:37:16Z">
    <w:p w:rsidR="00000000" w:rsidDel="00000000" w:rsidP="00000000" w:rsidRDefault="00000000" w:rsidRPr="00000000" w14:paraId="000005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already added</w:t>
      </w:r>
    </w:p>
  </w:comment>
  <w:comment w:author="SAS Sansone" w:id="333" w:date="2021-05-28T18:11:32Z">
    <w:p w:rsidR="00000000" w:rsidDel="00000000" w:rsidP="00000000" w:rsidRDefault="00000000" w:rsidRPr="00000000" w14:paraId="000005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these go hand in hand with this work, to ground the theory into practice?</w:t>
      </w:r>
    </w:p>
  </w:comment>
  <w:comment w:author="Neil Chue Hong" w:id="334" w:date="2021-06-06T22:44:52Z">
    <w:p w:rsidR="00000000" w:rsidDel="00000000" w:rsidP="00000000" w:rsidRDefault="00000000" w:rsidRPr="00000000" w14:paraId="000005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Ideally, yes, but we believe it is too large a piece of work to do all at once - the formal review of the next version of these principles will allow there to be an incremental iteration of principles and practice.</w:t>
      </w:r>
    </w:p>
  </w:comment>
  <w:comment w:author="SAS Sansone" w:id="329" w:date="2021-05-28T18:09:13Z">
    <w:p w:rsidR="00000000" w:rsidDel="00000000" w:rsidP="00000000" w:rsidRDefault="00000000" w:rsidRPr="00000000" w14:paraId="000005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 you have early adopters that could showcase 'how to do it' and the value? It is hard to go from theory to full adoption, you need lighthouses adopters that lead the way.</w:t>
      </w:r>
    </w:p>
  </w:comment>
  <w:comment w:author="Allen Lee" w:id="330" w:date="2021-05-29T06:03:19Z">
    <w:p w:rsidR="00000000" w:rsidDel="00000000" w:rsidP="00000000" w:rsidRDefault="00000000" w:rsidRPr="00000000" w14:paraId="000005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Findable and Accessible principles can be mostly implemented by software registries / digital repositories that accept software deposits. Does every piece of software placed in Zenodo mostly meet these principles? I'm not sure if they require a software license for Accessible, and domain specific keywords / metadata  / contributor provenance are also optional</w:t>
      </w:r>
    </w:p>
  </w:comment>
  <w:comment w:author="Malin Sandström" w:id="331" w:date="2021-06-01T07:17:31Z">
    <w:p w:rsidR="00000000" w:rsidDel="00000000" w:rsidP="00000000" w:rsidRDefault="00000000" w:rsidRPr="00000000" w14:paraId="000005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SpringerNature FAIR white paper has a useful suggestion: to focus on  discipline specfic role models (doing FAIR in their discipline, showing the steps) and concrete discipline use cases. The earlier mentioned organizations "with a focus on FAIR" can be strategic partners there, if they can be convinced to include software focused examples.</w:t>
      </w:r>
    </w:p>
    <w:p w:rsidR="00000000" w:rsidDel="00000000" w:rsidP="00000000" w:rsidRDefault="00000000" w:rsidRPr="00000000" w14:paraId="000005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5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instance, INCF is alreadly planning to produce FAIR examples aimed at neuroscentists)</w:t>
      </w:r>
    </w:p>
  </w:comment>
  <w:comment w:author="Neil Chue Hong" w:id="332" w:date="2021-06-03T15:25:00Z">
    <w:p w:rsidR="00000000" w:rsidDel="00000000" w:rsidP="00000000" w:rsidRDefault="00000000" w:rsidRPr="00000000" w14:paraId="000005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these comments - as noted later in the section, the FAIR4RS Roadmap activity is identifying potential early adopters and undertaking community engagement activities - as Malin points out, many of the organisations involved in these engagement activities are already working on discipline specific FAIR guidance, and our work is to convince them to provide software examples.</w:t>
      </w:r>
    </w:p>
  </w:comment>
  <w:comment w:author="SAS Sansone" w:id="284" w:date="2021-05-28T17:55:11Z">
    <w:p w:rsidR="00000000" w:rsidDel="00000000" w:rsidP="00000000" w:rsidRDefault="00000000" w:rsidRPr="00000000" w14:paraId="000005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Well I think we need more than this; authorship is to incentivise and get credit, so good, but I think other examples should be added</w:t>
      </w:r>
    </w:p>
  </w:comment>
  <w:comment w:author="Allen Lee" w:id="285" w:date="2021-05-29T05:55:29Z">
    <w:p w:rsidR="00000000" w:rsidDel="00000000" w:rsidP="00000000" w:rsidRDefault="00000000" w:rsidRPr="00000000" w14:paraId="000005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It's important provenance to know who did what to which files in a codebase. But I do agree that perhaps we should be promoting a model akin to all contributors (https://allcontributors.org/).</w:t>
      </w:r>
    </w:p>
  </w:comment>
  <w:comment w:author="Neil Chue Hong" w:id="286" w:date="2021-06-03T17:01:59Z">
    <w:p w:rsidR="00000000" w:rsidDel="00000000" w:rsidP="00000000" w:rsidRDefault="00000000" w:rsidRPr="00000000" w14:paraId="000005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answer to Susanna's point - some additional examples have been added in the next version. In answer to Allen's point, that was the intent of the last part of the second sentence - version control systems should not be the sole way of tracking authorship.</w:t>
      </w:r>
    </w:p>
  </w:comment>
  <w:comment w:author="Paula Andrea" w:id="235" w:date="2021-05-18T09:55:41Z">
    <w:p w:rsidR="00000000" w:rsidDel="00000000" w:rsidP="00000000" w:rsidRDefault="00000000" w:rsidRPr="00000000" w14:paraId="000005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and/or</w:t>
      </w:r>
    </w:p>
  </w:comment>
  <w:comment w:author="Alexander Struck" w:id="236" w:date="2021-05-29T11:53:20Z">
    <w:p w:rsidR="00000000" w:rsidDel="00000000" w:rsidP="00000000" w:rsidRDefault="00000000" w:rsidRPr="00000000" w14:paraId="000005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Neil Chue Hong" w:id="348" w:date="2021-05-18T09:59:50Z">
    <w:p w:rsidR="00000000" w:rsidDel="00000000" w:rsidP="00000000" w:rsidRDefault="00000000" w:rsidRPr="00000000" w14:paraId="000005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Collaborators please double check your affiliation and ORCID</w:t>
      </w:r>
    </w:p>
  </w:comment>
  <w:comment w:author="SAS Sansone" w:id="317" w:date="2021-05-28T18:04:23Z">
    <w:p w:rsidR="00000000" w:rsidDel="00000000" w:rsidP="00000000" w:rsidRDefault="00000000" w:rsidRPr="00000000" w14:paraId="000005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they almost do not exist ;) and this is the case for datasets too.</w:t>
      </w:r>
    </w:p>
  </w:comment>
  <w:comment w:author="Paula Andrea" w:id="233" w:date="2021-05-18T09:55:30Z">
    <w:p w:rsidR="00000000" w:rsidDel="00000000" w:rsidP="00000000" w:rsidRDefault="00000000" w:rsidRPr="00000000" w14:paraId="000005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really like this as recommendation</w:t>
      </w:r>
    </w:p>
  </w:comment>
  <w:comment w:author="Alexander Struck" w:id="234" w:date="2021-05-29T11:52:59Z">
    <w:p w:rsidR="00000000" w:rsidDel="00000000" w:rsidP="00000000" w:rsidRDefault="00000000" w:rsidRPr="00000000" w14:paraId="000005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my understanding, an identifier is just a pointer but not a description ... unless we require URIs.</w:t>
      </w:r>
    </w:p>
  </w:comment>
  <w:comment w:author="SAS Sansone" w:id="311" w:date="2021-05-28T18:03:15Z">
    <w:p w:rsidR="00000000" w:rsidDel="00000000" w:rsidP="00000000" w:rsidRDefault="00000000" w:rsidRPr="00000000" w14:paraId="000005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examples?</w:t>
      </w:r>
    </w:p>
  </w:comment>
  <w:comment w:author="Neil Chue Hong" w:id="312" w:date="2021-06-03T14:58:07Z">
    <w:p w:rsidR="00000000" w:rsidDel="00000000" w:rsidP="00000000" w:rsidRDefault="00000000" w:rsidRPr="00000000" w14:paraId="000005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chosen not to provide examples here, because there are so few. A potential example could be the use of RRID metadata for neuroscience software: https://neuinfo.org/rin/suggested-software?p1=SCR_006770</w:t>
      </w:r>
    </w:p>
  </w:comment>
  <w:comment w:author="Neil Chue Hong" w:id="349" w:date="2021-06-04T00:15:55Z">
    <w:p w:rsidR="00000000" w:rsidDel="00000000" w:rsidP="00000000" w:rsidRDefault="00000000" w:rsidRPr="00000000" w14:paraId="000005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removing this, as there may have been some confusion over this column - this is to recognise contributions to the monthly WG meetings, rather than any FAIR4RS workshops or plenary sessions.</w:t>
      </w:r>
    </w:p>
  </w:comment>
  <w:comment w:author="SAS Sansone" w:id="307" w:date="2021-05-28T18:02:23Z">
    <w:p w:rsidR="00000000" w:rsidDel="00000000" w:rsidP="00000000" w:rsidRDefault="00000000" w:rsidRPr="00000000" w14:paraId="000005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example?</w:t>
      </w:r>
    </w:p>
  </w:comment>
  <w:comment w:author="Neil Chue Hong" w:id="308" w:date="2021-06-03T14:48:29Z">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Suggested example from Alexander Struck added to next version.</w:t>
      </w:r>
    </w:p>
  </w:comment>
  <w:comment w:author="Axel Loewe" w:id="327" w:date="2021-05-25T07:54:44Z">
    <w:p w:rsidR="00000000" w:rsidDel="00000000" w:rsidP="00000000" w:rsidRDefault="00000000" w:rsidRPr="00000000" w14:paraId="000005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feel that this section's focus is more on "Ways to adoption" than "Challenges to adoption". I don't suggest to change the content but to reconsider the title. </w:t>
      </w:r>
    </w:p>
    <w:p w:rsidR="00000000" w:rsidDel="00000000" w:rsidP="00000000" w:rsidRDefault="00000000" w:rsidRPr="00000000" w14:paraId="000005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like the idea of ending the report on an optimistic note (rather than a chapter of challenges to adoption after a long list of challenges to implementation).</w:t>
      </w:r>
    </w:p>
  </w:comment>
  <w:comment w:author="Neil Chue Hong" w:id="328" w:date="2021-06-03T15:17:07Z">
    <w:p w:rsidR="00000000" w:rsidDel="00000000" w:rsidP="00000000" w:rsidRDefault="00000000" w:rsidRPr="00000000" w14:paraId="000005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the suggestion - we have used Alexander Struck's suggested change to the title.</w:t>
      </w:r>
    </w:p>
  </w:comment>
  <w:comment w:author="Paula Andrea" w:id="57" w:date="2021-05-18T08:41:18Z">
    <w:p w:rsidR="00000000" w:rsidDel="00000000" w:rsidP="00000000" w:rsidRDefault="00000000" w:rsidRPr="00000000" w14:paraId="000005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e.g. users will not deposit a software they use to get an identifier</w:t>
      </w:r>
    </w:p>
  </w:comment>
  <w:comment w:author="Neil Chue Hong" w:id="58" w:date="2021-05-19T10:15:37Z">
    <w:p w:rsidR="00000000" w:rsidDel="00000000" w:rsidP="00000000" w:rsidRDefault="00000000" w:rsidRPr="00000000" w14:paraId="000005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Perhaps we make it even clearer by saying "It is not recommended that users deposit software they use, solely for the purpose of getting an identifier assigned to it"?</w:t>
      </w:r>
    </w:p>
  </w:comment>
  <w:comment w:author="Paula Andrea" w:id="151" w:date="2021-05-18T09:24:46Z">
    <w:p w:rsidR="00000000" w:rsidDel="00000000" w:rsidP="00000000" w:rsidRDefault="00000000" w:rsidRPr="00000000" w14:paraId="000006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w:t>
      </w:r>
    </w:p>
  </w:comment>
  <w:comment w:author="Paula Andrea" w:id="80" w:date="2021-05-18T08:52:31Z">
    <w:p w:rsidR="00000000" w:rsidDel="00000000" w:rsidP="00000000" w:rsidRDefault="00000000" w:rsidRPr="00000000" w14:paraId="000006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would be ideal to have one identifier that links all of the versions and its identifiers</w:t>
      </w:r>
    </w:p>
  </w:comment>
  <w:comment w:author="Neil Chue Hong" w:id="81" w:date="2021-05-18T10:19:00Z">
    <w:p w:rsidR="00000000" w:rsidDel="00000000" w:rsidP="00000000" w:rsidRDefault="00000000" w:rsidRPr="00000000" w14:paraId="000006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that suggest an F1.3 which states that?</w:t>
      </w:r>
    </w:p>
  </w:comment>
  <w:comment w:author="Patricia Herterich" w:id="82" w:date="2021-05-19T13:10:14Z">
    <w:p w:rsidR="00000000" w:rsidDel="00000000" w:rsidP="00000000" w:rsidRDefault="00000000" w:rsidRPr="00000000" w14:paraId="000006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F1.1 implies that you can have an identifier at the highest conceptual level. I think specifying this would be an implementation issue rather than a principle.</w:t>
      </w:r>
    </w:p>
  </w:comment>
  <w:comment w:author="Esther Plomp" w:id="83" w:date="2021-05-22T13:10:02Z">
    <w:p w:rsidR="00000000" w:rsidDel="00000000" w:rsidP="00000000" w:rsidRDefault="00000000" w:rsidRPr="00000000" w14:paraId="000006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 the implementation!</w:t>
      </w:r>
    </w:p>
  </w:comment>
  <w:comment w:author="Nick Lynch" w:id="84" w:date="2021-05-24T06:13:47Z">
    <w:p w:rsidR="00000000" w:rsidDel="00000000" w:rsidP="00000000" w:rsidRDefault="00000000" w:rsidRPr="00000000" w14:paraId="000006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on implementation but include best practice on parent to versions?</w:t>
      </w:r>
    </w:p>
  </w:comment>
  <w:comment w:author="Axel Loewe" w:id="85" w:date="2021-05-24T17:44:36Z">
    <w:p w:rsidR="00000000" w:rsidDel="00000000" w:rsidP="00000000" w:rsidRDefault="00000000" w:rsidRPr="00000000" w14:paraId="000006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 Nick's suggestion</w:t>
      </w:r>
    </w:p>
  </w:comment>
  <w:comment w:author="Morane Gruenpeter" w:id="86" w:date="2021-05-25T10:37:53Z">
    <w:p w:rsidR="00000000" w:rsidDel="00000000" w:rsidP="00000000" w:rsidRDefault="00000000" w:rsidRPr="00000000" w14:paraId="000006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Neil's question, we can add "preferably linked to the same software project in the metadata"</w:t>
      </w:r>
    </w:p>
  </w:comment>
  <w:comment w:author="Paula Andrea" w:id="87" w:date="2021-05-28T02:40:49Z">
    <w:p w:rsidR="00000000" w:rsidDel="00000000" w:rsidP="00000000" w:rsidRDefault="00000000" w:rsidRPr="00000000" w14:paraId="000006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agree with Patricia, and all of the comments about implementation. F1.2 is implied in F1.1. My initial comments was was not a suggested addition. Neil, to answer your question, I don't think either F1.2. or F1.3 are needed to be added.</w:t>
      </w:r>
    </w:p>
  </w:comment>
  <w:comment w:author="SAS Sansone" w:id="88" w:date="2021-05-28T16:53:17Z">
    <w:p w:rsidR="00000000" w:rsidDel="00000000" w:rsidP="00000000" w:rsidRDefault="00000000" w:rsidRPr="00000000" w14:paraId="000006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Paula and Patricia</w:t>
      </w:r>
    </w:p>
  </w:comment>
  <w:comment w:author="Paula Andrea" w:id="89" w:date="2021-05-18T08:53:21Z">
    <w:p w:rsidR="00000000" w:rsidDel="00000000" w:rsidP="00000000" w:rsidRDefault="00000000" w:rsidRPr="00000000" w14:paraId="000006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Neil Chue Hong" w:id="90" w:date="2021-05-18T10:19:43Z">
    <w:p w:rsidR="00000000" w:rsidDel="00000000" w:rsidP="00000000" w:rsidRDefault="00000000" w:rsidRPr="00000000" w14:paraId="000006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@Paula: can you expand on your reasons for this choice?</w:t>
      </w:r>
    </w:p>
  </w:comment>
  <w:comment w:author="Morane Gruenpeter" w:id="91" w:date="2021-05-25T10:40:44Z">
    <w:p w:rsidR="00000000" w:rsidDel="00000000" w:rsidP="00000000" w:rsidRDefault="00000000" w:rsidRPr="00000000" w14:paraId="000006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F1.2 is sufficient without going to the extent on how to address versioning</w:t>
      </w:r>
    </w:p>
  </w:comment>
  <w:comment w:author="SAS Sansone" w:id="92" w:date="2021-05-28T17:01:10Z">
    <w:p w:rsidR="00000000" w:rsidDel="00000000" w:rsidP="00000000" w:rsidRDefault="00000000" w:rsidRPr="00000000" w14:paraId="000006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 Paula choice; one thing is the community best practices and another is getting them implemented - we should find way to facilitate the latter, but also be realistic of what may really be implemented. See my comment above re: multiple PIDs for different components of datasets or other digital objects. It would be great to have such option and functionality, but many repositories will tell you that is not easy to implement it.</w:t>
      </w:r>
    </w:p>
  </w:comment>
  <w:comment w:author="Axel Loewe" w:id="315" w:date="2021-05-25T07:47:45Z">
    <w:p w:rsidR="00000000" w:rsidDel="00000000" w:rsidP="00000000" w:rsidRDefault="00000000" w:rsidRPr="00000000" w14:paraId="000006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w:t>
      </w:r>
    </w:p>
  </w:comment>
  <w:comment w:author="Paula Andrea" w:id="316" w:date="2021-05-28T04:57:55Z">
    <w:p w:rsidR="00000000" w:rsidDel="00000000" w:rsidP="00000000" w:rsidRDefault="00000000" w:rsidRPr="00000000" w14:paraId="000006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seems more appropiate</w:t>
      </w:r>
    </w:p>
  </w:comment>
  <w:comment w:author="Paula Andrea" w:id="179" w:date="2021-05-18T09:41:01Z">
    <w:p w:rsidR="00000000" w:rsidDel="00000000" w:rsidP="00000000" w:rsidRDefault="00000000" w:rsidRPr="00000000" w14:paraId="000006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Neil Chue Hong" w:id="180" w:date="2021-05-18T10:04:11Z">
    <w:p w:rsidR="00000000" w:rsidDel="00000000" w:rsidP="00000000" w:rsidRDefault="00000000" w:rsidRPr="00000000" w14:paraId="000006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@Paula: could you expand on your reason for this choice?</w:t>
      </w:r>
    </w:p>
  </w:comment>
  <w:comment w:author="Morane Gruenpeter" w:id="181" w:date="2021-05-25T10:51:56Z">
    <w:p w:rsidR="00000000" w:rsidDel="00000000" w:rsidP="00000000" w:rsidRDefault="00000000" w:rsidRPr="00000000" w14:paraId="000006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this type of access is not fair (and not FAIR)</w:t>
      </w:r>
    </w:p>
  </w:comment>
  <w:comment w:author="Paula Andrea" w:id="182" w:date="2021-05-28T03:42:23Z">
    <w:p w:rsidR="00000000" w:rsidDel="00000000" w:rsidP="00000000" w:rsidRDefault="00000000" w:rsidRPr="00000000" w14:paraId="000006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FAIR Principles put specific emphasis on enhancing the ability of machines to automatically find and use digital objects. I don't see the point of continuing to support practices that we all think are not optimal. especifically referring to request via email.</w:t>
      </w:r>
    </w:p>
  </w:comment>
  <w:comment w:author="Neil Chue Hong" w:id="183" w:date="2021-06-03T22:58:42Z">
    <w:p w:rsidR="00000000" w:rsidDel="00000000" w:rsidP="00000000" w:rsidRDefault="00000000" w:rsidRPr="00000000" w14:paraId="000006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next version, text has been added to A1.2 to make it clear that manual protocols are allowed in certain cases but not recommended as the intent is to make things machine readable and executable.</w:t>
      </w:r>
    </w:p>
  </w:comment>
  <w:comment w:author="Paula Andrea" w:id="160" w:date="2021-05-18T09:39:32Z">
    <w:p w:rsidR="00000000" w:rsidDel="00000000" w:rsidP="00000000" w:rsidRDefault="00000000" w:rsidRPr="00000000" w14:paraId="000006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w:t>
      </w:r>
    </w:p>
  </w:comment>
  <w:comment w:author="Neil Chue Hong" w:id="161" w:date="2021-05-18T10:03:48Z">
    <w:p w:rsidR="00000000" w:rsidDel="00000000" w:rsidP="00000000" w:rsidRDefault="00000000" w:rsidRPr="00000000" w14:paraId="000006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@Paula: could you expand on your reason for this choice?</w:t>
      </w:r>
    </w:p>
  </w:comment>
  <w:comment w:author="Morane Gruenpeter" w:id="162" w:date="2021-05-25T10:51:10Z">
    <w:p w:rsidR="00000000" w:rsidDel="00000000" w:rsidP="00000000" w:rsidRDefault="00000000" w:rsidRPr="00000000" w14:paraId="000006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voting here, but I personally think 1 is the best option for having truly FAIR software.</w:t>
      </w:r>
    </w:p>
    <w:p w:rsidR="00000000" w:rsidDel="00000000" w:rsidP="00000000" w:rsidRDefault="00000000" w:rsidRPr="00000000" w14:paraId="000006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reason I'm voting here, is because source code might be proprietary, in this case it should be like with data "open as possible and closed as necessary".</w:t>
      </w:r>
    </w:p>
  </w:comment>
  <w:comment w:author="Nadica Miljkovic" w:id="163" w:date="2021-05-26T07:06:37Z">
    <w:p w:rsidR="00000000" w:rsidDel="00000000" w:rsidP="00000000" w:rsidRDefault="00000000" w:rsidRPr="00000000" w14:paraId="000006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agree with @Morane. Proprietary software can not conform to the option 1. I would only suggest for this definition to include levels of FAIRness? For example: the FAIRest is when the option 1 is achievable (probably through FOSS licences), and less FAIR is achieved with the option 2?</w:t>
      </w:r>
    </w:p>
  </w:comment>
  <w:comment w:author="Paula Andrea" w:id="164" w:date="2021-05-28T03:38:37Z">
    <w:p w:rsidR="00000000" w:rsidDel="00000000" w:rsidP="00000000" w:rsidRDefault="00000000" w:rsidRPr="00000000" w14:paraId="000006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thinking to gain access in terms of reuse. I think the OR is important and enables the creator to pick. Strongly recommended to provide access to source code. If not possible (like some code needs to be compiled in in a specific setting in order to run) for the purpose of reuse it will be great to access an executable (even easier for the user to reuse). I will also add 3 or accessible as a service. If a software is online accessible and reusable it is good to comply with FAIR.</w:t>
      </w:r>
    </w:p>
  </w:comment>
  <w:comment w:author="SAS Sansone" w:id="165" w:date="2021-05-28T17:30:56Z">
    <w:p w:rsidR="00000000" w:rsidDel="00000000" w:rsidP="00000000" w:rsidRDefault="00000000" w:rsidRPr="00000000" w14:paraId="000006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Morane; "source code might be proprietary, in this case it should be like with data "open as possible and closed as necessary"". I have made this point in few places above; these principles should be agnostic of the fact that the software is OS or proprietary. The principles should be applied in both cases, as it happens for data.</w:t>
      </w:r>
    </w:p>
  </w:comment>
  <w:comment w:author="Anna-Lena Lamprecht" w:id="166" w:date="2021-05-29T10:04:06Z">
    <w:p w:rsidR="00000000" w:rsidDel="00000000" w:rsidP="00000000" w:rsidRDefault="00000000" w:rsidRPr="00000000" w14:paraId="000006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 The point with "accessibility" in FAIR is not being open, but having clearly stated, transparent conditions for access. (counterexample: "data/code available upon reasonable request"). </w:t>
      </w:r>
    </w:p>
    <w:p w:rsidR="00000000" w:rsidDel="00000000" w:rsidP="00000000" w:rsidRDefault="00000000" w:rsidRPr="00000000" w14:paraId="000006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OS the case is easy. Executable versions for download can also be FAIR, it just needs to be clear what the licence and possibly payment models are. Same for software that is provided as a service. Often providers require users to register before they can access a software for free. If that's transparent, it's also FAIR.</w:t>
      </w:r>
    </w:p>
  </w:comment>
  <w:comment w:author="Alexander Struck" w:id="167" w:date="2021-05-29T11:07:16Z">
    <w:p w:rsidR="00000000" w:rsidDel="00000000" w:rsidP="00000000" w:rsidRDefault="00000000" w:rsidRPr="00000000" w14:paraId="000006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we explicitly mention "source code or executable" then we limit the scope to established practices of providing software. Would you consider a Docker image to be executable in your sense? Do we want APIs/SaaS to be FAIR?</w:t>
      </w:r>
    </w:p>
  </w:comment>
  <w:comment w:author="Neil Chue Hong" w:id="168" w:date="2021-06-03T23:19:23Z">
    <w:p w:rsidR="00000000" w:rsidDel="00000000" w:rsidP="00000000" w:rsidRDefault="00000000" w:rsidRPr="00000000" w14:paraId="000006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4 is the choice that best meets all the comments. However I have added the explanation to the foundational accessible principle, rather than the A1 principle.</w:t>
      </w:r>
    </w:p>
  </w:comment>
  <w:comment w:author="Paula Andrea" w:id="129" w:date="2021-05-18T09:18:39Z">
    <w:p w:rsidR="00000000" w:rsidDel="00000000" w:rsidP="00000000" w:rsidRDefault="00000000" w:rsidRPr="00000000" w14:paraId="000006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text is clear and sufficient</w:t>
      </w:r>
    </w:p>
  </w:comment>
  <w:comment w:author="Morane Gruenpeter" w:id="130" w:date="2021-05-25T10:46:33Z">
    <w:p w:rsidR="00000000" w:rsidDel="00000000" w:rsidP="00000000" w:rsidRDefault="00000000" w:rsidRPr="00000000" w14:paraId="000006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suggest adding the advantage of having the software in a discipline software registry - making more findable in the intended community. In any case, the text is good and clear.</w:t>
      </w:r>
    </w:p>
  </w:comment>
  <w:comment w:author="Paula Andrea" w:id="131" w:date="2021-05-28T03:07:18Z">
    <w:p w:rsidR="00000000" w:rsidDel="00000000" w:rsidP="00000000" w:rsidRDefault="00000000" w:rsidRPr="00000000" w14:paraId="000006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in any explanatory text adding advantages will motivate implementation. The advantages of software in a registry is to provide a fast and convenient way to find and retrieve software, and increase the use of the software while promoting the Rs : replicability, reproducibility and reuse..</w:t>
      </w:r>
    </w:p>
  </w:comment>
  <w:comment w:author="Axel Loewe" w:id="25" w:date="2021-05-24T17:34:55Z">
    <w:p w:rsidR="00000000" w:rsidDel="00000000" w:rsidP="00000000" w:rsidRDefault="00000000" w:rsidRPr="00000000" w14:paraId="000006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sure if the statement would be clearer when dropping the "considered"</w:t>
      </w:r>
    </w:p>
  </w:comment>
  <w:comment w:author="Tom Honeyman" w:id="26" w:date="2021-05-25T02:41:52Z">
    <w:p w:rsidR="00000000" w:rsidDel="00000000" w:rsidP="00000000" w:rsidRDefault="00000000" w:rsidRPr="00000000" w14:paraId="000006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not sure what the sentence actually means, to be honest.</w:t>
      </w:r>
    </w:p>
  </w:comment>
  <w:comment w:author="Alexander Struck" w:id="27" w:date="2021-05-28T15:50:33Z">
    <w:p w:rsidR="00000000" w:rsidDel="00000000" w:rsidP="00000000" w:rsidRDefault="00000000" w:rsidRPr="00000000" w14:paraId="000006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with Axel here and suggest to drop 'considered'.</w:t>
      </w:r>
    </w:p>
    <w:p w:rsidR="00000000" w:rsidDel="00000000" w:rsidP="00000000" w:rsidRDefault="00000000" w:rsidRPr="00000000" w14:paraId="000006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the sentence would benefit from examples and I'll attempt some suggestions.</w:t>
      </w:r>
    </w:p>
  </w:comment>
  <w:comment w:author="SAS Sansone" w:id="28" w:date="2021-05-28T16:08:52Z">
    <w:p w:rsidR="00000000" w:rsidDel="00000000" w:rsidP="00000000" w:rsidRDefault="00000000" w:rsidRPr="00000000" w14:paraId="000006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the whole para seems out of place here, and indeed not sure what it means.</w:t>
      </w:r>
    </w:p>
  </w:comment>
  <w:comment w:author="Neil Chue Hong" w:id="29" w:date="2021-06-01T22:54:28Z">
    <w:p w:rsidR="00000000" w:rsidDel="00000000" w:rsidP="00000000" w:rsidRDefault="00000000" w:rsidRPr="00000000" w14:paraId="000006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pointing this out - this paragraph has been rewritten in the next version to make it clearer that what is being referred to is that software can variously be a tool used in research, the object the research itself, or a research output, and that the FAIR principles should be applied in all these cases.</w:t>
      </w:r>
    </w:p>
  </w:comment>
  <w:comment w:author="Paula Andrea" w:id="352" w:date="2021-05-18T06:18:41Z">
    <w:p w:rsidR="00000000" w:rsidDel="00000000" w:rsidP="00000000" w:rsidRDefault="00000000" w:rsidRPr="00000000" w14:paraId="000006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Daniele please contact me or register to be part of the group via https://www.rd-alliance.org/groups/fair-research-software-fair4rs-wg</w:t>
      </w:r>
    </w:p>
  </w:comment>
  <w:comment w:author="Axel Loewe" w:id="39" w:date="2021-05-24T17:35:55Z">
    <w:p w:rsidR="00000000" w:rsidDel="00000000" w:rsidP="00000000" w:rsidRDefault="00000000" w:rsidRPr="00000000" w14:paraId="000006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sure if I understand the meaning of "still" here</w:t>
      </w:r>
    </w:p>
  </w:comment>
  <w:comment w:author="Paula Andrea" w:id="104" w:date="2021-05-18T09:03:41Z">
    <w:p w:rsidR="00000000" w:rsidDel="00000000" w:rsidP="00000000" w:rsidRDefault="00000000" w:rsidRPr="00000000" w14:paraId="000006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 administrative metadata:  provides information to help manage a resource, such as when and how it was created, file type and other technical information, and who can access it. It includes IP rights and preservation information.</w:t>
      </w:r>
    </w:p>
  </w:comment>
  <w:comment w:author="Patricia Herterich" w:id="105" w:date="2021-05-19T13:14:04Z">
    <w:p w:rsidR="00000000" w:rsidDel="00000000" w:rsidP="00000000" w:rsidRDefault="00000000" w:rsidRPr="00000000" w14:paraId="000006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 seems more relevant for re-use than findability though. Most search systems search mainly across descriptive metadata.</w:t>
      </w:r>
    </w:p>
  </w:comment>
  <w:comment w:author="Patricia Herterich" w:id="106" w:date="2021-05-19T13:16:57Z">
    <w:p w:rsidR="00000000" w:rsidDel="00000000" w:rsidP="00000000" w:rsidRDefault="00000000" w:rsidRPr="00000000" w14:paraId="000006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answer the question: I don't think specifying anything further is helpful at this stage. Most people will not be super familiar with classes of metadata and I think it will make it too abstract/complex. Details can be picked up in implementation guidelines.</w:t>
      </w:r>
    </w:p>
  </w:comment>
  <w:comment w:author="Paula Andrea" w:id="107" w:date="2021-05-28T02:46:41Z">
    <w:p w:rsidR="00000000" w:rsidDel="00000000" w:rsidP="00000000" w:rsidRDefault="00000000" w:rsidRPr="00000000" w14:paraId="000006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agreed, we no not need to add not expand the explanatory text</w:t>
      </w:r>
    </w:p>
  </w:comment>
  <w:comment w:author="SAS Sansone" w:id="108" w:date="2021-05-28T17:05:38Z">
    <w:p w:rsidR="00000000" w:rsidDel="00000000" w:rsidP="00000000" w:rsidRDefault="00000000" w:rsidRPr="00000000" w14:paraId="000006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Patricia: most people are not familiar with classes of metadata and standards, which is why I have suggested you add some examples of such standards... or it is very abstract imo</w:t>
      </w:r>
    </w:p>
  </w:comment>
  <w:comment w:author="Paula Andrea" w:id="114" w:date="2021-05-18T09:04:53Z">
    <w:p w:rsidR="00000000" w:rsidDel="00000000" w:rsidP="00000000" w:rsidRDefault="00000000" w:rsidRPr="00000000" w14:paraId="000006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however recommended</w:t>
      </w:r>
    </w:p>
  </w:comment>
  <w:comment w:author="Paula Andrea" w:id="350" w:date="2021-05-18T08:00:47Z">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contact me or register to be part of the group via https://www.rd-alliance.org/groups/fair-research-software-fair4rs-wg</w:t>
      </w:r>
    </w:p>
  </w:comment>
  <w:comment w:author="Paula Andrea" w:id="351" w:date="2021-05-18T08:00:47Z">
    <w:p w:rsidR="00000000" w:rsidDel="00000000" w:rsidP="00000000" w:rsidRDefault="00000000" w:rsidRPr="00000000" w14:paraId="000006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please contact me or register to be part of the group via https://www.rd-alliance.org/groups/fair-research-software-fair4rs-wg</w:t>
      </w:r>
    </w:p>
  </w:comment>
  <w:comment w:author="Neil Chue Hong" w:id="15" w:date="2021-05-18T10:20:22Z">
    <w:p w:rsidR="00000000" w:rsidDel="00000000" w:rsidP="00000000" w:rsidRDefault="00000000" w:rsidRPr="00000000" w14:paraId="000006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spot!</w:t>
      </w:r>
    </w:p>
  </w:comment>
  <w:comment w:author="Neil Chue Hong" w:id="343" w:date="2021-05-17T09:08:35Z">
    <w:p w:rsidR="00000000" w:rsidDel="00000000" w:rsidP="00000000" w:rsidRDefault="00000000" w:rsidRPr="00000000" w14:paraId="000006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in the original text from the GO FAIR initiative, where "data" here is the plural form. I've added some text in the intro to this appendix to make it clearer.</w:t>
      </w:r>
    </w:p>
  </w:comment>
  <w:comment w:author="Paula Andrea" w:id="145" w:date="2021-05-18T09:26:10Z">
    <w:p w:rsidR="00000000" w:rsidDel="00000000" w:rsidP="00000000" w:rsidRDefault="00000000" w:rsidRPr="00000000" w14:paraId="000006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for the simple case first</w:t>
      </w:r>
    </w:p>
  </w:comment>
  <w:comment w:author="Axel Loewe" w:id="293" w:date="2021-05-25T07:46:01Z">
    <w:p w:rsidR="00000000" w:rsidDel="00000000" w:rsidP="00000000" w:rsidRDefault="00000000" w:rsidRPr="00000000" w14:paraId="000006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the impression that FAIR and FAIR4RS might not be used consistently throughout the document. So far, mostly FAIR was used even though sometimes the focus was on software, I think.</w:t>
      </w:r>
    </w:p>
  </w:comment>
  <w:comment w:author="Neil Chue Hong" w:id="294" w:date="2021-06-03T17:13:08Z">
    <w:p w:rsidR="00000000" w:rsidDel="00000000" w:rsidP="00000000" w:rsidRDefault="00000000" w:rsidRPr="00000000" w14:paraId="000006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 we'll try and do a consistency check. It's unfortunate that they're so similarly named.</w:t>
      </w:r>
    </w:p>
  </w:comment>
  <w:comment w:author="Paula Andrea" w:id="146" w:date="2021-05-18T09:37:32Z">
    <w:p w:rsidR="00000000" w:rsidDel="00000000" w:rsidP="00000000" w:rsidRDefault="00000000" w:rsidRPr="00000000" w14:paraId="000006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repeat yourself, so allow enough documentation for reusability</w:t>
      </w:r>
    </w:p>
  </w:comment>
  <w:comment w:author="Axel Loewe" w:id="147" w:date="2021-05-24T19:50:29Z">
    <w:p w:rsidR="00000000" w:rsidDel="00000000" w:rsidP="00000000" w:rsidRDefault="00000000" w:rsidRPr="00000000" w14:paraId="000006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encapsulation</w:t>
      </w:r>
    </w:p>
  </w:comment>
  <w:comment w:author="Axel Loewe" w:id="287" w:date="2021-05-25T07:44:00Z">
    <w:p w:rsidR="00000000" w:rsidDel="00000000" w:rsidP="00000000" w:rsidRDefault="00000000" w:rsidRPr="00000000" w14:paraId="000006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entirely clear to me what this part of the sentence refers to.</w:t>
      </w:r>
    </w:p>
  </w:comment>
  <w:comment w:author="Paula Andrea" w:id="288" w:date="2021-05-28T04:45:06Z">
    <w:p w:rsidR="00000000" w:rsidDel="00000000" w:rsidP="00000000" w:rsidRDefault="00000000" w:rsidRPr="00000000" w14:paraId="000006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think it means that not all these references are expected to be compliant to FAIR? I would suggest to delete after the comma. Also the sentence is long already so it might become a new sentence.</w:t>
      </w:r>
    </w:p>
  </w:comment>
  <w:comment w:author="Paula Andrea" w:id="289" w:date="2021-05-28T04:46:21Z">
    <w:p w:rsidR="00000000" w:rsidDel="00000000" w:rsidP="00000000" w:rsidRDefault="00000000" w:rsidRPr="00000000" w14:paraId="000006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will suggest to delete, as the last sentence summarizes it To follow this principle, it is desirable but not required that the other software referenced implements the FAIR4RS principles.</w:t>
      </w:r>
    </w:p>
  </w:comment>
  <w:comment w:author="SAS Sansone" w:id="290" w:date="2021-05-28T17:56:57Z">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true for data too; when you assemble and combine datasets (maybe with your own), you have no/little control on the FAIRness of those datasets. We need to address the software developers/owners so that they ensure FAIRness at the source (at the first mile), as this is the only way to change the status quo.</w:t>
      </w:r>
    </w:p>
  </w:comment>
  <w:comment w:author="Anna-Lena Lamprecht" w:id="291" w:date="2021-05-29T10:41:31Z">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for delete</w:t>
      </w:r>
    </w:p>
  </w:comment>
  <w:comment w:author="Neil Chue Hong" w:id="292" w:date="2021-06-03T17:11:55Z">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has been deleted in the new version to avoid confusion.</w:t>
      </w:r>
    </w:p>
  </w:comment>
  <w:comment w:author="Axel Loewe" w:id="270" w:date="2021-05-25T07:42:49Z">
    <w:p w:rsidR="00000000" w:rsidDel="00000000" w:rsidP="00000000" w:rsidRDefault="00000000" w:rsidRPr="00000000" w14:paraId="000006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Since "ideal" scenarios are mentioned: could it be an option to also include a statement that "ideally the license supports a wide range of reuse scenarios"?</w:t>
      </w:r>
    </w:p>
  </w:comment>
  <w:comment w:author="Anna-Lena Lamprecht" w:id="271" w:date="2021-05-29T10:35:35Z">
    <w:p w:rsidR="00000000" w:rsidDel="00000000" w:rsidP="00000000" w:rsidRDefault="00000000" w:rsidRPr="00000000" w14:paraId="000006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good idea!</w:t>
      </w:r>
    </w:p>
  </w:comment>
  <w:comment w:author="Neil Chue Hong" w:id="272" w:date="2021-06-03T16:52:13Z">
    <w:p w:rsidR="00000000" w:rsidDel="00000000" w:rsidP="00000000" w:rsidRDefault="00000000" w:rsidRPr="00000000" w14:paraId="00000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Added as a separate sentence in new version.</w:t>
      </w:r>
    </w:p>
  </w:comment>
  <w:comment w:author="Limor Peer" w:id="35" w:date="2021-06-01T13:09:51Z">
    <w:p w:rsidR="00000000" w:rsidDel="00000000" w:rsidP="00000000" w:rsidRDefault="00000000" w:rsidRPr="00000000" w14:paraId="00000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whom? long-term preservation and record keeping is often not the focus of the original creators; library and information professionals can help  achieve these goals with curation.</w:t>
      </w:r>
    </w:p>
  </w:comment>
  <w:comment w:author="Neil Chue Hong" w:id="36" w:date="2021-06-01T23:05:18Z">
    <w:p w:rsidR="00000000" w:rsidDel="00000000" w:rsidP="00000000" w:rsidRDefault="00000000" w:rsidRPr="00000000" w14:paraId="00000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Thanks for this comment. Here we were also considering shorter-term maintenance, often done by the original creators. When this is stopped then the FAIRness (particularly I and R) of the software will degrade.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AF">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B0">
      <w:pPr>
        <w:pageBreakBefore w:val="0"/>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FAIR4RS Working Group: </w:t>
      </w:r>
      <w:hyperlink r:id="rId1">
        <w:r w:rsidDel="00000000" w:rsidR="00000000" w:rsidRPr="00000000">
          <w:rPr>
            <w:color w:val="1155cc"/>
            <w:sz w:val="20"/>
            <w:szCs w:val="20"/>
            <w:u w:val="single"/>
            <w:rtl w:val="0"/>
          </w:rPr>
          <w:t xml:space="preserve">https://www.rd-alliance.org/groups/fair-4-research-software-fair4rs-wg</w:t>
        </w:r>
      </w:hyperlink>
      <w:r w:rsidDel="00000000" w:rsidR="00000000" w:rsidRPr="00000000">
        <w:rPr>
          <w:sz w:val="20"/>
          <w:szCs w:val="20"/>
          <w:rtl w:val="0"/>
        </w:rPr>
        <w:t xml:space="preserve"> </w:t>
      </w:r>
    </w:p>
  </w:footnote>
  <w:footnote w:id="1">
    <w:p w:rsidR="00000000" w:rsidDel="00000000" w:rsidP="00000000" w:rsidRDefault="00000000" w:rsidRPr="00000000" w14:paraId="000004B1">
      <w:pPr>
        <w:pageBreakBefore w:val="0"/>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FAIR4Software Reading Resources: </w:t>
      </w:r>
      <w:hyperlink r:id="rId2">
        <w:r w:rsidDel="00000000" w:rsidR="00000000" w:rsidRPr="00000000">
          <w:rPr>
            <w:color w:val="1155cc"/>
            <w:sz w:val="20"/>
            <w:szCs w:val="20"/>
            <w:u w:val="single"/>
            <w:rtl w:val="0"/>
          </w:rPr>
          <w:t xml:space="preserve">https://www.rd-alliance.org/group/software-source-code-ig/wiki/fair4software-reading-materials</w:t>
        </w:r>
      </w:hyperlink>
      <w:r w:rsidDel="00000000" w:rsidR="00000000" w:rsidRPr="00000000">
        <w:rPr>
          <w:sz w:val="20"/>
          <w:szCs w:val="20"/>
          <w:rtl w:val="0"/>
        </w:rPr>
        <w:t xml:space="preserve">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image" Target="media/image2.png"/><Relationship Id="rId20" Type="http://schemas.openxmlformats.org/officeDocument/2006/relationships/hyperlink" Target="https://doi.org/10.1016/j.patter.2021.100222" TargetMode="External"/><Relationship Id="rId42" Type="http://schemas.openxmlformats.org/officeDocument/2006/relationships/image" Target="media/image1.png"/><Relationship Id="rId41" Type="http://schemas.openxmlformats.org/officeDocument/2006/relationships/footer" Target="footer1.xml"/><Relationship Id="rId22" Type="http://schemas.openxmlformats.org/officeDocument/2006/relationships/hyperlink" Target="https://docs.google.com/document/d/19bPzMNv8UDXJftFadg_1BEucBhZKsZHoOxeT-3sudlM/edit" TargetMode="External"/><Relationship Id="rId21" Type="http://schemas.openxmlformats.org/officeDocument/2006/relationships/hyperlink" Target="https://doi.org/10.1016/j.patter.2021.100222" TargetMode="External"/><Relationship Id="rId24" Type="http://schemas.openxmlformats.org/officeDocument/2006/relationships/hyperlink" Target="https://docs.google.com/document/d/139vi8KCz2h0KyYfhN46SR7bEuJ3nggYgb1kaN6CNkSQ/edit" TargetMode="External"/><Relationship Id="rId23" Type="http://schemas.openxmlformats.org/officeDocument/2006/relationships/hyperlink" Target="https://docs.google.com/document/d/139vi8KCz2h0KyYfhN46SR7bEuJ3nggYgb1kaN6CNkSQ/edit"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github.com/force11/FAIR4RS/blob/master/CommunityEngagementChannels.md" TargetMode="External"/><Relationship Id="rId26" Type="http://schemas.openxmlformats.org/officeDocument/2006/relationships/hyperlink" Target="https://content.iospress.com/articles/data-science/ds190026" TargetMode="External"/><Relationship Id="rId25" Type="http://schemas.openxmlformats.org/officeDocument/2006/relationships/hyperlink" Target="https://docs.google.com/document/d/1lZHWh_WiiDtvoozELt9YgIp-mA2EzevD-D3soKwdKsA/edit" TargetMode="External"/><Relationship Id="rId28" Type="http://schemas.openxmlformats.org/officeDocument/2006/relationships/hyperlink" Target="https://doi.org/10.1016/j.patter.2021.100222" TargetMode="External"/><Relationship Id="rId27" Type="http://schemas.openxmlformats.org/officeDocument/2006/relationships/hyperlink" Target="http://doi.org/10.5281/zenodo.4635410" TargetMode="External"/><Relationship Id="rId5" Type="http://schemas.openxmlformats.org/officeDocument/2006/relationships/footnotes" Target="footnotes.xml"/><Relationship Id="rId6" Type="http://schemas.openxmlformats.org/officeDocument/2006/relationships/numbering" Target="numbering.xml"/><Relationship Id="rId29" Type="http://schemas.openxmlformats.org/officeDocument/2006/relationships/hyperlink" Target="http://doi.org/10.5281/zenodo.4635410" TargetMode="External"/><Relationship Id="rId7" Type="http://schemas.openxmlformats.org/officeDocument/2006/relationships/styles" Target="styles.xml"/><Relationship Id="rId8" Type="http://schemas.openxmlformats.org/officeDocument/2006/relationships/hyperlink" Target="https://www.rd-alliance.org/groups/fair-4-research-software-fair4rs-wg" TargetMode="External"/><Relationship Id="rId31" Type="http://schemas.openxmlformats.org/officeDocument/2006/relationships/hyperlink" Target="https://doi.org/10.2777/1524" TargetMode="External"/><Relationship Id="rId30" Type="http://schemas.openxmlformats.org/officeDocument/2006/relationships/hyperlink" Target="https://op.europa.eu/en/publication-detail/-/publication/7769a148-f1f6-11e8-9982-01aa75ed71a1/language-en/format-PDF/source-80611283" TargetMode="External"/><Relationship Id="rId11" Type="http://schemas.openxmlformats.org/officeDocument/2006/relationships/hyperlink" Target="https://www.nature.com/articles/sdata201618" TargetMode="External"/><Relationship Id="rId33" Type="http://schemas.openxmlformats.org/officeDocument/2006/relationships/hyperlink" Target="http://doi.org/10.5281/zenodo.4555865" TargetMode="External"/><Relationship Id="rId10" Type="http://schemas.openxmlformats.org/officeDocument/2006/relationships/hyperlink" Target="https://www.rd-alliance.org/rda-code-conduct-and-how-report-breach" TargetMode="External"/><Relationship Id="rId32" Type="http://schemas.openxmlformats.org/officeDocument/2006/relationships/hyperlink" Target="https://doi.org/10.2777/986252" TargetMode="External"/><Relationship Id="rId13" Type="http://schemas.openxmlformats.org/officeDocument/2006/relationships/hyperlink" Target="https://www.force11.org/group/fairgroup/fairprinciples" TargetMode="External"/><Relationship Id="rId35" Type="http://schemas.openxmlformats.org/officeDocument/2006/relationships/hyperlink" Target="https://docs.google.com/document/d/139vi8KCz2h0KyYfhN46SR7bEuJ3nggYgb1kaN6CNkSQ/edit#heading=h.mz1pmmc1ktwt" TargetMode="External"/><Relationship Id="rId12" Type="http://schemas.openxmlformats.org/officeDocument/2006/relationships/hyperlink" Target="https://www.rd-alliance.org/groups/fair-4-research-software-fair4rs-wg" TargetMode="External"/><Relationship Id="rId34" Type="http://schemas.openxmlformats.org/officeDocument/2006/relationships/hyperlink" Target="https://www.force11.org/group/fairgroup/fairprinciples" TargetMode="External"/><Relationship Id="rId15" Type="http://schemas.openxmlformats.org/officeDocument/2006/relationships/hyperlink" Target="https://www.rd-alliance.org/group/software-source-code-ig/wiki/fair4software-reading-materials" TargetMode="External"/><Relationship Id="rId37" Type="http://schemas.openxmlformats.org/officeDocument/2006/relationships/hyperlink" Target="http://doi.org/10.5281/zenodo.4635410" TargetMode="External"/><Relationship Id="rId14" Type="http://schemas.openxmlformats.org/officeDocument/2006/relationships/hyperlink" Target="https://www.nature.com/articles/sdata201618" TargetMode="External"/><Relationship Id="rId36" Type="http://schemas.openxmlformats.org/officeDocument/2006/relationships/hyperlink" Target="https://doi.org/10.1016/j.patter.2021.100222" TargetMode="External"/><Relationship Id="rId17" Type="http://schemas.openxmlformats.org/officeDocument/2006/relationships/hyperlink" Target="http://doi.org/10.5281/zenodo.4555865" TargetMode="External"/><Relationship Id="rId39" Type="http://schemas.openxmlformats.org/officeDocument/2006/relationships/hyperlink" Target="https://doi.org/10.15497/RDA00053" TargetMode="External"/><Relationship Id="rId16" Type="http://schemas.openxmlformats.org/officeDocument/2006/relationships/hyperlink" Target="https://zenodo.org/communities/fair4rs" TargetMode="External"/><Relationship Id="rId38" Type="http://schemas.openxmlformats.org/officeDocument/2006/relationships/hyperlink" Target="https://doi.org/10.3233/DS-190026" TargetMode="External"/><Relationship Id="rId19" Type="http://schemas.openxmlformats.org/officeDocument/2006/relationships/hyperlink" Target="https://op.europa.eu/en/publication-detail/-/publication/4630fa57-1348-11eb-9a54-01aa75ed71a1/language-en/format-PDF/source-166584930#document-info" TargetMode="External"/><Relationship Id="rId18" Type="http://schemas.openxmlformats.org/officeDocument/2006/relationships/hyperlink" Target="https://op.europa.eu/en/publication-detail/-/publication/7769a148-f1f6-11e8-9982-01aa75ed71a1/language-en/format-PDF/source-8061128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www.rd-alliance.org/groups/fair-4-research-software-fair4rs-wg" TargetMode="External"/><Relationship Id="rId2" Type="http://schemas.openxmlformats.org/officeDocument/2006/relationships/hyperlink" Target="https://www.rd-alliance.org/group/software-source-code-ig/wiki/fair4software-reading-materi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