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D24" w:rsidRPr="007C1406" w:rsidRDefault="007E4217" w:rsidP="007C1406">
      <w:pPr>
        <w:jc w:val="center"/>
        <w:rPr>
          <w:sz w:val="28"/>
        </w:rPr>
      </w:pPr>
      <w:r w:rsidRPr="007C1406">
        <w:rPr>
          <w:rFonts w:hint="eastAsia"/>
          <w:sz w:val="28"/>
        </w:rPr>
        <w:t>代谢手术术后骨代谢异常和防治的研究进展</w:t>
      </w:r>
    </w:p>
    <w:p w:rsidR="007E4217" w:rsidRDefault="007E4217" w:rsidP="00937D24">
      <w:r>
        <w:rPr>
          <w:rFonts w:hint="eastAsia"/>
        </w:rPr>
        <w:t>摘要：代谢手术能起到明显的减重效果，但术后会影响患者的钙和维生素</w:t>
      </w:r>
      <w:r>
        <w:rPr>
          <w:rFonts w:hint="eastAsia"/>
        </w:rPr>
        <w:t>D</w:t>
      </w:r>
      <w:r>
        <w:rPr>
          <w:rFonts w:hint="eastAsia"/>
        </w:rPr>
        <w:t>的摄入，造成骨代谢的紊乱和骨密度降低，甚至出现骨折的风险。患者术后需要关注骨健康，可以尽早进行外源性的维生素</w:t>
      </w:r>
      <w:r>
        <w:rPr>
          <w:rFonts w:hint="eastAsia"/>
        </w:rPr>
        <w:t>D</w:t>
      </w:r>
      <w:r>
        <w:rPr>
          <w:rFonts w:hint="eastAsia"/>
        </w:rPr>
        <w:t>和钙的补充，并且定期监测骨代谢指标。</w:t>
      </w:r>
    </w:p>
    <w:p w:rsidR="00263C40" w:rsidRDefault="00263C40" w:rsidP="00263C40">
      <w:r>
        <w:rPr>
          <w:rFonts w:hint="eastAsia"/>
        </w:rPr>
        <w:t>Abstract</w:t>
      </w:r>
      <w:r>
        <w:rPr>
          <w:rFonts w:hint="eastAsia"/>
        </w:rPr>
        <w:t>：</w:t>
      </w:r>
      <w:r>
        <w:t>B</w:t>
      </w:r>
      <w:r w:rsidRPr="00263C40">
        <w:t>ariatric</w:t>
      </w:r>
      <w:r>
        <w:t xml:space="preserve"> surgery can provide significant weight loss, but it can affect patients' calcium and vitamin D intake after surgery, resulting in disruption of bone metabolism and reduced bone density, and even </w:t>
      </w:r>
      <w:r w:rsidR="0076379B">
        <w:t xml:space="preserve">adding </w:t>
      </w:r>
      <w:r>
        <w:t xml:space="preserve">risk of </w:t>
      </w:r>
      <w:r w:rsidR="0076379B">
        <w:t xml:space="preserve">bone </w:t>
      </w:r>
      <w:r>
        <w:t>fracture. Patients need to pay attention to bone health after surgery, and can take exogenous vitamin D and calcium supplements as early as possible, and monitor bone metabolism indexes regularly.</w:t>
      </w:r>
    </w:p>
    <w:p w:rsidR="007E4217" w:rsidRDefault="00263C40" w:rsidP="00937D24">
      <w:r>
        <w:rPr>
          <w:rFonts w:hint="eastAsia"/>
        </w:rPr>
        <w:t>K</w:t>
      </w:r>
      <w:r>
        <w:t>ey words: Bone metabolism; B</w:t>
      </w:r>
      <w:r w:rsidRPr="00263C40">
        <w:t>ariatric surgery</w:t>
      </w:r>
      <w:r>
        <w:t>.</w:t>
      </w:r>
    </w:p>
    <w:p w:rsidR="007C1406" w:rsidRDefault="007C1406" w:rsidP="00937D24"/>
    <w:p w:rsidR="004060A9" w:rsidRDefault="004060A9" w:rsidP="00937D24">
      <w:r>
        <w:rPr>
          <w:rFonts w:hint="eastAsia"/>
        </w:rPr>
        <w:t>前言</w:t>
      </w:r>
    </w:p>
    <w:p w:rsidR="0012147C" w:rsidRDefault="004060A9" w:rsidP="00937D24">
      <w:r>
        <w:tab/>
      </w:r>
      <w:r>
        <w:rPr>
          <w:rFonts w:hint="eastAsia"/>
        </w:rPr>
        <w:t>肥胖病是由患者的遗传和环境等多种因素共同相互作用形成的一种慢性的代谢性疾病，</w:t>
      </w:r>
      <w:r w:rsidR="002F6C26">
        <w:rPr>
          <w:rFonts w:hint="eastAsia"/>
        </w:rPr>
        <w:t>整体而言，肥胖人群的体重出现增加，进而出现脂肪组织堆积过多和分布异常的现象。随着</w:t>
      </w:r>
      <w:del w:id="0" w:author="Liu Jw" w:date="2021-11-24T22:16:00Z">
        <w:r w:rsidR="002F6C26" w:rsidDel="006064D8">
          <w:rPr>
            <w:rFonts w:hint="eastAsia"/>
          </w:rPr>
          <w:delText>世界</w:delText>
        </w:r>
      </w:del>
      <w:ins w:id="1" w:author="Liu Jw" w:date="2021-11-24T22:16:00Z">
        <w:r w:rsidR="006064D8">
          <w:rPr>
            <w:rFonts w:hint="eastAsia"/>
          </w:rPr>
          <w:t>全球各地各个地区的</w:t>
        </w:r>
      </w:ins>
      <w:r w:rsidR="002F6C26">
        <w:rPr>
          <w:rFonts w:hint="eastAsia"/>
        </w:rPr>
        <w:t>经济的发展和</w:t>
      </w:r>
      <w:ins w:id="2" w:author="Liu Jw" w:date="2021-11-24T22:16:00Z">
        <w:r w:rsidR="006064D8">
          <w:rPr>
            <w:rFonts w:hint="eastAsia"/>
          </w:rPr>
          <w:t>不同人民</w:t>
        </w:r>
      </w:ins>
      <w:del w:id="3" w:author="Liu Jw" w:date="2021-11-24T22:16:00Z">
        <w:r w:rsidR="002F6C26" w:rsidDel="006064D8">
          <w:rPr>
            <w:rFonts w:hint="eastAsia"/>
          </w:rPr>
          <w:delText>社会</w:delText>
        </w:r>
      </w:del>
      <w:r w:rsidR="002F6C26">
        <w:rPr>
          <w:rFonts w:hint="eastAsia"/>
        </w:rPr>
        <w:t>生活水平的进步，全球范围内的肥胖的患病率，都普遍出现了持续性的增长。据世界卫生组织</w:t>
      </w:r>
      <w:ins w:id="4" w:author="Liu Jw" w:date="2021-11-24T22:17:00Z">
        <w:r w:rsidR="006064D8">
          <w:rPr>
            <w:rFonts w:hint="eastAsia"/>
          </w:rPr>
          <w:t>最近年</w:t>
        </w:r>
      </w:ins>
      <w:del w:id="5" w:author="Liu Jw" w:date="2021-11-24T22:17:00Z">
        <w:r w:rsidR="002F6C26" w:rsidDel="006064D8">
          <w:rPr>
            <w:rFonts w:hint="eastAsia"/>
          </w:rPr>
          <w:delText>在</w:delText>
        </w:r>
        <w:r w:rsidR="002F6C26" w:rsidDel="006064D8">
          <w:rPr>
            <w:rFonts w:hint="eastAsia"/>
          </w:rPr>
          <w:delText>2015</w:delText>
        </w:r>
        <w:r w:rsidR="002F6C26" w:rsidDel="006064D8">
          <w:rPr>
            <w:rFonts w:hint="eastAsia"/>
          </w:rPr>
          <w:delText>年</w:delText>
        </w:r>
      </w:del>
      <w:r w:rsidR="002F6C26">
        <w:rPr>
          <w:rFonts w:hint="eastAsia"/>
        </w:rPr>
        <w:t>的</w:t>
      </w:r>
      <w:r w:rsidR="00384DDC">
        <w:rPr>
          <w:rFonts w:hint="eastAsia"/>
        </w:rPr>
        <w:t>统计</w:t>
      </w:r>
      <w:ins w:id="6" w:author="Liu Jw" w:date="2021-11-24T22:17:00Z">
        <w:r w:rsidR="006064D8">
          <w:rPr>
            <w:rFonts w:hint="eastAsia"/>
          </w:rPr>
          <w:t>报告</w:t>
        </w:r>
      </w:ins>
      <w:del w:id="7" w:author="Liu Jw" w:date="2021-11-24T22:17:00Z">
        <w:r w:rsidR="00384DDC" w:rsidDel="006064D8">
          <w:rPr>
            <w:rFonts w:hint="eastAsia"/>
          </w:rPr>
          <w:delText>年报</w:delText>
        </w:r>
      </w:del>
      <w:r w:rsidR="00384DDC">
        <w:rPr>
          <w:rFonts w:hint="eastAsia"/>
        </w:rPr>
        <w:t>显示，</w:t>
      </w:r>
      <w:r w:rsidR="00F32E1D">
        <w:rPr>
          <w:rFonts w:hint="eastAsia"/>
        </w:rPr>
        <w:t>全球出现肥胖问题困扰的人数非常庞大，成人数目为</w:t>
      </w:r>
      <w:r w:rsidR="00F32E1D">
        <w:rPr>
          <w:rFonts w:hint="eastAsia"/>
        </w:rPr>
        <w:t>6.04</w:t>
      </w:r>
      <w:r w:rsidR="00F32E1D">
        <w:rPr>
          <w:rFonts w:hint="eastAsia"/>
        </w:rPr>
        <w:t>亿，儿童的数目也有</w:t>
      </w:r>
      <w:r w:rsidR="00F32E1D">
        <w:rPr>
          <w:rFonts w:hint="eastAsia"/>
        </w:rPr>
        <w:t>1.08</w:t>
      </w:r>
      <w:r w:rsidR="00F32E1D">
        <w:rPr>
          <w:rFonts w:hint="eastAsia"/>
        </w:rPr>
        <w:t>亿</w:t>
      </w:r>
      <w:r w:rsidR="00CF6CE8">
        <w:rPr>
          <w:rFonts w:hint="eastAsia"/>
        </w:rPr>
        <w:t>，两种人群中的肥胖率分别约是</w:t>
      </w:r>
      <w:r w:rsidR="00CF6CE8">
        <w:rPr>
          <w:rFonts w:hint="eastAsia"/>
        </w:rPr>
        <w:t>12</w:t>
      </w:r>
      <w:r w:rsidR="00CF6CE8">
        <w:t>%</w:t>
      </w:r>
      <w:r w:rsidR="00CF6CE8">
        <w:rPr>
          <w:rFonts w:hint="eastAsia"/>
        </w:rPr>
        <w:t>和</w:t>
      </w:r>
      <w:r w:rsidR="00CF6CE8">
        <w:rPr>
          <w:rFonts w:hint="eastAsia"/>
        </w:rPr>
        <w:t>5%</w:t>
      </w:r>
      <w:r w:rsidR="000327D9">
        <w:fldChar w:fldCharType="begin"/>
      </w:r>
      <w:ins w:id="8" w:author="Liu Jw" w:date="2021-11-24T15:48:00Z">
        <w:r w:rsidR="00AB5D8A">
          <w:instrText xml:space="preserve"> ADDIN NE.Ref.{56FCE77C-8B40-4E98-837E-E597A6A11FF1}</w:instrText>
        </w:r>
      </w:ins>
      <w:del w:id="9" w:author="Liu Jw" w:date="2021-11-24T15:48:00Z">
        <w:r w:rsidR="00AB5D8A" w:rsidDel="00AB5D8A">
          <w:delInstrText xml:space="preserve"> ADDIN NE.Ref.{56FCE77C-8B40-4E98-837E-E597A6A11FF1}</w:delInstrText>
        </w:r>
      </w:del>
      <w:r w:rsidR="000327D9">
        <w:fldChar w:fldCharType="separate"/>
      </w:r>
      <w:ins w:id="10" w:author="Liu Jw" w:date="2021-11-24T16:19:00Z">
        <w:r w:rsidR="00D118E1">
          <w:rPr>
            <w:rFonts w:ascii="Calibri" w:hAnsi="Calibri" w:cs="Calibri"/>
            <w:color w:val="080000"/>
            <w:kern w:val="0"/>
            <w:szCs w:val="21"/>
            <w:vertAlign w:val="superscript"/>
          </w:rPr>
          <w:t>[1]</w:t>
        </w:r>
      </w:ins>
      <w:del w:id="11" w:author="Liu Jw" w:date="2021-11-24T15:48:00Z">
        <w:r w:rsidR="00AB5D8A" w:rsidDel="00AB5D8A">
          <w:rPr>
            <w:rFonts w:ascii="Calibri" w:hAnsi="Calibri" w:cs="Calibri"/>
            <w:color w:val="080000"/>
            <w:kern w:val="0"/>
            <w:szCs w:val="21"/>
            <w:vertAlign w:val="superscript"/>
          </w:rPr>
          <w:delText>[1]</w:delText>
        </w:r>
      </w:del>
      <w:r w:rsidR="000327D9">
        <w:fldChar w:fldCharType="end"/>
      </w:r>
      <w:r w:rsidR="00CF6CE8">
        <w:rPr>
          <w:rFonts w:hint="eastAsia"/>
        </w:rPr>
        <w:t>。</w:t>
      </w:r>
      <w:r w:rsidR="0012147C">
        <w:rPr>
          <w:rFonts w:hint="eastAsia"/>
        </w:rPr>
        <w:t>由于我国人口基数众多，我国成人的肥胖的人口总数占全球的第</w:t>
      </w:r>
      <w:r w:rsidR="00E15049">
        <w:rPr>
          <w:rFonts w:hint="eastAsia"/>
        </w:rPr>
        <w:t>一</w:t>
      </w:r>
      <w:r w:rsidR="0012147C">
        <w:rPr>
          <w:rFonts w:hint="eastAsia"/>
        </w:rPr>
        <w:t>位，排名</w:t>
      </w:r>
      <w:r w:rsidR="00E15049">
        <w:rPr>
          <w:rFonts w:hint="eastAsia"/>
        </w:rPr>
        <w:t>于</w:t>
      </w:r>
      <w:r w:rsidR="00E15049">
        <w:rPr>
          <w:rFonts w:hint="eastAsia"/>
        </w:rPr>
        <w:t>2016</w:t>
      </w:r>
      <w:r w:rsidR="00E15049">
        <w:rPr>
          <w:rFonts w:hint="eastAsia"/>
        </w:rPr>
        <w:t>年首次超过</w:t>
      </w:r>
      <w:r w:rsidR="0012147C">
        <w:rPr>
          <w:rFonts w:hint="eastAsia"/>
        </w:rPr>
        <w:t>美国，儿童的肥胖人口数目为全球的第一位</w:t>
      </w:r>
      <w:r w:rsidR="00E15049">
        <w:rPr>
          <w:rFonts w:hint="eastAsia"/>
        </w:rPr>
        <w:t>，预计在未来</w:t>
      </w:r>
      <w:r w:rsidR="00E15049">
        <w:rPr>
          <w:rFonts w:hint="eastAsia"/>
        </w:rPr>
        <w:t>10</w:t>
      </w:r>
      <w:r w:rsidR="00E15049">
        <w:rPr>
          <w:rFonts w:hint="eastAsia"/>
        </w:rPr>
        <w:t>年，我国肥胖的总人口将超过</w:t>
      </w:r>
      <w:r w:rsidR="00E15049">
        <w:rPr>
          <w:rFonts w:hint="eastAsia"/>
        </w:rPr>
        <w:t>2</w:t>
      </w:r>
      <w:r w:rsidR="00E15049">
        <w:rPr>
          <w:rFonts w:hint="eastAsia"/>
        </w:rPr>
        <w:t>亿</w:t>
      </w:r>
      <w:r w:rsidR="000327D9">
        <w:fldChar w:fldCharType="begin"/>
      </w:r>
      <w:ins w:id="12" w:author="Liu Jw" w:date="2021-11-24T15:48:00Z">
        <w:r w:rsidR="00AB5D8A">
          <w:instrText xml:space="preserve"> ADDIN NE.Ref.{D8C04128-EB9C-4B3A-8A52-E6F5868E1941}</w:instrText>
        </w:r>
      </w:ins>
      <w:del w:id="13" w:author="Liu Jw" w:date="2021-11-24T15:48:00Z">
        <w:r w:rsidR="00AB5D8A" w:rsidDel="00AB5D8A">
          <w:delInstrText xml:space="preserve"> ADDIN NE.Ref.{D8C04128-EB9C-4B3A-8A52-E6F5868E1941}</w:delInstrText>
        </w:r>
      </w:del>
      <w:r w:rsidR="000327D9">
        <w:fldChar w:fldCharType="separate"/>
      </w:r>
      <w:ins w:id="14" w:author="Liu Jw" w:date="2021-11-24T16:19:00Z">
        <w:r w:rsidR="00D118E1">
          <w:rPr>
            <w:rFonts w:ascii="Calibri" w:hAnsi="Calibri" w:cs="Calibri"/>
            <w:color w:val="080000"/>
            <w:kern w:val="0"/>
            <w:szCs w:val="21"/>
            <w:vertAlign w:val="superscript"/>
          </w:rPr>
          <w:t>[2, 3]</w:t>
        </w:r>
      </w:ins>
      <w:del w:id="15" w:author="Liu Jw" w:date="2021-11-24T15:48:00Z">
        <w:r w:rsidR="00AB5D8A" w:rsidDel="00AB5D8A">
          <w:rPr>
            <w:rFonts w:ascii="Calibri" w:hAnsi="Calibri" w:cs="Calibri"/>
            <w:color w:val="080000"/>
            <w:kern w:val="0"/>
            <w:szCs w:val="21"/>
            <w:vertAlign w:val="superscript"/>
          </w:rPr>
          <w:delText>[2, 3]</w:delText>
        </w:r>
      </w:del>
      <w:r w:rsidR="000327D9">
        <w:fldChar w:fldCharType="end"/>
      </w:r>
      <w:r w:rsidR="0012147C">
        <w:rPr>
          <w:rFonts w:hint="eastAsia"/>
        </w:rPr>
        <w:t>。肥胖</w:t>
      </w:r>
      <w:r w:rsidR="001924FE">
        <w:rPr>
          <w:rFonts w:hint="eastAsia"/>
        </w:rPr>
        <w:t>的发生相当</w:t>
      </w:r>
      <w:r w:rsidR="0012147C">
        <w:rPr>
          <w:rFonts w:hint="eastAsia"/>
        </w:rPr>
        <w:t>常见，但是能引发一</w:t>
      </w:r>
      <w:r w:rsidR="00E15049">
        <w:rPr>
          <w:rFonts w:hint="eastAsia"/>
        </w:rPr>
        <w:t>系列比</w:t>
      </w:r>
      <w:r w:rsidR="0012147C">
        <w:rPr>
          <w:rFonts w:hint="eastAsia"/>
        </w:rPr>
        <w:t>较严重的并发症，比如高血压、糖尿病、血脂紊乱、阻塞性睡眠呼吸暂停综合症、非酒精性的脂肪肝或其他肝病、女性多囊卵巢综合征等，</w:t>
      </w:r>
      <w:r w:rsidR="00660793">
        <w:rPr>
          <w:rFonts w:hint="eastAsia"/>
        </w:rPr>
        <w:t>随着患者的</w:t>
      </w:r>
      <w:r w:rsidR="00660793">
        <w:rPr>
          <w:rFonts w:hint="eastAsia"/>
        </w:rPr>
        <w:t>BMI</w:t>
      </w:r>
      <w:r w:rsidR="00660793">
        <w:rPr>
          <w:rFonts w:hint="eastAsia"/>
        </w:rPr>
        <w:t>的增长，由肥胖引发的</w:t>
      </w:r>
      <w:r w:rsidR="00677F3B">
        <w:rPr>
          <w:rFonts w:hint="eastAsia"/>
        </w:rPr>
        <w:t>相关并发症的发生风险呈现明显的上升趋势，通过减轻体重、减少脂肪的堆积，能够明显的减缓上面介绍的并发症的出现，延长人群的整体寿命。因而，肥胖</w:t>
      </w:r>
      <w:r w:rsidR="00376E5C">
        <w:rPr>
          <w:rFonts w:hint="eastAsia"/>
        </w:rPr>
        <w:t>以及</w:t>
      </w:r>
      <w:r w:rsidR="00677F3B">
        <w:rPr>
          <w:rFonts w:hint="eastAsia"/>
        </w:rPr>
        <w:t>相关</w:t>
      </w:r>
      <w:r w:rsidR="00376E5C">
        <w:rPr>
          <w:rFonts w:hint="eastAsia"/>
        </w:rPr>
        <w:t>的并发症防治是需要迫切攻克</w:t>
      </w:r>
      <w:r w:rsidR="00677F3B">
        <w:rPr>
          <w:rFonts w:hint="eastAsia"/>
        </w:rPr>
        <w:t>的全球性</w:t>
      </w:r>
      <w:r w:rsidR="00376E5C">
        <w:rPr>
          <w:rFonts w:hint="eastAsia"/>
        </w:rPr>
        <w:t>的</w:t>
      </w:r>
      <w:r w:rsidR="00677F3B">
        <w:rPr>
          <w:rFonts w:hint="eastAsia"/>
        </w:rPr>
        <w:t>公共卫生问题。</w:t>
      </w:r>
    </w:p>
    <w:p w:rsidR="004452E4" w:rsidRDefault="004452E4" w:rsidP="00937D24">
      <w:r>
        <w:tab/>
      </w:r>
      <w:r w:rsidR="00376E5C">
        <w:rPr>
          <w:rFonts w:hint="eastAsia"/>
        </w:rPr>
        <w:t>对于肥胖，目前的</w:t>
      </w:r>
      <w:r w:rsidR="004C43FB">
        <w:rPr>
          <w:rFonts w:hint="eastAsia"/>
        </w:rPr>
        <w:t>主要治疗方法</w:t>
      </w:r>
      <w:r w:rsidR="00376E5C">
        <w:rPr>
          <w:rFonts w:hint="eastAsia"/>
        </w:rPr>
        <w:t>是</w:t>
      </w:r>
      <w:r w:rsidR="007D4269">
        <w:rPr>
          <w:rFonts w:hint="eastAsia"/>
        </w:rPr>
        <w:t>生活</w:t>
      </w:r>
      <w:r w:rsidR="00376E5C">
        <w:rPr>
          <w:rFonts w:hint="eastAsia"/>
        </w:rPr>
        <w:t>行为</w:t>
      </w:r>
      <w:r w:rsidR="007D4269">
        <w:rPr>
          <w:rFonts w:hint="eastAsia"/>
        </w:rPr>
        <w:t>方式的干预、药物的治疗和手术治疗。生活方式的干预和药物的治疗，能对肥胖患者的体重降低产生一定的作用，同时能一定程度上的改善肥胖病患者的身体代谢，但是对于绝大多数人来说，由于之前大多数人没有较好的生活习惯，大部分患者很难长期坚持良好的生活习惯，不能形成常规的规律，减重效果有限并且体重很容易出现反弹。</w:t>
      </w:r>
      <w:r w:rsidR="00B72D3F">
        <w:rPr>
          <w:rFonts w:hint="eastAsia"/>
        </w:rPr>
        <w:t>代谢手术，是治疗中重度肥胖的有效措施之一，能够实现安全快速的减轻体重，同时也可以降低肥胖和各种并发症出现的风险，较非侵入性</w:t>
      </w:r>
      <w:r w:rsidR="0043736B">
        <w:rPr>
          <w:rFonts w:hint="eastAsia"/>
        </w:rPr>
        <w:t>的减肥</w:t>
      </w:r>
      <w:r w:rsidR="00B72D3F">
        <w:rPr>
          <w:rFonts w:hint="eastAsia"/>
        </w:rPr>
        <w:t>方式</w:t>
      </w:r>
      <w:r w:rsidR="0043736B">
        <w:rPr>
          <w:rFonts w:hint="eastAsia"/>
        </w:rPr>
        <w:t>更能</w:t>
      </w:r>
      <w:r w:rsidR="00B72D3F">
        <w:rPr>
          <w:rFonts w:hint="eastAsia"/>
        </w:rPr>
        <w:t>减少</w:t>
      </w:r>
      <w:r w:rsidR="0043736B">
        <w:rPr>
          <w:rFonts w:hint="eastAsia"/>
        </w:rPr>
        <w:t>肥胖</w:t>
      </w:r>
      <w:r w:rsidR="00B72D3F">
        <w:rPr>
          <w:rFonts w:hint="eastAsia"/>
        </w:rPr>
        <w:t>复发的风险</w:t>
      </w:r>
      <w:r w:rsidR="000327D9">
        <w:fldChar w:fldCharType="begin"/>
      </w:r>
      <w:ins w:id="16" w:author="Liu Jw" w:date="2021-11-24T15:48:00Z">
        <w:r w:rsidR="00AB5D8A">
          <w:instrText xml:space="preserve"> ADDIN NE.Ref.{7C2DD436-2C64-4426-BC6E-862A70434A7F}</w:instrText>
        </w:r>
      </w:ins>
      <w:del w:id="17" w:author="Liu Jw" w:date="2021-11-24T15:48:00Z">
        <w:r w:rsidR="00AB5D8A" w:rsidDel="00AB5D8A">
          <w:delInstrText xml:space="preserve"> ADDIN NE.Ref.{7C2DD436-2C64-4426-BC6E-862A70434A7F}</w:delInstrText>
        </w:r>
      </w:del>
      <w:r w:rsidR="000327D9">
        <w:fldChar w:fldCharType="separate"/>
      </w:r>
      <w:ins w:id="18" w:author="Liu Jw" w:date="2021-11-24T16:19:00Z">
        <w:r w:rsidR="00D118E1">
          <w:rPr>
            <w:rFonts w:ascii="Calibri" w:hAnsi="Calibri" w:cs="Calibri"/>
            <w:color w:val="080000"/>
            <w:kern w:val="0"/>
            <w:szCs w:val="21"/>
            <w:vertAlign w:val="superscript"/>
          </w:rPr>
          <w:t>[2]</w:t>
        </w:r>
      </w:ins>
      <w:del w:id="19" w:author="Liu Jw" w:date="2021-11-24T15:48:00Z">
        <w:r w:rsidR="00AB5D8A" w:rsidDel="00AB5D8A">
          <w:rPr>
            <w:rFonts w:ascii="Calibri" w:hAnsi="Calibri" w:cs="Calibri"/>
            <w:color w:val="080000"/>
            <w:kern w:val="0"/>
            <w:szCs w:val="21"/>
            <w:vertAlign w:val="superscript"/>
          </w:rPr>
          <w:delText>[2]</w:delText>
        </w:r>
      </w:del>
      <w:r w:rsidR="000327D9">
        <w:fldChar w:fldCharType="end"/>
      </w:r>
      <w:r w:rsidR="00B72D3F">
        <w:rPr>
          <w:rFonts w:hint="eastAsia"/>
        </w:rPr>
        <w:t>。</w:t>
      </w:r>
    </w:p>
    <w:p w:rsidR="0067792B" w:rsidRDefault="0067792B" w:rsidP="00937D24">
      <w:r>
        <w:tab/>
      </w:r>
      <w:r>
        <w:rPr>
          <w:rFonts w:hint="eastAsia"/>
        </w:rPr>
        <w:t>代谢手术减轻体重和改善肥胖相关并发症的疗效明确，其手术数量也在全球呈现每年逐渐上升的趋势</w:t>
      </w:r>
      <w:r w:rsidR="007E4217">
        <w:fldChar w:fldCharType="begin"/>
      </w:r>
      <w:ins w:id="20" w:author="Liu Jw" w:date="2021-11-24T15:48:00Z">
        <w:r w:rsidR="00AB5D8A">
          <w:instrText xml:space="preserve"> ADDIN NE.Ref.{52BDA799-CDBF-4A62-B0D1-EFD612F75718}</w:instrText>
        </w:r>
      </w:ins>
      <w:del w:id="21" w:author="Liu Jw" w:date="2021-11-24T15:48:00Z">
        <w:r w:rsidR="00AB5D8A" w:rsidDel="00AB5D8A">
          <w:delInstrText xml:space="preserve"> ADDIN NE.Ref.{52BDA799-CDBF-4A62-B0D1-EFD612F75718}</w:delInstrText>
        </w:r>
      </w:del>
      <w:r w:rsidR="007E4217">
        <w:fldChar w:fldCharType="separate"/>
      </w:r>
      <w:ins w:id="22" w:author="Liu Jw" w:date="2021-11-24T16:19:00Z">
        <w:r w:rsidR="00D118E1">
          <w:rPr>
            <w:rFonts w:ascii="Calibri" w:hAnsi="Calibri" w:cs="Calibri"/>
            <w:color w:val="080000"/>
            <w:kern w:val="0"/>
            <w:szCs w:val="21"/>
            <w:vertAlign w:val="superscript"/>
          </w:rPr>
          <w:t>[3]</w:t>
        </w:r>
      </w:ins>
      <w:del w:id="23" w:author="Liu Jw" w:date="2021-11-24T15:48:00Z">
        <w:r w:rsidR="00AB5D8A" w:rsidDel="00AB5D8A">
          <w:rPr>
            <w:rFonts w:ascii="Calibri" w:hAnsi="Calibri" w:cs="Calibri"/>
            <w:color w:val="080000"/>
            <w:kern w:val="0"/>
            <w:szCs w:val="21"/>
            <w:vertAlign w:val="superscript"/>
          </w:rPr>
          <w:delText>[3]</w:delText>
        </w:r>
      </w:del>
      <w:r w:rsidR="007E4217">
        <w:fldChar w:fldCharType="end"/>
      </w:r>
      <w:r>
        <w:rPr>
          <w:rFonts w:hint="eastAsia"/>
        </w:rPr>
        <w:t>。</w:t>
      </w:r>
      <w:r w:rsidR="003C51A6">
        <w:rPr>
          <w:rFonts w:hint="eastAsia"/>
        </w:rPr>
        <w:t>但近些年的研究发现，代谢手术后患者的部分营养物质的吸收出现异常，包括钙、铁、各种维生素和部分微量元素以及部分蛋白质，造成骨质疏松、骨折、贫血和神经营养性相关疾病。本文就</w:t>
      </w:r>
      <w:r w:rsidR="006930CB">
        <w:rPr>
          <w:rFonts w:hint="eastAsia"/>
        </w:rPr>
        <w:t>肥胖患者的</w:t>
      </w:r>
      <w:del w:id="24" w:author="Liu Jw" w:date="2021-11-24T15:46:00Z">
        <w:r w:rsidR="006930CB" w:rsidDel="00AB5D8A">
          <w:rPr>
            <w:rFonts w:hint="eastAsia"/>
          </w:rPr>
          <w:delText>代谢通路、</w:delText>
        </w:r>
      </w:del>
      <w:r w:rsidR="003C51A6">
        <w:rPr>
          <w:rFonts w:hint="eastAsia"/>
        </w:rPr>
        <w:t>代谢手术</w:t>
      </w:r>
      <w:r w:rsidR="006930CB">
        <w:rPr>
          <w:rFonts w:hint="eastAsia"/>
        </w:rPr>
        <w:t>方式</w:t>
      </w:r>
      <w:r w:rsidR="003C51A6">
        <w:rPr>
          <w:rFonts w:hint="eastAsia"/>
        </w:rPr>
        <w:t>、引起的骨代谢的异常</w:t>
      </w:r>
      <w:r w:rsidR="006930CB">
        <w:rPr>
          <w:rFonts w:hint="eastAsia"/>
        </w:rPr>
        <w:t>的影响和防治管理进行综述，希望能推动综合学科的合作和发展，做到对肥胖患者的早检测、早干预、减少代谢手术并发症出现的风险，提高患者的</w:t>
      </w:r>
      <w:r w:rsidR="00376E5C">
        <w:rPr>
          <w:rFonts w:hint="eastAsia"/>
        </w:rPr>
        <w:t>术后</w:t>
      </w:r>
      <w:r w:rsidR="006930CB">
        <w:rPr>
          <w:rFonts w:hint="eastAsia"/>
        </w:rPr>
        <w:t>生活质量。</w:t>
      </w:r>
    </w:p>
    <w:p w:rsidR="006151C5" w:rsidRDefault="006151C5" w:rsidP="00937D24"/>
    <w:p w:rsidR="006151C5" w:rsidDel="00AB5D8A" w:rsidRDefault="006151C5" w:rsidP="00AB5D8A">
      <w:pPr>
        <w:rPr>
          <w:del w:id="25" w:author="Liu Jw" w:date="2021-11-24T15:46:00Z"/>
        </w:rPr>
      </w:pPr>
      <w:r>
        <w:rPr>
          <w:rFonts w:hint="eastAsia"/>
        </w:rPr>
        <w:t>一</w:t>
      </w:r>
      <w:del w:id="26" w:author="Liu Jw" w:date="2021-11-24T15:46:00Z">
        <w:r w:rsidDel="00AB5D8A">
          <w:rPr>
            <w:rFonts w:hint="eastAsia"/>
          </w:rPr>
          <w:delText>、</w:delText>
        </w:r>
        <w:r w:rsidR="00647C58" w:rsidDel="00AB5D8A">
          <w:rPr>
            <w:rFonts w:hint="eastAsia"/>
          </w:rPr>
          <w:delText>肥胖患者</w:delText>
        </w:r>
        <w:r w:rsidR="0055618E" w:rsidDel="00AB5D8A">
          <w:rPr>
            <w:rFonts w:hint="eastAsia"/>
          </w:rPr>
          <w:delText>骨</w:delText>
        </w:r>
        <w:r w:rsidDel="00AB5D8A">
          <w:rPr>
            <w:rFonts w:hint="eastAsia"/>
          </w:rPr>
          <w:delText>代谢</w:delText>
        </w:r>
        <w:r w:rsidR="004E5AE7" w:rsidDel="00AB5D8A">
          <w:rPr>
            <w:rFonts w:hint="eastAsia"/>
          </w:rPr>
          <w:delText>的</w:delText>
        </w:r>
        <w:r w:rsidR="00284666" w:rsidDel="00AB5D8A">
          <w:rPr>
            <w:rFonts w:hint="eastAsia"/>
          </w:rPr>
          <w:delText>信号通路</w:delText>
        </w:r>
      </w:del>
    </w:p>
    <w:p w:rsidR="00284666" w:rsidDel="00AB5D8A" w:rsidRDefault="0055618E" w:rsidP="00AB5D8A">
      <w:pPr>
        <w:rPr>
          <w:del w:id="27" w:author="Liu Jw" w:date="2021-11-24T15:46:00Z"/>
        </w:rPr>
      </w:pPr>
      <w:del w:id="28" w:author="Liu Jw" w:date="2021-11-24T15:46:00Z">
        <w:r w:rsidDel="00AB5D8A">
          <w:tab/>
        </w:r>
        <w:r w:rsidDel="00AB5D8A">
          <w:rPr>
            <w:rFonts w:hint="eastAsia"/>
          </w:rPr>
          <w:delText>肥胖症</w:delText>
        </w:r>
        <w:r w:rsidR="00531340" w:rsidDel="00AB5D8A">
          <w:rPr>
            <w:rFonts w:hint="eastAsia"/>
          </w:rPr>
          <w:delText>主要</w:delText>
        </w:r>
        <w:r w:rsidDel="00AB5D8A">
          <w:rPr>
            <w:rFonts w:hint="eastAsia"/>
          </w:rPr>
          <w:delText>表现为脂肪细胞的增多，但</w:delText>
        </w:r>
        <w:r w:rsidR="00531340" w:rsidDel="00AB5D8A">
          <w:rPr>
            <w:rFonts w:hint="eastAsia"/>
          </w:rPr>
          <w:delText>人体内部的</w:delText>
        </w:r>
        <w:r w:rsidDel="00AB5D8A">
          <w:rPr>
            <w:rFonts w:hint="eastAsia"/>
          </w:rPr>
          <w:delText>脂代谢和骨代谢</w:delText>
        </w:r>
        <w:r w:rsidR="00376E5C" w:rsidDel="00AB5D8A">
          <w:rPr>
            <w:rFonts w:hint="eastAsia"/>
          </w:rPr>
          <w:delText>之间存在着很</w:delText>
        </w:r>
        <w:r w:rsidDel="00AB5D8A">
          <w:rPr>
            <w:rFonts w:hint="eastAsia"/>
          </w:rPr>
          <w:delText>大的联系，骨代谢中的成骨细胞和脂代谢中的脂肪细胞，均来源于骨髓间充质干细胞</w:delText>
        </w:r>
        <w:r w:rsidR="000E2468" w:rsidDel="00AB5D8A">
          <w:rPr>
            <w:rFonts w:hint="eastAsia"/>
          </w:rPr>
          <w:delText>的分</w:delText>
        </w:r>
        <w:r w:rsidR="007E4217" w:rsidDel="00AB5D8A">
          <w:rPr>
            <w:rFonts w:hint="eastAsia"/>
          </w:rPr>
          <w:delText>化，成骨和脂肪细胞之间此消彼长</w:delText>
        </w:r>
        <w:r w:rsidR="00376E5C" w:rsidDel="00AB5D8A">
          <w:rPr>
            <w:rFonts w:hint="eastAsia"/>
          </w:rPr>
          <w:delText>，骨</w:delText>
        </w:r>
        <w:r w:rsidR="007E4217" w:rsidDel="00AB5D8A">
          <w:rPr>
            <w:rFonts w:hint="eastAsia"/>
          </w:rPr>
          <w:delText>量的减少</w:delText>
        </w:r>
        <w:r w:rsidR="000E2468" w:rsidDel="00AB5D8A">
          <w:rPr>
            <w:rFonts w:hint="eastAsia"/>
          </w:rPr>
          <w:delText>常伴随骨髓腔内脂肪的增多。两种代谢之间存在不同的信号通路，但不同</w:delText>
        </w:r>
        <w:r w:rsidR="00376E5C" w:rsidDel="00AB5D8A">
          <w:rPr>
            <w:rFonts w:hint="eastAsia"/>
          </w:rPr>
          <w:delText>的</w:delText>
        </w:r>
        <w:r w:rsidR="000E2468" w:rsidDel="00AB5D8A">
          <w:rPr>
            <w:rFonts w:hint="eastAsia"/>
          </w:rPr>
          <w:delText>通路之间</w:delText>
        </w:r>
        <w:r w:rsidR="00376E5C" w:rsidDel="00AB5D8A">
          <w:rPr>
            <w:rFonts w:hint="eastAsia"/>
          </w:rPr>
          <w:delText>又</w:delText>
        </w:r>
        <w:r w:rsidR="000E2468" w:rsidDel="00AB5D8A">
          <w:rPr>
            <w:rFonts w:hint="eastAsia"/>
          </w:rPr>
          <w:delText>互有交叉。</w:delText>
        </w:r>
      </w:del>
    </w:p>
    <w:p w:rsidR="000E2468" w:rsidDel="00AB5D8A" w:rsidRDefault="000E2468" w:rsidP="00B956C6">
      <w:pPr>
        <w:rPr>
          <w:del w:id="29" w:author="Liu Jw" w:date="2021-11-24T15:46:00Z"/>
        </w:rPr>
      </w:pPr>
      <w:del w:id="30" w:author="Liu Jw" w:date="2021-11-24T15:46:00Z">
        <w:r w:rsidDel="00AB5D8A">
          <w:delText xml:space="preserve">1. </w:delText>
        </w:r>
        <w:r w:rsidDel="00AB5D8A">
          <w:rPr>
            <w:rFonts w:hint="eastAsia"/>
          </w:rPr>
          <w:delText>OPG/RANKL/RANK</w:delText>
        </w:r>
        <w:r w:rsidR="00346445" w:rsidDel="00AB5D8A">
          <w:rPr>
            <w:rFonts w:hint="eastAsia"/>
          </w:rPr>
          <w:delText>信号</w:delText>
        </w:r>
        <w:r w:rsidDel="00AB5D8A">
          <w:rPr>
            <w:rFonts w:hint="eastAsia"/>
          </w:rPr>
          <w:delText>通路</w:delText>
        </w:r>
      </w:del>
    </w:p>
    <w:p w:rsidR="000E2468" w:rsidDel="00AB5D8A" w:rsidRDefault="000E2468">
      <w:pPr>
        <w:rPr>
          <w:del w:id="31" w:author="Liu Jw" w:date="2021-11-24T15:46:00Z"/>
        </w:rPr>
      </w:pPr>
      <w:del w:id="32" w:author="Liu Jw" w:date="2021-11-24T15:46:00Z">
        <w:r w:rsidDel="00AB5D8A">
          <w:tab/>
        </w:r>
        <w:r w:rsidDel="00AB5D8A">
          <w:rPr>
            <w:rFonts w:hint="eastAsia"/>
          </w:rPr>
          <w:delText>核因子κ</w:delText>
        </w:r>
        <w:r w:rsidDel="00AB5D8A">
          <w:rPr>
            <w:rFonts w:hint="eastAsia"/>
          </w:rPr>
          <w:delText>B</w:delText>
        </w:r>
        <w:r w:rsidDel="00AB5D8A">
          <w:rPr>
            <w:rFonts w:hint="eastAsia"/>
          </w:rPr>
          <w:delText>受体活化因子配体</w:delText>
        </w:r>
        <w:r w:rsidR="000462C8" w:rsidDel="00AB5D8A">
          <w:rPr>
            <w:rFonts w:hint="eastAsia"/>
          </w:rPr>
          <w:delText>（</w:delText>
        </w:r>
        <w:r w:rsidDel="00AB5D8A">
          <w:rPr>
            <w:rFonts w:hint="eastAsia"/>
          </w:rPr>
          <w:delText>RANKL</w:delText>
        </w:r>
        <w:r w:rsidR="000462C8" w:rsidDel="00AB5D8A">
          <w:delText>）</w:delText>
        </w:r>
        <w:r w:rsidDel="00AB5D8A">
          <w:rPr>
            <w:rFonts w:hint="eastAsia"/>
          </w:rPr>
          <w:delText>与活化因子</w:delText>
        </w:r>
        <w:r w:rsidR="000462C8" w:rsidDel="00AB5D8A">
          <w:rPr>
            <w:rFonts w:hint="eastAsia"/>
          </w:rPr>
          <w:delText>（</w:delText>
        </w:r>
        <w:r w:rsidDel="00AB5D8A">
          <w:rPr>
            <w:rFonts w:hint="eastAsia"/>
          </w:rPr>
          <w:delText>RANK</w:delText>
        </w:r>
        <w:r w:rsidR="000462C8" w:rsidDel="00AB5D8A">
          <w:rPr>
            <w:rFonts w:hint="eastAsia"/>
          </w:rPr>
          <w:delText>）的</w:delText>
        </w:r>
        <w:r w:rsidDel="00AB5D8A">
          <w:rPr>
            <w:rFonts w:hint="eastAsia"/>
          </w:rPr>
          <w:delText>结合</w:delText>
        </w:r>
        <w:r w:rsidR="000462C8" w:rsidDel="00AB5D8A">
          <w:rPr>
            <w:rFonts w:hint="eastAsia"/>
          </w:rPr>
          <w:delText>，</w:delText>
        </w:r>
        <w:r w:rsidDel="00AB5D8A">
          <w:rPr>
            <w:rFonts w:hint="eastAsia"/>
          </w:rPr>
          <w:delText>对破骨细胞存活、分化和活化</w:delText>
        </w:r>
        <w:r w:rsidR="000462C8" w:rsidDel="00AB5D8A">
          <w:rPr>
            <w:rFonts w:hint="eastAsia"/>
          </w:rPr>
          <w:delText>而言</w:delText>
        </w:r>
        <w:r w:rsidDel="00AB5D8A">
          <w:rPr>
            <w:rFonts w:hint="eastAsia"/>
          </w:rPr>
          <w:delText>是非常关键的</w:delText>
        </w:r>
        <w:r w:rsidR="005F22C9" w:rsidDel="00AB5D8A">
          <w:fldChar w:fldCharType="begin"/>
        </w:r>
        <w:r w:rsidR="00AB5D8A" w:rsidDel="00AB5D8A">
          <w:delInstrText xml:space="preserve"> ADDIN NE.Ref.{6621BBBC-16AB-4B7D-8EB9-9FA623284DF1}</w:delInstrText>
        </w:r>
        <w:r w:rsidR="005F22C9" w:rsidDel="00AB5D8A">
          <w:fldChar w:fldCharType="separate"/>
        </w:r>
        <w:r w:rsidR="00AB5D8A" w:rsidDel="00AB5D8A">
          <w:rPr>
            <w:rFonts w:ascii="Calibri" w:hAnsi="Calibri" w:cs="Calibri"/>
            <w:color w:val="080000"/>
            <w:kern w:val="0"/>
            <w:szCs w:val="21"/>
            <w:vertAlign w:val="superscript"/>
          </w:rPr>
          <w:delText>[4, 5]</w:delText>
        </w:r>
        <w:r w:rsidR="005F22C9" w:rsidDel="00AB5D8A">
          <w:fldChar w:fldCharType="end"/>
        </w:r>
        <w:r w:rsidDel="00AB5D8A">
          <w:rPr>
            <w:rFonts w:hint="eastAsia"/>
          </w:rPr>
          <w:delText>。</w:delText>
        </w:r>
        <w:r w:rsidR="00224217" w:rsidDel="00AB5D8A">
          <w:rPr>
            <w:rFonts w:hint="eastAsia"/>
          </w:rPr>
          <w:delText>激活</w:delText>
        </w:r>
        <w:r w:rsidDel="00AB5D8A">
          <w:rPr>
            <w:rFonts w:hint="eastAsia"/>
          </w:rPr>
          <w:delText>RANK</w:delText>
        </w:r>
        <w:r w:rsidR="00224217" w:rsidDel="00AB5D8A">
          <w:rPr>
            <w:rFonts w:hint="eastAsia"/>
          </w:rPr>
          <w:delText>后引起</w:delText>
        </w:r>
        <w:r w:rsidDel="00AB5D8A">
          <w:rPr>
            <w:rFonts w:hint="eastAsia"/>
          </w:rPr>
          <w:delText>下游信号通路的激活</w:delText>
        </w:r>
        <w:r w:rsidR="00224217" w:rsidDel="00AB5D8A">
          <w:rPr>
            <w:rFonts w:hint="eastAsia"/>
          </w:rPr>
          <w:delText>，</w:delText>
        </w:r>
        <w:r w:rsidDel="00AB5D8A">
          <w:rPr>
            <w:rFonts w:hint="eastAsia"/>
          </w:rPr>
          <w:delText>RANK</w:delText>
        </w:r>
        <w:r w:rsidDel="00AB5D8A">
          <w:rPr>
            <w:rFonts w:hint="eastAsia"/>
          </w:rPr>
          <w:delText>是促进骨吸收的重要途径，</w:delText>
        </w:r>
        <w:r w:rsidR="00224217" w:rsidDel="00AB5D8A">
          <w:rPr>
            <w:rFonts w:hint="eastAsia"/>
          </w:rPr>
          <w:delText>被认为</w:delText>
        </w:r>
        <w:r w:rsidR="000462C8" w:rsidDel="00AB5D8A">
          <w:rPr>
            <w:rFonts w:hint="eastAsia"/>
          </w:rPr>
          <w:delText>是</w:delText>
        </w:r>
        <w:r w:rsidR="00224217" w:rsidDel="00AB5D8A">
          <w:rPr>
            <w:rFonts w:hint="eastAsia"/>
          </w:rPr>
          <w:delText>一种</w:delText>
        </w:r>
        <w:r w:rsidDel="00AB5D8A">
          <w:rPr>
            <w:rFonts w:hint="eastAsia"/>
          </w:rPr>
          <w:delText>主要的靶向抗骨吸收剂。而在</w:delText>
        </w:r>
        <w:r w:rsidDel="00AB5D8A">
          <w:rPr>
            <w:rFonts w:hint="eastAsia"/>
          </w:rPr>
          <w:delText>OPG/RANKL/RANK</w:delText>
        </w:r>
        <w:r w:rsidDel="00AB5D8A">
          <w:rPr>
            <w:rFonts w:hint="eastAsia"/>
          </w:rPr>
          <w:delText>信号通路中，骨保护素</w:delText>
        </w:r>
        <w:r w:rsidR="000462C8" w:rsidDel="00AB5D8A">
          <w:rPr>
            <w:rFonts w:hint="eastAsia"/>
          </w:rPr>
          <w:delText>是</w:delText>
        </w:r>
        <w:r w:rsidR="00224217" w:rsidDel="00AB5D8A">
          <w:rPr>
            <w:rFonts w:hint="eastAsia"/>
          </w:rPr>
          <w:delText>一类</w:delText>
        </w:r>
        <w:r w:rsidR="00224217" w:rsidDel="00AB5D8A">
          <w:rPr>
            <w:rFonts w:hint="eastAsia"/>
          </w:rPr>
          <w:delText>TNF</w:delText>
        </w:r>
        <w:r w:rsidDel="00AB5D8A">
          <w:rPr>
            <w:rFonts w:hint="eastAsia"/>
          </w:rPr>
          <w:delText>受体</w:delText>
        </w:r>
        <w:r w:rsidR="00224217" w:rsidDel="00AB5D8A">
          <w:rPr>
            <w:rFonts w:hint="eastAsia"/>
          </w:rPr>
          <w:delText>的</w:delText>
        </w:r>
        <w:r w:rsidDel="00AB5D8A">
          <w:rPr>
            <w:rFonts w:hint="eastAsia"/>
          </w:rPr>
          <w:delText>超家族，主要由成骨细胞前体</w:delText>
        </w:r>
        <w:r w:rsidR="000462C8" w:rsidDel="00AB5D8A">
          <w:rPr>
            <w:rFonts w:hint="eastAsia"/>
          </w:rPr>
          <w:delText>或</w:delText>
        </w:r>
        <w:r w:rsidDel="00AB5D8A">
          <w:rPr>
            <w:rFonts w:hint="eastAsia"/>
          </w:rPr>
          <w:delText>间质细胞产生，</w:delText>
        </w:r>
        <w:r w:rsidR="00224217" w:rsidDel="00AB5D8A">
          <w:rPr>
            <w:rFonts w:hint="eastAsia"/>
          </w:rPr>
          <w:delText>是一种可以抑制破骨细胞分化，同时</w:delText>
        </w:r>
        <w:r w:rsidDel="00AB5D8A">
          <w:rPr>
            <w:rFonts w:hint="eastAsia"/>
          </w:rPr>
          <w:delText>吸收活性的分泌型糖蛋白</w:delText>
        </w:r>
        <w:r w:rsidR="00224217" w:rsidDel="00AB5D8A">
          <w:rPr>
            <w:rFonts w:hint="eastAsia"/>
          </w:rPr>
          <w:delText>。</w:delText>
        </w:r>
        <w:r w:rsidDel="00AB5D8A">
          <w:rPr>
            <w:rFonts w:hint="eastAsia"/>
          </w:rPr>
          <w:delText>其</w:delText>
        </w:r>
        <w:r w:rsidR="00224217" w:rsidDel="00AB5D8A">
          <w:rPr>
            <w:rFonts w:hint="eastAsia"/>
          </w:rPr>
          <w:delText>还可以</w:delText>
        </w:r>
        <w:r w:rsidDel="00AB5D8A">
          <w:rPr>
            <w:rFonts w:hint="eastAsia"/>
          </w:rPr>
          <w:delText>作为诱饵受体</w:delText>
        </w:r>
        <w:r w:rsidR="00224217" w:rsidDel="00AB5D8A">
          <w:rPr>
            <w:rFonts w:hint="eastAsia"/>
          </w:rPr>
          <w:delText>，</w:delText>
        </w:r>
        <w:r w:rsidDel="00AB5D8A">
          <w:rPr>
            <w:rFonts w:hint="eastAsia"/>
          </w:rPr>
          <w:delText>与</w:delText>
        </w:r>
        <w:r w:rsidDel="00AB5D8A">
          <w:rPr>
            <w:rFonts w:hint="eastAsia"/>
          </w:rPr>
          <w:delText>RANKL</w:delText>
        </w:r>
        <w:r w:rsidDel="00AB5D8A">
          <w:rPr>
            <w:rFonts w:hint="eastAsia"/>
          </w:rPr>
          <w:delText>发生竞争性结合，抑制</w:delText>
        </w:r>
        <w:r w:rsidDel="00AB5D8A">
          <w:rPr>
            <w:rFonts w:hint="eastAsia"/>
          </w:rPr>
          <w:delText>RANKL</w:delText>
        </w:r>
        <w:r w:rsidDel="00AB5D8A">
          <w:rPr>
            <w:rFonts w:hint="eastAsia"/>
          </w:rPr>
          <w:delText>与</w:delText>
        </w:r>
        <w:r w:rsidDel="00AB5D8A">
          <w:rPr>
            <w:rFonts w:hint="eastAsia"/>
          </w:rPr>
          <w:delText>RANK</w:delText>
        </w:r>
        <w:r w:rsidDel="00AB5D8A">
          <w:rPr>
            <w:rFonts w:hint="eastAsia"/>
          </w:rPr>
          <w:delText>的相互作用，</w:delText>
        </w:r>
        <w:r w:rsidR="00224217" w:rsidDel="00AB5D8A">
          <w:rPr>
            <w:rFonts w:hint="eastAsia"/>
          </w:rPr>
          <w:delText>同时</w:delText>
        </w:r>
        <w:r w:rsidDel="00AB5D8A">
          <w:rPr>
            <w:rFonts w:hint="eastAsia"/>
          </w:rPr>
          <w:delText>封闭成骨细胞</w:delText>
        </w:r>
        <w:r w:rsidR="00224217" w:rsidDel="00AB5D8A">
          <w:rPr>
            <w:rFonts w:hint="eastAsia"/>
          </w:rPr>
          <w:delText>诱发</w:delText>
        </w:r>
        <w:r w:rsidDel="00AB5D8A">
          <w:rPr>
            <w:rFonts w:hint="eastAsia"/>
          </w:rPr>
          <w:delText>的破骨细胞前体</w:delText>
        </w:r>
        <w:r w:rsidR="00224217" w:rsidDel="00AB5D8A">
          <w:rPr>
            <w:rFonts w:hint="eastAsia"/>
          </w:rPr>
          <w:delText>的</w:delText>
        </w:r>
        <w:r w:rsidDel="00AB5D8A">
          <w:rPr>
            <w:rFonts w:hint="eastAsia"/>
          </w:rPr>
          <w:delText>分化与融合，</w:delText>
        </w:r>
        <w:r w:rsidR="00224217" w:rsidDel="00AB5D8A">
          <w:rPr>
            <w:rFonts w:hint="eastAsia"/>
          </w:rPr>
          <w:delText>起到调节</w:delText>
        </w:r>
        <w:r w:rsidDel="00AB5D8A">
          <w:rPr>
            <w:rFonts w:hint="eastAsia"/>
          </w:rPr>
          <w:delText>破骨细胞分化、增殖与凋亡</w:delText>
        </w:r>
        <w:r w:rsidR="00224217" w:rsidDel="00AB5D8A">
          <w:rPr>
            <w:rFonts w:hint="eastAsia"/>
          </w:rPr>
          <w:delText>的作用</w:delText>
        </w:r>
        <w:r w:rsidDel="00AB5D8A">
          <w:rPr>
            <w:rFonts w:hint="eastAsia"/>
          </w:rPr>
          <w:delText>，并影响生理功能</w:delText>
        </w:r>
        <w:r w:rsidR="005B2108" w:rsidDel="00AB5D8A">
          <w:fldChar w:fldCharType="begin"/>
        </w:r>
        <w:r w:rsidR="00AB5D8A" w:rsidDel="00AB5D8A">
          <w:delInstrText xml:space="preserve"> ADDIN NE.Ref.{4350CACB-F025-429A-85FA-45F964519C13}</w:delInstrText>
        </w:r>
        <w:r w:rsidR="005B2108" w:rsidDel="00AB5D8A">
          <w:fldChar w:fldCharType="separate"/>
        </w:r>
        <w:r w:rsidR="00AB5D8A" w:rsidDel="00AB5D8A">
          <w:rPr>
            <w:rFonts w:ascii="Calibri" w:hAnsi="Calibri" w:cs="Calibri"/>
            <w:color w:val="080000"/>
            <w:kern w:val="0"/>
            <w:szCs w:val="21"/>
            <w:vertAlign w:val="superscript"/>
          </w:rPr>
          <w:delText>[6]</w:delText>
        </w:r>
        <w:r w:rsidR="005B2108" w:rsidDel="00AB5D8A">
          <w:fldChar w:fldCharType="end"/>
        </w:r>
        <w:r w:rsidDel="00AB5D8A">
          <w:rPr>
            <w:rFonts w:hint="eastAsia"/>
          </w:rPr>
          <w:delText>。</w:delText>
        </w:r>
      </w:del>
    </w:p>
    <w:p w:rsidR="000E2468" w:rsidDel="00AB5D8A" w:rsidRDefault="000E2468">
      <w:pPr>
        <w:rPr>
          <w:del w:id="33" w:author="Liu Jw" w:date="2021-11-24T15:46:00Z"/>
        </w:rPr>
      </w:pPr>
      <w:del w:id="34" w:author="Liu Jw" w:date="2021-11-24T15:46:00Z">
        <w:r w:rsidDel="00AB5D8A">
          <w:delText xml:space="preserve">2. </w:delText>
        </w:r>
        <w:r w:rsidRPr="000E2468" w:rsidDel="00AB5D8A">
          <w:rPr>
            <w:rFonts w:hint="eastAsia"/>
          </w:rPr>
          <w:delText>Wnt</w:delText>
        </w:r>
        <w:r w:rsidDel="00AB5D8A">
          <w:rPr>
            <w:rFonts w:hint="eastAsia"/>
          </w:rPr>
          <w:delText>/</w:delText>
        </w:r>
        <w:r w:rsidRPr="000E2468" w:rsidDel="00AB5D8A">
          <w:rPr>
            <w:rFonts w:hint="eastAsia"/>
          </w:rPr>
          <w:delText>β</w:delText>
        </w:r>
        <w:r w:rsidDel="00AB5D8A">
          <w:delText>-cateni</w:delText>
        </w:r>
        <w:r w:rsidDel="00AB5D8A">
          <w:rPr>
            <w:rFonts w:hint="eastAsia"/>
          </w:rPr>
          <w:delText>n</w:delText>
        </w:r>
        <w:r w:rsidR="00346445" w:rsidDel="00AB5D8A">
          <w:rPr>
            <w:rFonts w:hint="eastAsia"/>
          </w:rPr>
          <w:delText>信号</w:delText>
        </w:r>
        <w:r w:rsidDel="00AB5D8A">
          <w:rPr>
            <w:rFonts w:hint="eastAsia"/>
          </w:rPr>
          <w:delText>通路</w:delText>
        </w:r>
      </w:del>
    </w:p>
    <w:p w:rsidR="000E2468" w:rsidDel="00AB5D8A" w:rsidRDefault="000E2468">
      <w:pPr>
        <w:rPr>
          <w:del w:id="35" w:author="Liu Jw" w:date="2021-11-24T15:46:00Z"/>
        </w:rPr>
      </w:pPr>
      <w:del w:id="36" w:author="Liu Jw" w:date="2021-11-24T15:46:00Z">
        <w:r w:rsidDel="00AB5D8A">
          <w:tab/>
        </w:r>
        <w:r w:rsidRPr="000E2468" w:rsidDel="00AB5D8A">
          <w:rPr>
            <w:rFonts w:hint="eastAsia"/>
          </w:rPr>
          <w:delText>Wnt</w:delText>
        </w:r>
        <w:r w:rsidRPr="000E2468" w:rsidDel="00AB5D8A">
          <w:rPr>
            <w:rFonts w:hint="eastAsia"/>
          </w:rPr>
          <w:delText>蛋白</w:delText>
        </w:r>
        <w:r w:rsidR="00224217" w:rsidDel="00AB5D8A">
          <w:rPr>
            <w:rFonts w:hint="eastAsia"/>
          </w:rPr>
          <w:delText>属于</w:delText>
        </w:r>
        <w:r w:rsidRPr="000E2468" w:rsidDel="00AB5D8A">
          <w:rPr>
            <w:rFonts w:hint="eastAsia"/>
          </w:rPr>
          <w:delText>一类</w:delText>
        </w:r>
        <w:r w:rsidR="00224217" w:rsidDel="00AB5D8A">
          <w:rPr>
            <w:rFonts w:hint="eastAsia"/>
          </w:rPr>
          <w:delText>具有</w:delText>
        </w:r>
        <w:r w:rsidRPr="000E2468" w:rsidDel="00AB5D8A">
          <w:rPr>
            <w:rFonts w:hint="eastAsia"/>
          </w:rPr>
          <w:delText>分泌</w:delText>
        </w:r>
        <w:r w:rsidR="00224217" w:rsidDel="00AB5D8A">
          <w:rPr>
            <w:rFonts w:hint="eastAsia"/>
          </w:rPr>
          <w:delText>功能</w:delText>
        </w:r>
        <w:r w:rsidRPr="000E2468" w:rsidDel="00AB5D8A">
          <w:rPr>
            <w:rFonts w:hint="eastAsia"/>
          </w:rPr>
          <w:delText>的富半胱氨酸的糖基化蛋白，在多种</w:delText>
        </w:r>
        <w:r w:rsidR="00224217" w:rsidDel="00AB5D8A">
          <w:rPr>
            <w:rFonts w:hint="eastAsia"/>
          </w:rPr>
          <w:delText>类型的</w:delText>
        </w:r>
        <w:r w:rsidRPr="000E2468" w:rsidDel="00AB5D8A">
          <w:rPr>
            <w:rFonts w:hint="eastAsia"/>
          </w:rPr>
          <w:delText>细胞中</w:delText>
        </w:r>
        <w:r w:rsidR="00224217" w:rsidDel="00AB5D8A">
          <w:rPr>
            <w:rFonts w:hint="eastAsia"/>
          </w:rPr>
          <w:delText>都有</w:delText>
        </w:r>
        <w:r w:rsidRPr="000E2468" w:rsidDel="00AB5D8A">
          <w:rPr>
            <w:rFonts w:hint="eastAsia"/>
          </w:rPr>
          <w:delText>表达。正常</w:delText>
        </w:r>
        <w:r w:rsidR="00224217" w:rsidDel="00AB5D8A">
          <w:rPr>
            <w:rFonts w:hint="eastAsia"/>
          </w:rPr>
          <w:delText>生理</w:delText>
        </w:r>
        <w:r w:rsidRPr="000E2468" w:rsidDel="00AB5D8A">
          <w:rPr>
            <w:rFonts w:hint="eastAsia"/>
          </w:rPr>
          <w:delText>功能下，大部分胞质内的β</w:delText>
        </w:r>
        <w:r w:rsidRPr="000E2468" w:rsidDel="00AB5D8A">
          <w:rPr>
            <w:rFonts w:hint="eastAsia"/>
          </w:rPr>
          <w:delText>-catenin</w:delText>
        </w:r>
        <w:r w:rsidRPr="000E2468" w:rsidDel="00AB5D8A">
          <w:rPr>
            <w:rFonts w:hint="eastAsia"/>
          </w:rPr>
          <w:delText>被束缚在</w:delText>
        </w:r>
        <w:r w:rsidRPr="000E2468" w:rsidDel="00AB5D8A">
          <w:rPr>
            <w:rFonts w:hint="eastAsia"/>
          </w:rPr>
          <w:delText>E-</w:delText>
        </w:r>
        <w:r w:rsidRPr="000E2468" w:rsidDel="00AB5D8A">
          <w:rPr>
            <w:rFonts w:hint="eastAsia"/>
          </w:rPr>
          <w:delText>钙粘着蛋白上，其余部分</w:delText>
        </w:r>
        <w:r w:rsidR="0057589E" w:rsidDel="00AB5D8A">
          <w:rPr>
            <w:rFonts w:hint="eastAsia"/>
          </w:rPr>
          <w:delText>结合到</w:delText>
        </w:r>
        <w:r w:rsidR="0057589E" w:rsidRPr="000E2468" w:rsidDel="00AB5D8A">
          <w:rPr>
            <w:rFonts w:hint="eastAsia"/>
          </w:rPr>
          <w:delText>轴素多聚蛋白</w:delText>
        </w:r>
        <w:r w:rsidR="0057589E" w:rsidDel="00AB5D8A">
          <w:rPr>
            <w:rFonts w:hint="eastAsia"/>
          </w:rPr>
          <w:delText>和</w:delText>
        </w:r>
        <w:r w:rsidRPr="000E2468" w:rsidDel="00AB5D8A">
          <w:rPr>
            <w:rFonts w:hint="eastAsia"/>
          </w:rPr>
          <w:delText>大肠腺瘤样蛋白</w:delText>
        </w:r>
        <w:r w:rsidR="0057589E" w:rsidDel="00AB5D8A">
          <w:rPr>
            <w:rFonts w:hint="eastAsia"/>
          </w:rPr>
          <w:delText>形成的</w:delText>
        </w:r>
        <w:r w:rsidRPr="000E2468" w:rsidDel="00AB5D8A">
          <w:rPr>
            <w:rFonts w:hint="eastAsia"/>
          </w:rPr>
          <w:delText>复合物</w:delText>
        </w:r>
        <w:r w:rsidR="0057589E" w:rsidDel="00AB5D8A">
          <w:rPr>
            <w:rFonts w:hint="eastAsia"/>
          </w:rPr>
          <w:delText>上</w:delText>
        </w:r>
        <w:r w:rsidRPr="000E2468" w:rsidDel="00AB5D8A">
          <w:rPr>
            <w:rFonts w:hint="eastAsia"/>
          </w:rPr>
          <w:delText>，</w:delText>
        </w:r>
        <w:r w:rsidR="00224217" w:rsidDel="00AB5D8A">
          <w:rPr>
            <w:rFonts w:hint="eastAsia"/>
          </w:rPr>
          <w:delText>有助于</w:delText>
        </w:r>
        <w:r w:rsidRPr="000E2468" w:rsidDel="00AB5D8A">
          <w:rPr>
            <w:rFonts w:hint="eastAsia"/>
          </w:rPr>
          <w:delText>胞浆中</w:delText>
        </w:r>
        <w:r w:rsidR="0057589E" w:rsidDel="00AB5D8A">
          <w:rPr>
            <w:rFonts w:hint="eastAsia"/>
          </w:rPr>
          <w:delText>的</w:delText>
        </w:r>
        <w:r w:rsidRPr="000E2468" w:rsidDel="00AB5D8A">
          <w:rPr>
            <w:rFonts w:hint="eastAsia"/>
          </w:rPr>
          <w:delText>糖原合成酶激酶</w:delText>
        </w:r>
        <w:r w:rsidR="00224217" w:rsidDel="00AB5D8A">
          <w:rPr>
            <w:rFonts w:hint="eastAsia"/>
          </w:rPr>
          <w:delText>，</w:delText>
        </w:r>
        <w:r w:rsidRPr="000E2468" w:rsidDel="00AB5D8A">
          <w:rPr>
            <w:rFonts w:hint="eastAsia"/>
          </w:rPr>
          <w:delText>磷酸化</w:delText>
        </w:r>
        <w:r w:rsidR="0057589E" w:rsidDel="00AB5D8A">
          <w:rPr>
            <w:rFonts w:hint="eastAsia"/>
          </w:rPr>
          <w:delText>该</w:delText>
        </w:r>
        <w:r w:rsidRPr="000E2468" w:rsidDel="00AB5D8A">
          <w:rPr>
            <w:rFonts w:hint="eastAsia"/>
          </w:rPr>
          <w:delText>复合物结合的β</w:delText>
        </w:r>
        <w:r w:rsidRPr="000E2468" w:rsidDel="00AB5D8A">
          <w:rPr>
            <w:rFonts w:hint="eastAsia"/>
          </w:rPr>
          <w:delText>-catenin</w:delText>
        </w:r>
        <w:r w:rsidRPr="000E2468" w:rsidDel="00AB5D8A">
          <w:rPr>
            <w:rFonts w:hint="eastAsia"/>
          </w:rPr>
          <w:delText>，被磷酸化后的β</w:delText>
        </w:r>
        <w:r w:rsidRPr="000E2468" w:rsidDel="00AB5D8A">
          <w:rPr>
            <w:rFonts w:hint="eastAsia"/>
          </w:rPr>
          <w:delText>-catenin</w:delText>
        </w:r>
        <w:r w:rsidR="00224217" w:rsidDel="00AB5D8A">
          <w:rPr>
            <w:rFonts w:hint="eastAsia"/>
          </w:rPr>
          <w:delText>会更</w:delText>
        </w:r>
        <w:r w:rsidR="0057589E" w:rsidDel="00AB5D8A">
          <w:rPr>
            <w:rFonts w:hint="eastAsia"/>
          </w:rPr>
          <w:delText>容易</w:delText>
        </w:r>
        <w:r w:rsidRPr="000E2468" w:rsidDel="00AB5D8A">
          <w:rPr>
            <w:rFonts w:hint="eastAsia"/>
          </w:rPr>
          <w:delText>被泛素</w:delText>
        </w:r>
        <w:r w:rsidR="007D5D76" w:rsidDel="00AB5D8A">
          <w:rPr>
            <w:rFonts w:hint="eastAsia"/>
          </w:rPr>
          <w:delText>-</w:delText>
        </w:r>
        <w:r w:rsidRPr="000E2468" w:rsidDel="00AB5D8A">
          <w:rPr>
            <w:rFonts w:hint="eastAsia"/>
          </w:rPr>
          <w:delText>蛋白酶体系统降解，从而保持胞质内游离</w:delText>
        </w:r>
        <w:r w:rsidR="00224217" w:rsidDel="00AB5D8A">
          <w:rPr>
            <w:rFonts w:hint="eastAsia"/>
          </w:rPr>
          <w:delText>的</w:delText>
        </w:r>
        <w:r w:rsidRPr="000E2468" w:rsidDel="00AB5D8A">
          <w:rPr>
            <w:rFonts w:hint="eastAsia"/>
          </w:rPr>
          <w:delText>浓度处于较低的</w:delText>
        </w:r>
        <w:r w:rsidR="00224217" w:rsidDel="00AB5D8A">
          <w:rPr>
            <w:rFonts w:hint="eastAsia"/>
          </w:rPr>
          <w:delText>水平</w:delText>
        </w:r>
        <w:r w:rsidRPr="000E2468" w:rsidDel="00AB5D8A">
          <w:rPr>
            <w:rFonts w:hint="eastAsia"/>
          </w:rPr>
          <w:delText>。</w:delText>
        </w:r>
        <w:r w:rsidDel="00AB5D8A">
          <w:rPr>
            <w:rFonts w:hint="eastAsia"/>
          </w:rPr>
          <w:delText>经典的</w:delText>
        </w:r>
        <w:r w:rsidDel="00AB5D8A">
          <w:rPr>
            <w:rFonts w:hint="eastAsia"/>
          </w:rPr>
          <w:delText>Wnt</w:delText>
        </w:r>
        <w:r w:rsidDel="00AB5D8A">
          <w:rPr>
            <w:rFonts w:hint="eastAsia"/>
          </w:rPr>
          <w:delText>通路具有促进成骨的作用，能够抑制骨髓间充质细胞向脂肪细胞分化；非经典</w:delText>
        </w:r>
        <w:r w:rsidDel="00AB5D8A">
          <w:rPr>
            <w:rFonts w:hint="eastAsia"/>
          </w:rPr>
          <w:delText>Wnt</w:delText>
        </w:r>
        <w:r w:rsidDel="00AB5D8A">
          <w:rPr>
            <w:rFonts w:hint="eastAsia"/>
          </w:rPr>
          <w:delText>通路途径中，通路激活使钙离子在细胞质的释放增多，从而引起细胞骨架的变化</w:delText>
        </w:r>
        <w:r w:rsidR="005B2108" w:rsidDel="00AB5D8A">
          <w:fldChar w:fldCharType="begin"/>
        </w:r>
        <w:r w:rsidR="00AB5D8A" w:rsidDel="00AB5D8A">
          <w:delInstrText xml:space="preserve"> ADDIN NE.Ref.{4E2E02BE-BE62-409C-8FA5-5CE9ED20E697}</w:delInstrText>
        </w:r>
        <w:r w:rsidR="005B2108" w:rsidDel="00AB5D8A">
          <w:fldChar w:fldCharType="separate"/>
        </w:r>
        <w:r w:rsidR="00AB5D8A" w:rsidDel="00AB5D8A">
          <w:rPr>
            <w:rFonts w:ascii="Calibri" w:hAnsi="Calibri" w:cs="Calibri"/>
            <w:color w:val="080000"/>
            <w:kern w:val="0"/>
            <w:szCs w:val="21"/>
            <w:vertAlign w:val="superscript"/>
          </w:rPr>
          <w:delText>[7, 8]</w:delText>
        </w:r>
        <w:r w:rsidR="005B2108" w:rsidDel="00AB5D8A">
          <w:fldChar w:fldCharType="end"/>
        </w:r>
        <w:r w:rsidDel="00AB5D8A">
          <w:rPr>
            <w:rFonts w:hint="eastAsia"/>
          </w:rPr>
          <w:delText>。</w:delText>
        </w:r>
      </w:del>
    </w:p>
    <w:p w:rsidR="00346445" w:rsidDel="00AB5D8A" w:rsidRDefault="00346445">
      <w:pPr>
        <w:rPr>
          <w:del w:id="37" w:author="Liu Jw" w:date="2021-11-24T15:46:00Z"/>
        </w:rPr>
      </w:pPr>
      <w:del w:id="38" w:author="Liu Jw" w:date="2021-11-24T15:46:00Z">
        <w:r w:rsidDel="00AB5D8A">
          <w:delText xml:space="preserve">3. </w:delText>
        </w:r>
        <w:r w:rsidDel="00AB5D8A">
          <w:rPr>
            <w:rFonts w:hint="eastAsia"/>
          </w:rPr>
          <w:delText>BMP/Smads</w:delText>
        </w:r>
        <w:r w:rsidDel="00AB5D8A">
          <w:rPr>
            <w:rFonts w:hint="eastAsia"/>
          </w:rPr>
          <w:delText>信号通路</w:delText>
        </w:r>
      </w:del>
    </w:p>
    <w:p w:rsidR="00346445" w:rsidDel="00AB5D8A" w:rsidRDefault="00346445">
      <w:pPr>
        <w:rPr>
          <w:del w:id="39" w:author="Liu Jw" w:date="2021-11-24T15:46:00Z"/>
        </w:rPr>
      </w:pPr>
      <w:del w:id="40" w:author="Liu Jw" w:date="2021-11-24T15:46:00Z">
        <w:r w:rsidDel="00AB5D8A">
          <w:tab/>
        </w:r>
        <w:r w:rsidRPr="00346445" w:rsidDel="00AB5D8A">
          <w:rPr>
            <w:rFonts w:hint="eastAsia"/>
          </w:rPr>
          <w:delText>骨髓间充质干细胞分化、增殖为成骨细胞的</w:delText>
        </w:r>
        <w:r w:rsidR="00224217" w:rsidDel="00AB5D8A">
          <w:rPr>
            <w:rFonts w:hint="eastAsia"/>
          </w:rPr>
          <w:delText>整个发展</w:delText>
        </w:r>
        <w:r w:rsidRPr="00346445" w:rsidDel="00AB5D8A">
          <w:rPr>
            <w:rFonts w:hint="eastAsia"/>
          </w:rPr>
          <w:delText>过程中，骨形态发生蛋白</w:delText>
        </w:r>
        <w:r w:rsidRPr="00346445" w:rsidDel="00AB5D8A">
          <w:rPr>
            <w:rFonts w:hint="eastAsia"/>
          </w:rPr>
          <w:delText>(</w:delText>
        </w:r>
        <w:r w:rsidR="007D5D76" w:rsidDel="00AB5D8A">
          <w:delText>bone morphogenetic protein</w:delText>
        </w:r>
        <w:r w:rsidR="007D5D76" w:rsidDel="00AB5D8A">
          <w:delText>，</w:delText>
        </w:r>
        <w:r w:rsidRPr="00346445" w:rsidDel="00AB5D8A">
          <w:rPr>
            <w:rFonts w:hint="eastAsia"/>
          </w:rPr>
          <w:delText>BMP)</w:delText>
        </w:r>
        <w:r w:rsidRPr="00346445" w:rsidDel="00AB5D8A">
          <w:rPr>
            <w:rFonts w:hint="eastAsia"/>
          </w:rPr>
          <w:delText>信号</w:delText>
        </w:r>
        <w:r w:rsidR="00224217" w:rsidDel="00AB5D8A">
          <w:rPr>
            <w:rFonts w:hint="eastAsia"/>
          </w:rPr>
          <w:delText>通路</w:delText>
        </w:r>
        <w:r w:rsidRPr="00346445" w:rsidDel="00AB5D8A">
          <w:rPr>
            <w:rFonts w:hint="eastAsia"/>
          </w:rPr>
          <w:delText>起着中枢性</w:delText>
        </w:r>
        <w:r w:rsidR="00224217" w:rsidDel="00AB5D8A">
          <w:rPr>
            <w:rFonts w:hint="eastAsia"/>
          </w:rPr>
          <w:delText>的主导</w:delText>
        </w:r>
        <w:r w:rsidRPr="00346445" w:rsidDel="00AB5D8A">
          <w:rPr>
            <w:rFonts w:hint="eastAsia"/>
          </w:rPr>
          <w:delText>作用。</w:delText>
        </w:r>
        <w:r w:rsidRPr="00346445" w:rsidDel="00AB5D8A">
          <w:rPr>
            <w:rFonts w:hint="eastAsia"/>
          </w:rPr>
          <w:delText>BMP</w:delText>
        </w:r>
        <w:r w:rsidRPr="00346445" w:rsidDel="00AB5D8A">
          <w:rPr>
            <w:rFonts w:hint="eastAsia"/>
          </w:rPr>
          <w:delText>是骨发育期</w:delText>
        </w:r>
        <w:r w:rsidR="00224217" w:rsidDel="00AB5D8A">
          <w:rPr>
            <w:rFonts w:hint="eastAsia"/>
          </w:rPr>
          <w:delText>，</w:delText>
        </w:r>
        <w:r w:rsidRPr="00346445" w:rsidDel="00AB5D8A">
          <w:rPr>
            <w:rFonts w:hint="eastAsia"/>
          </w:rPr>
          <w:delText>成骨细胞生成的最初诱导</w:delText>
        </w:r>
        <w:r w:rsidR="00224217" w:rsidDel="00AB5D8A">
          <w:rPr>
            <w:rFonts w:hint="eastAsia"/>
          </w:rPr>
          <w:delText>物质</w:delText>
        </w:r>
        <w:r w:rsidRPr="00346445" w:rsidDel="00AB5D8A">
          <w:rPr>
            <w:rFonts w:hint="eastAsia"/>
          </w:rPr>
          <w:delText>，</w:delText>
        </w:r>
        <w:r w:rsidR="00224217" w:rsidDel="00AB5D8A">
          <w:rPr>
            <w:rFonts w:hint="eastAsia"/>
          </w:rPr>
          <w:delText>其</w:delText>
        </w:r>
        <w:r w:rsidRPr="00346445" w:rsidDel="00AB5D8A">
          <w:rPr>
            <w:rFonts w:hint="eastAsia"/>
          </w:rPr>
          <w:delText>首先结合到</w:delText>
        </w:r>
        <w:r w:rsidR="003B2E66" w:rsidDel="00AB5D8A">
          <w:rPr>
            <w:rFonts w:hint="eastAsia"/>
          </w:rPr>
          <w:delText>2</w:delText>
        </w:r>
        <w:r w:rsidRPr="00346445" w:rsidDel="00AB5D8A">
          <w:rPr>
            <w:rFonts w:hint="eastAsia"/>
          </w:rPr>
          <w:delText>型受体二聚体上，然后</w:delText>
        </w:r>
        <w:r w:rsidR="003B2E66" w:rsidDel="00AB5D8A">
          <w:rPr>
            <w:rFonts w:hint="eastAsia"/>
          </w:rPr>
          <w:delText>2</w:delText>
        </w:r>
        <w:r w:rsidRPr="00346445" w:rsidDel="00AB5D8A">
          <w:rPr>
            <w:rFonts w:hint="eastAsia"/>
          </w:rPr>
          <w:delText>型受体磷酸化</w:delText>
        </w:r>
        <w:r w:rsidR="003B2E66" w:rsidDel="00AB5D8A">
          <w:rPr>
            <w:rFonts w:hint="eastAsia"/>
          </w:rPr>
          <w:delText>1</w:delText>
        </w:r>
        <w:r w:rsidRPr="00346445" w:rsidDel="00AB5D8A">
          <w:rPr>
            <w:rFonts w:hint="eastAsia"/>
          </w:rPr>
          <w:delText>型受体，后者进一步磷酸化</w:delText>
        </w:r>
        <w:r w:rsidRPr="00346445" w:rsidDel="00AB5D8A">
          <w:rPr>
            <w:rFonts w:hint="eastAsia"/>
          </w:rPr>
          <w:delText>BMP</w:delText>
        </w:r>
        <w:r w:rsidRPr="00346445" w:rsidDel="00AB5D8A">
          <w:rPr>
            <w:rFonts w:hint="eastAsia"/>
          </w:rPr>
          <w:delText>特异的</w:delText>
        </w:r>
        <w:r w:rsidDel="00AB5D8A">
          <w:rPr>
            <w:rFonts w:hint="eastAsia"/>
          </w:rPr>
          <w:delText>Smads-1</w:delText>
        </w:r>
        <w:r w:rsidR="007D5D76" w:rsidDel="00AB5D8A">
          <w:rPr>
            <w:rFonts w:hint="eastAsia"/>
          </w:rPr>
          <w:delText>、</w:delText>
        </w:r>
        <w:r w:rsidRPr="00346445" w:rsidDel="00AB5D8A">
          <w:rPr>
            <w:rFonts w:hint="eastAsia"/>
          </w:rPr>
          <w:delText>5</w:delText>
        </w:r>
        <w:r w:rsidRPr="00346445" w:rsidDel="00AB5D8A">
          <w:rPr>
            <w:rFonts w:hint="eastAsia"/>
          </w:rPr>
          <w:delText>和</w:delText>
        </w:r>
        <w:r w:rsidRPr="00346445" w:rsidDel="00AB5D8A">
          <w:rPr>
            <w:rFonts w:hint="eastAsia"/>
          </w:rPr>
          <w:delText>8</w:delText>
        </w:r>
        <w:r w:rsidRPr="00346445" w:rsidDel="00AB5D8A">
          <w:rPr>
            <w:rFonts w:hint="eastAsia"/>
          </w:rPr>
          <w:delText>，活化</w:delText>
        </w:r>
        <w:r w:rsidR="007D5D76" w:rsidRPr="00346445" w:rsidDel="00AB5D8A">
          <w:rPr>
            <w:rFonts w:hint="eastAsia"/>
          </w:rPr>
          <w:delText>BMP</w:delText>
        </w:r>
        <w:r w:rsidRPr="00346445" w:rsidDel="00AB5D8A">
          <w:rPr>
            <w:rFonts w:hint="eastAsia"/>
          </w:rPr>
          <w:delText>，</w:delText>
        </w:r>
        <w:r w:rsidRPr="00346445" w:rsidDel="00AB5D8A">
          <w:rPr>
            <w:rFonts w:hint="eastAsia"/>
          </w:rPr>
          <w:delText>Smads</w:delText>
        </w:r>
        <w:r w:rsidRPr="00346445" w:rsidDel="00AB5D8A">
          <w:rPr>
            <w:rFonts w:hint="eastAsia"/>
          </w:rPr>
          <w:delText>蛋白再进一步转位至细胞核内</w:delText>
        </w:r>
        <w:r w:rsidR="00224217" w:rsidDel="00AB5D8A">
          <w:rPr>
            <w:rFonts w:hint="eastAsia"/>
          </w:rPr>
          <w:delText>，起到</w:delText>
        </w:r>
        <w:r w:rsidRPr="00346445" w:rsidDel="00AB5D8A">
          <w:rPr>
            <w:rFonts w:hint="eastAsia"/>
          </w:rPr>
          <w:delText>转录增强子</w:delText>
        </w:r>
        <w:r w:rsidR="00224217" w:rsidDel="00AB5D8A">
          <w:rPr>
            <w:rFonts w:hint="eastAsia"/>
          </w:rPr>
          <w:delText>的作用</w:delText>
        </w:r>
        <w:r w:rsidR="007D5D76" w:rsidDel="00AB5D8A">
          <w:rPr>
            <w:rFonts w:hint="eastAsia"/>
          </w:rPr>
          <w:delText>，</w:delText>
        </w:r>
        <w:r w:rsidRPr="00346445" w:rsidDel="00AB5D8A">
          <w:rPr>
            <w:rFonts w:hint="eastAsia"/>
          </w:rPr>
          <w:delText>与相关转录因子核心结合蛋白和</w:delText>
        </w:r>
        <w:r w:rsidR="007D5D76" w:rsidDel="00AB5D8A">
          <w:rPr>
            <w:rFonts w:hint="eastAsia"/>
          </w:rPr>
          <w:delText>下游受体</w:delText>
        </w:r>
        <w:r w:rsidRPr="00346445" w:rsidDel="00AB5D8A">
          <w:rPr>
            <w:rFonts w:hint="eastAsia"/>
          </w:rPr>
          <w:delText>相互</w:delText>
        </w:r>
        <w:r w:rsidR="00224217" w:rsidDel="00AB5D8A">
          <w:rPr>
            <w:rFonts w:hint="eastAsia"/>
          </w:rPr>
          <w:delText>结合发挥</w:delText>
        </w:r>
        <w:r w:rsidRPr="00346445" w:rsidDel="00AB5D8A">
          <w:rPr>
            <w:rFonts w:hint="eastAsia"/>
          </w:rPr>
          <w:delText>作用</w:delText>
        </w:r>
        <w:r w:rsidR="007D5D76" w:rsidDel="00AB5D8A">
          <w:rPr>
            <w:rFonts w:hint="eastAsia"/>
          </w:rPr>
          <w:delText>，</w:delText>
        </w:r>
        <w:r w:rsidRPr="00346445" w:rsidDel="00AB5D8A">
          <w:rPr>
            <w:rFonts w:hint="eastAsia"/>
          </w:rPr>
          <w:delText>影响成骨相关基因的转录，</w:delText>
        </w:r>
        <w:r w:rsidR="007D5D76" w:rsidDel="00AB5D8A">
          <w:rPr>
            <w:rFonts w:hint="eastAsia"/>
          </w:rPr>
          <w:delText>进而</w:delText>
        </w:r>
        <w:r w:rsidR="00224217" w:rsidDel="00AB5D8A">
          <w:rPr>
            <w:rFonts w:hint="eastAsia"/>
          </w:rPr>
          <w:delText>促使</w:delText>
        </w:r>
        <w:r w:rsidRPr="00346445" w:rsidDel="00AB5D8A">
          <w:rPr>
            <w:rFonts w:hint="eastAsia"/>
          </w:rPr>
          <w:delText>骨前体细胞</w:delText>
        </w:r>
        <w:r w:rsidR="00224217" w:rsidDel="00AB5D8A">
          <w:rPr>
            <w:rFonts w:hint="eastAsia"/>
          </w:rPr>
          <w:delText>产生</w:delText>
        </w:r>
        <w:r w:rsidRPr="00346445" w:rsidDel="00AB5D8A">
          <w:rPr>
            <w:rFonts w:hint="eastAsia"/>
          </w:rPr>
          <w:delText>进一步</w:delText>
        </w:r>
        <w:r w:rsidR="00224217" w:rsidDel="00AB5D8A">
          <w:rPr>
            <w:rFonts w:hint="eastAsia"/>
          </w:rPr>
          <w:delText>的</w:delText>
        </w:r>
        <w:r w:rsidRPr="00346445" w:rsidDel="00AB5D8A">
          <w:rPr>
            <w:rFonts w:hint="eastAsia"/>
          </w:rPr>
          <w:delText>分化</w:delText>
        </w:r>
        <w:r w:rsidR="00224217" w:rsidDel="00AB5D8A">
          <w:rPr>
            <w:rFonts w:hint="eastAsia"/>
          </w:rPr>
          <w:delText>，</w:delText>
        </w:r>
        <w:r w:rsidRPr="00346445" w:rsidDel="00AB5D8A">
          <w:rPr>
            <w:rFonts w:hint="eastAsia"/>
          </w:rPr>
          <w:delText>并启动成骨细胞特异性因子</w:delText>
        </w:r>
        <w:r w:rsidR="00FC43B9" w:rsidDel="00AB5D8A">
          <w:rPr>
            <w:rFonts w:hint="eastAsia"/>
          </w:rPr>
          <w:delText>（</w:delText>
        </w:r>
        <w:r w:rsidRPr="00346445" w:rsidDel="00AB5D8A">
          <w:rPr>
            <w:rFonts w:hint="eastAsia"/>
          </w:rPr>
          <w:delText>如碱性磷酸酶、</w:delText>
        </w:r>
        <w:r w:rsidR="003B2E66" w:rsidDel="00AB5D8A">
          <w:rPr>
            <w:rFonts w:hint="eastAsia"/>
          </w:rPr>
          <w:delText>1</w:delText>
        </w:r>
        <w:r w:rsidRPr="00346445" w:rsidDel="00AB5D8A">
          <w:rPr>
            <w:rFonts w:hint="eastAsia"/>
          </w:rPr>
          <w:delText>型胶原和骨钙蛋白</w:delText>
        </w:r>
        <w:r w:rsidR="00FC43B9" w:rsidDel="00AB5D8A">
          <w:rPr>
            <w:rFonts w:hint="eastAsia"/>
          </w:rPr>
          <w:delText>）产生</w:delText>
        </w:r>
        <w:r w:rsidRPr="00346445" w:rsidDel="00AB5D8A">
          <w:rPr>
            <w:rFonts w:hint="eastAsia"/>
          </w:rPr>
          <w:delText>表达，</w:delText>
        </w:r>
        <w:r w:rsidR="007D5D76" w:rsidDel="00AB5D8A">
          <w:rPr>
            <w:rFonts w:hint="eastAsia"/>
          </w:rPr>
          <w:delText>发挥</w:delText>
        </w:r>
        <w:r w:rsidRPr="00346445" w:rsidDel="00AB5D8A">
          <w:rPr>
            <w:rFonts w:hint="eastAsia"/>
          </w:rPr>
          <w:delText>促进</w:delText>
        </w:r>
        <w:r w:rsidR="00FC43B9" w:rsidDel="00AB5D8A">
          <w:rPr>
            <w:rFonts w:hint="eastAsia"/>
          </w:rPr>
          <w:delText>骨骼</w:delText>
        </w:r>
        <w:r w:rsidRPr="00346445" w:rsidDel="00AB5D8A">
          <w:rPr>
            <w:rFonts w:hint="eastAsia"/>
          </w:rPr>
          <w:delText>形成</w:delText>
        </w:r>
        <w:r w:rsidR="007D5D76" w:rsidDel="00AB5D8A">
          <w:rPr>
            <w:rFonts w:hint="eastAsia"/>
          </w:rPr>
          <w:delText>的作用</w:delText>
        </w:r>
        <w:r w:rsidR="005F22C9" w:rsidDel="00AB5D8A">
          <w:fldChar w:fldCharType="begin"/>
        </w:r>
        <w:r w:rsidR="00AB5D8A" w:rsidDel="00AB5D8A">
          <w:delInstrText xml:space="preserve"> ADDIN NE.Ref.{C30C2C79-16A9-48B1-87B7-C5F33ADB178C}</w:delInstrText>
        </w:r>
        <w:r w:rsidR="005F22C9" w:rsidDel="00AB5D8A">
          <w:fldChar w:fldCharType="separate"/>
        </w:r>
        <w:r w:rsidR="00AB5D8A" w:rsidDel="00AB5D8A">
          <w:rPr>
            <w:rFonts w:ascii="Calibri" w:hAnsi="Calibri" w:cs="Calibri"/>
            <w:color w:val="080000"/>
            <w:kern w:val="0"/>
            <w:szCs w:val="21"/>
            <w:vertAlign w:val="superscript"/>
          </w:rPr>
          <w:delText>[9, 10]</w:delText>
        </w:r>
        <w:r w:rsidR="005F22C9" w:rsidDel="00AB5D8A">
          <w:fldChar w:fldCharType="end"/>
        </w:r>
        <w:r w:rsidRPr="00346445" w:rsidDel="00AB5D8A">
          <w:rPr>
            <w:rFonts w:hint="eastAsia"/>
          </w:rPr>
          <w:delText>。</w:delText>
        </w:r>
      </w:del>
    </w:p>
    <w:p w:rsidR="00346445" w:rsidDel="00AB5D8A" w:rsidRDefault="00346445">
      <w:pPr>
        <w:rPr>
          <w:del w:id="41" w:author="Liu Jw" w:date="2021-11-24T15:46:00Z"/>
        </w:rPr>
      </w:pPr>
      <w:del w:id="42" w:author="Liu Jw" w:date="2021-11-24T15:46:00Z">
        <w:r w:rsidDel="00AB5D8A">
          <w:delText xml:space="preserve">4. </w:delText>
        </w:r>
        <w:r w:rsidDel="00AB5D8A">
          <w:rPr>
            <w:rFonts w:hint="eastAsia"/>
          </w:rPr>
          <w:delText>PPAR</w:delText>
        </w:r>
        <w:r w:rsidDel="00AB5D8A">
          <w:rPr>
            <w:rFonts w:hint="eastAsia"/>
          </w:rPr>
          <w:delText>γ信号通路</w:delText>
        </w:r>
      </w:del>
    </w:p>
    <w:p w:rsidR="00346445" w:rsidRPr="00346445" w:rsidDel="00AB5D8A" w:rsidRDefault="00346445">
      <w:pPr>
        <w:rPr>
          <w:del w:id="43" w:author="Liu Jw" w:date="2021-11-24T15:46:00Z"/>
        </w:rPr>
      </w:pPr>
      <w:del w:id="44" w:author="Liu Jw" w:date="2021-11-24T15:46:00Z">
        <w:r w:rsidDel="00AB5D8A">
          <w:tab/>
        </w:r>
        <w:r w:rsidR="002A5E20" w:rsidDel="00AB5D8A">
          <w:rPr>
            <w:rFonts w:hint="eastAsia"/>
          </w:rPr>
          <w:delText>骨髓间充质干细胞的下游，</w:delText>
        </w:r>
        <w:r w:rsidDel="00AB5D8A">
          <w:rPr>
            <w:rFonts w:hint="eastAsia"/>
          </w:rPr>
          <w:delText>成骨细胞和脂肪细胞</w:delText>
        </w:r>
        <w:r w:rsidR="002A5E20" w:rsidDel="00AB5D8A">
          <w:rPr>
            <w:rFonts w:hint="eastAsia"/>
          </w:rPr>
          <w:delText>的</w:delText>
        </w:r>
        <w:r w:rsidDel="00AB5D8A">
          <w:rPr>
            <w:rFonts w:hint="eastAsia"/>
          </w:rPr>
          <w:delText>分化成</w:delText>
        </w:r>
        <w:r w:rsidR="002A5E20" w:rsidDel="00AB5D8A">
          <w:rPr>
            <w:rFonts w:hint="eastAsia"/>
          </w:rPr>
          <w:delText>明显</w:delText>
        </w:r>
        <w:r w:rsidDel="00AB5D8A">
          <w:rPr>
            <w:rFonts w:hint="eastAsia"/>
          </w:rPr>
          <w:delText>对立关系，过氧化物酶体增殖物激活受体γ</w:delText>
        </w:r>
        <w:r w:rsidR="002A5E20" w:rsidDel="00AB5D8A">
          <w:rPr>
            <w:rFonts w:hint="eastAsia"/>
          </w:rPr>
          <w:delText>（</w:delText>
        </w:r>
        <w:r w:rsidR="002A5E20" w:rsidDel="00AB5D8A">
          <w:rPr>
            <w:rFonts w:hint="eastAsia"/>
          </w:rPr>
          <w:delText>PPAR</w:delText>
        </w:r>
        <w:r w:rsidR="002A5E20" w:rsidDel="00AB5D8A">
          <w:rPr>
            <w:rFonts w:hint="eastAsia"/>
          </w:rPr>
          <w:delText>γ）</w:delText>
        </w:r>
        <w:r w:rsidDel="00AB5D8A">
          <w:rPr>
            <w:rFonts w:hint="eastAsia"/>
          </w:rPr>
          <w:delText>刺激</w:delText>
        </w:r>
        <w:r w:rsidR="002A5E20" w:rsidDel="00AB5D8A">
          <w:rPr>
            <w:rFonts w:hint="eastAsia"/>
          </w:rPr>
          <w:delText>骨髓间充质干细胞向</w:delText>
        </w:r>
        <w:r w:rsidDel="00AB5D8A">
          <w:rPr>
            <w:rFonts w:hint="eastAsia"/>
          </w:rPr>
          <w:delText>脂肪</w:delText>
        </w:r>
        <w:r w:rsidR="002A5E20" w:rsidDel="00AB5D8A">
          <w:rPr>
            <w:rFonts w:hint="eastAsia"/>
          </w:rPr>
          <w:delText>细胞</w:delText>
        </w:r>
        <w:r w:rsidDel="00AB5D8A">
          <w:rPr>
            <w:rFonts w:hint="eastAsia"/>
          </w:rPr>
          <w:delText>生成和抑制</w:delText>
        </w:r>
        <w:r w:rsidR="002A5E20" w:rsidDel="00AB5D8A">
          <w:rPr>
            <w:rFonts w:hint="eastAsia"/>
          </w:rPr>
          <w:delText>向</w:delText>
        </w:r>
        <w:r w:rsidDel="00AB5D8A">
          <w:rPr>
            <w:rFonts w:hint="eastAsia"/>
          </w:rPr>
          <w:delText>成骨细胞的分化</w:delText>
        </w:r>
        <w:r w:rsidR="005F22C9" w:rsidDel="00AB5D8A">
          <w:fldChar w:fldCharType="begin"/>
        </w:r>
        <w:r w:rsidR="00AB5D8A" w:rsidDel="00AB5D8A">
          <w:delInstrText xml:space="preserve"> ADDIN NE.Ref.{37E40780-4753-4D56-961E-B1AF378AAD75}</w:delInstrText>
        </w:r>
        <w:r w:rsidR="005F22C9" w:rsidDel="00AB5D8A">
          <w:fldChar w:fldCharType="separate"/>
        </w:r>
        <w:r w:rsidR="00AB5D8A" w:rsidDel="00AB5D8A">
          <w:rPr>
            <w:rFonts w:ascii="Calibri" w:hAnsi="Calibri" w:cs="Calibri"/>
            <w:color w:val="080000"/>
            <w:kern w:val="0"/>
            <w:szCs w:val="21"/>
            <w:vertAlign w:val="superscript"/>
          </w:rPr>
          <w:delText>[11, 12]</w:delText>
        </w:r>
        <w:r w:rsidR="005F22C9" w:rsidDel="00AB5D8A">
          <w:fldChar w:fldCharType="end"/>
        </w:r>
        <w:r w:rsidDel="00AB5D8A">
          <w:rPr>
            <w:rFonts w:hint="eastAsia"/>
          </w:rPr>
          <w:delText>。</w:delText>
        </w:r>
      </w:del>
    </w:p>
    <w:p w:rsidR="0055618E" w:rsidDel="00AB5D8A" w:rsidRDefault="0055618E">
      <w:pPr>
        <w:rPr>
          <w:del w:id="45" w:author="Liu Jw" w:date="2021-11-24T15:46:00Z"/>
        </w:rPr>
      </w:pPr>
    </w:p>
    <w:p w:rsidR="006151C5" w:rsidRDefault="006151C5">
      <w:del w:id="46" w:author="Liu Jw" w:date="2021-11-24T15:46:00Z">
        <w:r w:rsidDel="00AB5D8A">
          <w:rPr>
            <w:rFonts w:hint="eastAsia"/>
          </w:rPr>
          <w:delText>二</w:delText>
        </w:r>
      </w:del>
      <w:r>
        <w:rPr>
          <w:rFonts w:hint="eastAsia"/>
        </w:rPr>
        <w:t>、代谢手术的术式</w:t>
      </w:r>
    </w:p>
    <w:p w:rsidR="00284666" w:rsidRDefault="00647C58" w:rsidP="00937D24">
      <w:r>
        <w:tab/>
      </w:r>
      <w:r>
        <w:rPr>
          <w:rFonts w:hint="eastAsia"/>
        </w:rPr>
        <w:t>代谢手术至今已经</w:t>
      </w:r>
      <w:r w:rsidR="00F857E4">
        <w:rPr>
          <w:rFonts w:hint="eastAsia"/>
        </w:rPr>
        <w:t>经历了</w:t>
      </w:r>
      <w:r>
        <w:rPr>
          <w:rFonts w:hint="eastAsia"/>
        </w:rPr>
        <w:t>数十年的改进和发展，目前出现了多种术式。</w:t>
      </w:r>
      <w:r w:rsidR="00B810D2">
        <w:rPr>
          <w:rFonts w:hint="eastAsia"/>
        </w:rPr>
        <w:t>多数专家总结代谢手术的适应症为（</w:t>
      </w:r>
      <w:r w:rsidR="00B810D2">
        <w:rPr>
          <w:rFonts w:hint="eastAsia"/>
        </w:rPr>
        <w:t>1</w:t>
      </w:r>
      <w:r w:rsidR="00B810D2">
        <w:rPr>
          <w:rFonts w:hint="eastAsia"/>
        </w:rPr>
        <w:t>）</w:t>
      </w:r>
      <w:r w:rsidR="00B810D2" w:rsidRPr="00B810D2">
        <w:rPr>
          <w:rFonts w:hint="eastAsia"/>
        </w:rPr>
        <w:t>BMI</w:t>
      </w:r>
      <w:r w:rsidR="00B810D2" w:rsidRPr="00B810D2">
        <w:rPr>
          <w:rFonts w:hint="eastAsia"/>
        </w:rPr>
        <w:t>≥</w:t>
      </w:r>
      <w:r w:rsidR="00B810D2" w:rsidRPr="00B810D2">
        <w:rPr>
          <w:rFonts w:hint="eastAsia"/>
        </w:rPr>
        <w:t>40kg/m</w:t>
      </w:r>
      <w:r w:rsidR="00B810D2" w:rsidRPr="00B810D2">
        <w:rPr>
          <w:rFonts w:hint="eastAsia"/>
          <w:vertAlign w:val="superscript"/>
        </w:rPr>
        <w:t>2</w:t>
      </w:r>
      <w:r w:rsidR="00B810D2" w:rsidRPr="00B810D2">
        <w:rPr>
          <w:rFonts w:hint="eastAsia"/>
        </w:rPr>
        <w:t>；</w:t>
      </w:r>
      <w:r w:rsidR="00B810D2">
        <w:rPr>
          <w:rFonts w:hint="eastAsia"/>
        </w:rPr>
        <w:t>（</w:t>
      </w:r>
      <w:r w:rsidR="00B810D2">
        <w:rPr>
          <w:rFonts w:hint="eastAsia"/>
        </w:rPr>
        <w:t>2</w:t>
      </w:r>
      <w:r w:rsidR="00B810D2">
        <w:rPr>
          <w:rFonts w:hint="eastAsia"/>
        </w:rPr>
        <w:t>）</w:t>
      </w:r>
      <w:r w:rsidR="00B810D2" w:rsidRPr="00B810D2">
        <w:rPr>
          <w:rFonts w:hint="eastAsia"/>
        </w:rPr>
        <w:t>BMI</w:t>
      </w:r>
      <w:r w:rsidR="00B810D2" w:rsidRPr="00B810D2">
        <w:rPr>
          <w:rFonts w:hint="eastAsia"/>
        </w:rPr>
        <w:t>介于</w:t>
      </w:r>
      <w:r w:rsidR="00B810D2" w:rsidRPr="00B810D2">
        <w:rPr>
          <w:rFonts w:hint="eastAsia"/>
        </w:rPr>
        <w:t>35-39.9kg/m</w:t>
      </w:r>
      <w:r w:rsidR="00B810D2" w:rsidRPr="00B810D2">
        <w:rPr>
          <w:rFonts w:hint="eastAsia"/>
          <w:vertAlign w:val="superscript"/>
        </w:rPr>
        <w:t>2</w:t>
      </w:r>
      <w:r w:rsidR="00B810D2" w:rsidRPr="00B810D2">
        <w:rPr>
          <w:rFonts w:hint="eastAsia"/>
        </w:rPr>
        <w:t>并伴肥胖相关合并症</w:t>
      </w:r>
      <w:r w:rsidR="00B810D2" w:rsidRPr="00B810D2">
        <w:rPr>
          <w:rFonts w:hint="eastAsia"/>
        </w:rPr>
        <w:t>(</w:t>
      </w:r>
      <w:r w:rsidR="00B810D2" w:rsidRPr="00B810D2">
        <w:rPr>
          <w:rFonts w:hint="eastAsia"/>
        </w:rPr>
        <w:t>如，糖尿病、高血压、胃食管反流病、骨关节炎等</w:t>
      </w:r>
      <w:r w:rsidR="00B810D2" w:rsidRPr="00B810D2">
        <w:rPr>
          <w:rFonts w:hint="eastAsia"/>
        </w:rPr>
        <w:t>)</w:t>
      </w:r>
      <w:r w:rsidR="00B810D2" w:rsidRPr="00B810D2">
        <w:rPr>
          <w:rFonts w:hint="eastAsia"/>
        </w:rPr>
        <w:t>；</w:t>
      </w:r>
      <w:r w:rsidR="00B810D2">
        <w:rPr>
          <w:rFonts w:hint="eastAsia"/>
        </w:rPr>
        <w:t>（</w:t>
      </w:r>
      <w:r w:rsidR="00B810D2">
        <w:rPr>
          <w:rFonts w:hint="eastAsia"/>
        </w:rPr>
        <w:t>3</w:t>
      </w:r>
      <w:r w:rsidR="00B810D2">
        <w:rPr>
          <w:rFonts w:hint="eastAsia"/>
        </w:rPr>
        <w:t>）</w:t>
      </w:r>
      <w:r w:rsidR="00B810D2" w:rsidRPr="00B810D2">
        <w:rPr>
          <w:rFonts w:hint="eastAsia"/>
        </w:rPr>
        <w:t>BMI</w:t>
      </w:r>
      <w:r w:rsidR="00B810D2" w:rsidRPr="00B810D2">
        <w:rPr>
          <w:rFonts w:hint="eastAsia"/>
        </w:rPr>
        <w:t>＞</w:t>
      </w:r>
      <w:r w:rsidR="00B810D2" w:rsidRPr="00B810D2">
        <w:rPr>
          <w:rFonts w:hint="eastAsia"/>
        </w:rPr>
        <w:t>30kg/m</w:t>
      </w:r>
      <w:r w:rsidR="00B810D2" w:rsidRPr="00B810D2">
        <w:rPr>
          <w:rFonts w:hint="eastAsia"/>
          <w:vertAlign w:val="superscript"/>
        </w:rPr>
        <w:t>2</w:t>
      </w:r>
      <w:r w:rsidR="00B810D2" w:rsidRPr="00B810D2">
        <w:rPr>
          <w:rFonts w:hint="eastAsia"/>
        </w:rPr>
        <w:t>并伴难以控制的</w:t>
      </w:r>
      <w:r w:rsidR="00B810D2" w:rsidRPr="00B810D2">
        <w:rPr>
          <w:rFonts w:hint="eastAsia"/>
        </w:rPr>
        <w:t>2</w:t>
      </w:r>
      <w:r w:rsidR="00B810D2" w:rsidRPr="00B810D2">
        <w:rPr>
          <w:rFonts w:hint="eastAsia"/>
        </w:rPr>
        <w:t>型糖</w:t>
      </w:r>
      <w:r w:rsidR="00B810D2" w:rsidRPr="00B810D2">
        <w:rPr>
          <w:rFonts w:hint="eastAsia"/>
        </w:rPr>
        <w:lastRenderedPageBreak/>
        <w:t>尿病或代谢紊乱综合征</w:t>
      </w:r>
      <w:r w:rsidR="00B810D2" w:rsidRPr="00B810D2">
        <w:rPr>
          <w:rFonts w:hint="eastAsia"/>
        </w:rPr>
        <w:t>(X</w:t>
      </w:r>
      <w:r w:rsidR="00B810D2" w:rsidRPr="00B810D2">
        <w:rPr>
          <w:rFonts w:hint="eastAsia"/>
        </w:rPr>
        <w:t>综合征</w:t>
      </w:r>
      <w:r w:rsidR="00B810D2" w:rsidRPr="00B810D2">
        <w:rPr>
          <w:rFonts w:hint="eastAsia"/>
        </w:rPr>
        <w:t>)</w:t>
      </w:r>
      <w:r w:rsidR="005F22C9">
        <w:fldChar w:fldCharType="begin"/>
      </w:r>
      <w:ins w:id="47" w:author="Liu Jw" w:date="2021-11-24T15:48:00Z">
        <w:r w:rsidR="00AB5D8A">
          <w:instrText xml:space="preserve"> ADDIN NE.Ref.{D004CB5E-04F6-4ECE-BBC1-5E9D2DE7088D}</w:instrText>
        </w:r>
      </w:ins>
      <w:del w:id="48" w:author="Liu Jw" w:date="2021-11-24T15:48:00Z">
        <w:r w:rsidR="00AB5D8A" w:rsidDel="00AB5D8A">
          <w:delInstrText xml:space="preserve"> ADDIN NE.Ref.{D004CB5E-04F6-4ECE-BBC1-5E9D2DE7088D}</w:delInstrText>
        </w:r>
      </w:del>
      <w:r w:rsidR="005F22C9">
        <w:fldChar w:fldCharType="separate"/>
      </w:r>
      <w:ins w:id="49" w:author="Liu Jw" w:date="2021-11-24T16:19:00Z">
        <w:r w:rsidR="00D118E1">
          <w:rPr>
            <w:rFonts w:ascii="Calibri" w:hAnsi="Calibri" w:cs="Calibri"/>
            <w:color w:val="080000"/>
            <w:kern w:val="0"/>
            <w:szCs w:val="21"/>
            <w:vertAlign w:val="superscript"/>
          </w:rPr>
          <w:t>[4]</w:t>
        </w:r>
      </w:ins>
      <w:del w:id="50" w:author="Liu Jw" w:date="2021-11-24T15:48:00Z">
        <w:r w:rsidR="00AB5D8A" w:rsidDel="00AB5D8A">
          <w:rPr>
            <w:rFonts w:ascii="Calibri" w:hAnsi="Calibri" w:cs="Calibri"/>
            <w:color w:val="080000"/>
            <w:kern w:val="0"/>
            <w:szCs w:val="21"/>
            <w:vertAlign w:val="superscript"/>
          </w:rPr>
          <w:delText>[13]</w:delText>
        </w:r>
      </w:del>
      <w:r w:rsidR="005F22C9">
        <w:fldChar w:fldCharType="end"/>
      </w:r>
      <w:r w:rsidR="00B810D2" w:rsidRPr="00B810D2">
        <w:rPr>
          <w:rFonts w:hint="eastAsia"/>
        </w:rPr>
        <w:t>。</w:t>
      </w:r>
      <w:r w:rsidR="002224D3">
        <w:rPr>
          <w:rFonts w:hint="eastAsia"/>
        </w:rPr>
        <w:t>目前采用的有腹腔镜下袖状胃切除术（</w:t>
      </w:r>
      <w:r w:rsidR="002224D3">
        <w:rPr>
          <w:rFonts w:hint="eastAsia"/>
        </w:rPr>
        <w:t>laparoscopic</w:t>
      </w:r>
      <w:r w:rsidR="002224D3">
        <w:t xml:space="preserve"> </w:t>
      </w:r>
      <w:r w:rsidR="002224D3">
        <w:rPr>
          <w:rFonts w:hint="eastAsia"/>
        </w:rPr>
        <w:t>sleeve</w:t>
      </w:r>
      <w:r w:rsidR="002224D3">
        <w:t xml:space="preserve"> </w:t>
      </w:r>
      <w:r w:rsidR="002224D3">
        <w:rPr>
          <w:rFonts w:hint="eastAsia"/>
        </w:rPr>
        <w:t>gastrectomy</w:t>
      </w:r>
      <w:r w:rsidR="002224D3">
        <w:rPr>
          <w:rFonts w:hint="eastAsia"/>
        </w:rPr>
        <w:t>，</w:t>
      </w:r>
      <w:r w:rsidR="002224D3">
        <w:rPr>
          <w:rFonts w:hint="eastAsia"/>
        </w:rPr>
        <w:t>LSG</w:t>
      </w:r>
      <w:r w:rsidR="002224D3">
        <w:rPr>
          <w:rFonts w:hint="eastAsia"/>
        </w:rPr>
        <w:t>）、胃腹腔镜下胃束带术（</w:t>
      </w:r>
      <w:r w:rsidR="002224D3">
        <w:rPr>
          <w:rFonts w:hint="eastAsia"/>
        </w:rPr>
        <w:t>laparoscopic</w:t>
      </w:r>
      <w:r w:rsidR="002224D3">
        <w:t xml:space="preserve"> </w:t>
      </w:r>
      <w:r w:rsidR="002224D3">
        <w:rPr>
          <w:rFonts w:hint="eastAsia"/>
        </w:rPr>
        <w:t>gastric</w:t>
      </w:r>
      <w:r w:rsidR="002224D3">
        <w:t xml:space="preserve"> </w:t>
      </w:r>
      <w:r w:rsidR="002224D3">
        <w:rPr>
          <w:rFonts w:hint="eastAsia"/>
        </w:rPr>
        <w:t>banded</w:t>
      </w:r>
      <w:r w:rsidR="002224D3">
        <w:t xml:space="preserve"> </w:t>
      </w:r>
      <w:r w:rsidR="002224D3">
        <w:rPr>
          <w:rFonts w:hint="eastAsia"/>
        </w:rPr>
        <w:t>application</w:t>
      </w:r>
      <w:r w:rsidR="002224D3">
        <w:rPr>
          <w:rFonts w:hint="eastAsia"/>
        </w:rPr>
        <w:t>，</w:t>
      </w:r>
      <w:r w:rsidR="002224D3">
        <w:rPr>
          <w:rFonts w:hint="eastAsia"/>
        </w:rPr>
        <w:t>LGB</w:t>
      </w:r>
      <w:r w:rsidR="002224D3">
        <w:rPr>
          <w:rFonts w:hint="eastAsia"/>
        </w:rPr>
        <w:t>）、</w:t>
      </w:r>
      <w:r w:rsidR="00DB264A">
        <w:rPr>
          <w:rFonts w:hint="eastAsia"/>
        </w:rPr>
        <w:t>胃内水球术（</w:t>
      </w:r>
      <w:r w:rsidR="00DB264A" w:rsidRPr="00DB264A">
        <w:t>intragastric balloon</w:t>
      </w:r>
      <w:r w:rsidR="00DB264A">
        <w:t>，</w:t>
      </w:r>
      <w:r w:rsidR="00DB264A">
        <w:rPr>
          <w:rFonts w:hint="eastAsia"/>
        </w:rPr>
        <w:t>IGB</w:t>
      </w:r>
      <w:r w:rsidR="00DB264A">
        <w:rPr>
          <w:rFonts w:hint="eastAsia"/>
        </w:rPr>
        <w:t>）、</w:t>
      </w:r>
      <w:r w:rsidR="002224D3">
        <w:rPr>
          <w:rFonts w:hint="eastAsia"/>
        </w:rPr>
        <w:t>胃旁路术（</w:t>
      </w:r>
      <w:r w:rsidR="002224D3">
        <w:rPr>
          <w:rFonts w:hint="eastAsia"/>
        </w:rPr>
        <w:t>gastric</w:t>
      </w:r>
      <w:r w:rsidR="002224D3">
        <w:t xml:space="preserve"> </w:t>
      </w:r>
      <w:r w:rsidR="002224D3">
        <w:rPr>
          <w:rFonts w:hint="eastAsia"/>
        </w:rPr>
        <w:t>bypass</w:t>
      </w:r>
      <w:r w:rsidR="002224D3">
        <w:rPr>
          <w:rFonts w:hint="eastAsia"/>
        </w:rPr>
        <w:t>，</w:t>
      </w:r>
      <w:r w:rsidR="002224D3">
        <w:rPr>
          <w:rFonts w:hint="eastAsia"/>
        </w:rPr>
        <w:t>GB</w:t>
      </w:r>
      <w:r w:rsidR="002224D3">
        <w:rPr>
          <w:rFonts w:hint="eastAsia"/>
        </w:rPr>
        <w:t>）和胃转流术（</w:t>
      </w:r>
      <w:r w:rsidR="002224D3">
        <w:rPr>
          <w:rFonts w:hint="eastAsia"/>
        </w:rPr>
        <w:t>gastric</w:t>
      </w:r>
      <w:r w:rsidR="007B31DC">
        <w:t xml:space="preserve"> </w:t>
      </w:r>
      <w:r w:rsidR="007B31DC">
        <w:rPr>
          <w:rFonts w:hint="eastAsia"/>
        </w:rPr>
        <w:t>bilio-pancratic</w:t>
      </w:r>
      <w:r w:rsidR="007B31DC">
        <w:t xml:space="preserve"> </w:t>
      </w:r>
      <w:r w:rsidR="007B31DC">
        <w:rPr>
          <w:rFonts w:hint="eastAsia"/>
        </w:rPr>
        <w:t>diversion</w:t>
      </w:r>
      <w:r w:rsidR="007B31DC">
        <w:rPr>
          <w:rFonts w:hint="eastAsia"/>
        </w:rPr>
        <w:t>，</w:t>
      </w:r>
      <w:r w:rsidR="007B31DC">
        <w:rPr>
          <w:rFonts w:hint="eastAsia"/>
        </w:rPr>
        <w:t>GBPD</w:t>
      </w:r>
      <w:r w:rsidR="007B31DC">
        <w:rPr>
          <w:rFonts w:hint="eastAsia"/>
        </w:rPr>
        <w:t>）</w:t>
      </w:r>
      <w:r w:rsidR="00B810D2">
        <w:rPr>
          <w:rFonts w:hint="eastAsia"/>
        </w:rPr>
        <w:t>等</w:t>
      </w:r>
      <w:r w:rsidR="005F22C9">
        <w:fldChar w:fldCharType="begin"/>
      </w:r>
      <w:ins w:id="51" w:author="Liu Jw" w:date="2021-11-24T15:48:00Z">
        <w:r w:rsidR="00AB5D8A">
          <w:instrText xml:space="preserve"> ADDIN NE.Ref.{EA175F43-66C3-413F-8CFE-21D90634147A}</w:instrText>
        </w:r>
      </w:ins>
      <w:del w:id="52" w:author="Liu Jw" w:date="2021-11-24T15:48:00Z">
        <w:r w:rsidR="00AB5D8A" w:rsidDel="00AB5D8A">
          <w:delInstrText xml:space="preserve"> ADDIN NE.Ref.{EA175F43-66C3-413F-8CFE-21D90634147A}</w:delInstrText>
        </w:r>
      </w:del>
      <w:r w:rsidR="005F22C9">
        <w:fldChar w:fldCharType="separate"/>
      </w:r>
      <w:ins w:id="53" w:author="Liu Jw" w:date="2021-11-24T16:19:00Z">
        <w:r w:rsidR="00D118E1">
          <w:rPr>
            <w:rFonts w:ascii="Calibri" w:hAnsi="Calibri" w:cs="Calibri"/>
            <w:color w:val="080000"/>
            <w:kern w:val="0"/>
            <w:szCs w:val="21"/>
            <w:vertAlign w:val="superscript"/>
          </w:rPr>
          <w:t>[4-6]</w:t>
        </w:r>
      </w:ins>
      <w:del w:id="54" w:author="Liu Jw" w:date="2021-11-24T15:48:00Z">
        <w:r w:rsidR="00AB5D8A" w:rsidDel="00AB5D8A">
          <w:rPr>
            <w:rFonts w:ascii="Calibri" w:hAnsi="Calibri" w:cs="Calibri"/>
            <w:color w:val="080000"/>
            <w:kern w:val="0"/>
            <w:szCs w:val="21"/>
            <w:vertAlign w:val="superscript"/>
          </w:rPr>
          <w:delText>[13-15]</w:delText>
        </w:r>
      </w:del>
      <w:r w:rsidR="005F22C9">
        <w:fldChar w:fldCharType="end"/>
      </w:r>
      <w:r w:rsidR="007B31DC">
        <w:rPr>
          <w:rFonts w:hint="eastAsia"/>
        </w:rPr>
        <w:t>。</w:t>
      </w:r>
      <w:r w:rsidR="007B31DC" w:rsidRPr="005F22C9">
        <w:rPr>
          <w:rFonts w:hint="eastAsia"/>
        </w:rPr>
        <w:t>腹腔镜下袖状胃切除术</w:t>
      </w:r>
      <w:r w:rsidR="007D24A1" w:rsidRPr="005F22C9">
        <w:rPr>
          <w:rFonts w:hint="eastAsia"/>
        </w:rPr>
        <w:t>、</w:t>
      </w:r>
      <w:r w:rsidR="007B31DC" w:rsidRPr="005F22C9">
        <w:rPr>
          <w:rFonts w:hint="eastAsia"/>
        </w:rPr>
        <w:t>胃束带术</w:t>
      </w:r>
      <w:r w:rsidR="007D24A1" w:rsidRPr="005F22C9">
        <w:rPr>
          <w:rFonts w:hint="eastAsia"/>
        </w:rPr>
        <w:t>和胃内水球术</w:t>
      </w:r>
      <w:r w:rsidR="007B31DC" w:rsidRPr="005F22C9">
        <w:rPr>
          <w:rFonts w:hint="eastAsia"/>
        </w:rPr>
        <w:t>的主要目的式限制肥胖患者的胃容量，</w:t>
      </w:r>
      <w:r w:rsidR="00605F5B" w:rsidRPr="005F22C9">
        <w:rPr>
          <w:rFonts w:hint="eastAsia"/>
        </w:rPr>
        <w:t>归属于</w:t>
      </w:r>
      <w:r w:rsidR="007B31DC" w:rsidRPr="005F22C9">
        <w:rPr>
          <w:rFonts w:hint="eastAsia"/>
        </w:rPr>
        <w:t>限制性的代谢手术。</w:t>
      </w:r>
      <w:r w:rsidR="00605F5B" w:rsidRPr="005F22C9">
        <w:rPr>
          <w:rFonts w:hint="eastAsia"/>
        </w:rPr>
        <w:t>胃旁路术和胃转流术在限制胃容量的同时，改变了营养物质吸收的部位，归属于吸收不良性代谢手术。两者的最大的差别在于，吸收不良性代谢手术重构了小肠旁路结构，对消化道的解剖学结构</w:t>
      </w:r>
      <w:r w:rsidR="00605F5B">
        <w:rPr>
          <w:rFonts w:hint="eastAsia"/>
        </w:rPr>
        <w:t>和胃肠道的激素分泌的改变，相较于限制性的代谢手术更为明显。</w:t>
      </w:r>
    </w:p>
    <w:p w:rsidR="00A10DBE" w:rsidRDefault="00A10DBE" w:rsidP="00937D24">
      <w:r>
        <w:tab/>
      </w:r>
      <w:r>
        <w:rPr>
          <w:rFonts w:hint="eastAsia"/>
        </w:rPr>
        <w:t>腹腔镜下袖状胃切除术是限制摄入型代谢手术中较常见的术式，其操作要点有：完全游离</w:t>
      </w:r>
      <w:r w:rsidR="00784ECB">
        <w:rPr>
          <w:rFonts w:hint="eastAsia"/>
        </w:rPr>
        <w:t>患者的</w:t>
      </w:r>
      <w:r>
        <w:rPr>
          <w:rFonts w:hint="eastAsia"/>
        </w:rPr>
        <w:t>胃底部和胃大弯，从口腔处</w:t>
      </w:r>
      <w:r w:rsidR="00784ECB">
        <w:rPr>
          <w:rFonts w:hint="eastAsia"/>
        </w:rPr>
        <w:t>放置入</w:t>
      </w:r>
      <w:r>
        <w:rPr>
          <w:rFonts w:hint="eastAsia"/>
        </w:rPr>
        <w:t>胃管，引导下用切割闭合器，在距离幽门约</w:t>
      </w:r>
      <w:r>
        <w:rPr>
          <w:rFonts w:hint="eastAsia"/>
        </w:rPr>
        <w:t>5cm</w:t>
      </w:r>
      <w:r w:rsidR="00784ECB">
        <w:rPr>
          <w:rFonts w:hint="eastAsia"/>
        </w:rPr>
        <w:t>的部位</w:t>
      </w:r>
      <w:r>
        <w:rPr>
          <w:rFonts w:hint="eastAsia"/>
        </w:rPr>
        <w:t>，沿着胃大弯到贲门左侧方向，进行连续切割闭合，在胃的切口部位加强缝合</w:t>
      </w:r>
      <w:r w:rsidR="00332A6D">
        <w:rPr>
          <w:rFonts w:hint="eastAsia"/>
        </w:rPr>
        <w:t>，形成袖状的胃容积约为</w:t>
      </w:r>
      <w:r w:rsidR="00332A6D">
        <w:rPr>
          <w:rFonts w:hint="eastAsia"/>
        </w:rPr>
        <w:t>100ml</w:t>
      </w:r>
      <w:r w:rsidR="00332A6D">
        <w:rPr>
          <w:rFonts w:hint="eastAsia"/>
        </w:rPr>
        <w:t>。袖状胃切除术的操作方法简单，减轻体重的同时能够改善代谢指标，术后的并发症也相对较少，也可在此基础上术后改成转流术，如今已经成为代谢手术中采用最多的术式。据文献报道，</w:t>
      </w:r>
      <w:r w:rsidR="005A0B9D">
        <w:rPr>
          <w:rFonts w:hint="eastAsia"/>
        </w:rPr>
        <w:t>袖状胃切除术术后一年的体重减少</w:t>
      </w:r>
      <w:r w:rsidR="00E569AE">
        <w:rPr>
          <w:rFonts w:hint="eastAsia"/>
        </w:rPr>
        <w:t>的百分率为</w:t>
      </w:r>
      <w:r w:rsidR="005A0B9D">
        <w:rPr>
          <w:rFonts w:hint="eastAsia"/>
        </w:rPr>
        <w:t>50-75%</w:t>
      </w:r>
      <w:r w:rsidR="005A0B9D">
        <w:rPr>
          <w:rFonts w:hint="eastAsia"/>
        </w:rPr>
        <w:t>，二型糖尿病的缓解率为</w:t>
      </w:r>
      <w:r w:rsidR="005A0B9D">
        <w:rPr>
          <w:rFonts w:hint="eastAsia"/>
        </w:rPr>
        <w:t>83</w:t>
      </w:r>
      <w:r w:rsidR="005A0B9D">
        <w:t>%</w:t>
      </w:r>
      <w:r w:rsidR="005A0B9D">
        <w:t>。</w:t>
      </w:r>
      <w:r w:rsidR="005A0B9D">
        <w:rPr>
          <w:rFonts w:hint="eastAsia"/>
        </w:rPr>
        <w:t>袖状胃切除术不改变肠道的结构，同时还能保留有</w:t>
      </w:r>
      <w:r w:rsidR="005A0B9D">
        <w:rPr>
          <w:rFonts w:hint="eastAsia"/>
        </w:rPr>
        <w:t>100ml</w:t>
      </w:r>
      <w:r w:rsidR="005A0B9D">
        <w:rPr>
          <w:rFonts w:hint="eastAsia"/>
        </w:rPr>
        <w:t>的管状残胃，术后发生影响吸收相关性并发症的风险相对较低。</w:t>
      </w:r>
    </w:p>
    <w:p w:rsidR="005A0B9D" w:rsidRDefault="005A0B9D" w:rsidP="00937D24">
      <w:r>
        <w:tab/>
      </w:r>
      <w:r>
        <w:rPr>
          <w:rFonts w:hint="eastAsia"/>
        </w:rPr>
        <w:t>胃转流术是限制摄入同时减少吸收的混合型代谢手术中较常见的术式，其操作要点有：在本门下建立一个容积约为</w:t>
      </w:r>
      <w:r>
        <w:rPr>
          <w:rFonts w:hint="eastAsia"/>
        </w:rPr>
        <w:t>30ml</w:t>
      </w:r>
      <w:r>
        <w:rPr>
          <w:rFonts w:hint="eastAsia"/>
        </w:rPr>
        <w:t>的小胃囊，小胃囊</w:t>
      </w:r>
      <w:r w:rsidR="006A1FDB">
        <w:rPr>
          <w:rFonts w:hint="eastAsia"/>
        </w:rPr>
        <w:t>和距离</w:t>
      </w:r>
      <w:r w:rsidR="006A1FDB">
        <w:rPr>
          <w:rFonts w:hint="eastAsia"/>
        </w:rPr>
        <w:t>Treitz</w:t>
      </w:r>
      <w:r w:rsidR="006A1FDB">
        <w:rPr>
          <w:rFonts w:hint="eastAsia"/>
        </w:rPr>
        <w:t>韧带</w:t>
      </w:r>
      <w:r w:rsidR="006A1FDB">
        <w:rPr>
          <w:rFonts w:hint="eastAsia"/>
        </w:rPr>
        <w:t>100cm</w:t>
      </w:r>
      <w:r w:rsidR="006A1FDB">
        <w:rPr>
          <w:rFonts w:hint="eastAsia"/>
        </w:rPr>
        <w:t>处的空肠进行吻合，在距离胃空肠吻合口远端约</w:t>
      </w:r>
      <w:r w:rsidR="006A1FDB">
        <w:rPr>
          <w:rFonts w:hint="eastAsia"/>
        </w:rPr>
        <w:t>100cm</w:t>
      </w:r>
      <w:r w:rsidR="006A1FDB">
        <w:rPr>
          <w:rFonts w:hint="eastAsia"/>
        </w:rPr>
        <w:t>的部位的空肠和旷置的胃十二指肠远端进行侧切吻合。胃转流术具有显著的减重效果，同时能改善患者的代谢指标，患者术后一年内体重</w:t>
      </w:r>
      <w:r w:rsidR="00E569AE">
        <w:rPr>
          <w:rFonts w:hint="eastAsia"/>
        </w:rPr>
        <w:t>减少的百分率为</w:t>
      </w:r>
      <w:r w:rsidR="006A1FDB">
        <w:rPr>
          <w:rFonts w:hint="eastAsia"/>
        </w:rPr>
        <w:t>52-78%</w:t>
      </w:r>
      <w:r w:rsidR="006A1FDB">
        <w:rPr>
          <w:rFonts w:hint="eastAsia"/>
        </w:rPr>
        <w:t>，</w:t>
      </w:r>
      <w:r w:rsidR="003B2E66">
        <w:rPr>
          <w:rFonts w:hint="eastAsia"/>
        </w:rPr>
        <w:t>2</w:t>
      </w:r>
      <w:r w:rsidR="006A1FDB">
        <w:rPr>
          <w:rFonts w:hint="eastAsia"/>
        </w:rPr>
        <w:t>型糖尿病的缓解率为</w:t>
      </w:r>
      <w:r w:rsidR="006A1FDB">
        <w:rPr>
          <w:rFonts w:hint="eastAsia"/>
        </w:rPr>
        <w:t>87</w:t>
      </w:r>
      <w:r w:rsidR="006A1FDB">
        <w:t>%</w:t>
      </w:r>
      <w:r w:rsidR="006A1FDB">
        <w:t>。</w:t>
      </w:r>
      <w:r w:rsidR="006A1FDB">
        <w:rPr>
          <w:rFonts w:hint="eastAsia"/>
        </w:rPr>
        <w:t>但是该手术方式</w:t>
      </w:r>
      <w:r w:rsidR="00D67522">
        <w:rPr>
          <w:rFonts w:hint="eastAsia"/>
        </w:rPr>
        <w:t>由于</w:t>
      </w:r>
      <w:r w:rsidR="00D1526E">
        <w:rPr>
          <w:rFonts w:hint="eastAsia"/>
        </w:rPr>
        <w:t>人为的</w:t>
      </w:r>
      <w:r w:rsidR="00D67522">
        <w:rPr>
          <w:rFonts w:hint="eastAsia"/>
        </w:rPr>
        <w:t>旷置较多的小肠，</w:t>
      </w:r>
      <w:r w:rsidR="00353025">
        <w:rPr>
          <w:rFonts w:hint="eastAsia"/>
        </w:rPr>
        <w:t>可能</w:t>
      </w:r>
      <w:r w:rsidR="00D67522">
        <w:rPr>
          <w:rFonts w:hint="eastAsia"/>
        </w:rPr>
        <w:t>会增加患者术后营养相关的并发症出现的风险。</w:t>
      </w:r>
    </w:p>
    <w:p w:rsidR="00A10DBE" w:rsidRDefault="00353025" w:rsidP="00147AA3">
      <w:r>
        <w:tab/>
      </w:r>
      <w:r>
        <w:rPr>
          <w:rFonts w:hint="eastAsia"/>
        </w:rPr>
        <w:t>总体而言，代谢手术减重机制是改变胃容量和摄入食物的消化途径而限制外源性营养物质过多的摄入和吸收，所有代谢手术都可以实现术后短期内的明显的患者的体重下降，采用吸收不良性术式的代谢手术效果更为显著。</w:t>
      </w:r>
    </w:p>
    <w:p w:rsidR="00147AA3" w:rsidRDefault="00147AA3" w:rsidP="00147AA3"/>
    <w:p w:rsidR="006151C5" w:rsidRDefault="006151C5" w:rsidP="00937D24">
      <w:del w:id="55" w:author="Liu Jw" w:date="2021-11-24T15:46:00Z">
        <w:r w:rsidDel="00AB5D8A">
          <w:rPr>
            <w:rFonts w:hint="eastAsia"/>
          </w:rPr>
          <w:delText>三</w:delText>
        </w:r>
      </w:del>
      <w:ins w:id="56" w:author="Liu Jw" w:date="2021-11-24T15:46:00Z">
        <w:r w:rsidR="00AB5D8A">
          <w:rPr>
            <w:rFonts w:hint="eastAsia"/>
          </w:rPr>
          <w:t>二</w:t>
        </w:r>
      </w:ins>
      <w:r>
        <w:rPr>
          <w:rFonts w:hint="eastAsia"/>
        </w:rPr>
        <w:t>、</w:t>
      </w:r>
      <w:r w:rsidR="00284666">
        <w:rPr>
          <w:rFonts w:hint="eastAsia"/>
        </w:rPr>
        <w:t>代谢手术对骨的影响</w:t>
      </w:r>
    </w:p>
    <w:p w:rsidR="00147AA3" w:rsidRDefault="00147AA3" w:rsidP="00F73955">
      <w:r>
        <w:tab/>
      </w:r>
      <w:r w:rsidR="007D24A1">
        <w:rPr>
          <w:rFonts w:hint="eastAsia"/>
        </w:rPr>
        <w:t>代谢手术造成胃的容积的减少和胃肠吸收功能的下降，引起患者对多种营养物质和维生素矿物质的吸收减退</w:t>
      </w:r>
      <w:r w:rsidR="00C5409A">
        <w:fldChar w:fldCharType="begin"/>
      </w:r>
      <w:ins w:id="57" w:author="Liu Jw" w:date="2021-11-24T15:48:00Z">
        <w:r w:rsidR="00AB5D8A">
          <w:instrText xml:space="preserve"> ADDIN NE.Ref.{088372E1-91BC-4F68-8AA2-FAE89B6D5C9D}</w:instrText>
        </w:r>
      </w:ins>
      <w:del w:id="58" w:author="Liu Jw" w:date="2021-11-24T15:48:00Z">
        <w:r w:rsidR="00AB5D8A" w:rsidDel="00AB5D8A">
          <w:delInstrText xml:space="preserve"> ADDIN NE.Ref.{088372E1-91BC-4F68-8AA2-FAE89B6D5C9D}</w:delInstrText>
        </w:r>
      </w:del>
      <w:r w:rsidR="00C5409A">
        <w:fldChar w:fldCharType="separate"/>
      </w:r>
      <w:ins w:id="59" w:author="Liu Jw" w:date="2021-11-24T16:19:00Z">
        <w:r w:rsidR="00D118E1">
          <w:rPr>
            <w:rFonts w:ascii="Calibri" w:hAnsi="Calibri" w:cs="Calibri"/>
            <w:color w:val="080000"/>
            <w:kern w:val="0"/>
            <w:szCs w:val="21"/>
            <w:vertAlign w:val="superscript"/>
          </w:rPr>
          <w:t>[6, 7]</w:t>
        </w:r>
      </w:ins>
      <w:del w:id="60" w:author="Liu Jw" w:date="2021-11-24T15:48:00Z">
        <w:r w:rsidR="00AB5D8A" w:rsidDel="00AB5D8A">
          <w:rPr>
            <w:rFonts w:ascii="Calibri" w:hAnsi="Calibri" w:cs="Calibri"/>
            <w:color w:val="080000"/>
            <w:kern w:val="0"/>
            <w:szCs w:val="21"/>
            <w:vertAlign w:val="superscript"/>
          </w:rPr>
          <w:delText>[15, 16]</w:delText>
        </w:r>
      </w:del>
      <w:r w:rsidR="00C5409A">
        <w:fldChar w:fldCharType="end"/>
      </w:r>
      <w:r w:rsidR="007D24A1">
        <w:rPr>
          <w:rFonts w:hint="eastAsia"/>
        </w:rPr>
        <w:t>。患者术后对维生素</w:t>
      </w:r>
      <w:r w:rsidR="007D24A1">
        <w:rPr>
          <w:rFonts w:hint="eastAsia"/>
        </w:rPr>
        <w:t>D</w:t>
      </w:r>
      <w:r w:rsidR="007D24A1">
        <w:rPr>
          <w:rFonts w:hint="eastAsia"/>
        </w:rPr>
        <w:t>和钙离子的缺乏，极易造成患者术后骨骼相关的并发症。</w:t>
      </w:r>
    </w:p>
    <w:p w:rsidR="007D24A1" w:rsidRDefault="007D24A1" w:rsidP="00F73955">
      <w:r>
        <w:t xml:space="preserve">1. </w:t>
      </w:r>
      <w:r>
        <w:rPr>
          <w:rFonts w:hint="eastAsia"/>
        </w:rPr>
        <w:t>微量营养素的缺乏</w:t>
      </w:r>
    </w:p>
    <w:p w:rsidR="007D24A1" w:rsidRDefault="007D24A1" w:rsidP="004A774A">
      <w:pPr>
        <w:rPr>
          <w:rFonts w:ascii="Arial" w:hAnsi="Arial" w:cs="Arial"/>
          <w:color w:val="232323"/>
          <w:shd w:val="clear" w:color="auto" w:fill="FFFFFF"/>
        </w:rPr>
      </w:pPr>
      <w:r>
        <w:tab/>
      </w:r>
      <w:r w:rsidR="00E95612">
        <w:t xml:space="preserve">1.1 </w:t>
      </w:r>
      <w:r w:rsidR="00E95612">
        <w:rPr>
          <w:rFonts w:hint="eastAsia"/>
        </w:rPr>
        <w:t>维生素</w:t>
      </w:r>
      <w:r w:rsidR="00E95612">
        <w:rPr>
          <w:rFonts w:hint="eastAsia"/>
        </w:rPr>
        <w:t>D</w:t>
      </w:r>
      <w:r w:rsidR="004A774A">
        <w:rPr>
          <w:rFonts w:hint="eastAsia"/>
        </w:rPr>
        <w:t>：</w:t>
      </w:r>
      <w:r w:rsidRPr="007D24A1">
        <w:rPr>
          <w:rFonts w:hint="eastAsia"/>
        </w:rPr>
        <w:t>一项关于评估减肥手术前后维生素</w:t>
      </w:r>
      <w:r w:rsidRPr="007D24A1">
        <w:rPr>
          <w:rFonts w:hint="eastAsia"/>
        </w:rPr>
        <w:t>D</w:t>
      </w:r>
      <w:r w:rsidRPr="007D24A1">
        <w:rPr>
          <w:rFonts w:hint="eastAsia"/>
        </w:rPr>
        <w:t>水平的研究的系统评价发现，患者术前的维生素</w:t>
      </w:r>
      <w:r w:rsidRPr="007D24A1">
        <w:rPr>
          <w:rFonts w:hint="eastAsia"/>
        </w:rPr>
        <w:t>D</w:t>
      </w:r>
      <w:r w:rsidRPr="007D24A1">
        <w:rPr>
          <w:rFonts w:hint="eastAsia"/>
        </w:rPr>
        <w:t>水平中位值为</w:t>
      </w:r>
      <w:r w:rsidRPr="007D24A1">
        <w:rPr>
          <w:rFonts w:hint="eastAsia"/>
        </w:rPr>
        <w:t>19ng/mL</w:t>
      </w:r>
      <w:r w:rsidR="00C5409A">
        <w:t xml:space="preserve"> </w:t>
      </w:r>
      <w:r w:rsidRPr="007D24A1">
        <w:rPr>
          <w:rFonts w:hint="eastAsia"/>
        </w:rPr>
        <w:t>(47nmol/L)</w:t>
      </w:r>
      <w:r w:rsidR="00424C04">
        <w:fldChar w:fldCharType="begin"/>
      </w:r>
      <w:ins w:id="61" w:author="Liu Jw" w:date="2021-11-24T15:48:00Z">
        <w:r w:rsidR="00AB5D8A">
          <w:instrText xml:space="preserve"> ADDIN NE.Ref.{4BB8A453-DA51-488C-A7D2-1CCD40DBA537}</w:instrText>
        </w:r>
      </w:ins>
      <w:del w:id="62" w:author="Liu Jw" w:date="2021-11-24T15:48:00Z">
        <w:r w:rsidR="00AB5D8A" w:rsidDel="00AB5D8A">
          <w:delInstrText xml:space="preserve"> ADDIN NE.Ref.{4BB8A453-DA51-488C-A7D2-1CCD40DBA537}</w:delInstrText>
        </w:r>
      </w:del>
      <w:r w:rsidR="00424C04">
        <w:fldChar w:fldCharType="separate"/>
      </w:r>
      <w:ins w:id="63" w:author="Liu Jw" w:date="2021-11-24T16:19:00Z">
        <w:r w:rsidR="00D118E1">
          <w:rPr>
            <w:rFonts w:ascii="Calibri" w:hAnsi="Calibri" w:cs="Calibri"/>
            <w:color w:val="080000"/>
            <w:kern w:val="0"/>
            <w:szCs w:val="21"/>
            <w:vertAlign w:val="superscript"/>
          </w:rPr>
          <w:t>[8]</w:t>
        </w:r>
      </w:ins>
      <w:del w:id="64" w:author="Liu Jw" w:date="2021-11-24T15:48:00Z">
        <w:r w:rsidR="00AB5D8A" w:rsidDel="00AB5D8A">
          <w:rPr>
            <w:rFonts w:ascii="Calibri" w:hAnsi="Calibri" w:cs="Calibri"/>
            <w:color w:val="080000"/>
            <w:kern w:val="0"/>
            <w:szCs w:val="21"/>
            <w:vertAlign w:val="superscript"/>
          </w:rPr>
          <w:delText>[17]</w:delText>
        </w:r>
      </w:del>
      <w:r w:rsidR="00424C04">
        <w:fldChar w:fldCharType="end"/>
      </w:r>
      <w:r w:rsidRPr="007D24A1">
        <w:rPr>
          <w:rFonts w:hint="eastAsia"/>
        </w:rPr>
        <w:t>。接受不同剂量维生素</w:t>
      </w:r>
      <w:r w:rsidRPr="007D24A1">
        <w:rPr>
          <w:rFonts w:hint="eastAsia"/>
        </w:rPr>
        <w:t>D</w:t>
      </w:r>
      <w:r w:rsidRPr="007D24A1">
        <w:rPr>
          <w:rFonts w:hint="eastAsia"/>
        </w:rPr>
        <w:t>治疗的患者在术后多个时间点测定的维生素</w:t>
      </w:r>
      <w:r w:rsidRPr="007D24A1">
        <w:rPr>
          <w:rFonts w:hint="eastAsia"/>
        </w:rPr>
        <w:t>D</w:t>
      </w:r>
      <w:r w:rsidRPr="007D24A1">
        <w:rPr>
          <w:rFonts w:hint="eastAsia"/>
        </w:rPr>
        <w:t>水平中位值均较高，范围从术后</w:t>
      </w:r>
      <w:r w:rsidRPr="007D24A1">
        <w:rPr>
          <w:rFonts w:hint="eastAsia"/>
        </w:rPr>
        <w:t>1</w:t>
      </w:r>
      <w:r w:rsidRPr="007D24A1">
        <w:rPr>
          <w:rFonts w:hint="eastAsia"/>
        </w:rPr>
        <w:t>个月时的</w:t>
      </w:r>
      <w:r w:rsidRPr="007D24A1">
        <w:rPr>
          <w:rFonts w:hint="eastAsia"/>
        </w:rPr>
        <w:t>24ng/mL</w:t>
      </w:r>
      <w:r w:rsidR="00C5409A">
        <w:t xml:space="preserve"> </w:t>
      </w:r>
      <w:r w:rsidRPr="007D24A1">
        <w:rPr>
          <w:rFonts w:hint="eastAsia"/>
        </w:rPr>
        <w:t>(60nmol/L)</w:t>
      </w:r>
      <w:r w:rsidRPr="007D24A1">
        <w:rPr>
          <w:rFonts w:hint="eastAsia"/>
        </w:rPr>
        <w:t>至术后</w:t>
      </w:r>
      <w:r w:rsidRPr="007D24A1">
        <w:rPr>
          <w:rFonts w:hint="eastAsia"/>
        </w:rPr>
        <w:t>1</w:t>
      </w:r>
      <w:r w:rsidRPr="007D24A1">
        <w:rPr>
          <w:rFonts w:hint="eastAsia"/>
        </w:rPr>
        <w:t>年时的</w:t>
      </w:r>
      <w:r w:rsidRPr="007D24A1">
        <w:rPr>
          <w:rFonts w:hint="eastAsia"/>
        </w:rPr>
        <w:t>29ng/mL</w:t>
      </w:r>
      <w:r w:rsidR="00C5409A">
        <w:t xml:space="preserve"> </w:t>
      </w:r>
      <w:r w:rsidRPr="007D24A1">
        <w:rPr>
          <w:rFonts w:hint="eastAsia"/>
        </w:rPr>
        <w:t>(72nmol/L)</w:t>
      </w:r>
      <w:r w:rsidRPr="007D24A1">
        <w:rPr>
          <w:rFonts w:hint="eastAsia"/>
        </w:rPr>
        <w:t>，再到术后</w:t>
      </w:r>
      <w:r w:rsidRPr="007D24A1">
        <w:rPr>
          <w:rFonts w:hint="eastAsia"/>
        </w:rPr>
        <w:t>2</w:t>
      </w:r>
      <w:r w:rsidRPr="007D24A1">
        <w:rPr>
          <w:rFonts w:hint="eastAsia"/>
        </w:rPr>
        <w:t>年时的</w:t>
      </w:r>
      <w:r w:rsidRPr="007D24A1">
        <w:rPr>
          <w:rFonts w:hint="eastAsia"/>
        </w:rPr>
        <w:t>25ng/mL(62nmol/L)</w:t>
      </w:r>
      <w:r w:rsidRPr="007D24A1">
        <w:rPr>
          <w:rFonts w:hint="eastAsia"/>
        </w:rPr>
        <w:t>。然而，维生素</w:t>
      </w:r>
      <w:r w:rsidRPr="007D24A1">
        <w:rPr>
          <w:rFonts w:hint="eastAsia"/>
        </w:rPr>
        <w:t>D</w:t>
      </w:r>
      <w:r w:rsidRPr="007D24A1">
        <w:rPr>
          <w:rFonts w:hint="eastAsia"/>
        </w:rPr>
        <w:t>缺乏患者补充维生素</w:t>
      </w:r>
      <w:r w:rsidRPr="007D24A1">
        <w:rPr>
          <w:rFonts w:hint="eastAsia"/>
        </w:rPr>
        <w:t>D</w:t>
      </w:r>
      <w:r w:rsidR="00C5409A">
        <w:rPr>
          <w:rFonts w:hint="eastAsia"/>
        </w:rPr>
        <w:t>少于</w:t>
      </w:r>
      <w:r w:rsidRPr="007D24A1">
        <w:rPr>
          <w:rFonts w:hint="eastAsia"/>
        </w:rPr>
        <w:t>800IU/d</w:t>
      </w:r>
      <w:r w:rsidRPr="007D24A1">
        <w:rPr>
          <w:rFonts w:hint="eastAsia"/>
        </w:rPr>
        <w:t>通常是不够的，提示吸收不良和治疗效果不佳。为了维持正常的血清</w:t>
      </w:r>
      <w:r w:rsidR="00424C04">
        <w:rPr>
          <w:rFonts w:hint="eastAsia"/>
        </w:rPr>
        <w:t>25</w:t>
      </w:r>
      <w:r w:rsidR="00424C04">
        <w:rPr>
          <w:rFonts w:hint="eastAsia"/>
        </w:rPr>
        <w:t>羟维生素</w:t>
      </w:r>
      <w:r w:rsidR="00424C04">
        <w:rPr>
          <w:rFonts w:hint="eastAsia"/>
        </w:rPr>
        <w:t>D</w:t>
      </w:r>
      <w:r w:rsidRPr="007D24A1">
        <w:rPr>
          <w:rFonts w:hint="eastAsia"/>
        </w:rPr>
        <w:t>水平，通常需要使用更高剂量的维生素</w:t>
      </w:r>
      <w:r w:rsidRPr="007D24A1">
        <w:rPr>
          <w:rFonts w:hint="eastAsia"/>
        </w:rPr>
        <w:t>D</w:t>
      </w:r>
      <w:r w:rsidR="00424C04">
        <w:rPr>
          <w:rFonts w:hint="eastAsia"/>
        </w:rPr>
        <w:t>。</w:t>
      </w:r>
      <w:r w:rsidR="00424C04" w:rsidRPr="00424C04">
        <w:rPr>
          <w:rFonts w:hint="eastAsia"/>
        </w:rPr>
        <w:t>据另一篇研究报道，减肥手术前</w:t>
      </w:r>
      <w:r w:rsidR="00424C04" w:rsidRPr="00424C04">
        <w:rPr>
          <w:rFonts w:hint="eastAsia"/>
        </w:rPr>
        <w:t>90%</w:t>
      </w:r>
      <w:r w:rsidR="00424C04" w:rsidRPr="00424C04">
        <w:rPr>
          <w:rFonts w:hint="eastAsia"/>
        </w:rPr>
        <w:t>的患者缺乏维生素</w:t>
      </w:r>
      <w:r w:rsidR="00424C04" w:rsidRPr="00424C04">
        <w:rPr>
          <w:rFonts w:hint="eastAsia"/>
        </w:rPr>
        <w:t>D</w:t>
      </w:r>
      <w:r w:rsidR="00424C04" w:rsidRPr="00424C04">
        <w:rPr>
          <w:rFonts w:hint="eastAsia"/>
        </w:rPr>
        <w:t>，术后</w:t>
      </w:r>
      <w:r w:rsidR="00424C04">
        <w:rPr>
          <w:rFonts w:hint="eastAsia"/>
        </w:rPr>
        <w:t>该比例</w:t>
      </w:r>
      <w:r w:rsidR="00424C04" w:rsidRPr="00424C04">
        <w:rPr>
          <w:rFonts w:hint="eastAsia"/>
        </w:rPr>
        <w:t>为</w:t>
      </w:r>
      <w:r w:rsidR="00424C04" w:rsidRPr="00424C04">
        <w:rPr>
          <w:rFonts w:hint="eastAsia"/>
        </w:rPr>
        <w:t>100%</w:t>
      </w:r>
      <w:r w:rsidR="00424C04">
        <w:fldChar w:fldCharType="begin"/>
      </w:r>
      <w:ins w:id="65" w:author="Liu Jw" w:date="2021-11-24T15:48:00Z">
        <w:r w:rsidR="00AB5D8A">
          <w:instrText xml:space="preserve"> ADDIN NE.Ref.{07695778-B74F-43C5-806C-DD4163C68FE5}</w:instrText>
        </w:r>
      </w:ins>
      <w:del w:id="66" w:author="Liu Jw" w:date="2021-11-24T15:48:00Z">
        <w:r w:rsidR="00AB5D8A" w:rsidDel="00AB5D8A">
          <w:delInstrText xml:space="preserve"> ADDIN NE.Ref.{07695778-B74F-43C5-806C-DD4163C68FE5}</w:delInstrText>
        </w:r>
      </w:del>
      <w:r w:rsidR="00424C04">
        <w:fldChar w:fldCharType="separate"/>
      </w:r>
      <w:ins w:id="67" w:author="Liu Jw" w:date="2021-11-24T16:19:00Z">
        <w:r w:rsidR="00D118E1">
          <w:rPr>
            <w:rFonts w:ascii="Calibri" w:hAnsi="Calibri" w:cs="Calibri"/>
            <w:color w:val="080000"/>
            <w:kern w:val="0"/>
            <w:szCs w:val="21"/>
            <w:vertAlign w:val="superscript"/>
          </w:rPr>
          <w:t>[9]</w:t>
        </w:r>
      </w:ins>
      <w:del w:id="68" w:author="Liu Jw" w:date="2021-11-24T15:48:00Z">
        <w:r w:rsidR="00AB5D8A" w:rsidDel="00AB5D8A">
          <w:rPr>
            <w:rFonts w:ascii="Calibri" w:hAnsi="Calibri" w:cs="Calibri"/>
            <w:color w:val="080000"/>
            <w:kern w:val="0"/>
            <w:szCs w:val="21"/>
            <w:vertAlign w:val="superscript"/>
          </w:rPr>
          <w:delText>[18]</w:delText>
        </w:r>
      </w:del>
      <w:r w:rsidR="00424C04">
        <w:fldChar w:fldCharType="end"/>
      </w:r>
      <w:r w:rsidR="00424C04" w:rsidRPr="00424C04">
        <w:rPr>
          <w:rFonts w:hint="eastAsia"/>
        </w:rPr>
        <w:t>。维生素</w:t>
      </w:r>
      <w:r w:rsidR="00424C04" w:rsidRPr="00424C04">
        <w:rPr>
          <w:rFonts w:hint="eastAsia"/>
        </w:rPr>
        <w:t>D</w:t>
      </w:r>
      <w:r w:rsidR="00424C04" w:rsidRPr="00424C04">
        <w:rPr>
          <w:rFonts w:hint="eastAsia"/>
        </w:rPr>
        <w:t>缺乏会</w:t>
      </w:r>
      <w:r w:rsidR="00C47976">
        <w:rPr>
          <w:rFonts w:hint="eastAsia"/>
        </w:rPr>
        <w:t>造成</w:t>
      </w:r>
      <w:r w:rsidR="00424C04" w:rsidRPr="00424C04">
        <w:rPr>
          <w:rFonts w:hint="eastAsia"/>
        </w:rPr>
        <w:t>肠道对钙和磷</w:t>
      </w:r>
      <w:r w:rsidR="00C47976">
        <w:rPr>
          <w:rFonts w:hint="eastAsia"/>
        </w:rPr>
        <w:t>等矿物质</w:t>
      </w:r>
      <w:r w:rsidR="00424C04" w:rsidRPr="00424C04">
        <w:rPr>
          <w:rFonts w:hint="eastAsia"/>
        </w:rPr>
        <w:t>的吸收</w:t>
      </w:r>
      <w:r w:rsidR="00C47976">
        <w:rPr>
          <w:rFonts w:hint="eastAsia"/>
        </w:rPr>
        <w:t>摄入</w:t>
      </w:r>
      <w:r w:rsidR="00424C04" w:rsidRPr="00424C04">
        <w:rPr>
          <w:rFonts w:hint="eastAsia"/>
        </w:rPr>
        <w:t>减少。在维生素</w:t>
      </w:r>
      <w:r w:rsidR="00424C04" w:rsidRPr="00424C04">
        <w:rPr>
          <w:rFonts w:hint="eastAsia"/>
        </w:rPr>
        <w:t>D</w:t>
      </w:r>
      <w:r w:rsidR="00424C04" w:rsidRPr="00424C04">
        <w:rPr>
          <w:rFonts w:hint="eastAsia"/>
        </w:rPr>
        <w:t>缺乏的早期，低磷血症比低钙血症更显著。若患者持续缺乏维生素</w:t>
      </w:r>
      <w:r w:rsidR="00424C04" w:rsidRPr="00424C04">
        <w:rPr>
          <w:rFonts w:hint="eastAsia"/>
        </w:rPr>
        <w:t>D</w:t>
      </w:r>
      <w:r w:rsidR="00424C04" w:rsidRPr="00424C04">
        <w:rPr>
          <w:rFonts w:hint="eastAsia"/>
        </w:rPr>
        <w:t>，则会出现低钙血症并导致继发性甲状旁腺功能亢进症，从而引起高磷酸盐尿、骨脱矿质，如果持续时间较长且严重，还可导致成人软骨病以及儿童佝偻病和软骨病</w:t>
      </w:r>
      <w:r w:rsidR="00473959">
        <w:rPr>
          <w:rFonts w:hint="eastAsia"/>
        </w:rPr>
        <w:t>，</w:t>
      </w:r>
      <w:r w:rsidR="00424C04">
        <w:rPr>
          <w:rFonts w:ascii="Arial" w:hAnsi="Arial" w:cs="Arial"/>
          <w:color w:val="232323"/>
          <w:shd w:val="clear" w:color="auto" w:fill="FFFFFF"/>
        </w:rPr>
        <w:t>减肥手术后，患者每日应接受</w:t>
      </w:r>
      <w:r w:rsidR="00424C04">
        <w:rPr>
          <w:rFonts w:ascii="Arial" w:hAnsi="Arial" w:cs="Arial"/>
          <w:color w:val="232323"/>
          <w:shd w:val="clear" w:color="auto" w:fill="FFFFFF"/>
        </w:rPr>
        <w:t>3000IU</w:t>
      </w:r>
      <w:r w:rsidR="00424C04">
        <w:rPr>
          <w:rFonts w:ascii="Arial" w:hAnsi="Arial" w:cs="Arial"/>
          <w:color w:val="232323"/>
          <w:shd w:val="clear" w:color="auto" w:fill="FFFFFF"/>
        </w:rPr>
        <w:t>的维生素</w:t>
      </w:r>
      <w:r w:rsidR="00424C04">
        <w:rPr>
          <w:rFonts w:ascii="Arial" w:hAnsi="Arial" w:cs="Arial"/>
          <w:color w:val="232323"/>
          <w:shd w:val="clear" w:color="auto" w:fill="FFFFFF"/>
        </w:rPr>
        <w:t>D3</w:t>
      </w:r>
      <w:r w:rsidR="00424C04">
        <w:rPr>
          <w:rFonts w:ascii="Arial" w:hAnsi="Arial" w:cs="Arial"/>
          <w:color w:val="232323"/>
          <w:shd w:val="clear" w:color="auto" w:fill="FFFFFF"/>
        </w:rPr>
        <w:t>，以维持</w:t>
      </w:r>
      <w:r w:rsidR="00424C04">
        <w:rPr>
          <w:rFonts w:ascii="Arial" w:hAnsi="Arial" w:cs="Arial"/>
          <w:color w:val="232323"/>
          <w:shd w:val="clear" w:color="auto" w:fill="FFFFFF"/>
        </w:rPr>
        <w:t>25</w:t>
      </w:r>
      <w:r w:rsidR="00424C04">
        <w:rPr>
          <w:rFonts w:ascii="Arial" w:hAnsi="Arial" w:cs="Arial" w:hint="eastAsia"/>
          <w:color w:val="232323"/>
          <w:shd w:val="clear" w:color="auto" w:fill="FFFFFF"/>
        </w:rPr>
        <w:t>羟维生素</w:t>
      </w:r>
      <w:r w:rsidR="00424C04">
        <w:rPr>
          <w:rFonts w:ascii="Arial" w:hAnsi="Arial" w:cs="Arial" w:hint="eastAsia"/>
          <w:color w:val="232323"/>
          <w:shd w:val="clear" w:color="auto" w:fill="FFFFFF"/>
        </w:rPr>
        <w:t>D</w:t>
      </w:r>
      <w:r w:rsidR="00424C04">
        <w:rPr>
          <w:rFonts w:ascii="Arial" w:hAnsi="Arial" w:cs="Arial"/>
          <w:color w:val="232323"/>
          <w:shd w:val="clear" w:color="auto" w:fill="FFFFFF"/>
        </w:rPr>
        <w:t>水平＞</w:t>
      </w:r>
      <w:r w:rsidR="00424C04">
        <w:rPr>
          <w:rFonts w:ascii="Arial" w:hAnsi="Arial" w:cs="Arial"/>
          <w:color w:val="232323"/>
          <w:shd w:val="clear" w:color="auto" w:fill="FFFFFF"/>
        </w:rPr>
        <w:t>30ng/mL(</w:t>
      </w:r>
      <w:r w:rsidR="00424C04">
        <w:rPr>
          <w:rFonts w:ascii="Arial" w:hAnsi="Arial" w:cs="Arial"/>
          <w:color w:val="232323"/>
          <w:shd w:val="clear" w:color="auto" w:fill="FFFFFF"/>
        </w:rPr>
        <w:t>即</w:t>
      </w:r>
      <w:r w:rsidR="00424C04">
        <w:rPr>
          <w:rFonts w:ascii="Arial" w:hAnsi="Arial" w:cs="Arial"/>
          <w:color w:val="232323"/>
          <w:shd w:val="clear" w:color="auto" w:fill="FFFFFF"/>
        </w:rPr>
        <w:t>75nmol/L)</w:t>
      </w:r>
      <w:r w:rsidR="00473959">
        <w:rPr>
          <w:rFonts w:ascii="Arial" w:hAnsi="Arial" w:cs="Arial"/>
          <w:color w:val="232323"/>
          <w:shd w:val="clear" w:color="auto" w:fill="FFFFFF"/>
        </w:rPr>
        <w:t>，</w:t>
      </w:r>
      <w:r w:rsidR="00424C04">
        <w:rPr>
          <w:rFonts w:ascii="Arial" w:hAnsi="Arial" w:cs="Arial"/>
          <w:color w:val="232323"/>
          <w:shd w:val="clear" w:color="auto" w:fill="FFFFFF"/>
        </w:rPr>
        <w:t>不过，预防继发性甲状旁腺功能亢进症的最佳</w:t>
      </w:r>
      <w:r w:rsidR="00473959">
        <w:rPr>
          <w:rFonts w:ascii="Arial" w:hAnsi="Arial" w:cs="Arial"/>
          <w:color w:val="232323"/>
          <w:shd w:val="clear" w:color="auto" w:fill="FFFFFF"/>
        </w:rPr>
        <w:t>25</w:t>
      </w:r>
      <w:r w:rsidR="00473959">
        <w:rPr>
          <w:rFonts w:ascii="Arial" w:hAnsi="Arial" w:cs="Arial" w:hint="eastAsia"/>
          <w:color w:val="232323"/>
          <w:shd w:val="clear" w:color="auto" w:fill="FFFFFF"/>
        </w:rPr>
        <w:t>羟维生素</w:t>
      </w:r>
      <w:r w:rsidR="00473959">
        <w:rPr>
          <w:rFonts w:ascii="Arial" w:hAnsi="Arial" w:cs="Arial" w:hint="eastAsia"/>
          <w:color w:val="232323"/>
          <w:shd w:val="clear" w:color="auto" w:fill="FFFFFF"/>
        </w:rPr>
        <w:t>D</w:t>
      </w:r>
      <w:r w:rsidR="00424C04">
        <w:rPr>
          <w:rFonts w:ascii="Arial" w:hAnsi="Arial" w:cs="Arial"/>
          <w:color w:val="232323"/>
          <w:shd w:val="clear" w:color="auto" w:fill="FFFFFF"/>
        </w:rPr>
        <w:t>水平尚不确定。</w:t>
      </w:r>
      <w:r w:rsidR="00473959">
        <w:rPr>
          <w:rFonts w:ascii="Arial" w:hAnsi="Arial" w:cs="Arial" w:hint="eastAsia"/>
          <w:color w:val="232323"/>
          <w:shd w:val="clear" w:color="auto" w:fill="FFFFFF"/>
        </w:rPr>
        <w:t>另外</w:t>
      </w:r>
      <w:r w:rsidR="00424C04">
        <w:rPr>
          <w:rFonts w:ascii="Arial" w:hAnsi="Arial" w:cs="Arial"/>
          <w:color w:val="232323"/>
          <w:shd w:val="clear" w:color="auto" w:fill="FFFFFF"/>
        </w:rPr>
        <w:t>一项研究纳入了</w:t>
      </w:r>
      <w:r w:rsidR="00424C04">
        <w:rPr>
          <w:rFonts w:ascii="Arial" w:hAnsi="Arial" w:cs="Arial"/>
          <w:color w:val="232323"/>
          <w:shd w:val="clear" w:color="auto" w:fill="FFFFFF"/>
        </w:rPr>
        <w:t>171</w:t>
      </w:r>
      <w:r w:rsidR="00424C04">
        <w:rPr>
          <w:rFonts w:ascii="Arial" w:hAnsi="Arial" w:cs="Arial"/>
          <w:color w:val="232323"/>
          <w:shd w:val="clear" w:color="auto" w:fill="FFFFFF"/>
        </w:rPr>
        <w:t>例在</w:t>
      </w:r>
      <w:r w:rsidR="00424C04">
        <w:rPr>
          <w:rFonts w:ascii="Arial" w:hAnsi="Arial" w:cs="Arial"/>
          <w:color w:val="232323"/>
          <w:shd w:val="clear" w:color="auto" w:fill="FFFFFF"/>
        </w:rPr>
        <w:t>2</w:t>
      </w:r>
      <w:r w:rsidR="00424C04">
        <w:rPr>
          <w:rFonts w:ascii="Arial" w:hAnsi="Arial" w:cs="Arial"/>
          <w:color w:val="232323"/>
          <w:shd w:val="clear" w:color="auto" w:fill="FFFFFF"/>
        </w:rPr>
        <w:t>年前接受</w:t>
      </w:r>
      <w:r w:rsidR="00473959">
        <w:rPr>
          <w:rFonts w:ascii="Arial" w:hAnsi="Arial" w:cs="Arial" w:hint="eastAsia"/>
          <w:color w:val="232323"/>
          <w:shd w:val="clear" w:color="auto" w:fill="FFFFFF"/>
        </w:rPr>
        <w:t>代谢手术</w:t>
      </w:r>
      <w:r w:rsidR="00424C04">
        <w:rPr>
          <w:rFonts w:ascii="Arial" w:hAnsi="Arial" w:cs="Arial"/>
          <w:color w:val="232323"/>
          <w:shd w:val="clear" w:color="auto" w:fill="FFFFFF"/>
        </w:rPr>
        <w:t>的患者，发</w:t>
      </w:r>
      <w:r w:rsidR="00424C04">
        <w:rPr>
          <w:rFonts w:ascii="Arial" w:hAnsi="Arial" w:cs="Arial"/>
          <w:color w:val="232323"/>
          <w:shd w:val="clear" w:color="auto" w:fill="FFFFFF"/>
        </w:rPr>
        <w:lastRenderedPageBreak/>
        <w:t>现与较低的</w:t>
      </w:r>
      <w:r w:rsidR="00473959">
        <w:rPr>
          <w:rFonts w:ascii="Arial" w:hAnsi="Arial" w:cs="Arial"/>
          <w:color w:val="232323"/>
          <w:shd w:val="clear" w:color="auto" w:fill="FFFFFF"/>
        </w:rPr>
        <w:t>25</w:t>
      </w:r>
      <w:r w:rsidR="00473959">
        <w:rPr>
          <w:rFonts w:ascii="Arial" w:hAnsi="Arial" w:cs="Arial" w:hint="eastAsia"/>
          <w:color w:val="232323"/>
          <w:shd w:val="clear" w:color="auto" w:fill="FFFFFF"/>
        </w:rPr>
        <w:t>羟维生素</w:t>
      </w:r>
      <w:r w:rsidR="00473959">
        <w:rPr>
          <w:rFonts w:ascii="Arial" w:hAnsi="Arial" w:cs="Arial" w:hint="eastAsia"/>
          <w:color w:val="232323"/>
          <w:shd w:val="clear" w:color="auto" w:fill="FFFFFF"/>
        </w:rPr>
        <w:t>D</w:t>
      </w:r>
      <w:r w:rsidR="00473959">
        <w:rPr>
          <w:rFonts w:ascii="Arial" w:hAnsi="Arial" w:cs="Arial" w:hint="eastAsia"/>
          <w:color w:val="232323"/>
          <w:shd w:val="clear" w:color="auto" w:fill="FFFFFF"/>
        </w:rPr>
        <w:t>与</w:t>
      </w:r>
      <w:r w:rsidR="00424C04">
        <w:rPr>
          <w:rFonts w:ascii="Arial" w:hAnsi="Arial" w:cs="Arial"/>
          <w:color w:val="232323"/>
          <w:shd w:val="clear" w:color="auto" w:fill="FFFFFF"/>
        </w:rPr>
        <w:t>目标水平相比，</w:t>
      </w:r>
      <w:r w:rsidR="00473959">
        <w:rPr>
          <w:rFonts w:ascii="Arial" w:hAnsi="Arial" w:cs="Arial" w:hint="eastAsia"/>
          <w:color w:val="232323"/>
          <w:shd w:val="clear" w:color="auto" w:fill="FFFFFF"/>
        </w:rPr>
        <w:t>浓度超过</w:t>
      </w:r>
      <w:r w:rsidR="00424C04">
        <w:rPr>
          <w:rFonts w:ascii="Arial" w:hAnsi="Arial" w:cs="Arial"/>
          <w:color w:val="232323"/>
          <w:shd w:val="clear" w:color="auto" w:fill="FFFFFF"/>
        </w:rPr>
        <w:t>40ng/mL(</w:t>
      </w:r>
      <w:r w:rsidR="00424C04">
        <w:rPr>
          <w:rFonts w:ascii="Arial" w:hAnsi="Arial" w:cs="Arial"/>
          <w:color w:val="232323"/>
          <w:shd w:val="clear" w:color="auto" w:fill="FFFFFF"/>
        </w:rPr>
        <w:t>即</w:t>
      </w:r>
      <w:r w:rsidR="00424C04">
        <w:rPr>
          <w:rFonts w:ascii="Arial" w:hAnsi="Arial" w:cs="Arial"/>
          <w:color w:val="232323"/>
          <w:shd w:val="clear" w:color="auto" w:fill="FFFFFF"/>
        </w:rPr>
        <w:t>100nmol/L)</w:t>
      </w:r>
      <w:r w:rsidR="00424C04">
        <w:rPr>
          <w:rFonts w:ascii="Arial" w:hAnsi="Arial" w:cs="Arial"/>
          <w:color w:val="232323"/>
          <w:shd w:val="clear" w:color="auto" w:fill="FFFFFF"/>
        </w:rPr>
        <w:t>的患者甲状旁腺激素水平和继发性甲状旁腺功能亢进症的患病率明显更低</w:t>
      </w:r>
      <w:r w:rsidR="00473959">
        <w:rPr>
          <w:rFonts w:ascii="Arial" w:hAnsi="Arial" w:cs="Arial"/>
          <w:color w:val="232323"/>
          <w:shd w:val="clear" w:color="auto" w:fill="FFFFFF"/>
        </w:rPr>
        <w:fldChar w:fldCharType="begin"/>
      </w:r>
      <w:ins w:id="69" w:author="Liu Jw" w:date="2021-11-24T15:48:00Z">
        <w:r w:rsidR="00AB5D8A">
          <w:rPr>
            <w:rFonts w:ascii="Arial" w:hAnsi="Arial" w:cs="Arial"/>
            <w:color w:val="232323"/>
            <w:shd w:val="clear" w:color="auto" w:fill="FFFFFF"/>
          </w:rPr>
          <w:instrText xml:space="preserve"> ADDIN NE.Ref.{3A1F0D5A-56B2-4201-9A11-016544D8277A}</w:instrText>
        </w:r>
      </w:ins>
      <w:del w:id="70" w:author="Liu Jw" w:date="2021-11-24T15:48:00Z">
        <w:r w:rsidR="00AB5D8A" w:rsidDel="00AB5D8A">
          <w:rPr>
            <w:rFonts w:ascii="Arial" w:hAnsi="Arial" w:cs="Arial"/>
            <w:color w:val="232323"/>
            <w:shd w:val="clear" w:color="auto" w:fill="FFFFFF"/>
          </w:rPr>
          <w:delInstrText xml:space="preserve"> ADDIN NE.Ref.{3A1F0D5A-56B2-4201-9A11-016544D8277A}</w:delInstrText>
        </w:r>
      </w:del>
      <w:r w:rsidR="00473959">
        <w:rPr>
          <w:rFonts w:ascii="Arial" w:hAnsi="Arial" w:cs="Arial"/>
          <w:color w:val="232323"/>
          <w:shd w:val="clear" w:color="auto" w:fill="FFFFFF"/>
        </w:rPr>
        <w:fldChar w:fldCharType="separate"/>
      </w:r>
      <w:ins w:id="71" w:author="Liu Jw" w:date="2021-11-24T16:19:00Z">
        <w:r w:rsidR="00D118E1">
          <w:rPr>
            <w:rFonts w:ascii="Arial" w:hAnsi="Arial" w:cs="Arial"/>
            <w:color w:val="080000"/>
            <w:kern w:val="0"/>
            <w:szCs w:val="21"/>
            <w:vertAlign w:val="superscript"/>
          </w:rPr>
          <w:t>[10]</w:t>
        </w:r>
      </w:ins>
      <w:del w:id="72" w:author="Liu Jw" w:date="2021-11-24T15:48:00Z">
        <w:r w:rsidR="00AB5D8A" w:rsidDel="00AB5D8A">
          <w:rPr>
            <w:rFonts w:ascii="Arial" w:hAnsi="Arial" w:cs="Arial"/>
            <w:color w:val="080000"/>
            <w:kern w:val="0"/>
            <w:szCs w:val="21"/>
            <w:vertAlign w:val="superscript"/>
          </w:rPr>
          <w:delText>[19]</w:delText>
        </w:r>
      </w:del>
      <w:r w:rsidR="00473959">
        <w:rPr>
          <w:rFonts w:ascii="Arial" w:hAnsi="Arial" w:cs="Arial"/>
          <w:color w:val="232323"/>
          <w:shd w:val="clear" w:color="auto" w:fill="FFFFFF"/>
        </w:rPr>
        <w:fldChar w:fldCharType="end"/>
      </w:r>
      <w:r w:rsidR="00424C04">
        <w:rPr>
          <w:rFonts w:ascii="Arial" w:hAnsi="Arial" w:cs="Arial"/>
          <w:color w:val="232323"/>
          <w:shd w:val="clear" w:color="auto" w:fill="FFFFFF"/>
        </w:rPr>
        <w:t>。</w:t>
      </w:r>
    </w:p>
    <w:p w:rsidR="00E95612" w:rsidRDefault="00E95612" w:rsidP="00E95612">
      <w:pPr>
        <w:ind w:firstLine="420"/>
        <w:rPr>
          <w:ins w:id="73" w:author="Liu Jw" w:date="2021-11-24T15:55:00Z"/>
        </w:rPr>
      </w:pPr>
      <w:r>
        <w:rPr>
          <w:rFonts w:ascii="Arial" w:hAnsi="Arial" w:cs="Arial"/>
          <w:color w:val="232323"/>
          <w:shd w:val="clear" w:color="auto" w:fill="FFFFFF"/>
        </w:rPr>
        <w:t xml:space="preserve">1.2 </w:t>
      </w:r>
      <w:r>
        <w:rPr>
          <w:rFonts w:ascii="Arial" w:hAnsi="Arial" w:cs="Arial" w:hint="eastAsia"/>
          <w:color w:val="232323"/>
          <w:shd w:val="clear" w:color="auto" w:fill="FFFFFF"/>
        </w:rPr>
        <w:t>钙</w:t>
      </w:r>
      <w:r w:rsidR="004A774A">
        <w:rPr>
          <w:rFonts w:ascii="Arial" w:hAnsi="Arial" w:cs="Arial" w:hint="eastAsia"/>
          <w:color w:val="232323"/>
          <w:shd w:val="clear" w:color="auto" w:fill="FFFFFF"/>
        </w:rPr>
        <w:t>：</w:t>
      </w:r>
      <w:r>
        <w:rPr>
          <w:rFonts w:hint="eastAsia"/>
        </w:rPr>
        <w:t>代谢手术后，尤</w:t>
      </w:r>
      <w:r w:rsidRPr="00E95612">
        <w:rPr>
          <w:rFonts w:hint="eastAsia"/>
        </w:rPr>
        <w:t>其是吸收不良性代谢手术后，患者钙和维</w:t>
      </w:r>
      <w:r>
        <w:rPr>
          <w:rFonts w:hint="eastAsia"/>
        </w:rPr>
        <w:t>生素</w:t>
      </w:r>
      <w:r>
        <w:rPr>
          <w:rFonts w:hint="eastAsia"/>
        </w:rPr>
        <w:t>D</w:t>
      </w:r>
      <w:r>
        <w:rPr>
          <w:rFonts w:hint="eastAsia"/>
        </w:rPr>
        <w:t>的膳食摄入量都会减少。膳食钙主要在十二指肠和近端空肠吸收，这些部位钙转运蛋白的浓度最高。钙在整个胃肠道被动吸收。此外，钙在酸性环境更容易吸收；由于</w:t>
      </w:r>
      <w:r w:rsidR="009A69DC">
        <w:rPr>
          <w:rFonts w:hint="eastAsia"/>
        </w:rPr>
        <w:t>代谢手术</w:t>
      </w:r>
      <w:r>
        <w:rPr>
          <w:rFonts w:hint="eastAsia"/>
        </w:rPr>
        <w:t>术后胃酸暴露减少，这些患者发生钙吸收不良的风险增加。在一项研究中，</w:t>
      </w:r>
      <w:r>
        <w:rPr>
          <w:rFonts w:hint="eastAsia"/>
        </w:rPr>
        <w:t>3.6%</w:t>
      </w:r>
      <w:r>
        <w:rPr>
          <w:rFonts w:hint="eastAsia"/>
        </w:rPr>
        <w:t>的患者在手术后出现低钙血症</w:t>
      </w:r>
      <w:r w:rsidR="009A69DC">
        <w:fldChar w:fldCharType="begin"/>
      </w:r>
      <w:ins w:id="74" w:author="Liu Jw" w:date="2021-11-24T15:48:00Z">
        <w:r w:rsidR="00AB5D8A">
          <w:instrText xml:space="preserve"> ADDIN NE.Ref.{C83BD4FC-C56F-47B3-9F81-95DCBD88DA7F}</w:instrText>
        </w:r>
      </w:ins>
      <w:del w:id="75" w:author="Liu Jw" w:date="2021-11-24T15:48:00Z">
        <w:r w:rsidR="00AB5D8A" w:rsidDel="00AB5D8A">
          <w:delInstrText xml:space="preserve"> ADDIN NE.Ref.{C83BD4FC-C56F-47B3-9F81-95DCBD88DA7F}</w:delInstrText>
        </w:r>
      </w:del>
      <w:r w:rsidR="009A69DC">
        <w:fldChar w:fldCharType="separate"/>
      </w:r>
      <w:ins w:id="76" w:author="Liu Jw" w:date="2021-11-24T16:19:00Z">
        <w:r w:rsidR="00D118E1">
          <w:rPr>
            <w:rFonts w:ascii="Calibri" w:hAnsi="Calibri" w:cs="Calibri"/>
            <w:color w:val="080000"/>
            <w:kern w:val="0"/>
            <w:szCs w:val="21"/>
            <w:vertAlign w:val="superscript"/>
          </w:rPr>
          <w:t>[11]</w:t>
        </w:r>
      </w:ins>
      <w:del w:id="77" w:author="Liu Jw" w:date="2021-11-24T15:48:00Z">
        <w:r w:rsidR="00AB5D8A" w:rsidDel="00AB5D8A">
          <w:rPr>
            <w:rFonts w:ascii="Calibri" w:hAnsi="Calibri" w:cs="Calibri"/>
            <w:color w:val="080000"/>
            <w:kern w:val="0"/>
            <w:szCs w:val="21"/>
            <w:vertAlign w:val="superscript"/>
          </w:rPr>
          <w:delText>[20]</w:delText>
        </w:r>
      </w:del>
      <w:r w:rsidR="009A69DC">
        <w:fldChar w:fldCharType="end"/>
      </w:r>
      <w:r>
        <w:rPr>
          <w:rFonts w:hint="eastAsia"/>
        </w:rPr>
        <w:t>。钙的吸收依赖于维生素</w:t>
      </w:r>
      <w:r>
        <w:rPr>
          <w:rFonts w:hint="eastAsia"/>
        </w:rPr>
        <w:t>D</w:t>
      </w:r>
      <w:r>
        <w:rPr>
          <w:rFonts w:hint="eastAsia"/>
        </w:rPr>
        <w:t>，维生素</w:t>
      </w:r>
      <w:r>
        <w:rPr>
          <w:rFonts w:hint="eastAsia"/>
        </w:rPr>
        <w:t>D</w:t>
      </w:r>
      <w:r>
        <w:rPr>
          <w:rFonts w:hint="eastAsia"/>
        </w:rPr>
        <w:t>在空肠和回肠吸收，而</w:t>
      </w:r>
      <w:r w:rsidR="009A69DC">
        <w:rPr>
          <w:rFonts w:hint="eastAsia"/>
        </w:rPr>
        <w:t>吸收不良性代谢</w:t>
      </w:r>
      <w:r>
        <w:rPr>
          <w:rFonts w:hint="eastAsia"/>
        </w:rPr>
        <w:t>手术会使食物绕过这些部位。另外，</w:t>
      </w:r>
      <w:r w:rsidR="009A69DC">
        <w:rPr>
          <w:rFonts w:hint="eastAsia"/>
        </w:rPr>
        <w:t>部分术后</w:t>
      </w:r>
      <w:r>
        <w:rPr>
          <w:rFonts w:hint="eastAsia"/>
        </w:rPr>
        <w:t>患者存在脂肪吸收不良，维生素</w:t>
      </w:r>
      <w:r>
        <w:rPr>
          <w:rFonts w:hint="eastAsia"/>
        </w:rPr>
        <w:t>D</w:t>
      </w:r>
      <w:r>
        <w:rPr>
          <w:rFonts w:hint="eastAsia"/>
        </w:rPr>
        <w:t>缺乏的风险进一步增加</w:t>
      </w:r>
      <w:r w:rsidR="009A69DC">
        <w:fldChar w:fldCharType="begin"/>
      </w:r>
      <w:ins w:id="78" w:author="Liu Jw" w:date="2021-11-24T15:48:00Z">
        <w:r w:rsidR="00AB5D8A">
          <w:instrText xml:space="preserve"> ADDIN NE.Ref.{C7C2692C-6F2F-4E17-BECA-21A2AE5B0A05}</w:instrText>
        </w:r>
      </w:ins>
      <w:del w:id="79" w:author="Liu Jw" w:date="2021-11-24T15:48:00Z">
        <w:r w:rsidR="00AB5D8A" w:rsidDel="00AB5D8A">
          <w:delInstrText xml:space="preserve"> ADDIN NE.Ref.{C7C2692C-6F2F-4E17-BECA-21A2AE5B0A05}</w:delInstrText>
        </w:r>
      </w:del>
      <w:r w:rsidR="009A69DC">
        <w:fldChar w:fldCharType="separate"/>
      </w:r>
      <w:ins w:id="80" w:author="Liu Jw" w:date="2021-11-24T16:19:00Z">
        <w:r w:rsidR="00D118E1">
          <w:rPr>
            <w:rFonts w:ascii="Calibri" w:hAnsi="Calibri" w:cs="Calibri"/>
            <w:color w:val="080000"/>
            <w:kern w:val="0"/>
            <w:szCs w:val="21"/>
            <w:vertAlign w:val="superscript"/>
          </w:rPr>
          <w:t>[12]</w:t>
        </w:r>
      </w:ins>
      <w:del w:id="81" w:author="Liu Jw" w:date="2021-11-24T15:48:00Z">
        <w:r w:rsidR="00AB5D8A" w:rsidDel="00AB5D8A">
          <w:rPr>
            <w:rFonts w:ascii="Calibri" w:hAnsi="Calibri" w:cs="Calibri"/>
            <w:color w:val="080000"/>
            <w:kern w:val="0"/>
            <w:szCs w:val="21"/>
            <w:vertAlign w:val="superscript"/>
          </w:rPr>
          <w:delText>[21]</w:delText>
        </w:r>
      </w:del>
      <w:r w:rsidR="009A69DC">
        <w:fldChar w:fldCharType="end"/>
      </w:r>
      <w:r>
        <w:rPr>
          <w:rFonts w:hint="eastAsia"/>
        </w:rPr>
        <w:t>。研究显示，减肥手术后，维生素</w:t>
      </w:r>
      <w:r>
        <w:rPr>
          <w:rFonts w:hint="eastAsia"/>
        </w:rPr>
        <w:t>D</w:t>
      </w:r>
      <w:r>
        <w:rPr>
          <w:rFonts w:hint="eastAsia"/>
        </w:rPr>
        <w:t>的血浆水平逐渐下降</w:t>
      </w:r>
      <w:r w:rsidR="009A69DC">
        <w:fldChar w:fldCharType="begin"/>
      </w:r>
      <w:ins w:id="82" w:author="Liu Jw" w:date="2021-11-24T15:48:00Z">
        <w:r w:rsidR="00AB5D8A">
          <w:instrText xml:space="preserve"> ADDIN NE.Ref.{73CA590A-365D-4D8C-8FBD-B99F79647AE9}</w:instrText>
        </w:r>
      </w:ins>
      <w:del w:id="83" w:author="Liu Jw" w:date="2021-11-24T15:48:00Z">
        <w:r w:rsidR="00AB5D8A" w:rsidDel="00AB5D8A">
          <w:delInstrText xml:space="preserve"> ADDIN NE.Ref.{73CA590A-365D-4D8C-8FBD-B99F79647AE9}</w:delInstrText>
        </w:r>
      </w:del>
      <w:r w:rsidR="009A69DC">
        <w:fldChar w:fldCharType="separate"/>
      </w:r>
      <w:ins w:id="84" w:author="Liu Jw" w:date="2021-11-24T16:19:00Z">
        <w:r w:rsidR="00D118E1">
          <w:rPr>
            <w:rFonts w:ascii="Calibri" w:hAnsi="Calibri" w:cs="Calibri"/>
            <w:color w:val="080000"/>
            <w:kern w:val="0"/>
            <w:szCs w:val="21"/>
            <w:vertAlign w:val="superscript"/>
          </w:rPr>
          <w:t>[13]</w:t>
        </w:r>
      </w:ins>
      <w:del w:id="85" w:author="Liu Jw" w:date="2021-11-24T15:48:00Z">
        <w:r w:rsidR="00AB5D8A" w:rsidDel="00AB5D8A">
          <w:rPr>
            <w:rFonts w:ascii="Calibri" w:hAnsi="Calibri" w:cs="Calibri"/>
            <w:color w:val="080000"/>
            <w:kern w:val="0"/>
            <w:szCs w:val="21"/>
            <w:vertAlign w:val="superscript"/>
          </w:rPr>
          <w:delText>[22]</w:delText>
        </w:r>
      </w:del>
      <w:r w:rsidR="009A69DC">
        <w:fldChar w:fldCharType="end"/>
      </w:r>
      <w:r>
        <w:rPr>
          <w:rFonts w:hint="eastAsia"/>
        </w:rPr>
        <w:t>。钙缺乏与代谢性骨病和继发性甲状旁腺功能亢进症有关。低钙血症的治疗取决于严重程度，包括口服或胃肠外给予钙和维生素</w:t>
      </w:r>
      <w:r>
        <w:rPr>
          <w:rFonts w:hint="eastAsia"/>
        </w:rPr>
        <w:t>D</w:t>
      </w:r>
      <w:r w:rsidR="009A69DC">
        <w:fldChar w:fldCharType="begin"/>
      </w:r>
      <w:ins w:id="86" w:author="Liu Jw" w:date="2021-11-24T15:48:00Z">
        <w:r w:rsidR="00AB5D8A">
          <w:instrText xml:space="preserve"> ADDIN NE.Ref.{A3F48D4B-3F84-4E27-A265-6AC01167CE04}</w:instrText>
        </w:r>
      </w:ins>
      <w:del w:id="87" w:author="Liu Jw" w:date="2021-11-24T15:48:00Z">
        <w:r w:rsidR="00AB5D8A" w:rsidDel="00AB5D8A">
          <w:delInstrText xml:space="preserve"> ADDIN NE.Ref.{A3F48D4B-3F84-4E27-A265-6AC01167CE04}</w:delInstrText>
        </w:r>
      </w:del>
      <w:r w:rsidR="009A69DC">
        <w:fldChar w:fldCharType="separate"/>
      </w:r>
      <w:ins w:id="88" w:author="Liu Jw" w:date="2021-11-24T16:19:00Z">
        <w:r w:rsidR="00D118E1">
          <w:rPr>
            <w:rFonts w:ascii="Calibri" w:hAnsi="Calibri" w:cs="Calibri"/>
            <w:color w:val="080000"/>
            <w:kern w:val="0"/>
            <w:szCs w:val="21"/>
            <w:vertAlign w:val="superscript"/>
          </w:rPr>
          <w:t>[14]</w:t>
        </w:r>
      </w:ins>
      <w:del w:id="89" w:author="Liu Jw" w:date="2021-11-24T15:48:00Z">
        <w:r w:rsidR="00AB5D8A" w:rsidDel="00AB5D8A">
          <w:rPr>
            <w:rFonts w:ascii="Calibri" w:hAnsi="Calibri" w:cs="Calibri"/>
            <w:color w:val="080000"/>
            <w:kern w:val="0"/>
            <w:szCs w:val="21"/>
            <w:vertAlign w:val="superscript"/>
          </w:rPr>
          <w:delText>[23]</w:delText>
        </w:r>
      </w:del>
      <w:r w:rsidR="009A69DC">
        <w:fldChar w:fldCharType="end"/>
      </w:r>
      <w:r>
        <w:rPr>
          <w:rFonts w:hint="eastAsia"/>
        </w:rPr>
        <w:t>。继发性甲状旁腺功能亢进症可在术后发生或持续存在，患者会出现甲状旁腺激素水平升高和血清钙正常或降低。一篇纳入</w:t>
      </w:r>
      <w:r>
        <w:rPr>
          <w:rFonts w:hint="eastAsia"/>
        </w:rPr>
        <w:t>14</w:t>
      </w:r>
      <w:r>
        <w:rPr>
          <w:rFonts w:hint="eastAsia"/>
        </w:rPr>
        <w:t>项研究的系统评价显示，继发性甲状旁腺功能亢进症在</w:t>
      </w:r>
      <w:r w:rsidR="009A69DC">
        <w:rPr>
          <w:rFonts w:hint="eastAsia"/>
        </w:rPr>
        <w:t>胃旁路术</w:t>
      </w:r>
      <w:r>
        <w:rPr>
          <w:rFonts w:hint="eastAsia"/>
        </w:rPr>
        <w:t>术后</w:t>
      </w:r>
      <w:r>
        <w:rPr>
          <w:rFonts w:hint="eastAsia"/>
        </w:rPr>
        <w:t>5</w:t>
      </w:r>
      <w:r>
        <w:rPr>
          <w:rFonts w:hint="eastAsia"/>
        </w:rPr>
        <w:t>年仍持续存在</w:t>
      </w:r>
      <w:r w:rsidR="009A69DC">
        <w:fldChar w:fldCharType="begin"/>
      </w:r>
      <w:ins w:id="90" w:author="Liu Jw" w:date="2021-11-24T15:48:00Z">
        <w:r w:rsidR="00AB5D8A">
          <w:instrText xml:space="preserve"> ADDIN NE.Ref.{02FA5F96-E951-4946-8BB6-59660FA04067}</w:instrText>
        </w:r>
      </w:ins>
      <w:del w:id="91" w:author="Liu Jw" w:date="2021-11-24T15:48:00Z">
        <w:r w:rsidR="00AB5D8A" w:rsidDel="00AB5D8A">
          <w:delInstrText xml:space="preserve"> ADDIN NE.Ref.{02FA5F96-E951-4946-8BB6-59660FA04067}</w:delInstrText>
        </w:r>
      </w:del>
      <w:r w:rsidR="009A69DC">
        <w:fldChar w:fldCharType="separate"/>
      </w:r>
      <w:ins w:id="92" w:author="Liu Jw" w:date="2021-11-24T16:19:00Z">
        <w:r w:rsidR="00D118E1">
          <w:rPr>
            <w:rFonts w:ascii="Calibri" w:hAnsi="Calibri" w:cs="Calibri"/>
            <w:color w:val="080000"/>
            <w:kern w:val="0"/>
            <w:szCs w:val="21"/>
            <w:vertAlign w:val="superscript"/>
          </w:rPr>
          <w:t>[5]</w:t>
        </w:r>
      </w:ins>
      <w:del w:id="93" w:author="Liu Jw" w:date="2021-11-24T15:48:00Z">
        <w:r w:rsidR="00AB5D8A" w:rsidDel="00AB5D8A">
          <w:rPr>
            <w:rFonts w:ascii="Calibri" w:hAnsi="Calibri" w:cs="Calibri"/>
            <w:color w:val="080000"/>
            <w:kern w:val="0"/>
            <w:szCs w:val="21"/>
            <w:vertAlign w:val="superscript"/>
          </w:rPr>
          <w:delText>[14]</w:delText>
        </w:r>
      </w:del>
      <w:r w:rsidR="009A69DC">
        <w:fldChar w:fldCharType="end"/>
      </w:r>
      <w:r>
        <w:rPr>
          <w:rFonts w:hint="eastAsia"/>
        </w:rPr>
        <w:t>。一项纳入</w:t>
      </w:r>
      <w:r>
        <w:rPr>
          <w:rFonts w:hint="eastAsia"/>
        </w:rPr>
        <w:t>193</w:t>
      </w:r>
      <w:r>
        <w:rPr>
          <w:rFonts w:hint="eastAsia"/>
        </w:rPr>
        <w:t>例美国女性的研究发现，绝经后女性、非洲裔美国女性和</w:t>
      </w:r>
      <w:r>
        <w:rPr>
          <w:rFonts w:hint="eastAsia"/>
        </w:rPr>
        <w:t>BMI</w:t>
      </w:r>
      <w:r>
        <w:rPr>
          <w:rFonts w:hint="eastAsia"/>
        </w:rPr>
        <w:t>较高的女性在</w:t>
      </w:r>
      <w:r w:rsidR="009A69DC">
        <w:rPr>
          <w:rFonts w:hint="eastAsia"/>
        </w:rPr>
        <w:t>旁路术</w:t>
      </w:r>
      <w:r>
        <w:rPr>
          <w:rFonts w:hint="eastAsia"/>
        </w:rPr>
        <w:t>术后发生继发性甲状旁腺功能亢进症的风险增加</w:t>
      </w:r>
      <w:r w:rsidR="009A69DC">
        <w:fldChar w:fldCharType="begin"/>
      </w:r>
      <w:ins w:id="94" w:author="Liu Jw" w:date="2021-11-24T15:48:00Z">
        <w:r w:rsidR="00AB5D8A">
          <w:instrText xml:space="preserve"> ADDIN NE.Ref.{5CD87274-B54A-4EF6-AB84-9845E4F0F462}</w:instrText>
        </w:r>
      </w:ins>
      <w:del w:id="95" w:author="Liu Jw" w:date="2021-11-24T15:48:00Z">
        <w:r w:rsidR="00AB5D8A" w:rsidDel="00AB5D8A">
          <w:delInstrText xml:space="preserve"> ADDIN NE.Ref.{5CD87274-B54A-4EF6-AB84-9845E4F0F462}</w:delInstrText>
        </w:r>
      </w:del>
      <w:r w:rsidR="009A69DC">
        <w:fldChar w:fldCharType="separate"/>
      </w:r>
      <w:ins w:id="96" w:author="Liu Jw" w:date="2021-11-24T16:19:00Z">
        <w:r w:rsidR="00D118E1">
          <w:rPr>
            <w:rFonts w:ascii="Calibri" w:hAnsi="Calibri" w:cs="Calibri"/>
            <w:color w:val="080000"/>
            <w:kern w:val="0"/>
            <w:szCs w:val="21"/>
            <w:vertAlign w:val="superscript"/>
          </w:rPr>
          <w:t>[15]</w:t>
        </w:r>
      </w:ins>
      <w:del w:id="97" w:author="Liu Jw" w:date="2021-11-24T15:48:00Z">
        <w:r w:rsidR="00AB5D8A" w:rsidDel="00AB5D8A">
          <w:rPr>
            <w:rFonts w:ascii="Calibri" w:hAnsi="Calibri" w:cs="Calibri"/>
            <w:color w:val="080000"/>
            <w:kern w:val="0"/>
            <w:szCs w:val="21"/>
            <w:vertAlign w:val="superscript"/>
          </w:rPr>
          <w:delText>[24]</w:delText>
        </w:r>
      </w:del>
      <w:r w:rsidR="009A69DC">
        <w:fldChar w:fldCharType="end"/>
      </w:r>
      <w:r>
        <w:rPr>
          <w:rFonts w:hint="eastAsia"/>
        </w:rPr>
        <w:t>。</w:t>
      </w:r>
    </w:p>
    <w:p w:rsidR="00055EB4" w:rsidRDefault="00055EB4">
      <w:pPr>
        <w:rPr>
          <w:ins w:id="98" w:author="Liu Jw" w:date="2021-11-24T15:55:00Z"/>
        </w:rPr>
        <w:pPrChange w:id="99" w:author="Liu Jw" w:date="2021-11-24T15:55:00Z">
          <w:pPr>
            <w:ind w:firstLine="420"/>
          </w:pPr>
        </w:pPrChange>
      </w:pPr>
      <w:ins w:id="100" w:author="Liu Jw" w:date="2021-11-24T15:55:00Z">
        <w:r>
          <w:t xml:space="preserve">2. </w:t>
        </w:r>
        <w:r>
          <w:rPr>
            <w:rFonts w:hint="eastAsia"/>
          </w:rPr>
          <w:t>骨转换指标的改变</w:t>
        </w:r>
      </w:ins>
    </w:p>
    <w:p w:rsidR="00055EB4" w:rsidRDefault="00055EB4">
      <w:pPr>
        <w:pPrChange w:id="101" w:author="Liu Jw" w:date="2021-11-24T15:55:00Z">
          <w:pPr>
            <w:ind w:firstLine="420"/>
          </w:pPr>
        </w:pPrChange>
      </w:pPr>
      <w:ins w:id="102" w:author="Liu Jw" w:date="2021-11-24T15:55:00Z">
        <w:r>
          <w:tab/>
        </w:r>
        <w:r>
          <w:rPr>
            <w:rFonts w:hint="eastAsia"/>
          </w:rPr>
          <w:t>目前代谢手术后，对</w:t>
        </w:r>
      </w:ins>
      <w:ins w:id="103" w:author="Liu Jw" w:date="2021-11-24T15:57:00Z">
        <w:r>
          <w:rPr>
            <w:rFonts w:hint="eastAsia"/>
          </w:rPr>
          <w:t>骨转换研究的报道相对较少</w:t>
        </w:r>
      </w:ins>
      <w:ins w:id="104" w:author="Liu Jw" w:date="2021-11-24T15:59:00Z">
        <w:r>
          <w:rPr>
            <w:rFonts w:hint="eastAsia"/>
          </w:rPr>
          <w:t>。</w:t>
        </w:r>
      </w:ins>
      <w:ins w:id="105" w:author="Liu Jw" w:date="2021-11-24T16:08:00Z">
        <w:r w:rsidR="00422F9B">
          <w:rPr>
            <w:rFonts w:hint="eastAsia"/>
          </w:rPr>
          <w:t>张贵祥等研究者报道</w:t>
        </w:r>
      </w:ins>
      <w:ins w:id="106" w:author="Liu Jw" w:date="2021-11-24T16:19:00Z">
        <w:r w:rsidR="00D118E1">
          <w:fldChar w:fldCharType="begin"/>
        </w:r>
        <w:r w:rsidR="00D118E1">
          <w:instrText xml:space="preserve"> ADDIN NE.Ref.{A99C3FAD-24DA-4715-A1DD-4B2043A368DC}</w:instrText>
        </w:r>
      </w:ins>
      <w:r w:rsidR="00D118E1">
        <w:fldChar w:fldCharType="separate"/>
      </w:r>
      <w:ins w:id="107" w:author="Liu Jw" w:date="2021-11-24T16:19:00Z">
        <w:r w:rsidR="00D118E1">
          <w:rPr>
            <w:rFonts w:ascii="Calibri" w:hAnsi="Calibri" w:cs="Calibri"/>
            <w:color w:val="080000"/>
            <w:kern w:val="0"/>
            <w:szCs w:val="21"/>
            <w:vertAlign w:val="superscript"/>
          </w:rPr>
          <w:t>[16]</w:t>
        </w:r>
        <w:r w:rsidR="00D118E1">
          <w:fldChar w:fldCharType="end"/>
        </w:r>
      </w:ins>
      <w:ins w:id="108" w:author="Liu Jw" w:date="2021-11-24T16:08:00Z">
        <w:r w:rsidR="00422F9B">
          <w:rPr>
            <w:rFonts w:hint="eastAsia"/>
          </w:rPr>
          <w:t>，</w:t>
        </w:r>
      </w:ins>
      <w:ins w:id="109" w:author="Liu Jw" w:date="2021-11-24T16:10:00Z">
        <w:r w:rsidR="00422F9B">
          <w:rPr>
            <w:rFonts w:hint="eastAsia"/>
          </w:rPr>
          <w:t>减重代谢手术病人血清中的血糖、</w:t>
        </w:r>
      </w:ins>
      <w:ins w:id="110" w:author="Liu Jw" w:date="2021-11-24T16:11:00Z">
        <w:r w:rsidR="00422F9B">
          <w:rPr>
            <w:rFonts w:hint="eastAsia"/>
          </w:rPr>
          <w:t>三酰甘油、高密度脂蛋白、骨特异碱性磷酸酶和胶原羧基末端肽出现改变，</w:t>
        </w:r>
      </w:ins>
      <w:ins w:id="111" w:author="Liu Jw" w:date="2021-11-24T16:12:00Z">
        <w:r w:rsidR="00422F9B">
          <w:rPr>
            <w:rFonts w:hint="eastAsia"/>
          </w:rPr>
          <w:t>并发现高密度脂蛋白降低、空腹血糖变高等因素会影响术后患者的骨代谢指标。</w:t>
        </w:r>
      </w:ins>
      <w:ins w:id="112" w:author="Liu Jw" w:date="2021-11-24T15:59:00Z">
        <w:r>
          <w:rPr>
            <w:rFonts w:hint="eastAsia"/>
          </w:rPr>
          <w:t>部分文献报道，患者的</w:t>
        </w:r>
      </w:ins>
      <w:ins w:id="113" w:author="Liu Jw" w:date="2021-11-24T16:00:00Z">
        <w:r>
          <w:rPr>
            <w:rFonts w:hint="eastAsia"/>
          </w:rPr>
          <w:t>β</w:t>
        </w:r>
      </w:ins>
      <w:ins w:id="114" w:author="Liu Jw" w:date="2021-11-24T15:59:00Z">
        <w:r w:rsidRPr="00055EB4">
          <w:rPr>
            <w:rFonts w:hint="eastAsia"/>
          </w:rPr>
          <w:t>胶原特殊序列</w:t>
        </w:r>
        <w:r>
          <w:rPr>
            <w:rFonts w:hint="eastAsia"/>
          </w:rPr>
          <w:t>、</w:t>
        </w:r>
        <w:r w:rsidRPr="00055EB4">
          <w:rPr>
            <w:rFonts w:hint="eastAsia"/>
          </w:rPr>
          <w:t>血清中骨钙素</w:t>
        </w:r>
        <w:r>
          <w:rPr>
            <w:rFonts w:hint="eastAsia"/>
          </w:rPr>
          <w:t>、</w:t>
        </w:r>
        <w:r w:rsidRPr="00055EB4">
          <w:rPr>
            <w:rFonts w:hint="eastAsia"/>
          </w:rPr>
          <w:t>骨碱性磷酸酶</w:t>
        </w:r>
        <w:r>
          <w:rPr>
            <w:rFonts w:hint="eastAsia"/>
          </w:rPr>
          <w:t>和</w:t>
        </w:r>
        <w:r w:rsidRPr="00055EB4">
          <w:rPr>
            <w:rFonts w:hint="eastAsia"/>
          </w:rPr>
          <w:t>25-</w:t>
        </w:r>
        <w:r w:rsidRPr="00055EB4">
          <w:rPr>
            <w:rFonts w:hint="eastAsia"/>
          </w:rPr>
          <w:t>羟基维生素</w:t>
        </w:r>
        <w:r w:rsidRPr="00055EB4">
          <w:rPr>
            <w:rFonts w:hint="eastAsia"/>
          </w:rPr>
          <w:t>D</w:t>
        </w:r>
      </w:ins>
      <w:ins w:id="115" w:author="Liu Jw" w:date="2021-11-24T16:00:00Z">
        <w:r>
          <w:rPr>
            <w:rFonts w:hint="eastAsia"/>
          </w:rPr>
          <w:t>的浓度出现了改变，β</w:t>
        </w:r>
        <w:r w:rsidRPr="00055EB4">
          <w:rPr>
            <w:rFonts w:hint="eastAsia"/>
          </w:rPr>
          <w:t>胶原特殊序列</w:t>
        </w:r>
        <w:r>
          <w:rPr>
            <w:rFonts w:hint="eastAsia"/>
          </w:rPr>
          <w:t>呈现升高，</w:t>
        </w:r>
      </w:ins>
      <w:ins w:id="116" w:author="Liu Jw" w:date="2021-11-24T16:01:00Z">
        <w:r>
          <w:rPr>
            <w:rFonts w:hint="eastAsia"/>
          </w:rPr>
          <w:t>而其余指标表现为降低，提示有骨质疏松出现的风险。</w:t>
        </w:r>
      </w:ins>
      <w:ins w:id="117" w:author="Liu Jw" w:date="2021-11-24T16:16:00Z">
        <w:r w:rsidR="00D118E1">
          <w:rPr>
            <w:rFonts w:hint="eastAsia"/>
          </w:rPr>
          <w:t>部分研究也指出，</w:t>
        </w:r>
      </w:ins>
      <w:ins w:id="118" w:author="Liu Jw" w:date="2021-11-24T16:17:00Z">
        <w:r w:rsidR="00D118E1" w:rsidRPr="00055EB4">
          <w:rPr>
            <w:rFonts w:hint="eastAsia"/>
          </w:rPr>
          <w:t>25-</w:t>
        </w:r>
        <w:r w:rsidR="00D118E1" w:rsidRPr="00055EB4">
          <w:rPr>
            <w:rFonts w:hint="eastAsia"/>
          </w:rPr>
          <w:t>羟基维生素</w:t>
        </w:r>
        <w:r w:rsidR="00D118E1" w:rsidRPr="00055EB4">
          <w:rPr>
            <w:rFonts w:hint="eastAsia"/>
          </w:rPr>
          <w:t>D</w:t>
        </w:r>
        <w:r w:rsidR="00D118E1">
          <w:rPr>
            <w:rFonts w:hint="eastAsia"/>
          </w:rPr>
          <w:t>和甲状旁腺激素等的浓度，可能在术后</w:t>
        </w:r>
        <w:r w:rsidR="00D118E1">
          <w:rPr>
            <w:rFonts w:hint="eastAsia"/>
          </w:rPr>
          <w:t>2</w:t>
        </w:r>
        <w:r w:rsidR="00D118E1">
          <w:rPr>
            <w:rFonts w:hint="eastAsia"/>
          </w:rPr>
          <w:t>年后，才有明显的下降或表现缺乏</w:t>
        </w:r>
      </w:ins>
      <w:ins w:id="119" w:author="Liu Jw" w:date="2021-11-24T16:18:00Z">
        <w:r w:rsidR="00D118E1">
          <w:fldChar w:fldCharType="begin"/>
        </w:r>
        <w:r w:rsidR="00D118E1">
          <w:instrText xml:space="preserve"> ADDIN NE.Ref.{DAE3287F-8639-46A6-ABB9-AAAFECC800ED}</w:instrText>
        </w:r>
      </w:ins>
      <w:r w:rsidR="00D118E1">
        <w:fldChar w:fldCharType="separate"/>
      </w:r>
      <w:ins w:id="120" w:author="Liu Jw" w:date="2021-11-24T16:19:00Z">
        <w:r w:rsidR="00D118E1">
          <w:rPr>
            <w:rFonts w:ascii="Calibri" w:hAnsi="Calibri" w:cs="Calibri"/>
            <w:color w:val="080000"/>
            <w:kern w:val="0"/>
            <w:szCs w:val="21"/>
            <w:vertAlign w:val="superscript"/>
          </w:rPr>
          <w:t>[10, 14]</w:t>
        </w:r>
      </w:ins>
      <w:ins w:id="121" w:author="Liu Jw" w:date="2021-11-24T16:18:00Z">
        <w:r w:rsidR="00D118E1">
          <w:fldChar w:fldCharType="end"/>
        </w:r>
      </w:ins>
      <w:ins w:id="122" w:author="Liu Jw" w:date="2021-11-24T16:17:00Z">
        <w:r w:rsidR="00D118E1">
          <w:rPr>
            <w:rFonts w:hint="eastAsia"/>
          </w:rPr>
          <w:t>。</w:t>
        </w:r>
      </w:ins>
      <w:ins w:id="123" w:author="Liu Jw" w:date="2021-11-24T16:13:00Z">
        <w:r w:rsidR="009470D3">
          <w:rPr>
            <w:rFonts w:hint="eastAsia"/>
          </w:rPr>
          <w:t>目前，此类型的研究报道相对较少，研究者可以从此角度进行着手，</w:t>
        </w:r>
      </w:ins>
      <w:ins w:id="124" w:author="Liu Jw" w:date="2021-11-24T16:14:00Z">
        <w:r w:rsidR="009470D3">
          <w:rPr>
            <w:rFonts w:hint="eastAsia"/>
          </w:rPr>
          <w:t>分析各代谢指标的变化情况，动态的分析患者的骨质改变过程。</w:t>
        </w:r>
      </w:ins>
    </w:p>
    <w:p w:rsidR="00D0703F" w:rsidRDefault="00D0703F" w:rsidP="00D0703F">
      <w:del w:id="125" w:author="Liu Jw" w:date="2021-11-24T16:14:00Z">
        <w:r w:rsidDel="009470D3">
          <w:delText>2</w:delText>
        </w:r>
      </w:del>
      <w:ins w:id="126" w:author="Liu Jw" w:date="2021-11-24T16:14:00Z">
        <w:r w:rsidR="009470D3">
          <w:t>3</w:t>
        </w:r>
      </w:ins>
      <w:r>
        <w:t xml:space="preserve">. </w:t>
      </w:r>
      <w:r>
        <w:rPr>
          <w:rFonts w:hint="eastAsia"/>
        </w:rPr>
        <w:t>骨密度的改变</w:t>
      </w:r>
    </w:p>
    <w:p w:rsidR="00D0703F" w:rsidRDefault="00D9283E" w:rsidP="00D0703F">
      <w:r>
        <w:tab/>
      </w:r>
      <w:r>
        <w:rPr>
          <w:rFonts w:hint="eastAsia"/>
        </w:rPr>
        <w:t>目前</w:t>
      </w:r>
      <w:ins w:id="127" w:author="Liu Jw" w:date="2021-11-24T22:19:00Z">
        <w:r w:rsidR="006064D8">
          <w:rPr>
            <w:rFonts w:hint="eastAsia"/>
          </w:rPr>
          <w:t>的研究发现</w:t>
        </w:r>
      </w:ins>
      <w:del w:id="128" w:author="Liu Jw" w:date="2021-11-24T22:19:00Z">
        <w:r w:rsidDel="006064D8">
          <w:rPr>
            <w:rFonts w:hint="eastAsia"/>
          </w:rPr>
          <w:delText>认为</w:delText>
        </w:r>
      </w:del>
      <w:r>
        <w:rPr>
          <w:rFonts w:hint="eastAsia"/>
        </w:rPr>
        <w:t>，代谢手术后可以出现骨吸收</w:t>
      </w:r>
      <w:del w:id="129" w:author="Liu Jw" w:date="2021-11-24T22:19:00Z">
        <w:r w:rsidDel="006064D8">
          <w:rPr>
            <w:rFonts w:hint="eastAsia"/>
          </w:rPr>
          <w:delText>为主的</w:delText>
        </w:r>
      </w:del>
      <w:ins w:id="130" w:author="Liu Jw" w:date="2021-11-24T22:19:00Z">
        <w:r w:rsidR="006064D8">
          <w:rPr>
            <w:rFonts w:hint="eastAsia"/>
          </w:rPr>
          <w:t>现象，从而导致</w:t>
        </w:r>
      </w:ins>
      <w:r>
        <w:rPr>
          <w:rFonts w:hint="eastAsia"/>
        </w:rPr>
        <w:t>骨转换增加，</w:t>
      </w:r>
      <w:del w:id="131" w:author="Liu Jw" w:date="2021-11-24T22:19:00Z">
        <w:r w:rsidDel="006064D8">
          <w:rPr>
            <w:rFonts w:hint="eastAsia"/>
          </w:rPr>
          <w:delText>导致</w:delText>
        </w:r>
      </w:del>
      <w:ins w:id="132" w:author="Liu Jw" w:date="2021-11-24T22:19:00Z">
        <w:r w:rsidR="006064D8">
          <w:rPr>
            <w:rFonts w:hint="eastAsia"/>
          </w:rPr>
          <w:t>进而出现</w:t>
        </w:r>
      </w:ins>
      <w:r>
        <w:rPr>
          <w:rFonts w:hint="eastAsia"/>
        </w:rPr>
        <w:t>骨密度的降低和</w:t>
      </w:r>
      <w:ins w:id="133" w:author="Liu Jw" w:date="2021-11-24T22:20:00Z">
        <w:r w:rsidR="006064D8">
          <w:rPr>
            <w:rFonts w:hint="eastAsia"/>
          </w:rPr>
          <w:t>发生</w:t>
        </w:r>
      </w:ins>
      <w:r>
        <w:rPr>
          <w:rFonts w:hint="eastAsia"/>
        </w:rPr>
        <w:t>骨折</w:t>
      </w:r>
      <w:ins w:id="134" w:author="Liu Jw" w:date="2021-11-24T22:20:00Z">
        <w:r w:rsidR="006064D8">
          <w:rPr>
            <w:rFonts w:hint="eastAsia"/>
          </w:rPr>
          <w:t>的</w:t>
        </w:r>
      </w:ins>
      <w:del w:id="135" w:author="Liu Jw" w:date="2021-11-24T22:20:00Z">
        <w:r w:rsidDel="006064D8">
          <w:rPr>
            <w:rFonts w:hint="eastAsia"/>
          </w:rPr>
          <w:delText>发生</w:delText>
        </w:r>
      </w:del>
      <w:r>
        <w:rPr>
          <w:rFonts w:hint="eastAsia"/>
        </w:rPr>
        <w:t>风险。研究发现，代谢手术</w:t>
      </w:r>
      <w:r w:rsidR="00C5409A">
        <w:rPr>
          <w:rFonts w:hint="eastAsia"/>
        </w:rPr>
        <w:t>术后</w:t>
      </w:r>
      <w:r>
        <w:rPr>
          <w:rFonts w:hint="eastAsia"/>
        </w:rPr>
        <w:t>一年内，全</w:t>
      </w:r>
      <w:r w:rsidR="00C5409A">
        <w:rPr>
          <w:rFonts w:hint="eastAsia"/>
        </w:rPr>
        <w:t>身</w:t>
      </w:r>
      <w:r>
        <w:rPr>
          <w:rFonts w:hint="eastAsia"/>
        </w:rPr>
        <w:t>的骨密度可能没有显著差异，但是长期骨密度呈现下降，此现象可持续近</w:t>
      </w:r>
      <w:r>
        <w:rPr>
          <w:rFonts w:hint="eastAsia"/>
        </w:rPr>
        <w:t>10</w:t>
      </w:r>
      <w:r>
        <w:rPr>
          <w:rFonts w:hint="eastAsia"/>
        </w:rPr>
        <w:t>年</w:t>
      </w:r>
      <w:r w:rsidR="00C5409A">
        <w:rPr>
          <w:rFonts w:hint="eastAsia"/>
        </w:rPr>
        <w:t>，</w:t>
      </w:r>
      <w:r>
        <w:rPr>
          <w:rFonts w:hint="eastAsia"/>
        </w:rPr>
        <w:t>女性患者的髋部和股骨下降最为显著，男性患者在术后三年，有近</w:t>
      </w:r>
      <w:r>
        <w:rPr>
          <w:rFonts w:hint="eastAsia"/>
        </w:rPr>
        <w:t>40%</w:t>
      </w:r>
      <w:r>
        <w:rPr>
          <w:rFonts w:hint="eastAsia"/>
        </w:rPr>
        <w:t>的患者</w:t>
      </w:r>
      <w:r w:rsidR="008B6B95">
        <w:rPr>
          <w:rFonts w:hint="eastAsia"/>
        </w:rPr>
        <w:t>表现</w:t>
      </w:r>
      <w:r w:rsidR="00037547">
        <w:rPr>
          <w:rFonts w:hint="eastAsia"/>
        </w:rPr>
        <w:t>为</w:t>
      </w:r>
      <w:r>
        <w:rPr>
          <w:rFonts w:hint="eastAsia"/>
        </w:rPr>
        <w:t>低骨量，</w:t>
      </w:r>
      <w:r>
        <w:rPr>
          <w:rFonts w:hint="eastAsia"/>
        </w:rPr>
        <w:t>14%</w:t>
      </w:r>
      <w:r>
        <w:rPr>
          <w:rFonts w:hint="eastAsia"/>
        </w:rPr>
        <w:t>出现骨质酥松</w:t>
      </w:r>
      <w:r w:rsidR="00C5409A">
        <w:fldChar w:fldCharType="begin"/>
      </w:r>
      <w:ins w:id="136" w:author="Liu Jw" w:date="2021-11-24T15:48:00Z">
        <w:r w:rsidR="00AB5D8A">
          <w:instrText xml:space="preserve"> ADDIN NE.Ref.{08084A44-2856-4EA3-8B59-0D4C083F72B4}</w:instrText>
        </w:r>
      </w:ins>
      <w:del w:id="137" w:author="Liu Jw" w:date="2021-11-24T15:48:00Z">
        <w:r w:rsidR="00AB5D8A" w:rsidDel="00AB5D8A">
          <w:delInstrText xml:space="preserve"> ADDIN NE.Ref.{08084A44-2856-4EA3-8B59-0D4C083F72B4}</w:delInstrText>
        </w:r>
      </w:del>
      <w:r w:rsidR="00C5409A">
        <w:fldChar w:fldCharType="separate"/>
      </w:r>
      <w:ins w:id="138" w:author="Liu Jw" w:date="2021-11-24T16:19:00Z">
        <w:r w:rsidR="00D118E1">
          <w:rPr>
            <w:rFonts w:ascii="Calibri" w:hAnsi="Calibri" w:cs="Calibri"/>
            <w:color w:val="080000"/>
            <w:kern w:val="0"/>
            <w:szCs w:val="21"/>
            <w:vertAlign w:val="superscript"/>
          </w:rPr>
          <w:t>[4, 7]</w:t>
        </w:r>
      </w:ins>
      <w:del w:id="139" w:author="Liu Jw" w:date="2021-11-24T15:48:00Z">
        <w:r w:rsidR="00AB5D8A" w:rsidDel="00AB5D8A">
          <w:rPr>
            <w:rFonts w:ascii="Calibri" w:hAnsi="Calibri" w:cs="Calibri"/>
            <w:color w:val="080000"/>
            <w:kern w:val="0"/>
            <w:szCs w:val="21"/>
            <w:vertAlign w:val="superscript"/>
          </w:rPr>
          <w:delText>[13, 16]</w:delText>
        </w:r>
      </w:del>
      <w:r w:rsidR="00C5409A">
        <w:fldChar w:fldCharType="end"/>
      </w:r>
      <w:r>
        <w:rPr>
          <w:rFonts w:hint="eastAsia"/>
        </w:rPr>
        <w:t>。胃转流术相对胃旁路术好，腰椎的骨密度降低更显著。限制性手术也出现类似的骨密度改变，术后髋部和股骨颈部的骨密度会出现显著的下降，女性肥胖患者一年内密度可下降</w:t>
      </w:r>
      <w:r>
        <w:rPr>
          <w:rFonts w:hint="eastAsia"/>
        </w:rPr>
        <w:t>5%</w:t>
      </w:r>
      <w:r w:rsidR="00C5409A">
        <w:fldChar w:fldCharType="begin"/>
      </w:r>
      <w:ins w:id="140" w:author="Liu Jw" w:date="2021-11-24T15:48:00Z">
        <w:r w:rsidR="00AB5D8A">
          <w:instrText xml:space="preserve"> ADDIN NE.Ref.{1DF79BB9-0A79-4B8E-B851-084E01C72F1D}</w:instrText>
        </w:r>
      </w:ins>
      <w:del w:id="141" w:author="Liu Jw" w:date="2021-11-24T15:48:00Z">
        <w:r w:rsidR="00AB5D8A" w:rsidDel="00AB5D8A">
          <w:delInstrText xml:space="preserve"> ADDIN NE.Ref.{1DF79BB9-0A79-4B8E-B851-084E01C72F1D}</w:delInstrText>
        </w:r>
      </w:del>
      <w:r w:rsidR="00C5409A">
        <w:fldChar w:fldCharType="separate"/>
      </w:r>
      <w:ins w:id="142" w:author="Liu Jw" w:date="2021-11-24T16:19:00Z">
        <w:r w:rsidR="00D118E1">
          <w:rPr>
            <w:rFonts w:ascii="Calibri" w:hAnsi="Calibri" w:cs="Calibri"/>
            <w:color w:val="080000"/>
            <w:kern w:val="0"/>
            <w:szCs w:val="21"/>
            <w:vertAlign w:val="superscript"/>
          </w:rPr>
          <w:t>[17]</w:t>
        </w:r>
      </w:ins>
      <w:del w:id="143" w:author="Liu Jw" w:date="2021-11-24T15:48:00Z">
        <w:r w:rsidR="00AB5D8A" w:rsidDel="00AB5D8A">
          <w:rPr>
            <w:rFonts w:ascii="Calibri" w:hAnsi="Calibri" w:cs="Calibri"/>
            <w:color w:val="080000"/>
            <w:kern w:val="0"/>
            <w:szCs w:val="21"/>
            <w:vertAlign w:val="superscript"/>
          </w:rPr>
          <w:delText>[9]</w:delText>
        </w:r>
      </w:del>
      <w:r w:rsidR="00C5409A">
        <w:fldChar w:fldCharType="end"/>
      </w:r>
      <w:r>
        <w:rPr>
          <w:rFonts w:hint="eastAsia"/>
        </w:rPr>
        <w:t>。</w:t>
      </w:r>
    </w:p>
    <w:p w:rsidR="00D9283E" w:rsidRPr="00E95612" w:rsidRDefault="00D9283E" w:rsidP="00D0703F">
      <w:del w:id="144" w:author="Liu Jw" w:date="2021-11-24T16:14:00Z">
        <w:r w:rsidDel="009470D3">
          <w:delText>3</w:delText>
        </w:r>
      </w:del>
      <w:ins w:id="145" w:author="Liu Jw" w:date="2021-11-24T16:14:00Z">
        <w:r w:rsidR="009470D3">
          <w:t>4</w:t>
        </w:r>
      </w:ins>
      <w:r>
        <w:t xml:space="preserve">. </w:t>
      </w:r>
      <w:r>
        <w:rPr>
          <w:rFonts w:hint="eastAsia"/>
        </w:rPr>
        <w:t>骨折发生率增加</w:t>
      </w:r>
    </w:p>
    <w:p w:rsidR="00147AA3" w:rsidRDefault="00D9283E" w:rsidP="00937D24">
      <w:r>
        <w:tab/>
      </w:r>
      <w:r>
        <w:rPr>
          <w:rFonts w:hint="eastAsia"/>
        </w:rPr>
        <w:t>基于代谢手术降低了患者的骨密度，其是否会增加患者远期骨折的发生风险，成为关注的热点。目前多个研究表示，代谢手术会增加骨折的发生风险。据</w:t>
      </w:r>
      <w:r w:rsidR="009C478D">
        <w:rPr>
          <w:rFonts w:hint="eastAsia"/>
        </w:rPr>
        <w:t>一项</w:t>
      </w:r>
      <w:r>
        <w:rPr>
          <w:rFonts w:hint="eastAsia"/>
        </w:rPr>
        <w:t>研究</w:t>
      </w:r>
      <w:r w:rsidR="009C478D">
        <w:rPr>
          <w:rFonts w:hint="eastAsia"/>
        </w:rPr>
        <w:t>结果证明</w:t>
      </w:r>
      <w:r w:rsidR="00C5409A">
        <w:fldChar w:fldCharType="begin"/>
      </w:r>
      <w:ins w:id="146" w:author="Liu Jw" w:date="2021-11-24T15:48:00Z">
        <w:r w:rsidR="00AB5D8A">
          <w:instrText xml:space="preserve"> ADDIN NE.Ref.{943AB06B-F1F0-4429-88DF-904BF5198F52}</w:instrText>
        </w:r>
      </w:ins>
      <w:del w:id="147" w:author="Liu Jw" w:date="2021-11-24T15:48:00Z">
        <w:r w:rsidR="00AB5D8A" w:rsidDel="00AB5D8A">
          <w:delInstrText xml:space="preserve"> ADDIN NE.Ref.{943AB06B-F1F0-4429-88DF-904BF5198F52}</w:delInstrText>
        </w:r>
      </w:del>
      <w:r w:rsidR="00C5409A">
        <w:fldChar w:fldCharType="separate"/>
      </w:r>
      <w:ins w:id="148" w:author="Liu Jw" w:date="2021-11-24T16:19:00Z">
        <w:r w:rsidR="00D118E1">
          <w:rPr>
            <w:rFonts w:ascii="Calibri" w:hAnsi="Calibri" w:cs="Calibri"/>
            <w:color w:val="080000"/>
            <w:kern w:val="0"/>
            <w:szCs w:val="21"/>
            <w:vertAlign w:val="superscript"/>
          </w:rPr>
          <w:t>[18]</w:t>
        </w:r>
      </w:ins>
      <w:del w:id="149" w:author="Liu Jw" w:date="2021-11-24T15:48:00Z">
        <w:r w:rsidR="00AB5D8A" w:rsidDel="00AB5D8A">
          <w:rPr>
            <w:rFonts w:ascii="Calibri" w:hAnsi="Calibri" w:cs="Calibri"/>
            <w:color w:val="080000"/>
            <w:kern w:val="0"/>
            <w:szCs w:val="21"/>
            <w:vertAlign w:val="superscript"/>
          </w:rPr>
          <w:delText>[25]</w:delText>
        </w:r>
      </w:del>
      <w:r w:rsidR="00C5409A">
        <w:fldChar w:fldCharType="end"/>
      </w:r>
      <w:r>
        <w:rPr>
          <w:rFonts w:hint="eastAsia"/>
        </w:rPr>
        <w:t>，手术后出现骨折的比例约为</w:t>
      </w:r>
      <w:r>
        <w:rPr>
          <w:rFonts w:hint="eastAsia"/>
        </w:rPr>
        <w:t>58%</w:t>
      </w:r>
      <w:r>
        <w:rPr>
          <w:rFonts w:hint="eastAsia"/>
        </w:rPr>
        <w:t>，同时吸收</w:t>
      </w:r>
      <w:r w:rsidR="00FD0817">
        <w:rPr>
          <w:rFonts w:hint="eastAsia"/>
        </w:rPr>
        <w:t>不良性代谢手术患者在术后出现骨折的相对风险较限制性手术的要高，前者大约会是后者的</w:t>
      </w:r>
      <w:r w:rsidR="00FD0817">
        <w:rPr>
          <w:rFonts w:hint="eastAsia"/>
        </w:rPr>
        <w:t>1.5</w:t>
      </w:r>
      <w:r w:rsidR="00FD0817">
        <w:rPr>
          <w:rFonts w:hint="eastAsia"/>
        </w:rPr>
        <w:t>倍。代谢性手术术后的骨折易发生在骨质酥松骨折的好发部位，如骨盆、髋骨和股骨颈等，与肥胖患者易出现的承重骨的骨折部位不同</w:t>
      </w:r>
      <w:r w:rsidR="00C5409A">
        <w:fldChar w:fldCharType="begin"/>
      </w:r>
      <w:ins w:id="150" w:author="Liu Jw" w:date="2021-11-24T15:48:00Z">
        <w:r w:rsidR="00AB5D8A">
          <w:instrText xml:space="preserve"> ADDIN NE.Ref.{E515FA4A-7C24-4F09-B51D-66510A2AD9F7}</w:instrText>
        </w:r>
      </w:ins>
      <w:del w:id="151" w:author="Liu Jw" w:date="2021-11-24T15:48:00Z">
        <w:r w:rsidR="00AB5D8A" w:rsidDel="00AB5D8A">
          <w:delInstrText xml:space="preserve"> ADDIN NE.Ref.{E515FA4A-7C24-4F09-B51D-66510A2AD9F7}</w:delInstrText>
        </w:r>
      </w:del>
      <w:r w:rsidR="00C5409A">
        <w:fldChar w:fldCharType="separate"/>
      </w:r>
      <w:ins w:id="152" w:author="Liu Jw" w:date="2021-11-24T16:19:00Z">
        <w:r w:rsidR="00D118E1">
          <w:rPr>
            <w:rFonts w:ascii="Calibri" w:hAnsi="Calibri" w:cs="Calibri"/>
            <w:color w:val="080000"/>
            <w:kern w:val="0"/>
            <w:szCs w:val="21"/>
            <w:vertAlign w:val="superscript"/>
          </w:rPr>
          <w:t>[4, 7, 17]</w:t>
        </w:r>
      </w:ins>
      <w:del w:id="153" w:author="Liu Jw" w:date="2021-11-24T15:48:00Z">
        <w:r w:rsidR="00AB5D8A" w:rsidDel="00AB5D8A">
          <w:rPr>
            <w:rFonts w:ascii="Calibri" w:hAnsi="Calibri" w:cs="Calibri"/>
            <w:color w:val="080000"/>
            <w:kern w:val="0"/>
            <w:szCs w:val="21"/>
            <w:vertAlign w:val="superscript"/>
          </w:rPr>
          <w:delText>[9, 13, 16]</w:delText>
        </w:r>
      </w:del>
      <w:r w:rsidR="00C5409A">
        <w:fldChar w:fldCharType="end"/>
      </w:r>
      <w:r w:rsidR="00FD0817">
        <w:rPr>
          <w:rFonts w:hint="eastAsia"/>
        </w:rPr>
        <w:t>。</w:t>
      </w:r>
    </w:p>
    <w:p w:rsidR="00D9283E" w:rsidRPr="00147AA3" w:rsidRDefault="00D9283E" w:rsidP="00937D24"/>
    <w:p w:rsidR="00284666" w:rsidRDefault="00284666" w:rsidP="00937D24">
      <w:del w:id="154" w:author="Liu Jw" w:date="2021-11-24T15:47:00Z">
        <w:r w:rsidDel="00AB5D8A">
          <w:rPr>
            <w:rFonts w:hint="eastAsia"/>
          </w:rPr>
          <w:delText>四</w:delText>
        </w:r>
      </w:del>
      <w:ins w:id="155" w:author="Liu Jw" w:date="2021-11-24T15:47:00Z">
        <w:r w:rsidR="00AB5D8A">
          <w:rPr>
            <w:rFonts w:hint="eastAsia"/>
          </w:rPr>
          <w:t>三</w:t>
        </w:r>
      </w:ins>
      <w:r>
        <w:rPr>
          <w:rFonts w:hint="eastAsia"/>
        </w:rPr>
        <w:t>、代谢手术骨代谢异常的影响因素</w:t>
      </w:r>
    </w:p>
    <w:p w:rsidR="00E00AA7" w:rsidRDefault="00E00AA7" w:rsidP="00937D24">
      <w:r>
        <w:tab/>
      </w:r>
      <w:r>
        <w:rPr>
          <w:rFonts w:hint="eastAsia"/>
        </w:rPr>
        <w:t>目前的研究认为，代谢手速的术后骨代谢异常的多样性</w:t>
      </w:r>
      <w:del w:id="156" w:author="Liu Jw" w:date="2021-11-24T22:21:00Z">
        <w:r w:rsidDel="00461792">
          <w:rPr>
            <w:rFonts w:hint="eastAsia"/>
          </w:rPr>
          <w:delText>与</w:delText>
        </w:r>
      </w:del>
      <w:ins w:id="157" w:author="Liu Jw" w:date="2021-11-24T22:21:00Z">
        <w:r w:rsidR="00461792">
          <w:rPr>
            <w:rFonts w:hint="eastAsia"/>
          </w:rPr>
          <w:t>和各个</w:t>
        </w:r>
      </w:ins>
      <w:del w:id="158" w:author="Liu Jw" w:date="2021-11-24T22:21:00Z">
        <w:r w:rsidDel="00461792">
          <w:rPr>
            <w:rFonts w:hint="eastAsia"/>
          </w:rPr>
          <w:delText>不同</w:delText>
        </w:r>
      </w:del>
      <w:r>
        <w:rPr>
          <w:rFonts w:hint="eastAsia"/>
        </w:rPr>
        <w:t>手术方式造成患者术后营养物质吸收障碍、胃肠道的激素</w:t>
      </w:r>
      <w:ins w:id="159" w:author="Liu Jw" w:date="2021-11-24T22:21:00Z">
        <w:r w:rsidR="00461792">
          <w:rPr>
            <w:rFonts w:hint="eastAsia"/>
          </w:rPr>
          <w:t>的</w:t>
        </w:r>
      </w:ins>
      <w:del w:id="160" w:author="Liu Jw" w:date="2021-11-24T22:21:00Z">
        <w:r w:rsidDel="00461792">
          <w:rPr>
            <w:rFonts w:hint="eastAsia"/>
          </w:rPr>
          <w:delText>分泌</w:delText>
        </w:r>
      </w:del>
      <w:ins w:id="161" w:author="Liu Jw" w:date="2021-11-24T22:21:00Z">
        <w:r w:rsidR="00461792">
          <w:rPr>
            <w:rFonts w:hint="eastAsia"/>
          </w:rPr>
          <w:t>产生</w:t>
        </w:r>
      </w:ins>
      <w:r>
        <w:rPr>
          <w:rFonts w:hint="eastAsia"/>
        </w:rPr>
        <w:t>水平、身体质量下降水平和</w:t>
      </w:r>
      <w:ins w:id="162" w:author="Liu Jw" w:date="2021-11-24T22:21:00Z">
        <w:r w:rsidR="00461792">
          <w:rPr>
            <w:rFonts w:hint="eastAsia"/>
          </w:rPr>
          <w:t>体内部分</w:t>
        </w:r>
      </w:ins>
      <w:del w:id="163" w:author="Liu Jw" w:date="2021-11-24T22:21:00Z">
        <w:r w:rsidDel="00461792">
          <w:rPr>
            <w:rFonts w:hint="eastAsia"/>
          </w:rPr>
          <w:delText>身体</w:delText>
        </w:r>
      </w:del>
      <w:r>
        <w:rPr>
          <w:rFonts w:hint="eastAsia"/>
        </w:rPr>
        <w:t>组织成分改变</w:t>
      </w:r>
      <w:del w:id="164" w:author="Liu Jw" w:date="2021-11-24T22:21:00Z">
        <w:r w:rsidDel="00461792">
          <w:rPr>
            <w:rFonts w:hint="eastAsia"/>
          </w:rPr>
          <w:delText>程度</w:delText>
        </w:r>
      </w:del>
      <w:ins w:id="165" w:author="Liu Jw" w:date="2021-11-24T22:21:00Z">
        <w:r w:rsidR="00461792">
          <w:rPr>
            <w:rFonts w:hint="eastAsia"/>
          </w:rPr>
          <w:t>大小</w:t>
        </w:r>
      </w:ins>
      <w:r>
        <w:rPr>
          <w:rFonts w:hint="eastAsia"/>
        </w:rPr>
        <w:t>等</w:t>
      </w:r>
      <w:del w:id="166" w:author="Liu Jw" w:date="2021-11-24T22:21:00Z">
        <w:r w:rsidDel="00461792">
          <w:rPr>
            <w:rFonts w:hint="eastAsia"/>
          </w:rPr>
          <w:delText>因素</w:delText>
        </w:r>
      </w:del>
      <w:ins w:id="167" w:author="Liu Jw" w:date="2021-11-24T22:21:00Z">
        <w:r w:rsidR="00461792">
          <w:rPr>
            <w:rFonts w:hint="eastAsia"/>
          </w:rPr>
          <w:t>原因</w:t>
        </w:r>
      </w:ins>
      <w:r>
        <w:rPr>
          <w:rFonts w:hint="eastAsia"/>
        </w:rPr>
        <w:t>相关</w:t>
      </w:r>
      <w:r w:rsidR="00C5409A">
        <w:fldChar w:fldCharType="begin"/>
      </w:r>
      <w:ins w:id="168" w:author="Liu Jw" w:date="2021-11-24T15:48:00Z">
        <w:r w:rsidR="00AB5D8A">
          <w:instrText xml:space="preserve"> ADDIN NE.Ref.{EAFFB686-5E36-4687-926B-B2EE2A5C736D}</w:instrText>
        </w:r>
      </w:ins>
      <w:del w:id="169" w:author="Liu Jw" w:date="2021-11-24T15:48:00Z">
        <w:r w:rsidR="00AB5D8A" w:rsidDel="00AB5D8A">
          <w:delInstrText xml:space="preserve"> ADDIN NE.Ref.{EAFFB686-5E36-4687-926B-B2EE2A5C736D}</w:delInstrText>
        </w:r>
      </w:del>
      <w:r w:rsidR="00C5409A">
        <w:fldChar w:fldCharType="separate"/>
      </w:r>
      <w:ins w:id="170" w:author="Liu Jw" w:date="2021-11-24T16:19:00Z">
        <w:r w:rsidR="00D118E1">
          <w:rPr>
            <w:rFonts w:ascii="Calibri" w:hAnsi="Calibri" w:cs="Calibri"/>
            <w:color w:val="080000"/>
            <w:kern w:val="0"/>
            <w:szCs w:val="21"/>
            <w:vertAlign w:val="superscript"/>
          </w:rPr>
          <w:t>[6]</w:t>
        </w:r>
      </w:ins>
      <w:del w:id="171" w:author="Liu Jw" w:date="2021-11-24T15:48:00Z">
        <w:r w:rsidR="00AB5D8A" w:rsidDel="00AB5D8A">
          <w:rPr>
            <w:rFonts w:ascii="Calibri" w:hAnsi="Calibri" w:cs="Calibri"/>
            <w:color w:val="080000"/>
            <w:kern w:val="0"/>
            <w:szCs w:val="21"/>
            <w:vertAlign w:val="superscript"/>
          </w:rPr>
          <w:delText>[15]</w:delText>
        </w:r>
      </w:del>
      <w:r w:rsidR="00C5409A">
        <w:fldChar w:fldCharType="end"/>
      </w:r>
      <w:r>
        <w:rPr>
          <w:rFonts w:hint="eastAsia"/>
        </w:rPr>
        <w:t>。</w:t>
      </w:r>
    </w:p>
    <w:p w:rsidR="00284666" w:rsidRDefault="00DE4091" w:rsidP="00937D24">
      <w:r>
        <w:rPr>
          <w:rFonts w:hint="eastAsia"/>
        </w:rPr>
        <w:t>1.</w:t>
      </w:r>
      <w:r>
        <w:t xml:space="preserve"> </w:t>
      </w:r>
      <w:r w:rsidR="00284666">
        <w:rPr>
          <w:rFonts w:hint="eastAsia"/>
        </w:rPr>
        <w:t>营养吸收</w:t>
      </w:r>
      <w:ins w:id="172" w:author="Liu Jw" w:date="2021-11-24T22:20:00Z">
        <w:r w:rsidR="006064D8">
          <w:rPr>
            <w:rFonts w:hint="eastAsia"/>
          </w:rPr>
          <w:t>功能</w:t>
        </w:r>
      </w:ins>
      <w:del w:id="173" w:author="Liu Jw" w:date="2021-11-24T22:20:00Z">
        <w:r w:rsidR="00284666" w:rsidDel="006064D8">
          <w:rPr>
            <w:rFonts w:hint="eastAsia"/>
          </w:rPr>
          <w:delText>障碍</w:delText>
        </w:r>
      </w:del>
      <w:ins w:id="174" w:author="Liu Jw" w:date="2021-11-24T22:20:00Z">
        <w:r w:rsidR="006064D8">
          <w:rPr>
            <w:rFonts w:hint="eastAsia"/>
          </w:rPr>
          <w:t>改变</w:t>
        </w:r>
      </w:ins>
    </w:p>
    <w:p w:rsidR="00F73955" w:rsidRDefault="00E00AA7" w:rsidP="00F73955">
      <w:r>
        <w:lastRenderedPageBreak/>
        <w:tab/>
      </w:r>
      <w:r w:rsidR="00F73955">
        <w:rPr>
          <w:rFonts w:hint="eastAsia"/>
        </w:rPr>
        <w:t>吸收不良</w:t>
      </w:r>
      <w:del w:id="175" w:author="Liu Jw" w:date="2021-11-24T22:22:00Z">
        <w:r w:rsidR="00F73955" w:rsidDel="00461792">
          <w:rPr>
            <w:rFonts w:hint="eastAsia"/>
          </w:rPr>
          <w:delText>性</w:delText>
        </w:r>
      </w:del>
      <w:ins w:id="176" w:author="Liu Jw" w:date="2021-11-24T22:22:00Z">
        <w:r w:rsidR="00461792">
          <w:rPr>
            <w:rFonts w:hint="eastAsia"/>
          </w:rPr>
          <w:t>类型的</w:t>
        </w:r>
      </w:ins>
      <w:r w:rsidR="00F73955">
        <w:rPr>
          <w:rFonts w:hint="eastAsia"/>
        </w:rPr>
        <w:t>代谢手术对消化道的解剖</w:t>
      </w:r>
      <w:del w:id="177" w:author="Liu Jw" w:date="2021-11-24T22:22:00Z">
        <w:r w:rsidR="00F73955" w:rsidDel="00461792">
          <w:rPr>
            <w:rFonts w:hint="eastAsia"/>
          </w:rPr>
          <w:delText>结构</w:delText>
        </w:r>
      </w:del>
      <w:r w:rsidR="00F73955">
        <w:rPr>
          <w:rFonts w:hint="eastAsia"/>
        </w:rPr>
        <w:t>的</w:t>
      </w:r>
      <w:del w:id="178" w:author="Liu Jw" w:date="2021-11-24T22:22:00Z">
        <w:r w:rsidR="00F73955" w:rsidDel="00461792">
          <w:rPr>
            <w:rFonts w:hint="eastAsia"/>
          </w:rPr>
          <w:delText>改变</w:delText>
        </w:r>
      </w:del>
      <w:ins w:id="179" w:author="Liu Jw" w:date="2021-11-24T22:22:00Z">
        <w:r w:rsidR="00461792">
          <w:rPr>
            <w:rFonts w:hint="eastAsia"/>
          </w:rPr>
          <w:t>变化</w:t>
        </w:r>
      </w:ins>
      <w:r w:rsidR="00F73955">
        <w:rPr>
          <w:rFonts w:hint="eastAsia"/>
        </w:rPr>
        <w:t>，引起了手术患者的胃容积减少、</w:t>
      </w:r>
    </w:p>
    <w:p w:rsidR="00E00AA7" w:rsidRPr="00F73955" w:rsidRDefault="00F73955" w:rsidP="00937D24">
      <w:r>
        <w:rPr>
          <w:rFonts w:hint="eastAsia"/>
        </w:rPr>
        <w:t>排空加速，胃酸</w:t>
      </w:r>
      <w:del w:id="180" w:author="Liu Jw" w:date="2021-11-24T22:22:00Z">
        <w:r w:rsidDel="00461792">
          <w:rPr>
            <w:rFonts w:hint="eastAsia"/>
          </w:rPr>
          <w:delText>分泌</w:delText>
        </w:r>
      </w:del>
      <w:ins w:id="181" w:author="Liu Jw" w:date="2021-11-24T22:22:00Z">
        <w:r w:rsidR="00461792">
          <w:rPr>
            <w:rFonts w:hint="eastAsia"/>
          </w:rPr>
          <w:t>的产生</w:t>
        </w:r>
      </w:ins>
      <w:r>
        <w:rPr>
          <w:rFonts w:hint="eastAsia"/>
        </w:rPr>
        <w:t>减少，</w:t>
      </w:r>
      <w:del w:id="182" w:author="Liu Jw" w:date="2021-11-24T22:22:00Z">
        <w:r w:rsidDel="00461792">
          <w:rPr>
            <w:rFonts w:hint="eastAsia"/>
          </w:rPr>
          <w:delText>导致</w:delText>
        </w:r>
      </w:del>
      <w:ins w:id="183" w:author="Liu Jw" w:date="2021-11-24T22:22:00Z">
        <w:r w:rsidR="00461792">
          <w:rPr>
            <w:rFonts w:hint="eastAsia"/>
          </w:rPr>
          <w:t>出现</w:t>
        </w:r>
      </w:ins>
      <w:r>
        <w:rPr>
          <w:rFonts w:hint="eastAsia"/>
        </w:rPr>
        <w:t>了外源性的营养物质，如钙、磷、多种维生素的吸收减少；此外，术后活动量的减少导致了维生素</w:t>
      </w:r>
      <w:r>
        <w:rPr>
          <w:rFonts w:hint="eastAsia"/>
        </w:rPr>
        <w:t>D</w:t>
      </w:r>
      <w:r>
        <w:rPr>
          <w:rFonts w:hint="eastAsia"/>
        </w:rPr>
        <w:t>的羟基化不足，有降低了内源性钙的合成。血钙的降低继发</w:t>
      </w:r>
      <w:r w:rsidRPr="00E00AA7">
        <w:rPr>
          <w:rFonts w:hint="eastAsia"/>
        </w:rPr>
        <w:t>甲状旁腺激素</w:t>
      </w:r>
      <w:r>
        <w:rPr>
          <w:rFonts w:hint="eastAsia"/>
        </w:rPr>
        <w:t>PTH</w:t>
      </w:r>
      <w:r>
        <w:rPr>
          <w:rFonts w:hint="eastAsia"/>
        </w:rPr>
        <w:t>的升高，及时患者通过外源性补充维生素</w:t>
      </w:r>
      <w:r>
        <w:rPr>
          <w:rFonts w:hint="eastAsia"/>
        </w:rPr>
        <w:t>D</w:t>
      </w:r>
      <w:r>
        <w:rPr>
          <w:rFonts w:hint="eastAsia"/>
        </w:rPr>
        <w:t>至正常水平，此状态仍可持续，因此患者术后一段时间内会有骨吸收的亢进，造成患者骨骼密度的降低。临床研究证明了以上的结论，</w:t>
      </w:r>
      <w:r>
        <w:rPr>
          <w:rFonts w:hint="eastAsia"/>
        </w:rPr>
        <w:t>2013</w:t>
      </w:r>
      <w:r>
        <w:rPr>
          <w:rFonts w:hint="eastAsia"/>
        </w:rPr>
        <w:t>年，国外的研究人员对胃旁路术患者，术后进行了为期</w:t>
      </w:r>
      <w:r>
        <w:rPr>
          <w:rFonts w:hint="eastAsia"/>
        </w:rPr>
        <w:t>6</w:t>
      </w:r>
      <w:r>
        <w:rPr>
          <w:rFonts w:hint="eastAsia"/>
        </w:rPr>
        <w:t>个月的随访，发现术前</w:t>
      </w:r>
      <w:r>
        <w:rPr>
          <w:rFonts w:hint="eastAsia"/>
        </w:rPr>
        <w:t>45%</w:t>
      </w:r>
      <w:r>
        <w:rPr>
          <w:rFonts w:hint="eastAsia"/>
        </w:rPr>
        <w:t>的女性和</w:t>
      </w:r>
      <w:r>
        <w:rPr>
          <w:rFonts w:hint="eastAsia"/>
        </w:rPr>
        <w:t>37%</w:t>
      </w:r>
      <w:r>
        <w:rPr>
          <w:rFonts w:hint="eastAsia"/>
        </w:rPr>
        <w:t>的男性在前期已经出现维生素</w:t>
      </w:r>
      <w:r>
        <w:rPr>
          <w:rFonts w:hint="eastAsia"/>
        </w:rPr>
        <w:t>D</w:t>
      </w:r>
      <w:r>
        <w:rPr>
          <w:rFonts w:hint="eastAsia"/>
        </w:rPr>
        <w:t>不足的现象，而术后该比例迅速增加到</w:t>
      </w:r>
      <w:r>
        <w:rPr>
          <w:rFonts w:hint="eastAsia"/>
        </w:rPr>
        <w:t>91%</w:t>
      </w:r>
      <w:r>
        <w:rPr>
          <w:rFonts w:hint="eastAsia"/>
        </w:rPr>
        <w:t>及</w:t>
      </w:r>
      <w:r>
        <w:rPr>
          <w:rFonts w:hint="eastAsia"/>
        </w:rPr>
        <w:t>85%</w:t>
      </w:r>
      <w:r w:rsidR="00C5409A">
        <w:fldChar w:fldCharType="begin"/>
      </w:r>
      <w:ins w:id="184" w:author="Liu Jw" w:date="2021-11-24T15:48:00Z">
        <w:r w:rsidR="00AB5D8A">
          <w:instrText xml:space="preserve"> ADDIN NE.Ref.{23B7B220-501B-4C9D-9CAB-EB8ECA92B2D1}</w:instrText>
        </w:r>
      </w:ins>
      <w:del w:id="185" w:author="Liu Jw" w:date="2021-11-24T15:48:00Z">
        <w:r w:rsidR="00AB5D8A" w:rsidDel="00AB5D8A">
          <w:delInstrText xml:space="preserve"> ADDIN NE.Ref.{23B7B220-501B-4C9D-9CAB-EB8ECA92B2D1}</w:delInstrText>
        </w:r>
      </w:del>
      <w:r w:rsidR="00C5409A">
        <w:fldChar w:fldCharType="separate"/>
      </w:r>
      <w:ins w:id="186" w:author="Liu Jw" w:date="2021-11-24T16:19:00Z">
        <w:r w:rsidR="00D118E1">
          <w:rPr>
            <w:rFonts w:ascii="Calibri" w:hAnsi="Calibri" w:cs="Calibri"/>
            <w:color w:val="080000"/>
            <w:kern w:val="0"/>
            <w:szCs w:val="21"/>
            <w:vertAlign w:val="superscript"/>
          </w:rPr>
          <w:t>[7]</w:t>
        </w:r>
      </w:ins>
      <w:del w:id="187" w:author="Liu Jw" w:date="2021-11-24T15:48:00Z">
        <w:r w:rsidR="00AB5D8A" w:rsidDel="00AB5D8A">
          <w:rPr>
            <w:rFonts w:ascii="Calibri" w:hAnsi="Calibri" w:cs="Calibri"/>
            <w:color w:val="080000"/>
            <w:kern w:val="0"/>
            <w:szCs w:val="21"/>
            <w:vertAlign w:val="superscript"/>
          </w:rPr>
          <w:delText>[16]</w:delText>
        </w:r>
      </w:del>
      <w:r w:rsidR="00C5409A">
        <w:fldChar w:fldCharType="end"/>
      </w:r>
      <w:r>
        <w:rPr>
          <w:rFonts w:hint="eastAsia"/>
        </w:rPr>
        <w:t>；另一项国外科研人员的研究对比了胃旁路术和胃转流术，观察患者术后</w:t>
      </w:r>
      <w:r>
        <w:rPr>
          <w:rFonts w:hint="eastAsia"/>
        </w:rPr>
        <w:t>5</w:t>
      </w:r>
      <w:r>
        <w:rPr>
          <w:rFonts w:hint="eastAsia"/>
        </w:rPr>
        <w:t>年的情况，发现两个手术组分别为</w:t>
      </w:r>
      <w:r>
        <w:rPr>
          <w:rFonts w:hint="eastAsia"/>
        </w:rPr>
        <w:t>40%</w:t>
      </w:r>
      <w:r>
        <w:rPr>
          <w:rFonts w:hint="eastAsia"/>
        </w:rPr>
        <w:t>和</w:t>
      </w:r>
      <w:r>
        <w:rPr>
          <w:rFonts w:hint="eastAsia"/>
        </w:rPr>
        <w:t>100%</w:t>
      </w:r>
      <w:r>
        <w:rPr>
          <w:rFonts w:hint="eastAsia"/>
        </w:rPr>
        <w:t>的患者表现了继发性甲状旁腺功能亢进，并且术后补充钙也不能完全抵消由于手术引起的钙吸收障碍的副作用</w:t>
      </w:r>
      <w:r w:rsidR="00C5409A">
        <w:fldChar w:fldCharType="begin"/>
      </w:r>
      <w:ins w:id="188" w:author="Liu Jw" w:date="2021-11-24T15:48:00Z">
        <w:r w:rsidR="00AB5D8A">
          <w:instrText xml:space="preserve"> ADDIN NE.Ref.{211422ED-B2EC-47E8-818B-B5D3187177A8}</w:instrText>
        </w:r>
      </w:ins>
      <w:del w:id="189" w:author="Liu Jw" w:date="2021-11-24T15:48:00Z">
        <w:r w:rsidR="00AB5D8A" w:rsidDel="00AB5D8A">
          <w:delInstrText xml:space="preserve"> ADDIN NE.Ref.{211422ED-B2EC-47E8-818B-B5D3187177A8}</w:delInstrText>
        </w:r>
      </w:del>
      <w:r w:rsidR="00C5409A">
        <w:fldChar w:fldCharType="separate"/>
      </w:r>
      <w:ins w:id="190" w:author="Liu Jw" w:date="2021-11-24T16:19:00Z">
        <w:r w:rsidR="00D118E1">
          <w:rPr>
            <w:rFonts w:ascii="Calibri" w:hAnsi="Calibri" w:cs="Calibri"/>
            <w:color w:val="080000"/>
            <w:kern w:val="0"/>
            <w:szCs w:val="21"/>
            <w:vertAlign w:val="superscript"/>
          </w:rPr>
          <w:t>[4]</w:t>
        </w:r>
      </w:ins>
      <w:del w:id="191" w:author="Liu Jw" w:date="2021-11-24T15:48:00Z">
        <w:r w:rsidR="00AB5D8A" w:rsidDel="00AB5D8A">
          <w:rPr>
            <w:rFonts w:ascii="Calibri" w:hAnsi="Calibri" w:cs="Calibri"/>
            <w:color w:val="080000"/>
            <w:kern w:val="0"/>
            <w:szCs w:val="21"/>
            <w:vertAlign w:val="superscript"/>
          </w:rPr>
          <w:delText>[13]</w:delText>
        </w:r>
      </w:del>
      <w:r w:rsidR="00C5409A">
        <w:fldChar w:fldCharType="end"/>
      </w:r>
      <w:r>
        <w:rPr>
          <w:rFonts w:hint="eastAsia"/>
        </w:rPr>
        <w:t>。限制性的代谢手术对营养物质的吸收的影响相对较少，但也可以导致钙和维生素</w:t>
      </w:r>
      <w:r>
        <w:rPr>
          <w:rFonts w:hint="eastAsia"/>
        </w:rPr>
        <w:t>D</w:t>
      </w:r>
      <w:r>
        <w:rPr>
          <w:rFonts w:hint="eastAsia"/>
        </w:rPr>
        <w:t>的浓度的下降。对于一些研究发现，</w:t>
      </w:r>
      <w:r w:rsidR="002E1847">
        <w:rPr>
          <w:rFonts w:hint="eastAsia"/>
        </w:rPr>
        <w:t>采用</w:t>
      </w:r>
      <w:r>
        <w:rPr>
          <w:rFonts w:hint="eastAsia"/>
        </w:rPr>
        <w:t>袖状胃切除术</w:t>
      </w:r>
      <w:r w:rsidR="002E1847">
        <w:rPr>
          <w:rFonts w:hint="eastAsia"/>
        </w:rPr>
        <w:t>会出现短暂性的维生素</w:t>
      </w:r>
      <w:r w:rsidR="002E1847">
        <w:t>D</w:t>
      </w:r>
      <w:r w:rsidR="002E1847">
        <w:rPr>
          <w:rFonts w:hint="eastAsia"/>
        </w:rPr>
        <w:t>浓度升高，可能是源于脂肪组织是维生素</w:t>
      </w:r>
      <w:r w:rsidR="002E1847">
        <w:rPr>
          <w:rFonts w:hint="eastAsia"/>
        </w:rPr>
        <w:t>D</w:t>
      </w:r>
      <w:r w:rsidR="002E1847">
        <w:rPr>
          <w:rFonts w:hint="eastAsia"/>
        </w:rPr>
        <w:t>的贮存库，手术后大量的脂肪组织出现减少，导致活性维生素</w:t>
      </w:r>
      <w:r w:rsidR="002E1847">
        <w:rPr>
          <w:rFonts w:hint="eastAsia"/>
        </w:rPr>
        <w:t>D</w:t>
      </w:r>
      <w:r w:rsidR="002E1847">
        <w:rPr>
          <w:rFonts w:hint="eastAsia"/>
        </w:rPr>
        <w:t>的浓度上升，短暂性的对骨骼的生成产生促进作用</w:t>
      </w:r>
      <w:r w:rsidR="00C5409A">
        <w:fldChar w:fldCharType="begin"/>
      </w:r>
      <w:ins w:id="192" w:author="Liu Jw" w:date="2021-11-24T15:48:00Z">
        <w:r w:rsidR="00AB5D8A">
          <w:instrText xml:space="preserve"> ADDIN NE.Ref.{114F516B-C756-47E7-BAFE-D12C3CD28FA4}</w:instrText>
        </w:r>
      </w:ins>
      <w:del w:id="193" w:author="Liu Jw" w:date="2021-11-24T15:48:00Z">
        <w:r w:rsidR="00AB5D8A" w:rsidDel="00AB5D8A">
          <w:delInstrText xml:space="preserve"> ADDIN NE.Ref.{114F516B-C756-47E7-BAFE-D12C3CD28FA4}</w:delInstrText>
        </w:r>
      </w:del>
      <w:r w:rsidR="00C5409A">
        <w:fldChar w:fldCharType="separate"/>
      </w:r>
      <w:ins w:id="194" w:author="Liu Jw" w:date="2021-11-24T16:19:00Z">
        <w:r w:rsidR="00D118E1">
          <w:rPr>
            <w:rFonts w:ascii="Calibri" w:hAnsi="Calibri" w:cs="Calibri"/>
            <w:color w:val="080000"/>
            <w:kern w:val="0"/>
            <w:szCs w:val="21"/>
            <w:vertAlign w:val="superscript"/>
          </w:rPr>
          <w:t>[19]</w:t>
        </w:r>
      </w:ins>
      <w:del w:id="195" w:author="Liu Jw" w:date="2021-11-24T15:48:00Z">
        <w:r w:rsidR="00AB5D8A" w:rsidDel="00AB5D8A">
          <w:rPr>
            <w:rFonts w:ascii="Calibri" w:hAnsi="Calibri" w:cs="Calibri"/>
            <w:color w:val="080000"/>
            <w:kern w:val="0"/>
            <w:szCs w:val="21"/>
            <w:vertAlign w:val="superscript"/>
          </w:rPr>
          <w:delText>[26]</w:delText>
        </w:r>
      </w:del>
      <w:r w:rsidR="00C5409A">
        <w:fldChar w:fldCharType="end"/>
      </w:r>
      <w:r w:rsidR="002E1847">
        <w:rPr>
          <w:rFonts w:hint="eastAsia"/>
        </w:rPr>
        <w:t>。</w:t>
      </w:r>
    </w:p>
    <w:p w:rsidR="00284666" w:rsidRDefault="00DE4091" w:rsidP="00937D24">
      <w:r>
        <w:rPr>
          <w:rFonts w:hint="eastAsia"/>
        </w:rPr>
        <w:t>2.</w:t>
      </w:r>
      <w:r>
        <w:t xml:space="preserve"> </w:t>
      </w:r>
      <w:r w:rsidR="00284666">
        <w:rPr>
          <w:rFonts w:hint="eastAsia"/>
        </w:rPr>
        <w:t>身体组织</w:t>
      </w:r>
      <w:r w:rsidR="00E00AA7">
        <w:rPr>
          <w:rFonts w:hint="eastAsia"/>
        </w:rPr>
        <w:t>成分</w:t>
      </w:r>
      <w:r w:rsidR="00284666">
        <w:rPr>
          <w:rFonts w:hint="eastAsia"/>
        </w:rPr>
        <w:t>和机械符合改变</w:t>
      </w:r>
    </w:p>
    <w:p w:rsidR="0098760A" w:rsidRDefault="00635F59" w:rsidP="00937D24">
      <w:r>
        <w:tab/>
      </w:r>
      <w:r w:rsidR="0098760A">
        <w:rPr>
          <w:rFonts w:hint="eastAsia"/>
        </w:rPr>
        <w:t>代谢手术术后患者的平均体重的下降幅度，远远高于传统的饮食控制和运动减脂</w:t>
      </w:r>
      <w:r w:rsidR="00526D98">
        <w:rPr>
          <w:rFonts w:hint="eastAsia"/>
        </w:rPr>
        <w:t>所</w:t>
      </w:r>
      <w:r w:rsidR="00114562">
        <w:rPr>
          <w:rFonts w:hint="eastAsia"/>
        </w:rPr>
        <w:t>能</w:t>
      </w:r>
      <w:r w:rsidR="00526D98">
        <w:rPr>
          <w:rFonts w:hint="eastAsia"/>
        </w:rPr>
        <w:t>达到的减重效果，这种短期内的体重的急剧变化，导致患者身体骨骼机械负荷明显下降，进而影响患者的骨骼密度。</w:t>
      </w:r>
      <w:r w:rsidR="0080522C">
        <w:rPr>
          <w:rFonts w:hint="eastAsia"/>
        </w:rPr>
        <w:t>骨细胞通过感受机械应力变化，进而调节骨硬化素的分泌，其为成骨细胞</w:t>
      </w:r>
      <w:r w:rsidR="0080522C">
        <w:rPr>
          <w:rFonts w:hint="eastAsia"/>
        </w:rPr>
        <w:t>Wnt</w:t>
      </w:r>
      <w:r w:rsidR="0080522C">
        <w:rPr>
          <w:rFonts w:hint="eastAsia"/>
        </w:rPr>
        <w:t>通路的拮抗剂，进而抑制成骨细胞的生成和分化。患者术后的体重下降，机械应力减少，骨硬化素的分泌增加，导致患者的骨骼形成降低。有研究发现，</w:t>
      </w:r>
      <w:r w:rsidR="003D337B">
        <w:rPr>
          <w:rFonts w:hint="eastAsia"/>
        </w:rPr>
        <w:t>患者的体重每下降</w:t>
      </w:r>
      <w:r w:rsidR="003D337B">
        <w:rPr>
          <w:rFonts w:hint="eastAsia"/>
        </w:rPr>
        <w:t>10%</w:t>
      </w:r>
      <w:r w:rsidR="003D337B">
        <w:rPr>
          <w:rFonts w:hint="eastAsia"/>
        </w:rPr>
        <w:t>将会出现约</w:t>
      </w:r>
      <w:r w:rsidR="003D337B">
        <w:rPr>
          <w:rFonts w:hint="eastAsia"/>
        </w:rPr>
        <w:t>2%</w:t>
      </w:r>
      <w:r w:rsidR="003D337B">
        <w:rPr>
          <w:rFonts w:hint="eastAsia"/>
        </w:rPr>
        <w:t>的各部分骨丢失</w:t>
      </w:r>
      <w:r w:rsidR="00C5409A">
        <w:fldChar w:fldCharType="begin"/>
      </w:r>
      <w:ins w:id="196" w:author="Liu Jw" w:date="2021-11-24T15:48:00Z">
        <w:r w:rsidR="00AB5D8A">
          <w:instrText xml:space="preserve"> ADDIN NE.Ref.{982868E1-2649-4C43-92EB-48FC266C17E8}</w:instrText>
        </w:r>
      </w:ins>
      <w:del w:id="197" w:author="Liu Jw" w:date="2021-11-24T15:48:00Z">
        <w:r w:rsidR="00AB5D8A" w:rsidDel="00AB5D8A">
          <w:delInstrText xml:space="preserve"> ADDIN NE.Ref.{982868E1-2649-4C43-92EB-48FC266C17E8}</w:delInstrText>
        </w:r>
      </w:del>
      <w:r w:rsidR="00C5409A">
        <w:fldChar w:fldCharType="separate"/>
      </w:r>
      <w:ins w:id="198" w:author="Liu Jw" w:date="2021-11-24T16:19:00Z">
        <w:r w:rsidR="00D118E1">
          <w:rPr>
            <w:rFonts w:ascii="Calibri" w:hAnsi="Calibri" w:cs="Calibri"/>
            <w:color w:val="080000"/>
            <w:kern w:val="0"/>
            <w:szCs w:val="21"/>
            <w:vertAlign w:val="superscript"/>
          </w:rPr>
          <w:t>[7]</w:t>
        </w:r>
      </w:ins>
      <w:del w:id="199" w:author="Liu Jw" w:date="2021-11-24T15:48:00Z">
        <w:r w:rsidR="00AB5D8A" w:rsidDel="00AB5D8A">
          <w:rPr>
            <w:rFonts w:ascii="Calibri" w:hAnsi="Calibri" w:cs="Calibri"/>
            <w:color w:val="080000"/>
            <w:kern w:val="0"/>
            <w:szCs w:val="21"/>
            <w:vertAlign w:val="superscript"/>
          </w:rPr>
          <w:delText>[16]</w:delText>
        </w:r>
      </w:del>
      <w:r w:rsidR="00C5409A">
        <w:fldChar w:fldCharType="end"/>
      </w:r>
      <w:r w:rsidR="003D337B">
        <w:rPr>
          <w:rFonts w:hint="eastAsia"/>
        </w:rPr>
        <w:t>。目前大多数的研究者普遍认为，单纯用身体质量或者</w:t>
      </w:r>
      <w:r w:rsidR="003D337B">
        <w:rPr>
          <w:rFonts w:hint="eastAsia"/>
        </w:rPr>
        <w:t>BMI</w:t>
      </w:r>
      <w:r w:rsidR="003D337B">
        <w:rPr>
          <w:rFonts w:hint="eastAsia"/>
        </w:rPr>
        <w:t>的下降表示代谢手术的疗效不够准确</w:t>
      </w:r>
      <w:r w:rsidR="00C5409A">
        <w:rPr>
          <w:rFonts w:hint="eastAsia"/>
        </w:rPr>
        <w:t>，</w:t>
      </w:r>
      <w:r w:rsidR="003D337B">
        <w:rPr>
          <w:rFonts w:hint="eastAsia"/>
        </w:rPr>
        <w:t>越来越多的研究表示，尽管相关性分析提示患者的体重及</w:t>
      </w:r>
      <w:r w:rsidR="00DD760C">
        <w:rPr>
          <w:rFonts w:hint="eastAsia"/>
        </w:rPr>
        <w:t>瘦组织</w:t>
      </w:r>
      <w:r w:rsidR="008F2161">
        <w:rPr>
          <w:rFonts w:hint="eastAsia"/>
        </w:rPr>
        <w:t>含量和骨骼密度正相关，</w:t>
      </w:r>
      <w:r w:rsidR="00665BBA">
        <w:rPr>
          <w:rFonts w:hint="eastAsia"/>
        </w:rPr>
        <w:t>并且肥胖人群因为有较大的身体质量提供机械负荷，而平均骨骼密度高于体重正常的人群；然而研究证实，患者腹内脂肪含量过高，与</w:t>
      </w:r>
      <w:r w:rsidR="00665BBA">
        <w:rPr>
          <w:rFonts w:hint="eastAsia"/>
        </w:rPr>
        <w:t>C</w:t>
      </w:r>
      <w:r w:rsidR="00665BBA">
        <w:rPr>
          <w:rFonts w:hint="eastAsia"/>
        </w:rPr>
        <w:t>反应蛋白、瘦素、脂联素等的改变水平密切相关，这些与内脏脂肪含量相关的炎症因子和脂肪因子对患者的骨骼代谢具有不良影响，</w:t>
      </w:r>
      <w:r w:rsidR="00576D32">
        <w:rPr>
          <w:rFonts w:hint="eastAsia"/>
        </w:rPr>
        <w:t>即</w:t>
      </w:r>
      <w:r w:rsidR="00AF4C8A">
        <w:rPr>
          <w:rFonts w:hint="eastAsia"/>
        </w:rPr>
        <w:t>为腹腔脂肪含量水平和骨骼密度呈现负相关</w:t>
      </w:r>
      <w:r w:rsidR="00C5409A">
        <w:fldChar w:fldCharType="begin"/>
      </w:r>
      <w:ins w:id="200" w:author="Liu Jw" w:date="2021-11-24T15:48:00Z">
        <w:r w:rsidR="00AB5D8A">
          <w:instrText xml:space="preserve"> ADDIN NE.Ref.{B6064BC4-877A-46DA-83DE-00BFD2985DDA}</w:instrText>
        </w:r>
      </w:ins>
      <w:del w:id="201" w:author="Liu Jw" w:date="2021-11-24T15:48:00Z">
        <w:r w:rsidR="00AB5D8A" w:rsidDel="00AB5D8A">
          <w:delInstrText xml:space="preserve"> ADDIN NE.Ref.{B6064BC4-877A-46DA-83DE-00BFD2985DDA}</w:delInstrText>
        </w:r>
      </w:del>
      <w:r w:rsidR="00C5409A">
        <w:fldChar w:fldCharType="separate"/>
      </w:r>
      <w:ins w:id="202" w:author="Liu Jw" w:date="2021-11-24T16:19:00Z">
        <w:r w:rsidR="00D118E1">
          <w:rPr>
            <w:rFonts w:ascii="Calibri" w:hAnsi="Calibri" w:cs="Calibri"/>
            <w:color w:val="080000"/>
            <w:kern w:val="0"/>
            <w:szCs w:val="21"/>
            <w:vertAlign w:val="superscript"/>
          </w:rPr>
          <w:t>[20, 21]</w:t>
        </w:r>
      </w:ins>
      <w:del w:id="203" w:author="Liu Jw" w:date="2021-11-24T15:48:00Z">
        <w:r w:rsidR="00AB5D8A" w:rsidDel="00AB5D8A">
          <w:rPr>
            <w:rFonts w:ascii="Calibri" w:hAnsi="Calibri" w:cs="Calibri"/>
            <w:color w:val="080000"/>
            <w:kern w:val="0"/>
            <w:szCs w:val="21"/>
            <w:vertAlign w:val="superscript"/>
          </w:rPr>
          <w:delText>[27, 28]</w:delText>
        </w:r>
      </w:del>
      <w:r w:rsidR="00C5409A">
        <w:fldChar w:fldCharType="end"/>
      </w:r>
      <w:r w:rsidR="00AF4C8A">
        <w:rPr>
          <w:rFonts w:hint="eastAsia"/>
        </w:rPr>
        <w:t>。</w:t>
      </w:r>
      <w:r w:rsidR="00576D32">
        <w:rPr>
          <w:rFonts w:hint="eastAsia"/>
        </w:rPr>
        <w:t>因而，由于代谢手术术后患者的脂肪组织、</w:t>
      </w:r>
      <w:r w:rsidR="00C5409A">
        <w:rPr>
          <w:rFonts w:hint="eastAsia"/>
        </w:rPr>
        <w:t>瘦</w:t>
      </w:r>
      <w:r w:rsidR="00576D32">
        <w:rPr>
          <w:rFonts w:hint="eastAsia"/>
        </w:rPr>
        <w:t>组织都出现显著的下降，即有利于骨骼密度的因素（如体重和瘦组织含量）与有害于骨骼密度的因素（如内脏脂肪、整体脂肪</w:t>
      </w:r>
      <w:del w:id="204" w:author="Liu Jw" w:date="2021-11-24T22:33:00Z">
        <w:r w:rsidR="00576D32" w:rsidDel="00B17066">
          <w:rPr>
            <w:rFonts w:hint="eastAsia"/>
          </w:rPr>
          <w:delText>百分比</w:delText>
        </w:r>
      </w:del>
      <w:ins w:id="205" w:author="Liu Jw" w:date="2021-11-24T22:33:00Z">
        <w:r w:rsidR="00B17066">
          <w:rPr>
            <w:rFonts w:hint="eastAsia"/>
          </w:rPr>
          <w:t>比率</w:t>
        </w:r>
      </w:ins>
      <w:r w:rsidR="00576D32">
        <w:rPr>
          <w:rFonts w:hint="eastAsia"/>
        </w:rPr>
        <w:t>）</w:t>
      </w:r>
      <w:del w:id="206" w:author="Liu Jw" w:date="2021-11-24T22:33:00Z">
        <w:r w:rsidR="00576D32" w:rsidDel="00B17066">
          <w:rPr>
            <w:rFonts w:hint="eastAsia"/>
          </w:rPr>
          <w:delText>同时</w:delText>
        </w:r>
      </w:del>
      <w:ins w:id="207" w:author="Liu Jw" w:date="2021-11-24T22:33:00Z">
        <w:r w:rsidR="00B17066">
          <w:rPr>
            <w:rFonts w:hint="eastAsia"/>
          </w:rPr>
          <w:t>也</w:t>
        </w:r>
      </w:ins>
      <w:r w:rsidR="00576D32">
        <w:rPr>
          <w:rFonts w:hint="eastAsia"/>
        </w:rPr>
        <w:t>变化，因此骨骼密度的整体变化趋势也许比</w:t>
      </w:r>
      <w:del w:id="208" w:author="Liu Jw" w:date="2021-11-24T22:33:00Z">
        <w:r w:rsidR="00576D32" w:rsidDel="00B17066">
          <w:rPr>
            <w:rFonts w:hint="eastAsia"/>
          </w:rPr>
          <w:delText>想象</w:delText>
        </w:r>
      </w:del>
      <w:ins w:id="209" w:author="Liu Jw" w:date="2021-11-24T22:33:00Z">
        <w:r w:rsidR="00B17066">
          <w:rPr>
            <w:rFonts w:hint="eastAsia"/>
          </w:rPr>
          <w:t>预想的</w:t>
        </w:r>
      </w:ins>
      <w:del w:id="210" w:author="Liu Jw" w:date="2021-11-24T22:33:00Z">
        <w:r w:rsidR="00576D32" w:rsidDel="00B17066">
          <w:rPr>
            <w:rFonts w:hint="eastAsia"/>
          </w:rPr>
          <w:delText>中</w:delText>
        </w:r>
      </w:del>
      <w:r w:rsidR="00576D32">
        <w:rPr>
          <w:rFonts w:hint="eastAsia"/>
        </w:rPr>
        <w:t>的更为</w:t>
      </w:r>
      <w:del w:id="211" w:author="Liu Jw" w:date="2021-11-24T22:33:00Z">
        <w:r w:rsidR="00576D32" w:rsidDel="00B17066">
          <w:rPr>
            <w:rFonts w:hint="eastAsia"/>
          </w:rPr>
          <w:delText>复杂</w:delText>
        </w:r>
      </w:del>
      <w:ins w:id="212" w:author="Liu Jw" w:date="2021-11-24T22:33:00Z">
        <w:r w:rsidR="00B17066">
          <w:rPr>
            <w:rFonts w:hint="eastAsia"/>
          </w:rPr>
          <w:t>深奥</w:t>
        </w:r>
      </w:ins>
      <w:r w:rsidR="00576D32">
        <w:rPr>
          <w:rFonts w:hint="eastAsia"/>
        </w:rPr>
        <w:t>。</w:t>
      </w:r>
    </w:p>
    <w:p w:rsidR="00284666" w:rsidRDefault="00DE4091" w:rsidP="00937D24">
      <w:r>
        <w:rPr>
          <w:rFonts w:hint="eastAsia"/>
        </w:rPr>
        <w:t>3.</w:t>
      </w:r>
      <w:r>
        <w:t xml:space="preserve"> </w:t>
      </w:r>
      <w:r w:rsidR="00284666">
        <w:rPr>
          <w:rFonts w:hint="eastAsia"/>
        </w:rPr>
        <w:t>激素水平改变</w:t>
      </w:r>
    </w:p>
    <w:p w:rsidR="00284666" w:rsidRDefault="00892CF4" w:rsidP="00937D24">
      <w:r>
        <w:tab/>
      </w:r>
      <w:r w:rsidR="00D34F56">
        <w:rPr>
          <w:rFonts w:hint="eastAsia"/>
        </w:rPr>
        <w:t>多种激素对骨骼代谢起到了明显的调控作用，</w:t>
      </w:r>
      <w:r w:rsidR="001C5C35">
        <w:rPr>
          <w:rFonts w:hint="eastAsia"/>
        </w:rPr>
        <w:t>包括了脂联素、瘦素和多种胃肠激素，例如为生长激素释放素、</w:t>
      </w:r>
      <w:r w:rsidR="001C5C35">
        <w:rPr>
          <w:rFonts w:hint="eastAsia"/>
        </w:rPr>
        <w:t>YY</w:t>
      </w:r>
      <w:r w:rsidR="001C5C35">
        <w:rPr>
          <w:rFonts w:hint="eastAsia"/>
        </w:rPr>
        <w:t>肽及胰高血糖素样肽</w:t>
      </w:r>
      <w:r w:rsidR="001C5C35">
        <w:rPr>
          <w:rFonts w:hint="eastAsia"/>
        </w:rPr>
        <w:t>-1</w:t>
      </w:r>
      <w:r w:rsidR="001C5C35">
        <w:rPr>
          <w:rFonts w:hint="eastAsia"/>
        </w:rPr>
        <w:t>等</w:t>
      </w:r>
      <w:r w:rsidR="00F03538">
        <w:fldChar w:fldCharType="begin"/>
      </w:r>
      <w:ins w:id="213" w:author="Liu Jw" w:date="2021-11-24T15:48:00Z">
        <w:r w:rsidR="00AB5D8A">
          <w:instrText xml:space="preserve"> ADDIN NE.Ref.{7EDFE559-9D73-4817-91BC-8340B4219505}</w:instrText>
        </w:r>
      </w:ins>
      <w:del w:id="214" w:author="Liu Jw" w:date="2021-11-24T15:48:00Z">
        <w:r w:rsidR="00AB5D8A" w:rsidDel="00AB5D8A">
          <w:delInstrText xml:space="preserve"> ADDIN NE.Ref.{7EDFE559-9D73-4817-91BC-8340B4219505}</w:delInstrText>
        </w:r>
      </w:del>
      <w:r w:rsidR="00F03538">
        <w:fldChar w:fldCharType="separate"/>
      </w:r>
      <w:ins w:id="215" w:author="Liu Jw" w:date="2021-11-24T16:19:00Z">
        <w:r w:rsidR="00D118E1">
          <w:rPr>
            <w:rFonts w:ascii="Calibri" w:hAnsi="Calibri" w:cs="Calibri"/>
            <w:color w:val="080000"/>
            <w:kern w:val="0"/>
            <w:szCs w:val="21"/>
            <w:vertAlign w:val="superscript"/>
          </w:rPr>
          <w:t>[11]</w:t>
        </w:r>
      </w:ins>
      <w:del w:id="216" w:author="Liu Jw" w:date="2021-11-24T15:48:00Z">
        <w:r w:rsidR="00AB5D8A" w:rsidDel="00AB5D8A">
          <w:rPr>
            <w:rFonts w:ascii="Calibri" w:hAnsi="Calibri" w:cs="Calibri"/>
            <w:color w:val="080000"/>
            <w:kern w:val="0"/>
            <w:szCs w:val="21"/>
            <w:vertAlign w:val="superscript"/>
          </w:rPr>
          <w:delText>[20]</w:delText>
        </w:r>
      </w:del>
      <w:r w:rsidR="00F03538">
        <w:fldChar w:fldCharType="end"/>
      </w:r>
      <w:r w:rsidR="001C5C35">
        <w:rPr>
          <w:rFonts w:hint="eastAsia"/>
        </w:rPr>
        <w:t>。瘦素</w:t>
      </w:r>
      <w:del w:id="217" w:author="Liu Jw" w:date="2021-11-24T22:33:00Z">
        <w:r w:rsidR="001C5C35" w:rsidDel="00B17066">
          <w:rPr>
            <w:rFonts w:hint="eastAsia"/>
          </w:rPr>
          <w:delText>及</w:delText>
        </w:r>
      </w:del>
      <w:ins w:id="218" w:author="Liu Jw" w:date="2021-11-24T22:33:00Z">
        <w:r w:rsidR="00B17066">
          <w:rPr>
            <w:rFonts w:hint="eastAsia"/>
          </w:rPr>
          <w:t>和</w:t>
        </w:r>
      </w:ins>
      <w:r w:rsidR="001C5C35">
        <w:rPr>
          <w:rFonts w:hint="eastAsia"/>
        </w:rPr>
        <w:t>脂联素由脂肪细胞分泌</w:t>
      </w:r>
      <w:del w:id="219" w:author="Liu Jw" w:date="2021-11-24T22:33:00Z">
        <w:r w:rsidR="001C5C35" w:rsidDel="00B17066">
          <w:rPr>
            <w:rFonts w:hint="eastAsia"/>
          </w:rPr>
          <w:delText>而来</w:delText>
        </w:r>
      </w:del>
      <w:ins w:id="220" w:author="Liu Jw" w:date="2021-11-24T22:33:00Z">
        <w:r w:rsidR="00B17066">
          <w:rPr>
            <w:rFonts w:hint="eastAsia"/>
          </w:rPr>
          <w:t>产生</w:t>
        </w:r>
      </w:ins>
      <w:r w:rsidR="001C5C35">
        <w:rPr>
          <w:rFonts w:hint="eastAsia"/>
        </w:rPr>
        <w:t>，其水平随着脂肪细胞的减少而降低。</w:t>
      </w:r>
      <w:del w:id="221" w:author="Liu Jw" w:date="2021-11-24T22:34:00Z">
        <w:r w:rsidR="001C5C35" w:rsidDel="00B17066">
          <w:rPr>
            <w:rFonts w:hint="eastAsia"/>
          </w:rPr>
          <w:delText>其中</w:delText>
        </w:r>
      </w:del>
      <w:ins w:id="222" w:author="Liu Jw" w:date="2021-11-24T22:34:00Z">
        <w:r w:rsidR="00B17066">
          <w:rPr>
            <w:rFonts w:hint="eastAsia"/>
          </w:rPr>
          <w:t>这当中</w:t>
        </w:r>
      </w:ins>
      <w:r w:rsidR="001C5C35">
        <w:rPr>
          <w:rFonts w:hint="eastAsia"/>
        </w:rPr>
        <w:t>，脂联素</w:t>
      </w:r>
      <w:del w:id="223" w:author="Liu Jw" w:date="2021-11-24T22:34:00Z">
        <w:r w:rsidR="001C5C35" w:rsidDel="00B17066">
          <w:rPr>
            <w:rFonts w:hint="eastAsia"/>
          </w:rPr>
          <w:delText>水平</w:delText>
        </w:r>
      </w:del>
      <w:ins w:id="224" w:author="Liu Jw" w:date="2021-11-24T22:34:00Z">
        <w:r w:rsidR="00B17066">
          <w:rPr>
            <w:rFonts w:hint="eastAsia"/>
          </w:rPr>
          <w:t>幅度</w:t>
        </w:r>
      </w:ins>
      <w:r w:rsidR="001C5C35">
        <w:rPr>
          <w:rFonts w:hint="eastAsia"/>
        </w:rPr>
        <w:t>和患者的骨骼密度负</w:t>
      </w:r>
      <w:del w:id="225" w:author="Liu Jw" w:date="2021-11-24T22:34:00Z">
        <w:r w:rsidR="001C5C35" w:rsidDel="00B17066">
          <w:rPr>
            <w:rFonts w:hint="eastAsia"/>
          </w:rPr>
          <w:delText>相关</w:delText>
        </w:r>
      </w:del>
      <w:ins w:id="226" w:author="Liu Jw" w:date="2021-11-24T22:34:00Z">
        <w:r w:rsidR="00B17066">
          <w:rPr>
            <w:rFonts w:hint="eastAsia"/>
          </w:rPr>
          <w:t>关联</w:t>
        </w:r>
      </w:ins>
      <w:r w:rsidR="001C5C35">
        <w:rPr>
          <w:rFonts w:hint="eastAsia"/>
        </w:rPr>
        <w:t>；但是瘦素的水平</w:t>
      </w:r>
      <w:del w:id="227" w:author="Liu Jw" w:date="2021-11-24T22:34:00Z">
        <w:r w:rsidR="001C5C35" w:rsidDel="00B17066">
          <w:rPr>
            <w:rFonts w:hint="eastAsia"/>
          </w:rPr>
          <w:delText>下降</w:delText>
        </w:r>
      </w:del>
      <w:ins w:id="228" w:author="Liu Jw" w:date="2021-11-24T22:34:00Z">
        <w:r w:rsidR="00B17066">
          <w:rPr>
            <w:rFonts w:hint="eastAsia"/>
          </w:rPr>
          <w:t>降低</w:t>
        </w:r>
      </w:ins>
      <w:r w:rsidR="001C5C35">
        <w:rPr>
          <w:rFonts w:hint="eastAsia"/>
        </w:rPr>
        <w:t>和代谢术后</w:t>
      </w:r>
      <w:ins w:id="229" w:author="Liu Jw" w:date="2021-11-24T22:34:00Z">
        <w:r w:rsidR="00B17066">
          <w:rPr>
            <w:rFonts w:hint="eastAsia"/>
          </w:rPr>
          <w:t>，患者</w:t>
        </w:r>
      </w:ins>
      <w:r w:rsidR="001C5C35">
        <w:rPr>
          <w:rFonts w:hint="eastAsia"/>
        </w:rPr>
        <w:t>骨吸收</w:t>
      </w:r>
      <w:ins w:id="230" w:author="Liu Jw" w:date="2021-11-24T22:34:00Z">
        <w:r w:rsidR="00B17066">
          <w:rPr>
            <w:rFonts w:hint="eastAsia"/>
          </w:rPr>
          <w:t>的</w:t>
        </w:r>
      </w:ins>
      <w:r w:rsidR="001C5C35">
        <w:rPr>
          <w:rFonts w:hint="eastAsia"/>
        </w:rPr>
        <w:t>指标以及骨钙素水平的</w:t>
      </w:r>
      <w:del w:id="231" w:author="Liu Jw" w:date="2021-11-24T22:34:00Z">
        <w:r w:rsidR="001C5C35" w:rsidDel="00B17066">
          <w:rPr>
            <w:rFonts w:hint="eastAsia"/>
          </w:rPr>
          <w:delText>增加</w:delText>
        </w:r>
      </w:del>
      <w:ins w:id="232" w:author="Liu Jw" w:date="2021-11-24T22:34:00Z">
        <w:r w:rsidR="00B17066">
          <w:rPr>
            <w:rFonts w:hint="eastAsia"/>
          </w:rPr>
          <w:t>提高</w:t>
        </w:r>
      </w:ins>
      <w:r w:rsidR="001C5C35">
        <w:rPr>
          <w:rFonts w:hint="eastAsia"/>
        </w:rPr>
        <w:t>都</w:t>
      </w:r>
      <w:del w:id="233" w:author="Liu Jw" w:date="2021-11-24T22:34:00Z">
        <w:r w:rsidR="001C5C35" w:rsidDel="00B17066">
          <w:rPr>
            <w:rFonts w:hint="eastAsia"/>
          </w:rPr>
          <w:delText>相关</w:delText>
        </w:r>
      </w:del>
      <w:ins w:id="234" w:author="Liu Jw" w:date="2021-11-24T22:34:00Z">
        <w:r w:rsidR="00B17066">
          <w:rPr>
            <w:rFonts w:hint="eastAsia"/>
          </w:rPr>
          <w:t>有联系</w:t>
        </w:r>
      </w:ins>
      <w:r w:rsidR="001C5C35">
        <w:rPr>
          <w:rFonts w:hint="eastAsia"/>
        </w:rPr>
        <w:t>，</w:t>
      </w:r>
      <w:del w:id="235" w:author="Liu Jw" w:date="2021-11-24T22:35:00Z">
        <w:r w:rsidR="001C5C35" w:rsidDel="00B17066">
          <w:rPr>
            <w:rFonts w:hint="eastAsia"/>
          </w:rPr>
          <w:delText>提示</w:delText>
        </w:r>
      </w:del>
      <w:ins w:id="236" w:author="Liu Jw" w:date="2021-11-24T22:35:00Z">
        <w:r w:rsidR="00B17066">
          <w:rPr>
            <w:rFonts w:hint="eastAsia"/>
          </w:rPr>
          <w:t>意味着</w:t>
        </w:r>
      </w:ins>
      <w:r w:rsidR="001C5C35">
        <w:rPr>
          <w:rFonts w:hint="eastAsia"/>
        </w:rPr>
        <w:t>上述的两</w:t>
      </w:r>
      <w:del w:id="237" w:author="Liu Jw" w:date="2021-11-24T22:35:00Z">
        <w:r w:rsidR="001C5C35" w:rsidDel="00B17066">
          <w:rPr>
            <w:rFonts w:hint="eastAsia"/>
          </w:rPr>
          <w:delText>种</w:delText>
        </w:r>
      </w:del>
      <w:ins w:id="238" w:author="Liu Jw" w:date="2021-11-24T22:35:00Z">
        <w:r w:rsidR="00B17066">
          <w:rPr>
            <w:rFonts w:hint="eastAsia"/>
          </w:rPr>
          <w:t>种不同的</w:t>
        </w:r>
      </w:ins>
      <w:r w:rsidR="001C5C35">
        <w:rPr>
          <w:rFonts w:hint="eastAsia"/>
        </w:rPr>
        <w:t>激素对骨细胞具有调节</w:t>
      </w:r>
      <w:del w:id="239" w:author="Liu Jw" w:date="2021-11-24T22:35:00Z">
        <w:r w:rsidR="001C5C35" w:rsidDel="00B17066">
          <w:rPr>
            <w:rFonts w:hint="eastAsia"/>
          </w:rPr>
          <w:delText>作用</w:delText>
        </w:r>
      </w:del>
      <w:ins w:id="240" w:author="Liu Jw" w:date="2021-11-24T22:35:00Z">
        <w:r w:rsidR="00B17066">
          <w:rPr>
            <w:rFonts w:hint="eastAsia"/>
          </w:rPr>
          <w:t>功能</w:t>
        </w:r>
      </w:ins>
      <w:r w:rsidR="001C5C35">
        <w:rPr>
          <w:rFonts w:hint="eastAsia"/>
        </w:rPr>
        <w:t>。</w:t>
      </w:r>
      <w:r w:rsidR="00246EF9">
        <w:rPr>
          <w:rFonts w:hint="eastAsia"/>
        </w:rPr>
        <w:t>胃肠激素具有</w:t>
      </w:r>
      <w:del w:id="241" w:author="Liu Jw" w:date="2021-11-24T22:35:00Z">
        <w:r w:rsidR="00246EF9" w:rsidDel="00B17066">
          <w:rPr>
            <w:rFonts w:hint="eastAsia"/>
          </w:rPr>
          <w:delText>抑制</w:delText>
        </w:r>
      </w:del>
      <w:ins w:id="242" w:author="Liu Jw" w:date="2021-11-24T22:35:00Z">
        <w:r w:rsidR="00B17066">
          <w:rPr>
            <w:rFonts w:hint="eastAsia"/>
          </w:rPr>
          <w:t>控制</w:t>
        </w:r>
      </w:ins>
      <w:r w:rsidR="00246EF9">
        <w:rPr>
          <w:rFonts w:hint="eastAsia"/>
        </w:rPr>
        <w:t>患者食欲，具有</w:t>
      </w:r>
      <w:del w:id="243" w:author="Liu Jw" w:date="2021-11-24T22:35:00Z">
        <w:r w:rsidR="00246EF9" w:rsidDel="00B17066">
          <w:rPr>
            <w:rFonts w:hint="eastAsia"/>
          </w:rPr>
          <w:delText>维持</w:delText>
        </w:r>
      </w:del>
      <w:ins w:id="244" w:author="Liu Jw" w:date="2021-11-24T22:35:00Z">
        <w:r w:rsidR="00B17066">
          <w:rPr>
            <w:rFonts w:hint="eastAsia"/>
          </w:rPr>
          <w:t>促进</w:t>
        </w:r>
      </w:ins>
      <w:r w:rsidR="00246EF9">
        <w:rPr>
          <w:rFonts w:hint="eastAsia"/>
        </w:rPr>
        <w:t>体重稳定的功能，在患者术后</w:t>
      </w:r>
      <w:r w:rsidR="00246EF9">
        <w:rPr>
          <w:rFonts w:hint="eastAsia"/>
        </w:rPr>
        <w:t>2d</w:t>
      </w:r>
      <w:r w:rsidR="00246EF9">
        <w:rPr>
          <w:rFonts w:hint="eastAsia"/>
        </w:rPr>
        <w:t>内即可出现明显的</w:t>
      </w:r>
      <w:del w:id="245" w:author="Liu Jw" w:date="2021-11-24T22:35:00Z">
        <w:r w:rsidR="00246EF9" w:rsidDel="00B17066">
          <w:rPr>
            <w:rFonts w:hint="eastAsia"/>
          </w:rPr>
          <w:delText>YY</w:delText>
        </w:r>
        <w:r w:rsidR="00246EF9" w:rsidDel="00B17066">
          <w:rPr>
            <w:rFonts w:hint="eastAsia"/>
          </w:rPr>
          <w:delText>肽和</w:delText>
        </w:r>
      </w:del>
      <w:r w:rsidR="00246EF9">
        <w:rPr>
          <w:rFonts w:hint="eastAsia"/>
        </w:rPr>
        <w:t>胰高血糖素样肽</w:t>
      </w:r>
      <w:r w:rsidR="00246EF9">
        <w:rPr>
          <w:rFonts w:hint="eastAsia"/>
        </w:rPr>
        <w:t>-1</w:t>
      </w:r>
      <w:r w:rsidR="00246EF9">
        <w:rPr>
          <w:rFonts w:hint="eastAsia"/>
        </w:rPr>
        <w:t>水平</w:t>
      </w:r>
      <w:ins w:id="246" w:author="Liu Jw" w:date="2021-11-24T22:36:00Z">
        <w:r w:rsidR="00B17066">
          <w:rPr>
            <w:rFonts w:hint="eastAsia"/>
          </w:rPr>
          <w:t>和</w:t>
        </w:r>
        <w:r w:rsidR="00B17066">
          <w:rPr>
            <w:rFonts w:hint="eastAsia"/>
          </w:rPr>
          <w:t>YY</w:t>
        </w:r>
        <w:r w:rsidR="00B17066">
          <w:rPr>
            <w:rFonts w:hint="eastAsia"/>
          </w:rPr>
          <w:t>肽</w:t>
        </w:r>
        <w:r w:rsidR="00B17066">
          <w:rPr>
            <w:rFonts w:hint="eastAsia"/>
          </w:rPr>
          <w:t>浓度</w:t>
        </w:r>
      </w:ins>
      <w:bookmarkStart w:id="247" w:name="_GoBack"/>
      <w:bookmarkEnd w:id="247"/>
      <w:r w:rsidR="00246EF9">
        <w:rPr>
          <w:rFonts w:hint="eastAsia"/>
        </w:rPr>
        <w:t>的上升，并且在</w:t>
      </w:r>
      <w:r w:rsidR="00246EF9">
        <w:rPr>
          <w:rFonts w:hint="eastAsia"/>
        </w:rPr>
        <w:t>10</w:t>
      </w:r>
      <w:r w:rsidR="00246EF9">
        <w:rPr>
          <w:rFonts w:hint="eastAsia"/>
        </w:rPr>
        <w:t>年内都保持持续的增加；其对骨骼代谢也有一定的影响，但具体机制还不是很明确</w:t>
      </w:r>
      <w:r w:rsidR="00F03538">
        <w:fldChar w:fldCharType="begin"/>
      </w:r>
      <w:ins w:id="248" w:author="Liu Jw" w:date="2021-11-24T15:48:00Z">
        <w:r w:rsidR="00AB5D8A">
          <w:instrText xml:space="preserve"> ADDIN NE.Ref.{C05E4B6D-CD32-4896-9B39-7452EF820B2A}</w:instrText>
        </w:r>
      </w:ins>
      <w:del w:id="249" w:author="Liu Jw" w:date="2021-11-24T15:48:00Z">
        <w:r w:rsidR="00AB5D8A" w:rsidDel="00AB5D8A">
          <w:delInstrText xml:space="preserve"> ADDIN NE.Ref.{C05E4B6D-CD32-4896-9B39-7452EF820B2A}</w:delInstrText>
        </w:r>
      </w:del>
      <w:r w:rsidR="00F03538">
        <w:fldChar w:fldCharType="separate"/>
      </w:r>
      <w:ins w:id="250" w:author="Liu Jw" w:date="2021-11-24T16:19:00Z">
        <w:r w:rsidR="00D118E1">
          <w:rPr>
            <w:rFonts w:ascii="Calibri" w:hAnsi="Calibri" w:cs="Calibri"/>
            <w:color w:val="080000"/>
            <w:kern w:val="0"/>
            <w:szCs w:val="21"/>
            <w:vertAlign w:val="superscript"/>
          </w:rPr>
          <w:t>[17, 22]</w:t>
        </w:r>
      </w:ins>
      <w:del w:id="251" w:author="Liu Jw" w:date="2021-11-24T15:48:00Z">
        <w:r w:rsidR="00AB5D8A" w:rsidDel="00AB5D8A">
          <w:rPr>
            <w:rFonts w:ascii="Calibri" w:hAnsi="Calibri" w:cs="Calibri"/>
            <w:color w:val="080000"/>
            <w:kern w:val="0"/>
            <w:szCs w:val="21"/>
            <w:vertAlign w:val="superscript"/>
          </w:rPr>
          <w:delText>[9, 29]</w:delText>
        </w:r>
      </w:del>
      <w:r w:rsidR="00F03538">
        <w:fldChar w:fldCharType="end"/>
      </w:r>
      <w:r w:rsidR="00246EF9">
        <w:rPr>
          <w:rFonts w:hint="eastAsia"/>
        </w:rPr>
        <w:t>。此外，代谢手术也可以通过影响患者的</w:t>
      </w:r>
      <w:r w:rsidR="003B2E66">
        <w:rPr>
          <w:rFonts w:hint="eastAsia"/>
        </w:rPr>
        <w:t>机体</w:t>
      </w:r>
      <w:r w:rsidR="00246EF9">
        <w:rPr>
          <w:rFonts w:hint="eastAsia"/>
        </w:rPr>
        <w:t>的</w:t>
      </w:r>
      <w:del w:id="252" w:author="Liu Jw" w:date="2021-11-24T22:28:00Z">
        <w:r w:rsidR="00246EF9" w:rsidDel="00E80F48">
          <w:rPr>
            <w:rFonts w:hint="eastAsia"/>
          </w:rPr>
          <w:delText>言行状态、</w:delText>
        </w:r>
      </w:del>
      <w:r w:rsidR="00246EF9">
        <w:rPr>
          <w:rFonts w:hint="eastAsia"/>
        </w:rPr>
        <w:t>神经内分泌系统的功能等进而影响患者的骨骼代谢。</w:t>
      </w:r>
    </w:p>
    <w:p w:rsidR="00892CF4" w:rsidRPr="00246EF9" w:rsidRDefault="00892CF4" w:rsidP="00937D24"/>
    <w:p w:rsidR="00284666" w:rsidRDefault="00284666" w:rsidP="00937D24">
      <w:del w:id="253" w:author="Liu Jw" w:date="2021-11-24T15:47:00Z">
        <w:r w:rsidDel="00AB5D8A">
          <w:rPr>
            <w:rFonts w:hint="eastAsia"/>
          </w:rPr>
          <w:delText>五</w:delText>
        </w:r>
      </w:del>
      <w:ins w:id="254" w:author="Liu Jw" w:date="2021-11-24T15:47:00Z">
        <w:r w:rsidR="00AB5D8A">
          <w:rPr>
            <w:rFonts w:hint="eastAsia"/>
          </w:rPr>
          <w:t>四</w:t>
        </w:r>
      </w:ins>
      <w:r>
        <w:rPr>
          <w:rFonts w:hint="eastAsia"/>
        </w:rPr>
        <w:t>、代谢手术骨代谢异常的</w:t>
      </w:r>
      <w:r w:rsidR="003C564E">
        <w:rPr>
          <w:rFonts w:hint="eastAsia"/>
        </w:rPr>
        <w:t>治疗和预防</w:t>
      </w:r>
    </w:p>
    <w:p w:rsidR="00284666" w:rsidRDefault="00DE418F" w:rsidP="00937D24">
      <w:r>
        <w:tab/>
      </w:r>
      <w:r>
        <w:rPr>
          <w:rFonts w:hint="eastAsia"/>
        </w:rPr>
        <w:t>代谢手术后骨代谢异常引起的骨</w:t>
      </w:r>
      <w:r w:rsidR="00400F75">
        <w:rPr>
          <w:rFonts w:hint="eastAsia"/>
        </w:rPr>
        <w:t>代谢</w:t>
      </w:r>
      <w:r>
        <w:rPr>
          <w:rFonts w:hint="eastAsia"/>
        </w:rPr>
        <w:t>障碍</w:t>
      </w:r>
      <w:r w:rsidR="00CB198A">
        <w:rPr>
          <w:rFonts w:hint="eastAsia"/>
        </w:rPr>
        <w:t>及钙和</w:t>
      </w:r>
      <w:r>
        <w:rPr>
          <w:rFonts w:hint="eastAsia"/>
        </w:rPr>
        <w:t>骨</w:t>
      </w:r>
      <w:r w:rsidR="00400F75">
        <w:rPr>
          <w:rFonts w:hint="eastAsia"/>
        </w:rPr>
        <w:t>等微量元素</w:t>
      </w:r>
      <w:r w:rsidR="00CB198A">
        <w:rPr>
          <w:rFonts w:hint="eastAsia"/>
        </w:rPr>
        <w:t>的</w:t>
      </w:r>
      <w:r w:rsidR="00400F75">
        <w:rPr>
          <w:rFonts w:hint="eastAsia"/>
        </w:rPr>
        <w:t>摄入</w:t>
      </w:r>
      <w:r>
        <w:rPr>
          <w:rFonts w:hint="eastAsia"/>
        </w:rPr>
        <w:t>丢失，会造成骨折等严重的并发症。现有研究已证明，在肥胖症患者术前就补充足量的维生素</w:t>
      </w:r>
      <w:r>
        <w:rPr>
          <w:rFonts w:hint="eastAsia"/>
        </w:rPr>
        <w:t>D</w:t>
      </w:r>
      <w:r>
        <w:rPr>
          <w:rFonts w:hint="eastAsia"/>
        </w:rPr>
        <w:t>，同时术后关注各种营养素的补充，同时鼓励患者尽早地参与各种运动，能有效的减少术后骨密度的下降。</w:t>
      </w:r>
      <w:r w:rsidR="00CB198A">
        <w:rPr>
          <w:rFonts w:hint="eastAsia"/>
        </w:rPr>
        <w:lastRenderedPageBreak/>
        <w:t>国外的研究人员发现</w:t>
      </w:r>
      <w:r w:rsidR="00400F75">
        <w:fldChar w:fldCharType="begin"/>
      </w:r>
      <w:ins w:id="255" w:author="Liu Jw" w:date="2021-11-24T15:48:00Z">
        <w:r w:rsidR="00AB5D8A">
          <w:instrText xml:space="preserve"> ADDIN NE.Ref.{5EE86A09-87DD-44F2-9CC9-E33EA9EDEFDB}</w:instrText>
        </w:r>
      </w:ins>
      <w:del w:id="256" w:author="Liu Jw" w:date="2021-11-24T15:48:00Z">
        <w:r w:rsidR="00AB5D8A" w:rsidDel="00AB5D8A">
          <w:delInstrText xml:space="preserve"> ADDIN NE.Ref.{5EE86A09-87DD-44F2-9CC9-E33EA9EDEFDB}</w:delInstrText>
        </w:r>
      </w:del>
      <w:r w:rsidR="00400F75">
        <w:fldChar w:fldCharType="separate"/>
      </w:r>
      <w:ins w:id="257" w:author="Liu Jw" w:date="2021-11-24T16:19:00Z">
        <w:r w:rsidR="00D118E1">
          <w:rPr>
            <w:rFonts w:ascii="Calibri" w:hAnsi="Calibri" w:cs="Calibri"/>
            <w:color w:val="080000"/>
            <w:kern w:val="0"/>
            <w:szCs w:val="21"/>
            <w:vertAlign w:val="superscript"/>
          </w:rPr>
          <w:t>[23]</w:t>
        </w:r>
      </w:ins>
      <w:del w:id="258" w:author="Liu Jw" w:date="2021-11-24T15:48:00Z">
        <w:r w:rsidR="00AB5D8A" w:rsidDel="00AB5D8A">
          <w:rPr>
            <w:rFonts w:ascii="Calibri" w:hAnsi="Calibri" w:cs="Calibri"/>
            <w:color w:val="080000"/>
            <w:kern w:val="0"/>
            <w:szCs w:val="21"/>
            <w:vertAlign w:val="superscript"/>
          </w:rPr>
          <w:delText>[30]</w:delText>
        </w:r>
      </w:del>
      <w:r w:rsidR="00400F75">
        <w:fldChar w:fldCharType="end"/>
      </w:r>
      <w:r w:rsidR="00CB198A">
        <w:rPr>
          <w:rFonts w:hint="eastAsia"/>
        </w:rPr>
        <w:t>，在手术前的</w:t>
      </w:r>
      <w:r w:rsidR="00CB198A">
        <w:rPr>
          <w:rFonts w:hint="eastAsia"/>
        </w:rPr>
        <w:t>8</w:t>
      </w:r>
      <w:r w:rsidR="00CB198A">
        <w:rPr>
          <w:rFonts w:hint="eastAsia"/>
        </w:rPr>
        <w:t>周内，每周都给予患者</w:t>
      </w:r>
      <w:r w:rsidR="00CB198A">
        <w:rPr>
          <w:rFonts w:hint="eastAsia"/>
        </w:rPr>
        <w:t>28000IU</w:t>
      </w:r>
      <w:r w:rsidR="00CB198A">
        <w:rPr>
          <w:rFonts w:hint="eastAsia"/>
        </w:rPr>
        <w:t>的维生素</w:t>
      </w:r>
      <w:r w:rsidR="00CB198A">
        <w:rPr>
          <w:rFonts w:hint="eastAsia"/>
        </w:rPr>
        <w:t>D3</w:t>
      </w:r>
      <w:r w:rsidR="00CB198A">
        <w:rPr>
          <w:rFonts w:hint="eastAsia"/>
        </w:rPr>
        <w:t>，同时术后给与</w:t>
      </w:r>
      <w:r w:rsidR="00CB198A">
        <w:rPr>
          <w:rFonts w:hint="eastAsia"/>
        </w:rPr>
        <w:t>16000IU</w:t>
      </w:r>
      <w:r w:rsidR="00CB198A">
        <w:rPr>
          <w:rFonts w:hint="eastAsia"/>
        </w:rPr>
        <w:t>的单柠檬酸钙，同时使患者保持适当的体育锻炼，这样的患者与对照组相比，表现的胶原</w:t>
      </w:r>
      <w:r w:rsidR="00CB198A">
        <w:rPr>
          <w:rFonts w:hint="eastAsia"/>
        </w:rPr>
        <w:t>C</w:t>
      </w:r>
      <w:r w:rsidR="00CB198A">
        <w:rPr>
          <w:rFonts w:hint="eastAsia"/>
        </w:rPr>
        <w:t>端肽交联、</w:t>
      </w:r>
      <w:r w:rsidR="00CB198A">
        <w:rPr>
          <w:rFonts w:hint="eastAsia"/>
        </w:rPr>
        <w:t>25</w:t>
      </w:r>
      <w:r w:rsidR="00CB198A">
        <w:rPr>
          <w:rFonts w:hint="eastAsia"/>
        </w:rPr>
        <w:t>羟维生素</w:t>
      </w:r>
      <w:r w:rsidR="00CB198A">
        <w:rPr>
          <w:rFonts w:hint="eastAsia"/>
        </w:rPr>
        <w:t>D</w:t>
      </w:r>
      <w:r w:rsidR="00CB198A">
        <w:rPr>
          <w:rFonts w:hint="eastAsia"/>
        </w:rPr>
        <w:t>、</w:t>
      </w:r>
      <w:r w:rsidR="00CB198A" w:rsidRPr="00CB198A">
        <w:rPr>
          <w:rFonts w:hint="eastAsia"/>
        </w:rPr>
        <w:t>1</w:t>
      </w:r>
      <w:r w:rsidR="00CB198A" w:rsidRPr="00CB198A">
        <w:rPr>
          <w:rFonts w:hint="eastAsia"/>
        </w:rPr>
        <w:t>型前胶原氨基端肽</w:t>
      </w:r>
      <w:r w:rsidR="00CB198A">
        <w:rPr>
          <w:rFonts w:hint="eastAsia"/>
        </w:rPr>
        <w:t>、骨硬化素和</w:t>
      </w:r>
      <w:r w:rsidR="00CB198A" w:rsidRPr="00CB198A">
        <w:rPr>
          <w:rFonts w:hint="eastAsia"/>
        </w:rPr>
        <w:t>甲状旁腺激素</w:t>
      </w:r>
      <w:r w:rsidR="00CB198A">
        <w:rPr>
          <w:rFonts w:hint="eastAsia"/>
        </w:rPr>
        <w:t>的水平均有所差异，并且全身骨密度、小梁骨骼评分和瘦组织减少的百分比都明细少于对照组。</w:t>
      </w:r>
      <w:r w:rsidR="00C93AD3">
        <w:rPr>
          <w:rFonts w:hint="eastAsia"/>
        </w:rPr>
        <w:t>国外的代谢手术指南建议</w:t>
      </w:r>
      <w:r w:rsidR="00400F75">
        <w:fldChar w:fldCharType="begin"/>
      </w:r>
      <w:ins w:id="259" w:author="Liu Jw" w:date="2021-11-24T15:48:00Z">
        <w:r w:rsidR="00AB5D8A">
          <w:instrText xml:space="preserve"> ADDIN NE.Ref.{ED80ACEB-5803-4F47-AAB8-0837D4492A2F}</w:instrText>
        </w:r>
      </w:ins>
      <w:del w:id="260" w:author="Liu Jw" w:date="2021-11-24T15:48:00Z">
        <w:r w:rsidR="00AB5D8A" w:rsidDel="00AB5D8A">
          <w:delInstrText xml:space="preserve"> ADDIN NE.Ref.{ED80ACEB-5803-4F47-AAB8-0837D4492A2F}</w:delInstrText>
        </w:r>
      </w:del>
      <w:r w:rsidR="00400F75">
        <w:fldChar w:fldCharType="separate"/>
      </w:r>
      <w:ins w:id="261" w:author="Liu Jw" w:date="2021-11-24T16:19:00Z">
        <w:r w:rsidR="00D118E1">
          <w:rPr>
            <w:rFonts w:ascii="Calibri" w:hAnsi="Calibri" w:cs="Calibri"/>
            <w:color w:val="080000"/>
            <w:kern w:val="0"/>
            <w:szCs w:val="21"/>
            <w:vertAlign w:val="superscript"/>
          </w:rPr>
          <w:t>[24, 25]</w:t>
        </w:r>
      </w:ins>
      <w:del w:id="262" w:author="Liu Jw" w:date="2021-11-24T15:48:00Z">
        <w:r w:rsidR="00AB5D8A" w:rsidDel="00AB5D8A">
          <w:rPr>
            <w:rFonts w:ascii="Calibri" w:hAnsi="Calibri" w:cs="Calibri"/>
            <w:color w:val="080000"/>
            <w:kern w:val="0"/>
            <w:szCs w:val="21"/>
            <w:vertAlign w:val="superscript"/>
          </w:rPr>
          <w:delText>[31, 32]</w:delText>
        </w:r>
      </w:del>
      <w:r w:rsidR="00400F75">
        <w:fldChar w:fldCharType="end"/>
      </w:r>
      <w:r w:rsidR="00C93AD3">
        <w:rPr>
          <w:rFonts w:hint="eastAsia"/>
        </w:rPr>
        <w:t>，在术后半年、一年和一年半时，应该检测患者的血钙、甲状旁腺激素和</w:t>
      </w:r>
      <w:r w:rsidR="00C93AD3">
        <w:rPr>
          <w:rFonts w:hint="eastAsia"/>
        </w:rPr>
        <w:t>23</w:t>
      </w:r>
      <w:r w:rsidR="00C93AD3">
        <w:rPr>
          <w:rFonts w:hint="eastAsia"/>
        </w:rPr>
        <w:t>羟维生素</w:t>
      </w:r>
      <w:r w:rsidR="00C93AD3">
        <w:rPr>
          <w:rFonts w:hint="eastAsia"/>
        </w:rPr>
        <w:t>D</w:t>
      </w:r>
      <w:r w:rsidR="00C93AD3">
        <w:rPr>
          <w:rFonts w:hint="eastAsia"/>
        </w:rPr>
        <w:t>的水平，用来评价患者是否存在维生素</w:t>
      </w:r>
      <w:r w:rsidR="00C93AD3">
        <w:rPr>
          <w:rFonts w:hint="eastAsia"/>
        </w:rPr>
        <w:t>D</w:t>
      </w:r>
      <w:r w:rsidR="00C93AD3">
        <w:rPr>
          <w:rFonts w:hint="eastAsia"/>
        </w:rPr>
        <w:t>不足，或者是否存在继发性甲状旁腺功能亢进；术后两年开始，应该每年检测患者的</w:t>
      </w:r>
      <w:r w:rsidR="00C93AD3">
        <w:rPr>
          <w:rFonts w:hint="eastAsia"/>
        </w:rPr>
        <w:t>25</w:t>
      </w:r>
      <w:r w:rsidR="00C93AD3">
        <w:rPr>
          <w:rFonts w:hint="eastAsia"/>
        </w:rPr>
        <w:t>羟维生素</w:t>
      </w:r>
      <w:r w:rsidR="00C93AD3">
        <w:rPr>
          <w:rFonts w:hint="eastAsia"/>
        </w:rPr>
        <w:t>D</w:t>
      </w:r>
      <w:r w:rsidR="00C93AD3">
        <w:rPr>
          <w:rFonts w:hint="eastAsia"/>
        </w:rPr>
        <w:t>的水平。此外，美国临床内分泌协会、美国肥胖组织和美国代谢性疾病与代谢性手术指南中推荐患者，大剂量补充维生素</w:t>
      </w:r>
      <w:r w:rsidR="00C93AD3">
        <w:rPr>
          <w:rFonts w:hint="eastAsia"/>
        </w:rPr>
        <w:t>D</w:t>
      </w:r>
      <w:r w:rsidR="00C93AD3">
        <w:rPr>
          <w:rFonts w:hint="eastAsia"/>
        </w:rPr>
        <w:t>，每次推荐使用约</w:t>
      </w:r>
      <w:r w:rsidR="00C93AD3">
        <w:rPr>
          <w:rFonts w:hint="eastAsia"/>
        </w:rPr>
        <w:t>50000IU</w:t>
      </w:r>
      <w:r w:rsidR="00C93AD3">
        <w:rPr>
          <w:rFonts w:hint="eastAsia"/>
        </w:rPr>
        <w:t>，且每周补充三次，但是该指南推荐的剂量的设定没有充足的临床证据，并且对目标特定人群也没有做出明确的描述，给出的建议多是根据美国临床医生的诊治经验进行的剂量的设定。在我国，目前还没有特别明确的</w:t>
      </w:r>
      <w:r w:rsidR="00855760">
        <w:rPr>
          <w:rFonts w:hint="eastAsia"/>
        </w:rPr>
        <w:t>、</w:t>
      </w:r>
      <w:r w:rsidR="00C93AD3">
        <w:rPr>
          <w:rFonts w:hint="eastAsia"/>
        </w:rPr>
        <w:t>针对代谢手术患者</w:t>
      </w:r>
      <w:r w:rsidR="007049F0">
        <w:rPr>
          <w:rFonts w:hint="eastAsia"/>
        </w:rPr>
        <w:t>的术前或术后</w:t>
      </w:r>
      <w:r w:rsidR="00C93AD3">
        <w:rPr>
          <w:rFonts w:hint="eastAsia"/>
        </w:rPr>
        <w:t>维生素</w:t>
      </w:r>
      <w:r w:rsidR="00C93AD3">
        <w:rPr>
          <w:rFonts w:hint="eastAsia"/>
        </w:rPr>
        <w:t>D</w:t>
      </w:r>
      <w:r w:rsidR="00C93AD3">
        <w:rPr>
          <w:rFonts w:hint="eastAsia"/>
        </w:rPr>
        <w:t>和钙补充的指南或说明，但及早、合量补充对代谢手术患者会产生较大的益处。</w:t>
      </w:r>
    </w:p>
    <w:p w:rsidR="0070636F" w:rsidRDefault="0070636F" w:rsidP="00937D24"/>
    <w:p w:rsidR="00284666" w:rsidRDefault="00284666" w:rsidP="00937D24">
      <w:del w:id="263" w:author="Liu Jw" w:date="2021-11-24T15:47:00Z">
        <w:r w:rsidDel="00AB5D8A">
          <w:rPr>
            <w:rFonts w:hint="eastAsia"/>
          </w:rPr>
          <w:delText>六</w:delText>
        </w:r>
      </w:del>
      <w:ins w:id="264" w:author="Liu Jw" w:date="2021-11-24T15:47:00Z">
        <w:r w:rsidR="00AB5D8A">
          <w:rPr>
            <w:rFonts w:hint="eastAsia"/>
          </w:rPr>
          <w:t>五</w:t>
        </w:r>
      </w:ins>
      <w:r>
        <w:rPr>
          <w:rFonts w:hint="eastAsia"/>
        </w:rPr>
        <w:t>、总结与展望</w:t>
      </w:r>
    </w:p>
    <w:p w:rsidR="00B924A9" w:rsidRDefault="00B924A9" w:rsidP="00B924A9">
      <w:pPr>
        <w:autoSpaceDE w:val="0"/>
        <w:autoSpaceDN w:val="0"/>
        <w:adjustRightInd w:val="0"/>
        <w:jc w:val="left"/>
      </w:pPr>
      <w:r>
        <w:tab/>
      </w:r>
      <w:r>
        <w:rPr>
          <w:rFonts w:hint="eastAsia"/>
        </w:rPr>
        <w:t>综上，代谢手术能起到明显的减重效果，但术后会影响患者的钙和维生素</w:t>
      </w:r>
      <w:r>
        <w:rPr>
          <w:rFonts w:hint="eastAsia"/>
        </w:rPr>
        <w:t>D</w:t>
      </w:r>
      <w:r>
        <w:rPr>
          <w:rFonts w:hint="eastAsia"/>
        </w:rPr>
        <w:t>的摄入，造成骨代谢的紊乱和骨密度降低，甚至出现骨折的风险。考虑到大部分代谢手术患者的年龄在</w:t>
      </w:r>
      <w:r>
        <w:rPr>
          <w:rFonts w:hint="eastAsia"/>
        </w:rPr>
        <w:t>40</w:t>
      </w:r>
      <w:r>
        <w:rPr>
          <w:rFonts w:hint="eastAsia"/>
        </w:rPr>
        <w:t>岁左右，距离年老性骨质酥松年纪还有</w:t>
      </w:r>
      <w:r>
        <w:rPr>
          <w:rFonts w:hint="eastAsia"/>
        </w:rPr>
        <w:t>20</w:t>
      </w:r>
      <w:r>
        <w:rPr>
          <w:rFonts w:hint="eastAsia"/>
        </w:rPr>
        <w:t>多年的差距，需要尤其关注患者术后的</w:t>
      </w:r>
      <w:r w:rsidR="007E4217">
        <w:rPr>
          <w:rFonts w:hint="eastAsia"/>
        </w:rPr>
        <w:t>骨</w:t>
      </w:r>
      <w:r>
        <w:rPr>
          <w:rFonts w:hint="eastAsia"/>
        </w:rPr>
        <w:t>健康，建议尽早进行外源性的维生素</w:t>
      </w:r>
      <w:r>
        <w:rPr>
          <w:rFonts w:hint="eastAsia"/>
        </w:rPr>
        <w:t>D</w:t>
      </w:r>
      <w:r>
        <w:rPr>
          <w:rFonts w:hint="eastAsia"/>
        </w:rPr>
        <w:t>和钙的补充，并且定期监测骨代谢指标。目前，我国对代谢手术</w:t>
      </w:r>
      <w:r w:rsidR="004B4514">
        <w:rPr>
          <w:rFonts w:hint="eastAsia"/>
        </w:rPr>
        <w:t>相关的指南还不明确，可以借鉴国外成熟经验，并进一步开展相关研究，形成具有我国特色的代谢手术围手术期处理方案的专家共识或者指南。</w:t>
      </w:r>
    </w:p>
    <w:p w:rsidR="0026553F" w:rsidRDefault="0026553F" w:rsidP="007E4217">
      <w:pPr>
        <w:autoSpaceDE w:val="0"/>
        <w:autoSpaceDN w:val="0"/>
        <w:adjustRightInd w:val="0"/>
        <w:jc w:val="left"/>
      </w:pPr>
    </w:p>
    <w:p w:rsidR="00AB5D8A" w:rsidRDefault="0026553F" w:rsidP="00AB5D8A">
      <w:pPr>
        <w:autoSpaceDE w:val="0"/>
        <w:autoSpaceDN w:val="0"/>
        <w:adjustRightInd w:val="0"/>
        <w:jc w:val="left"/>
        <w:rPr>
          <w:rFonts w:ascii="宋体" w:eastAsia="宋体"/>
          <w:kern w:val="0"/>
          <w:sz w:val="24"/>
          <w:szCs w:val="24"/>
        </w:rPr>
      </w:pPr>
      <w:del w:id="265" w:author="Liu Jw" w:date="2021-11-24T15:54:00Z">
        <w:r w:rsidDel="00F10039">
          <w:rPr>
            <w:rFonts w:hint="eastAsia"/>
          </w:rPr>
          <w:delText>七</w:delText>
        </w:r>
      </w:del>
      <w:ins w:id="266" w:author="Liu Jw" w:date="2021-11-24T15:54:00Z">
        <w:r w:rsidR="00F10039">
          <w:rPr>
            <w:rFonts w:hint="eastAsia"/>
          </w:rPr>
          <w:t>六</w:t>
        </w:r>
      </w:ins>
      <w:r>
        <w:rPr>
          <w:rFonts w:hint="eastAsia"/>
        </w:rPr>
        <w:t>、参考文献</w:t>
      </w:r>
      <w:r w:rsidR="00424C04">
        <w:fldChar w:fldCharType="begin"/>
      </w:r>
      <w:r w:rsidR="00424C04">
        <w:instrText xml:space="preserve"> ADDIN NE.Bib</w:instrText>
      </w:r>
      <w:r w:rsidR="00424C04">
        <w:fldChar w:fldCharType="separate"/>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w:t>
      </w:r>
      <w:r>
        <w:rPr>
          <w:rFonts w:ascii="Times New Roman" w:eastAsia="宋体" w:hAnsi="Times New Roman" w:cs="Times New Roman"/>
          <w:color w:val="000000"/>
          <w:kern w:val="0"/>
          <w:sz w:val="20"/>
          <w:szCs w:val="20"/>
        </w:rPr>
        <w:tab/>
      </w:r>
      <w:bookmarkStart w:id="267" w:name="_neb1306975A_6FF8_4A8B_8407_61C8DC3FA330"/>
      <w:r>
        <w:rPr>
          <w:rFonts w:ascii="Times New Roman" w:eastAsia="宋体" w:hAnsi="Times New Roman" w:cs="Times New Roman"/>
          <w:color w:val="000000"/>
          <w:kern w:val="0"/>
          <w:sz w:val="20"/>
          <w:szCs w:val="20"/>
        </w:rPr>
        <w:t>Tall A R. HDL in Morbidity and Mortality: A 40+ Year Perspective[J]. Clinical Chemistry, 2021,67(1):19-23.</w:t>
      </w:r>
      <w:bookmarkEnd w:id="267"/>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 xml:space="preserve"> [2]</w:t>
      </w:r>
      <w:r>
        <w:rPr>
          <w:rFonts w:ascii="Times New Roman" w:eastAsia="宋体" w:hAnsi="Times New Roman" w:cs="Times New Roman"/>
          <w:color w:val="000000"/>
          <w:kern w:val="0"/>
          <w:sz w:val="20"/>
          <w:szCs w:val="20"/>
        </w:rPr>
        <w:tab/>
      </w:r>
      <w:bookmarkStart w:id="268" w:name="_nebAD662E3E_58F8_4817_9D48_F8378E6468AB"/>
      <w:r>
        <w:rPr>
          <w:rFonts w:ascii="宋体" w:eastAsia="宋体" w:cs="宋体" w:hint="eastAsia"/>
          <w:color w:val="000000"/>
          <w:kern w:val="0"/>
          <w:sz w:val="20"/>
          <w:szCs w:val="20"/>
        </w:rPr>
        <w:t>覃潆玉</w:t>
      </w:r>
      <w:r>
        <w:rPr>
          <w:rFonts w:ascii="Times New Roman" w:eastAsia="宋体" w:hAnsi="Times New Roman" w:cs="Times New Roman"/>
          <w:color w:val="000000"/>
          <w:kern w:val="0"/>
          <w:sz w:val="20"/>
          <w:szCs w:val="20"/>
        </w:rPr>
        <w:t xml:space="preserve">, </w:t>
      </w:r>
      <w:r>
        <w:rPr>
          <w:rFonts w:ascii="宋体" w:eastAsia="宋体" w:cs="宋体" w:hint="eastAsia"/>
          <w:color w:val="000000"/>
          <w:kern w:val="0"/>
          <w:sz w:val="20"/>
          <w:szCs w:val="20"/>
        </w:rPr>
        <w:t>刘佳瑞</w:t>
      </w:r>
      <w:r>
        <w:rPr>
          <w:rFonts w:ascii="Times New Roman" w:eastAsia="宋体" w:hAnsi="Times New Roman" w:cs="Times New Roman"/>
          <w:color w:val="000000"/>
          <w:kern w:val="0"/>
          <w:sz w:val="20"/>
          <w:szCs w:val="20"/>
        </w:rPr>
        <w:t xml:space="preserve">, </w:t>
      </w:r>
      <w:r>
        <w:rPr>
          <w:rFonts w:ascii="宋体" w:eastAsia="宋体" w:cs="宋体" w:hint="eastAsia"/>
          <w:color w:val="000000"/>
          <w:kern w:val="0"/>
          <w:sz w:val="20"/>
          <w:szCs w:val="20"/>
        </w:rPr>
        <w:t>郑瑞茂</w:t>
      </w:r>
      <w:r>
        <w:rPr>
          <w:rFonts w:ascii="Times New Roman" w:eastAsia="宋体" w:hAnsi="Times New Roman" w:cs="Times New Roman"/>
          <w:color w:val="000000"/>
          <w:kern w:val="0"/>
          <w:sz w:val="20"/>
          <w:szCs w:val="20"/>
        </w:rPr>
        <w:t xml:space="preserve">. </w:t>
      </w:r>
      <w:r>
        <w:rPr>
          <w:rFonts w:ascii="宋体" w:eastAsia="宋体" w:cs="宋体" w:hint="eastAsia"/>
          <w:color w:val="000000"/>
          <w:kern w:val="0"/>
          <w:sz w:val="20"/>
          <w:szCs w:val="20"/>
        </w:rPr>
        <w:t>肥胖治疗的研究进展</w:t>
      </w:r>
      <w:r>
        <w:rPr>
          <w:rFonts w:ascii="Times New Roman" w:eastAsia="宋体" w:hAnsi="Times New Roman" w:cs="Times New Roman"/>
          <w:color w:val="000000"/>
          <w:kern w:val="0"/>
          <w:sz w:val="20"/>
          <w:szCs w:val="20"/>
        </w:rPr>
        <w:t xml:space="preserve">[J]. </w:t>
      </w:r>
      <w:r>
        <w:rPr>
          <w:rFonts w:ascii="宋体" w:eastAsia="宋体" w:cs="宋体" w:hint="eastAsia"/>
          <w:color w:val="000000"/>
          <w:kern w:val="0"/>
          <w:sz w:val="20"/>
          <w:szCs w:val="20"/>
        </w:rPr>
        <w:t>生理科学进展</w:t>
      </w:r>
      <w:r>
        <w:rPr>
          <w:rFonts w:ascii="Times New Roman" w:eastAsia="宋体" w:hAnsi="Times New Roman" w:cs="Times New Roman"/>
          <w:color w:val="000000"/>
          <w:kern w:val="0"/>
          <w:sz w:val="20"/>
          <w:szCs w:val="20"/>
        </w:rPr>
        <w:t>, 2020,51(3):167-173.</w:t>
      </w:r>
      <w:bookmarkEnd w:id="268"/>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 xml:space="preserve"> [3]</w:t>
      </w:r>
      <w:r>
        <w:rPr>
          <w:rFonts w:ascii="Times New Roman" w:eastAsia="宋体" w:hAnsi="Times New Roman" w:cs="Times New Roman"/>
          <w:color w:val="000000"/>
          <w:kern w:val="0"/>
          <w:sz w:val="20"/>
          <w:szCs w:val="20"/>
        </w:rPr>
        <w:tab/>
      </w:r>
      <w:bookmarkStart w:id="269" w:name="_nebF3F6B504_721B_42C7_96C6_DFA4F8A5F619"/>
      <w:r>
        <w:rPr>
          <w:rFonts w:ascii="宋体" w:eastAsia="宋体" w:cs="宋体" w:hint="eastAsia"/>
          <w:color w:val="000000"/>
          <w:kern w:val="0"/>
          <w:sz w:val="20"/>
          <w:szCs w:val="20"/>
        </w:rPr>
        <w:t>邵庆钰</w:t>
      </w:r>
      <w:r>
        <w:rPr>
          <w:rFonts w:ascii="Times New Roman" w:eastAsia="宋体" w:hAnsi="Times New Roman" w:cs="Times New Roman"/>
          <w:color w:val="000000"/>
          <w:kern w:val="0"/>
          <w:sz w:val="20"/>
          <w:szCs w:val="20"/>
        </w:rPr>
        <w:t xml:space="preserve">. </w:t>
      </w:r>
      <w:r>
        <w:rPr>
          <w:rFonts w:ascii="宋体" w:eastAsia="宋体" w:cs="宋体" w:hint="eastAsia"/>
          <w:color w:val="000000"/>
          <w:kern w:val="0"/>
          <w:sz w:val="20"/>
          <w:szCs w:val="20"/>
        </w:rPr>
        <w:t>以北京为例我国肥胖儿童青少年发展趋势及现状分析</w:t>
      </w:r>
      <w:r>
        <w:rPr>
          <w:rFonts w:ascii="Times New Roman" w:eastAsia="宋体" w:hAnsi="Times New Roman" w:cs="Times New Roman"/>
          <w:color w:val="000000"/>
          <w:kern w:val="0"/>
          <w:sz w:val="20"/>
          <w:szCs w:val="20"/>
        </w:rPr>
        <w:t>[J]. 2020,2</w:t>
      </w:r>
      <w:r>
        <w:rPr>
          <w:rFonts w:ascii="Times New Roman" w:eastAsia="宋体" w:hAnsi="Times New Roman" w:cs="Times New Roman" w:hint="eastAsia"/>
          <w:color w:val="000000"/>
          <w:kern w:val="0"/>
          <w:sz w:val="20"/>
          <w:szCs w:val="20"/>
        </w:rPr>
        <w:t>:</w:t>
      </w:r>
      <w:r>
        <w:rPr>
          <w:rFonts w:ascii="Times New Roman" w:eastAsia="宋体" w:hAnsi="Times New Roman" w:cs="Times New Roman"/>
          <w:color w:val="000000"/>
          <w:kern w:val="0"/>
          <w:sz w:val="20"/>
          <w:szCs w:val="20"/>
        </w:rPr>
        <w:t>156-159.</w:t>
      </w:r>
      <w:bookmarkEnd w:id="269"/>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 xml:space="preserve"> [4]</w:t>
      </w:r>
      <w:r>
        <w:rPr>
          <w:rFonts w:ascii="Times New Roman" w:eastAsia="宋体" w:hAnsi="Times New Roman" w:cs="Times New Roman"/>
          <w:color w:val="000000"/>
          <w:kern w:val="0"/>
          <w:sz w:val="20"/>
          <w:szCs w:val="20"/>
        </w:rPr>
        <w:tab/>
        <w:t>Tian Z, Fan X, Li S, et al. Changes in bone metabolism after sleeve gastrectomy versus gastric bypass: a meta-analysis[J]. Obesity surgery, 2020,30(1):77-86.</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 xml:space="preserve"> [5]</w:t>
      </w:r>
      <w:r>
        <w:rPr>
          <w:rFonts w:ascii="Times New Roman" w:eastAsia="宋体" w:hAnsi="Times New Roman" w:cs="Times New Roman"/>
          <w:color w:val="000000"/>
          <w:kern w:val="0"/>
          <w:sz w:val="20"/>
          <w:szCs w:val="20"/>
        </w:rPr>
        <w:tab/>
      </w:r>
      <w:bookmarkStart w:id="270" w:name="_neb3B18B63C_5F88_426F_9B77_861332F4588E"/>
      <w:r>
        <w:rPr>
          <w:rFonts w:ascii="Times New Roman" w:eastAsia="宋体" w:hAnsi="Times New Roman" w:cs="Times New Roman"/>
          <w:color w:val="000000"/>
          <w:kern w:val="0"/>
          <w:sz w:val="20"/>
          <w:szCs w:val="20"/>
        </w:rPr>
        <w:t>Switzer N J, Marcil G, Prasad S, et al. Long</w:t>
      </w:r>
      <w:r>
        <w:rPr>
          <w:rFonts w:ascii="宋体" w:eastAsia="宋体" w:cs="宋体" w:hint="eastAsia"/>
          <w:color w:val="000000"/>
          <w:kern w:val="0"/>
          <w:sz w:val="20"/>
          <w:szCs w:val="20"/>
        </w:rPr>
        <w:t>‐</w:t>
      </w:r>
      <w:r>
        <w:rPr>
          <w:rFonts w:ascii="Times New Roman" w:eastAsia="宋体" w:hAnsi="Times New Roman" w:cs="Times New Roman"/>
          <w:color w:val="000000"/>
          <w:kern w:val="0"/>
          <w:sz w:val="20"/>
          <w:szCs w:val="20"/>
        </w:rPr>
        <w:t>term hypovitaminosis D and secondary hyperparathyroidism outcomes of the Roux</w:t>
      </w:r>
      <w:r>
        <w:rPr>
          <w:rFonts w:ascii="宋体" w:eastAsia="宋体" w:cs="宋体" w:hint="eastAsia"/>
          <w:color w:val="000000"/>
          <w:kern w:val="0"/>
          <w:sz w:val="20"/>
          <w:szCs w:val="20"/>
        </w:rPr>
        <w:t>‐</w:t>
      </w:r>
      <w:r>
        <w:rPr>
          <w:rFonts w:ascii="Times New Roman" w:eastAsia="宋体" w:hAnsi="Times New Roman" w:cs="Times New Roman"/>
          <w:color w:val="000000"/>
          <w:kern w:val="0"/>
          <w:sz w:val="20"/>
          <w:szCs w:val="20"/>
        </w:rPr>
        <w:t>en</w:t>
      </w:r>
      <w:r>
        <w:rPr>
          <w:rFonts w:ascii="宋体" w:eastAsia="宋体" w:cs="宋体" w:hint="eastAsia"/>
          <w:color w:val="000000"/>
          <w:kern w:val="0"/>
          <w:sz w:val="20"/>
          <w:szCs w:val="20"/>
        </w:rPr>
        <w:t>‐</w:t>
      </w:r>
      <w:r>
        <w:rPr>
          <w:rFonts w:ascii="Times New Roman" w:eastAsia="宋体" w:hAnsi="Times New Roman" w:cs="Times New Roman"/>
          <w:color w:val="000000"/>
          <w:kern w:val="0"/>
          <w:sz w:val="20"/>
          <w:szCs w:val="20"/>
        </w:rPr>
        <w:t>Y gastric bypass: a systematic review[J]. Obesity Reviews, 2017,18(5):560-566.</w:t>
      </w:r>
      <w:bookmarkEnd w:id="270"/>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 xml:space="preserve"> [6]</w:t>
      </w:r>
      <w:r>
        <w:rPr>
          <w:rFonts w:ascii="Times New Roman" w:eastAsia="宋体" w:hAnsi="Times New Roman" w:cs="Times New Roman"/>
          <w:color w:val="000000"/>
          <w:kern w:val="0"/>
          <w:sz w:val="20"/>
          <w:szCs w:val="20"/>
        </w:rPr>
        <w:tab/>
        <w:t>Luhrs A R, Davalos G, Lerebours R, et al. Determining changes in bone metabolism after bariatric surgery in postmenopausal women[J]. Surgical endoscopy, 2020,34(4):1754-1760.</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 xml:space="preserve"> [7]</w:t>
      </w:r>
      <w:r>
        <w:rPr>
          <w:rFonts w:ascii="Times New Roman" w:eastAsia="宋体" w:hAnsi="Times New Roman" w:cs="Times New Roman"/>
          <w:color w:val="000000"/>
          <w:kern w:val="0"/>
          <w:sz w:val="20"/>
          <w:szCs w:val="20"/>
        </w:rPr>
        <w:tab/>
        <w:t>Ivaska K K, Huovinen V, Soinio M, et al. Changes in bone metabolism after bariatric surgery by gastric bypass or sleeve gastrectomy[J]. Bone, 2017,95:47-54.</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 xml:space="preserve"> [8]</w:t>
      </w:r>
      <w:r>
        <w:rPr>
          <w:rFonts w:ascii="Times New Roman" w:eastAsia="宋体" w:hAnsi="Times New Roman" w:cs="Times New Roman"/>
          <w:color w:val="000000"/>
          <w:kern w:val="0"/>
          <w:sz w:val="20"/>
          <w:szCs w:val="20"/>
        </w:rPr>
        <w:tab/>
        <w:t>Peterson L A, Zeng X, Caufield-Noll C P, et al. Vitamin D status and supplementation before and after bariatric surgery: a comprehensive literature review[J]. Surgery for Obesity and Related Diseases, 2016,12(3):693-702.</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 xml:space="preserve"> [9]</w:t>
      </w:r>
      <w:r>
        <w:rPr>
          <w:rFonts w:ascii="Times New Roman" w:eastAsia="宋体" w:hAnsi="Times New Roman" w:cs="Times New Roman"/>
          <w:color w:val="000000"/>
          <w:kern w:val="0"/>
          <w:sz w:val="20"/>
          <w:szCs w:val="20"/>
        </w:rPr>
        <w:tab/>
      </w:r>
      <w:bookmarkStart w:id="271" w:name="_nebD19B89BB_1E0C_49CC_AAE4_9844E086E07B"/>
      <w:r>
        <w:rPr>
          <w:rFonts w:ascii="Times New Roman" w:eastAsia="宋体" w:hAnsi="Times New Roman" w:cs="Times New Roman"/>
          <w:color w:val="000000"/>
          <w:kern w:val="0"/>
          <w:sz w:val="20"/>
          <w:szCs w:val="20"/>
        </w:rPr>
        <w:t>Peterson L A, Cheskin L J, Furtado M, et al. Malnutrition in bariatric surgery candidates: multiple micronutrient deficiencies prior to surgery[J]. Obesity surgery, 2016,26(4):833-838.</w:t>
      </w:r>
      <w:bookmarkEnd w:id="271"/>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[10]</w:t>
      </w:r>
      <w:r>
        <w:rPr>
          <w:rFonts w:ascii="Times New Roman" w:eastAsia="宋体" w:hAnsi="Times New Roman" w:cs="Times New Roman"/>
          <w:color w:val="000000"/>
          <w:kern w:val="0"/>
          <w:sz w:val="20"/>
          <w:szCs w:val="20"/>
        </w:rPr>
        <w:tab/>
      </w:r>
      <w:bookmarkStart w:id="272" w:name="_nebB3E4D046_7CED_4607_802B_3E4100D4EA3D"/>
      <w:r>
        <w:rPr>
          <w:rFonts w:ascii="Times New Roman" w:eastAsia="宋体" w:hAnsi="Times New Roman" w:cs="Times New Roman"/>
          <w:color w:val="000000"/>
          <w:kern w:val="0"/>
          <w:sz w:val="20"/>
          <w:szCs w:val="20"/>
        </w:rPr>
        <w:t>Hewitt S, Aasheim E T, Søvik T T, et al. Relationships of serum 25</w:t>
      </w:r>
      <w:r>
        <w:rPr>
          <w:rFonts w:ascii="宋体" w:eastAsia="宋体" w:cs="宋体" w:hint="eastAsia"/>
          <w:color w:val="000000"/>
          <w:kern w:val="0"/>
          <w:sz w:val="20"/>
          <w:szCs w:val="20"/>
        </w:rPr>
        <w:t>‐</w:t>
      </w:r>
      <w:r>
        <w:rPr>
          <w:rFonts w:ascii="Times New Roman" w:eastAsia="宋体" w:hAnsi="Times New Roman" w:cs="Times New Roman"/>
          <w:color w:val="000000"/>
          <w:kern w:val="0"/>
          <w:sz w:val="20"/>
          <w:szCs w:val="20"/>
        </w:rPr>
        <w:t>hydroxyvitamin D, ionized calcium and parathyroid hormone after obesity surgery[J]. Clinical endocrinology, 2018,88(3):372-379.</w:t>
      </w:r>
      <w:bookmarkEnd w:id="272"/>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lastRenderedPageBreak/>
        <w:t>[11]</w:t>
      </w:r>
      <w:r>
        <w:rPr>
          <w:rFonts w:ascii="Times New Roman" w:eastAsia="宋体" w:hAnsi="Times New Roman" w:cs="Times New Roman"/>
          <w:color w:val="000000"/>
          <w:kern w:val="0"/>
          <w:sz w:val="20"/>
          <w:szCs w:val="20"/>
        </w:rPr>
        <w:tab/>
      </w:r>
      <w:bookmarkStart w:id="273" w:name="_nebB00BD27E_B0AA_4DF0_8A9B_096552233FDE"/>
      <w:r>
        <w:rPr>
          <w:rFonts w:ascii="Times New Roman" w:eastAsia="宋体" w:hAnsi="Times New Roman" w:cs="Times New Roman"/>
          <w:color w:val="000000"/>
          <w:kern w:val="0"/>
          <w:sz w:val="20"/>
          <w:szCs w:val="20"/>
        </w:rPr>
        <w:t>Shah M, Sharma A, Wermers R A, et al. Hypocalcemia after bariatric surgery: prevalence and associated risk factors[J]. Obesity surgery, 2017,27(11):2905-2911.</w:t>
      </w:r>
      <w:bookmarkEnd w:id="273"/>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[12]</w:t>
      </w:r>
      <w:r>
        <w:rPr>
          <w:rFonts w:ascii="Times New Roman" w:eastAsia="宋体" w:hAnsi="Times New Roman" w:cs="Times New Roman"/>
          <w:color w:val="000000"/>
          <w:kern w:val="0"/>
          <w:sz w:val="20"/>
          <w:szCs w:val="20"/>
        </w:rPr>
        <w:tab/>
      </w:r>
      <w:bookmarkStart w:id="274" w:name="_nebD8074CBD_17F2_4488_8282_0A876F4A1ABD"/>
      <w:r>
        <w:rPr>
          <w:rFonts w:ascii="Times New Roman" w:eastAsia="宋体" w:hAnsi="Times New Roman" w:cs="Times New Roman"/>
          <w:color w:val="000000"/>
          <w:kern w:val="0"/>
          <w:sz w:val="20"/>
          <w:szCs w:val="20"/>
        </w:rPr>
        <w:t>Clements R H, Katasani V G, Palepu R, et al. Incidence of vitamin deficiency after laparoscopic Roux-en-Y gastric bypass in a university hospital setting[J]. The American surgeon, 2006,72(12):1196-1204.</w:t>
      </w:r>
      <w:bookmarkEnd w:id="274"/>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[13]</w:t>
      </w:r>
      <w:r>
        <w:rPr>
          <w:rFonts w:ascii="Times New Roman" w:eastAsia="宋体" w:hAnsi="Times New Roman" w:cs="Times New Roman"/>
          <w:color w:val="000000"/>
          <w:kern w:val="0"/>
          <w:sz w:val="20"/>
          <w:szCs w:val="20"/>
        </w:rPr>
        <w:tab/>
      </w:r>
      <w:bookmarkStart w:id="275" w:name="_nebAB552739_8A11_4E1E_9E94_A906872CACDE"/>
      <w:r>
        <w:rPr>
          <w:rFonts w:ascii="Times New Roman" w:eastAsia="宋体" w:hAnsi="Times New Roman" w:cs="Times New Roman"/>
          <w:color w:val="000000"/>
          <w:kern w:val="0"/>
          <w:sz w:val="20"/>
          <w:szCs w:val="20"/>
        </w:rPr>
        <w:t>Johnson J M, Maher J W, DeMaria E J, et al. The long-term effects of gastric bypass on vitamin D metabolism[J]. Annals of surgery, 20</w:t>
      </w:r>
      <w:r w:rsidR="006064D8">
        <w:rPr>
          <w:rFonts w:ascii="Times New Roman" w:eastAsia="宋体" w:hAnsi="Times New Roman" w:cs="Times New Roman"/>
          <w:color w:val="000000"/>
          <w:kern w:val="0"/>
          <w:sz w:val="20"/>
          <w:szCs w:val="20"/>
        </w:rPr>
        <w:t>1</w:t>
      </w:r>
      <w:r>
        <w:rPr>
          <w:rFonts w:ascii="Times New Roman" w:eastAsia="宋体" w:hAnsi="Times New Roman" w:cs="Times New Roman"/>
          <w:color w:val="000000"/>
          <w:kern w:val="0"/>
          <w:sz w:val="20"/>
          <w:szCs w:val="20"/>
        </w:rPr>
        <w:t>6,243(5):701.</w:t>
      </w:r>
      <w:bookmarkEnd w:id="275"/>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[14]</w:t>
      </w:r>
      <w:r>
        <w:rPr>
          <w:rFonts w:ascii="Times New Roman" w:eastAsia="宋体" w:hAnsi="Times New Roman" w:cs="Times New Roman"/>
          <w:color w:val="000000"/>
          <w:kern w:val="0"/>
          <w:sz w:val="20"/>
          <w:szCs w:val="20"/>
        </w:rPr>
        <w:tab/>
      </w:r>
      <w:bookmarkStart w:id="276" w:name="_neb3E71FBEB_5ABC_437D_939A_01DA208BB91A"/>
      <w:r>
        <w:rPr>
          <w:rFonts w:ascii="Times New Roman" w:eastAsia="宋体" w:hAnsi="Times New Roman" w:cs="Times New Roman"/>
          <w:color w:val="000000"/>
          <w:kern w:val="0"/>
          <w:sz w:val="20"/>
          <w:szCs w:val="20"/>
        </w:rPr>
        <w:t>Chan L, Neilson C H, Kirk E A, et al. Optimization of vitamin D status after Roux-en-Y gastric bypass surgery in obese patients living in northern climate[J]. Obesity surgery, 2018,25(12):2321-2327.</w:t>
      </w:r>
      <w:bookmarkEnd w:id="276"/>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[15]</w:t>
      </w:r>
      <w:r>
        <w:rPr>
          <w:rFonts w:ascii="Times New Roman" w:eastAsia="宋体" w:hAnsi="Times New Roman" w:cs="Times New Roman"/>
          <w:color w:val="000000"/>
          <w:kern w:val="0"/>
          <w:sz w:val="20"/>
          <w:szCs w:val="20"/>
        </w:rPr>
        <w:tab/>
      </w:r>
      <w:bookmarkStart w:id="277" w:name="_neb53FD14E8_3C5C_4898_A07D_DE1AFA69288B"/>
      <w:r>
        <w:rPr>
          <w:rFonts w:ascii="Times New Roman" w:eastAsia="宋体" w:hAnsi="Times New Roman" w:cs="Times New Roman"/>
          <w:color w:val="000000"/>
          <w:kern w:val="0"/>
          <w:sz w:val="20"/>
          <w:szCs w:val="20"/>
        </w:rPr>
        <w:t>Youssef Y, Richards W O, Sekhar N, et al. Risk of secondary hyperparathyroidism after laparoscopic gastric bypass surgery in obese women[J]. Surgical endoscopy, 2018,21(8):1393-1396.</w:t>
      </w:r>
      <w:bookmarkEnd w:id="277"/>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[16]</w:t>
      </w:r>
      <w:r>
        <w:rPr>
          <w:rFonts w:ascii="Times New Roman" w:eastAsia="宋体" w:hAnsi="Times New Roman" w:cs="Times New Roman"/>
          <w:color w:val="000000"/>
          <w:kern w:val="0"/>
          <w:sz w:val="20"/>
          <w:szCs w:val="20"/>
        </w:rPr>
        <w:tab/>
        <w:t>Halloran D, Durbano H W, Nohe A. Bone morphogenetic protein-2 in development and bone homeostasis[J]. Journal of Developmental Biology, 2020,8(3):19.</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[17]</w:t>
      </w:r>
      <w:r>
        <w:rPr>
          <w:rFonts w:ascii="Times New Roman" w:eastAsia="宋体" w:hAnsi="Times New Roman" w:cs="Times New Roman"/>
          <w:color w:val="000000"/>
          <w:kern w:val="0"/>
          <w:sz w:val="20"/>
          <w:szCs w:val="20"/>
        </w:rPr>
        <w:tab/>
        <w:t>Adamczyk P, Bužga M, Holéczy P, et al. Body size, bone mineral density, and body composition in obese women after laparoscopic sleeve gastrectomy: a 1-year longitudinal study[J]. Hormone and Metabolic Research, 2015,47(12):873-879.</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[18]</w:t>
      </w:r>
      <w:r>
        <w:rPr>
          <w:rFonts w:ascii="Times New Roman" w:eastAsia="宋体" w:hAnsi="Times New Roman" w:cs="Times New Roman"/>
          <w:color w:val="000000"/>
          <w:kern w:val="0"/>
          <w:sz w:val="20"/>
          <w:szCs w:val="20"/>
        </w:rPr>
        <w:tab/>
        <w:t>Lu C, Chang Y, Chang H, et al. Fracture risk after bariatric surgery: a 12-year nationwide cohort study[J]. Medicine, 2019,94(48).</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[19]</w:t>
      </w:r>
      <w:r>
        <w:rPr>
          <w:rFonts w:ascii="Times New Roman" w:eastAsia="宋体" w:hAnsi="Times New Roman" w:cs="Times New Roman"/>
          <w:color w:val="000000"/>
          <w:kern w:val="0"/>
          <w:sz w:val="20"/>
          <w:szCs w:val="20"/>
        </w:rPr>
        <w:tab/>
        <w:t>Elaine W Y, Lee M P, Landon J E, et al. Fracture risk after bariatric surgery: Roux</w:t>
      </w:r>
      <w:r>
        <w:rPr>
          <w:rFonts w:ascii="宋体" w:eastAsia="宋体" w:cs="宋体" w:hint="eastAsia"/>
          <w:color w:val="000000"/>
          <w:kern w:val="0"/>
          <w:sz w:val="20"/>
          <w:szCs w:val="20"/>
        </w:rPr>
        <w:t>‐</w:t>
      </w:r>
      <w:r>
        <w:rPr>
          <w:rFonts w:ascii="Times New Roman" w:eastAsia="宋体" w:hAnsi="Times New Roman" w:cs="Times New Roman"/>
          <w:color w:val="000000"/>
          <w:kern w:val="0"/>
          <w:sz w:val="20"/>
          <w:szCs w:val="20"/>
        </w:rPr>
        <w:t>en</w:t>
      </w:r>
      <w:r>
        <w:rPr>
          <w:rFonts w:ascii="宋体" w:eastAsia="宋体" w:cs="宋体" w:hint="eastAsia"/>
          <w:color w:val="000000"/>
          <w:kern w:val="0"/>
          <w:sz w:val="20"/>
          <w:szCs w:val="20"/>
        </w:rPr>
        <w:t>‐</w:t>
      </w:r>
      <w:r>
        <w:rPr>
          <w:rFonts w:ascii="Times New Roman" w:eastAsia="宋体" w:hAnsi="Times New Roman" w:cs="Times New Roman"/>
          <w:color w:val="000000"/>
          <w:kern w:val="0"/>
          <w:sz w:val="20"/>
          <w:szCs w:val="20"/>
        </w:rPr>
        <w:t>Y gastric bypass versus adjustable gastric banding[J]. Journal of Bone and Mineral Research, 2017,32(6):1229-1236.</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[20]</w:t>
      </w:r>
      <w:r>
        <w:rPr>
          <w:rFonts w:ascii="Times New Roman" w:eastAsia="宋体" w:hAnsi="Times New Roman" w:cs="Times New Roman"/>
          <w:color w:val="000000"/>
          <w:kern w:val="0"/>
          <w:sz w:val="20"/>
          <w:szCs w:val="20"/>
        </w:rPr>
        <w:tab/>
        <w:t>Zhang Q, Chen Y, Li J, et al. A meta</w:t>
      </w:r>
      <w:r>
        <w:rPr>
          <w:rFonts w:ascii="宋体" w:eastAsia="宋体" w:cs="宋体" w:hint="eastAsia"/>
          <w:color w:val="000000"/>
          <w:kern w:val="0"/>
          <w:sz w:val="20"/>
          <w:szCs w:val="20"/>
        </w:rPr>
        <w:t>‐</w:t>
      </w:r>
      <w:r>
        <w:rPr>
          <w:rFonts w:ascii="Times New Roman" w:eastAsia="宋体" w:hAnsi="Times New Roman" w:cs="Times New Roman"/>
          <w:color w:val="000000"/>
          <w:kern w:val="0"/>
          <w:sz w:val="20"/>
          <w:szCs w:val="20"/>
        </w:rPr>
        <w:t>analysis of the effects of bariatric surgery on fracture risk[J]. Obesity Reviews, 2018,19(5):728-736.</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[21]</w:t>
      </w:r>
      <w:r>
        <w:rPr>
          <w:rFonts w:ascii="Times New Roman" w:eastAsia="宋体" w:hAnsi="Times New Roman" w:cs="Times New Roman"/>
          <w:color w:val="000000"/>
          <w:kern w:val="0"/>
          <w:sz w:val="20"/>
          <w:szCs w:val="20"/>
        </w:rPr>
        <w:tab/>
        <w:t>Yu E W, Bouxsein M L, Roy A E, et al. Bone loss after bariatric surgery: discordant results between DXA and QCT bone density[J]. Journal of Bone and Mineral Research, 201</w:t>
      </w:r>
      <w:r w:rsidR="006064D8">
        <w:rPr>
          <w:rFonts w:ascii="Times New Roman" w:eastAsia="宋体" w:hAnsi="Times New Roman" w:cs="Times New Roman"/>
          <w:color w:val="000000"/>
          <w:kern w:val="0"/>
          <w:sz w:val="20"/>
          <w:szCs w:val="20"/>
        </w:rPr>
        <w:t>8</w:t>
      </w:r>
      <w:r>
        <w:rPr>
          <w:rFonts w:ascii="Times New Roman" w:eastAsia="宋体" w:hAnsi="Times New Roman" w:cs="Times New Roman"/>
          <w:color w:val="000000"/>
          <w:kern w:val="0"/>
          <w:sz w:val="20"/>
          <w:szCs w:val="20"/>
        </w:rPr>
        <w:t>,29(3):542-550.</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[22]</w:t>
      </w:r>
      <w:r>
        <w:rPr>
          <w:rFonts w:ascii="Times New Roman" w:eastAsia="宋体" w:hAnsi="Times New Roman" w:cs="Times New Roman"/>
          <w:color w:val="000000"/>
          <w:kern w:val="0"/>
          <w:sz w:val="20"/>
          <w:szCs w:val="20"/>
        </w:rPr>
        <w:tab/>
        <w:t>Corbeels K, Verlinden L, Lannoo M, et al. Thin bones: vitamin D and calcium handling after bariatric surgery[J]. Bone reports, 2018,8:57-63.</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[23]</w:t>
      </w:r>
      <w:r>
        <w:rPr>
          <w:rFonts w:ascii="Times New Roman" w:eastAsia="宋体" w:hAnsi="Times New Roman" w:cs="Times New Roman"/>
          <w:color w:val="000000"/>
          <w:kern w:val="0"/>
          <w:sz w:val="20"/>
          <w:szCs w:val="20"/>
        </w:rPr>
        <w:tab/>
        <w:t>Lupoli R, Lembo E, Saldalamacchia G, et al. Bariatric surgery and long-term nutritional issues[J]. World journal of diabetes, 2017,8(11):464.</w:t>
      </w:r>
    </w:p>
    <w:p w:rsidR="00AB5D8A" w:rsidRDefault="00AB5D8A" w:rsidP="00AB5D8A">
      <w:pPr>
        <w:autoSpaceDE w:val="0"/>
        <w:autoSpaceDN w:val="0"/>
        <w:adjustRightInd w:val="0"/>
        <w:ind w:left="420" w:hanging="420"/>
        <w:rPr>
          <w:rFonts w:ascii="宋体" w:eastAsia="宋体"/>
          <w:kern w:val="0"/>
          <w:sz w:val="24"/>
          <w:szCs w:val="24"/>
        </w:rPr>
      </w:pPr>
      <w:r>
        <w:rPr>
          <w:rFonts w:ascii="Times New Roman" w:eastAsia="宋体" w:hAnsi="Times New Roman" w:cs="Times New Roman"/>
          <w:color w:val="000000"/>
          <w:kern w:val="0"/>
          <w:sz w:val="20"/>
          <w:szCs w:val="20"/>
        </w:rPr>
        <w:t>[24]</w:t>
      </w:r>
      <w:r>
        <w:rPr>
          <w:rFonts w:ascii="Times New Roman" w:eastAsia="宋体" w:hAnsi="Times New Roman" w:cs="Times New Roman"/>
          <w:color w:val="000000"/>
          <w:kern w:val="0"/>
          <w:sz w:val="20"/>
          <w:szCs w:val="20"/>
        </w:rPr>
        <w:tab/>
        <w:t>Ben-Porat T, Elazary R, Sherf-Dagan S, et al. Bone health following bariatric surgery: implications for management strategies to attenuate bone loss[J]. Advances in nutrition, 2018,9(2):114-127.</w:t>
      </w:r>
    </w:p>
    <w:p w:rsidR="00284666" w:rsidRPr="0026553F" w:rsidRDefault="00424C04" w:rsidP="00AB5D8A">
      <w:pPr>
        <w:autoSpaceDE w:val="0"/>
        <w:autoSpaceDN w:val="0"/>
        <w:adjustRightInd w:val="0"/>
        <w:jc w:val="left"/>
        <w:rPr>
          <w:rFonts w:ascii="Times New Roman" w:hAnsi="Times New Roman" w:cs="Times New Roman"/>
          <w:kern w:val="0"/>
          <w:sz w:val="24"/>
          <w:szCs w:val="24"/>
        </w:rPr>
      </w:pPr>
      <w:r>
        <w:fldChar w:fldCharType="end"/>
      </w:r>
      <w:r>
        <w:fldChar w:fldCharType="begin"/>
      </w:r>
      <w:r>
        <w:instrText xml:space="preserve"> ADDIN NE.Rep</w:instrText>
      </w:r>
      <w:r>
        <w:fldChar w:fldCharType="end"/>
      </w:r>
    </w:p>
    <w:sectPr w:rsidR="00284666" w:rsidRPr="002655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5BD" w:rsidRDefault="001D55BD" w:rsidP="00531340">
      <w:r>
        <w:separator/>
      </w:r>
    </w:p>
  </w:endnote>
  <w:endnote w:type="continuationSeparator" w:id="0">
    <w:p w:rsidR="001D55BD" w:rsidRDefault="001D55BD" w:rsidP="00531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5BD" w:rsidRDefault="001D55BD" w:rsidP="00531340">
      <w:r>
        <w:separator/>
      </w:r>
    </w:p>
  </w:footnote>
  <w:footnote w:type="continuationSeparator" w:id="0">
    <w:p w:rsidR="001D55BD" w:rsidRDefault="001D55BD" w:rsidP="0053134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u Jw">
    <w15:presenceInfo w15:providerId="Windows Live" w15:userId="2c123fed283e0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2FA5F96-E951-4946-8BB6-59660FA04067}" w:val=" ADDIN NE.Ref.{02FA5F96-E951-4946-8BB6-59660FA04067}&lt;Citation&gt;&lt;Group&gt;&lt;References&gt;&lt;Item&gt;&lt;ID&gt;158&lt;/ID&gt;&lt;UID&gt;{3B18B63C-5F88-426F-9B77-861332F4588E}&lt;/UID&gt;&lt;Title&gt;Long‐term hypovitaminosis D and secondary hyperparathyroidism outcomes of the Roux‐en‐Y gastric bypass: a systematic review&lt;/Title&gt;&lt;Template&gt;Journal Article&lt;/Template&gt;&lt;Star&gt;0&lt;/Star&gt;&lt;Tag&gt;0&lt;/Tag&gt;&lt;Author&gt;Switzer, N J; Marcil, G; Prasad, S; Debru, E; Church, N; Mitchell, P; Billington, E O; Gill, R S&lt;/Author&gt;&lt;Year&gt;2017&lt;/Year&gt;&lt;Details&gt;&lt;_collection_scope&gt;SCIE&lt;/_collection_scope&gt;&lt;_created&gt;64103699&lt;/_created&gt;&lt;_impact_factor&gt;   9.213&lt;/_impact_factor&gt;&lt;_isbn&gt;1467-7881&lt;/_isbn&gt;&lt;_issue&gt;5&lt;/_issue&gt;&lt;_journal&gt;Obesity Reviews&lt;/_journal&gt;&lt;_modified&gt;64103699&lt;/_modified&gt;&lt;_pages&gt;560-566&lt;/_pages&gt;&lt;_volume&gt;18&lt;/_volume&gt;&lt;/Details&gt;&lt;Extra&gt;&lt;DBUID&gt;{F7443359-1E83-4B3B-9C73-1CDE3F2DDF3A}&lt;/DBUID&gt;&lt;/Extra&gt;&lt;/Item&gt;&lt;/References&gt;&lt;/Group&gt;&lt;/Citation&gt;_x000a_"/>
    <w:docVar w:name="NE.Ref{07695778-B74F-43C5-806C-DD4163C68FE5}" w:val=" ADDIN NE.Ref.{07695778-B74F-43C5-806C-DD4163C68FE5}&lt;Citation&gt;&lt;Group&gt;&lt;References&gt;&lt;Item&gt;&lt;ID&gt;150&lt;/ID&gt;&lt;UID&gt;{D19B89BB-1E0C-49CC-AAE4-9844E086E07B}&lt;/UID&gt;&lt;Title&gt;Malnutrition in bariatric surgery candidates: multiple micronutrient deficiencies prior to surgery&lt;/Title&gt;&lt;Template&gt;Journal Article&lt;/Template&gt;&lt;Star&gt;0&lt;/Star&gt;&lt;Tag&gt;0&lt;/Tag&gt;&lt;Author&gt;Peterson, Leigh A; Cheskin, Lawrence J; Furtado, Margaret; Papas, Konstantinos; Schweitzer, Michael A; Magnuson, Thomas H; Steele, Kimberley E&lt;/Author&gt;&lt;Year&gt;2016&lt;/Year&gt;&lt;Details&gt;&lt;_collection_scope&gt;SCI;SCIE&lt;/_collection_scope&gt;&lt;_created&gt;64103679&lt;/_created&gt;&lt;_impact_factor&gt;   4.129&lt;/_impact_factor&gt;&lt;_isbn&gt;0960-8923&lt;/_isbn&gt;&lt;_issue&gt;4&lt;/_issue&gt;&lt;_journal&gt;Obesity surgery&lt;/_journal&gt;&lt;_modified&gt;64103679&lt;/_modified&gt;&lt;_pages&gt;833-838&lt;/_pages&gt;&lt;_volume&gt;26&lt;/_volume&gt;&lt;/Details&gt;&lt;Extra&gt;&lt;DBUID&gt;{F7443359-1E83-4B3B-9C73-1CDE3F2DDF3A}&lt;/DBUID&gt;&lt;/Extra&gt;&lt;/Item&gt;&lt;/References&gt;&lt;/Group&gt;&lt;/Citation&gt;_x000a_"/>
    <w:docVar w:name="NE.Ref{08084A44-2856-4EA3-8B59-0D4C083F72B4}" w:val=" ADDIN NE.Ref.{08084A44-2856-4EA3-8B59-0D4C083F72B4}&lt;Citation&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collection_scope&gt;SCI;SCIE&lt;/_collection_scope&gt;&lt;_created&gt;64104014&lt;/_created&gt;&lt;_impact_factor&gt;   4.398&lt;/_impact_factor&gt;&lt;_isbn&gt;8756-3282&lt;/_isbn&gt;&lt;_journal&gt;Bone&lt;/_journal&gt;&lt;_modified&gt;64104014&lt;/_modified&gt;&lt;_pages&gt;47-54&lt;/_pages&gt;&lt;_volume&gt;95&lt;/_volume&gt;&lt;/Details&gt;&lt;Extra&gt;&lt;DBUID&gt;{F7443359-1E83-4B3B-9C73-1CDE3F2DDF3A}&lt;/DBUID&gt;&lt;/Extra&gt;&lt;/Item&gt;&lt;/References&gt;&lt;/Group&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collection_scope&gt;SCI;SCIE&lt;/_collection_scope&gt;&lt;_created&gt;64104009&lt;/_created&gt;&lt;_impact_factor&gt;   4.129&lt;/_impact_factor&gt;&lt;_isbn&gt;1708-0428&lt;/_isbn&gt;&lt;_issue&gt;1&lt;/_issue&gt;&lt;_journal&gt;Obesity surgery&lt;/_journal&gt;&lt;_modified&gt;64104009&lt;/_modified&gt;&lt;_pages&gt;77-86&lt;/_pages&gt;&lt;_volume&gt;30&lt;/_volume&gt;&lt;/Details&gt;&lt;Extra&gt;&lt;DBUID&gt;{F7443359-1E83-4B3B-9C73-1CDE3F2DDF3A}&lt;/DBUID&gt;&lt;/Extra&gt;&lt;/Item&gt;&lt;/References&gt;&lt;/Group&gt;&lt;/Citation&gt;_x000a_"/>
    <w:docVar w:name="NE.Ref{088372E1-91BC-4F68-8AA2-FAE89B6D5C9D}" w:val=" ADDIN NE.Ref.{088372E1-91BC-4F68-8AA2-FAE89B6D5C9D}&lt;Citation&gt;&lt;Group&gt;&lt;References&gt;&lt;Item&gt;&lt;ID&gt;169&lt;/ID&gt;&lt;UID&gt;{249ADF3A-96F3-4EFA-93D1-B43F48DA1140}&lt;/UID&gt;&lt;Title&gt;Determining changes in bone metabolism after bariatric surgery in postmenopausal women&lt;/Title&gt;&lt;Template&gt;Journal Article&lt;/Template&gt;&lt;Star&gt;0&lt;/Star&gt;&lt;Tag&gt;0&lt;/Tag&gt;&lt;Author&gt;Luhrs, Andrew R; Davalos, Gerardo; Lerebours, Reginald; Yoo, Jin; Park, Chan; Tabone, Lawrence; Omotosho, Philip; Torquati, Alfonso; Portenier, Dana; Guerron, Alfredo D&lt;/Author&gt;&lt;Year&gt;2020&lt;/Year&gt;&lt;Details&gt;&lt;_created&gt;64104012&lt;/_created&gt;&lt;_isbn&gt;1432-2218&lt;/_isbn&gt;&lt;_issue&gt;4&lt;/_issue&gt;&lt;_journal&gt;Surgical endoscopy&lt;/_journal&gt;&lt;_modified&gt;64104012&lt;/_modified&gt;&lt;_pages&gt;1754-1760&lt;/_pages&gt;&lt;_volume&gt;34&lt;/_volume&gt;&lt;/Details&gt;&lt;Extra&gt;&lt;DBUID&gt;{F7443359-1E83-4B3B-9C73-1CDE3F2DDF3A}&lt;/DBUID&gt;&lt;/Extra&gt;&lt;/Item&gt;&lt;/References&gt;&lt;/Group&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collection_scope&gt;SCI;SCIE&lt;/_collection_scope&gt;&lt;_created&gt;64104014&lt;/_created&gt;&lt;_impact_factor&gt;   4.398&lt;/_impact_factor&gt;&lt;_isbn&gt;8756-3282&lt;/_isbn&gt;&lt;_journal&gt;Bone&lt;/_journal&gt;&lt;_modified&gt;64104014&lt;/_modified&gt;&lt;_pages&gt;47-54&lt;/_pages&gt;&lt;_volume&gt;95&lt;/_volume&gt;&lt;/Details&gt;&lt;Extra&gt;&lt;DBUID&gt;{F7443359-1E83-4B3B-9C73-1CDE3F2DDF3A}&lt;/DBUID&gt;&lt;/Extra&gt;&lt;/Item&gt;&lt;/References&gt;&lt;/Group&gt;&lt;/Citation&gt;_x000a_"/>
    <w:docVar w:name="NE.Ref{114F516B-C756-47E7-BAFE-D12C3CD28FA4}" w:val=" ADDIN NE.Ref.{114F516B-C756-47E7-BAFE-D12C3CD28FA4}&lt;Citation&gt;&lt;Group&gt;&lt;References&gt;&lt;Item&gt;&lt;ID&gt;173&lt;/ID&gt;&lt;UID&gt;{329D0D1A-0E06-44CB-8989-A41D4F0228F6}&lt;/UID&gt;&lt;Title&gt;Fracture risk after bariatric surgery: a 12-year nationwide cohort study&lt;/Title&gt;&lt;Template&gt;Journal Article&lt;/Template&gt;&lt;Star&gt;0&lt;/Star&gt;&lt;Tag&gt;0&lt;/Tag&gt;&lt;Author&gt;Lu, Chia-Wen; Chang, Yu-Kang; Chang, Hao-Hsiang; Kuo, Chia-Sheng; Huang, Chi-Ting; Hsu, Chih-Cheng; Huang, Kuo-Chin&lt;/Author&gt;&lt;Year&gt;2019&lt;/Year&gt;&lt;Details&gt;&lt;_collection_scope&gt;SCI;SCIE&lt;/_collection_scope&gt;&lt;_created&gt;64104020&lt;/_created&gt;&lt;_impact_factor&gt;   1.889&lt;/_impact_factor&gt;&lt;_issue&gt;48&lt;/_issue&gt;&lt;_journal&gt;Medicine&lt;/_journal&gt;&lt;_modified&gt;64112628&lt;/_modified&gt;&lt;_volume&gt;94&lt;/_volume&gt;&lt;_accessed&gt;64112628&lt;/_accessed&gt;&lt;/Details&gt;&lt;Extra&gt;&lt;DBUID&gt;{F7443359-1E83-4B3B-9C73-1CDE3F2DDF3A}&lt;/DBUID&gt;&lt;/Extra&gt;&lt;/Item&gt;&lt;/References&gt;&lt;/Group&gt;&lt;/Citation&gt;_x000a_"/>
    <w:docVar w:name="NE.Ref{1DF79BB9-0A79-4B8E-B851-084E01C72F1D}" w:val=" ADDIN NE.Ref.{1DF79BB9-0A79-4B8E-B851-084E01C72F1D}&lt;Citation&gt;&lt;Group&gt;&lt;References&gt;&lt;Item&gt;&lt;ID&gt;164&lt;/ID&gt;&lt;UID&gt;{66E4DBE1-0358-48C6-84EB-8D93F764AAA0}&lt;/UID&gt;&lt;Title&gt;Bone morphogenetic protein-2 in development and bone homeostasis&lt;/Title&gt;&lt;Template&gt;Journal Article&lt;/Template&gt;&lt;Star&gt;0&lt;/Star&gt;&lt;Tag&gt;0&lt;/Tag&gt;&lt;Author&gt;Halloran, Daniel; Durbano, Hilary W; Nohe, Anja&lt;/Author&gt;&lt;Year&gt;2020&lt;/Year&gt;&lt;Details&gt;&lt;_created&gt;64104006&lt;/_created&gt;&lt;_issue&gt;3&lt;/_issue&gt;&lt;_journal&gt;Journal of Developmental Biology&lt;/_journal&gt;&lt;_modified&gt;64104006&lt;/_modified&gt;&lt;_pages&gt;19&lt;/_pages&gt;&lt;_volume&gt;8&lt;/_volume&gt;&lt;/Details&gt;&lt;Extra&gt;&lt;DBUID&gt;{F7443359-1E83-4B3B-9C73-1CDE3F2DDF3A}&lt;/DBUID&gt;&lt;/Extra&gt;&lt;/Item&gt;&lt;/References&gt;&lt;/Group&gt;&lt;/Citation&gt;_x000a_"/>
    <w:docVar w:name="NE.Ref{211422ED-B2EC-47E8-818B-B5D3187177A8}" w:val=" ADDIN NE.Ref.{211422ED-B2EC-47E8-818B-B5D3187177A8}&lt;Citation&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collection_scope&gt;SCI;SCIE&lt;/_collection_scope&gt;&lt;_created&gt;64104009&lt;/_created&gt;&lt;_impact_factor&gt;   4.129&lt;/_impact_factor&gt;&lt;_isbn&gt;1708-0428&lt;/_isbn&gt;&lt;_issue&gt;1&lt;/_issue&gt;&lt;_journal&gt;Obesity surgery&lt;/_journal&gt;&lt;_modified&gt;64104009&lt;/_modified&gt;&lt;_pages&gt;77-86&lt;/_pages&gt;&lt;_volume&gt;30&lt;/_volume&gt;&lt;/Details&gt;&lt;Extra&gt;&lt;DBUID&gt;{F7443359-1E83-4B3B-9C73-1CDE3F2DDF3A}&lt;/DBUID&gt;&lt;/Extra&gt;&lt;/Item&gt;&lt;/References&gt;&lt;/Group&gt;&lt;/Citation&gt;_x000a_"/>
    <w:docVar w:name="NE.Ref{23B7B220-501B-4C9D-9CAB-EB8ECA92B2D1}" w:val=" ADDIN NE.Ref.{23B7B220-501B-4C9D-9CAB-EB8ECA92B2D1}&lt;Citation&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collection_scope&gt;SCI;SCIE&lt;/_collection_scope&gt;&lt;_created&gt;64104014&lt;/_created&gt;&lt;_impact_factor&gt;   4.398&lt;/_impact_factor&gt;&lt;_isbn&gt;8756-3282&lt;/_isbn&gt;&lt;_journal&gt;Bone&lt;/_journal&gt;&lt;_modified&gt;64104014&lt;/_modified&gt;&lt;_pages&gt;47-54&lt;/_pages&gt;&lt;_volume&gt;95&lt;/_volume&gt;&lt;/Details&gt;&lt;Extra&gt;&lt;DBUID&gt;{F7443359-1E83-4B3B-9C73-1CDE3F2DDF3A}&lt;/DBUID&gt;&lt;/Extra&gt;&lt;/Item&gt;&lt;/References&gt;&lt;/Group&gt;&lt;/Citation&gt;_x000a_"/>
    <w:docVar w:name="NE.Ref{37E40780-4753-4D56-961E-B1AF378AAD75}" w:val=" ADDIN NE.Ref.{37E40780-4753-4D56-961E-B1AF378AAD75}&lt;Citation&gt;&lt;Group&gt;&lt;References&gt;&lt;Item&gt;&lt;ID&gt;166&lt;/ID&gt;&lt;UID&gt;{230D0924-37B2-4B5F-9E5F-4B1CBF75A552}&lt;/UID&gt;&lt;Title&gt;The Effects of Pioglitazone on bone formation and resorption markers in type 2 diabetes mellitus&lt;/Title&gt;&lt;Template&gt;Journal Article&lt;/Template&gt;&lt;Star&gt;0&lt;/Star&gt;&lt;Tag&gt;0&lt;/Tag&gt;&lt;Author&gt;Mori, Hiroko; Okada, Yosuke; Tanaka, Yoshiya&lt;/Author&gt;&lt;Year&gt;2017&lt;/Year&gt;&lt;Details&gt;&lt;_collection_scope&gt;SCIE&lt;/_collection_scope&gt;&lt;_created&gt;64104007&lt;/_created&gt;&lt;_impact_factor&gt;   1.271&lt;/_impact_factor&gt;&lt;_isbn&gt;0918-2918&lt;/_isbn&gt;&lt;_issue&gt;11&lt;/_issue&gt;&lt;_journal&gt;Internal medicine&lt;/_journal&gt;&lt;_modified&gt;64104007&lt;/_modified&gt;&lt;_pages&gt;1301-1306&lt;/_pages&gt;&lt;_volume&gt;56&lt;/_volume&gt;&lt;/Details&gt;&lt;Extra&gt;&lt;DBUID&gt;{F7443359-1E83-4B3B-9C73-1CDE3F2DDF3A}&lt;/DBUID&gt;&lt;/Extra&gt;&lt;/Item&gt;&lt;/References&gt;&lt;/Group&gt;&lt;Group&gt;&lt;References&gt;&lt;Item&gt;&lt;ID&gt;167&lt;/ID&gt;&lt;UID&gt;{DE642008-A378-49F4-8AB5-010CA9457DD7}&lt;/UID&gt;&lt;Title&gt;Adenovirus type 36 regulates adipose stem cell differentiation and glucolipid metabolism through the PI3K/Akt/FoxO1/PPARγ signaling pathway&lt;/Title&gt;&lt;Template&gt;Journal Article&lt;/Template&gt;&lt;Star&gt;0&lt;/Star&gt;&lt;Tag&gt;0&lt;/Tag&gt;&lt;Author&gt;Jiao, Yi; Liang, Xiaodi; Hou, Jianfei; Aisa, Yiliyasi; Wu, Han; Zhang, Zhilu; Nuermaimaiti, Nuerbiye; Zhao, Yang; Jiang, Sheng; Guan, Yaqun&lt;/Author&gt;&lt;Year&gt;2019&lt;/Year&gt;&lt;Details&gt;&lt;_collection_scope&gt;SCIE&lt;/_collection_scope&gt;&lt;_created&gt;64104008&lt;/_created&gt;&lt;_impact_factor&gt;   3.876&lt;/_impact_factor&gt;&lt;_isbn&gt;1476-511X&lt;/_isbn&gt;&lt;_issue&gt;1&lt;/_issue&gt;&lt;_journal&gt;Lipids in health and disease&lt;/_journal&gt;&lt;_modified&gt;64104008&lt;/_modified&gt;&lt;_pages&gt;1-12&lt;/_pages&gt;&lt;_volume&gt;18&lt;/_volume&gt;&lt;/Details&gt;&lt;Extra&gt;&lt;DBUID&gt;{F7443359-1E83-4B3B-9C73-1CDE3F2DDF3A}&lt;/DBUID&gt;&lt;/Extra&gt;&lt;/Item&gt;&lt;/References&gt;&lt;/Group&gt;&lt;/Citation&gt;_x000a_"/>
    <w:docVar w:name="NE.Ref{3A1F0D5A-56B2-4201-9A11-016544D8277A}" w:val=" ADDIN NE.Ref.{3A1F0D5A-56B2-4201-9A11-016544D8277A}&lt;Citation&gt;&lt;Group&gt;&lt;References&gt;&lt;Item&gt;&lt;ID&gt;151&lt;/ID&gt;&lt;UID&gt;{B3E4D046-7CED-4607-802B-3E4100D4EA3D}&lt;/UID&gt;&lt;Title&gt;Relationships of serum 25‐hydroxyvitamin D, ionized calcium and parathyroid hormone after obesity surgery&lt;/Title&gt;&lt;Template&gt;Journal Article&lt;/Template&gt;&lt;Star&gt;0&lt;/Star&gt;&lt;Tag&gt;0&lt;/Tag&gt;&lt;Author&gt;Hewitt, Stephen; Aasheim, Erlend Tuseth; Søvik, Torgeir Thorson; Jahnsen, Jørgen; Kristinsson, Jon; Eriksen, Erik Fink; Mala, Tom&lt;/Author&gt;&lt;Year&gt;2018&lt;/Year&gt;&lt;Details&gt;&lt;_collection_scope&gt;SCI;SCIE&lt;/_collection_scope&gt;&lt;_created&gt;64103681&lt;/_created&gt;&lt;_impact_factor&gt;   3.478&lt;/_impact_factor&gt;&lt;_isbn&gt;0300-0664&lt;/_isbn&gt;&lt;_issue&gt;3&lt;/_issue&gt;&lt;_journal&gt;Clinical endocrinology&lt;/_journal&gt;&lt;_modified&gt;64103681&lt;/_modified&gt;&lt;_pages&gt;372-379&lt;/_pages&gt;&lt;_volume&gt;88&lt;/_volume&gt;&lt;/Details&gt;&lt;Extra&gt;&lt;DBUID&gt;{F7443359-1E83-4B3B-9C73-1CDE3F2DDF3A}&lt;/DBUID&gt;&lt;/Extra&gt;&lt;/Item&gt;&lt;/References&gt;&lt;/Group&gt;&lt;/Citation&gt;_x000a_"/>
    <w:docVar w:name="NE.Ref{4350CACB-F025-429A-85FA-45F964519C13}" w:val=" ADDIN NE.Ref.{4350CACB-F025-429A-85FA-45F964519C13}&lt;Citation&gt;&lt;Group&gt;&lt;References&gt;&lt;Item&gt;&lt;ID&gt;161&lt;/ID&gt;&lt;UID&gt;{3B25EABD-A2CD-44DA-AF88-7B176077E98C}&lt;/UID&gt;&lt;Title&gt;The role of Bmp2 in the maturation and maintenance of the murine knee joint&lt;/Title&gt;&lt;Template&gt;Journal Article&lt;/Template&gt;&lt;Star&gt;0&lt;/Star&gt;&lt;Tag&gt;0&lt;/Tag&gt;&lt;Author&gt;Gamer, Laura W; Pregizer, Steven; Gamer, Jackson; Feigenson, Marina; Ionescu, Andreia; Li, Qing; Han, Lin; Rosen, Vicki&lt;/Author&gt;&lt;Year&gt;2018&lt;/Year&gt;&lt;Details&gt;&lt;_collection_scope&gt;SCI;SCIE&lt;/_collection_scope&gt;&lt;_created&gt;64103999&lt;/_created&gt;&lt;_impact_factor&gt;   6.741&lt;/_impact_factor&gt;&lt;_isbn&gt;0884-0431&lt;/_isbn&gt;&lt;_issue&gt;9&lt;/_issue&gt;&lt;_journal&gt;Journal of Bone and Mineral Research&lt;/_journal&gt;&lt;_modified&gt;64103999&lt;/_modified&gt;&lt;_pages&gt;1708-1717&lt;/_pages&gt;&lt;_volume&gt;33&lt;/_volume&gt;&lt;/Details&gt;&lt;Extra&gt;&lt;DBUID&gt;{F7443359-1E83-4B3B-9C73-1CDE3F2DDF3A}&lt;/DBUID&gt;&lt;/Extra&gt;&lt;/Item&gt;&lt;/References&gt;&lt;/Group&gt;&lt;/Citation&gt;_x000a_"/>
    <w:docVar w:name="NE.Ref{4BB8A453-DA51-488C-A7D2-1CCD40DBA537}" w:val=" ADDIN NE.Ref.{4BB8A453-DA51-488C-A7D2-1CCD40DBA537}&lt;Citation&gt;&lt;Group&gt;&lt;References&gt;&lt;Item&gt;&lt;ID&gt;149&lt;/ID&gt;&lt;UID&gt;{2477787E-417F-4430-B3CB-3C3E01BA21A0}&lt;/UID&gt;&lt;Title&gt;Vitamin D status and supplementation before and after bariatric surgery: a comprehensive literature review&lt;/Title&gt;&lt;Template&gt;Journal Article&lt;/Template&gt;&lt;Star&gt;0&lt;/Star&gt;&lt;Tag&gt;0&lt;/Tag&gt;&lt;Author&gt;Peterson, Leigh A; Zeng, Xiange; Caufield-Noll, Christine P; Schweitzer, Michael A; Magnuson, Thomas H; Steele, Kimberley E&lt;/Author&gt;&lt;Year&gt;2016&lt;/Year&gt;&lt;Details&gt;&lt;_collection_scope&gt;SCIE&lt;/_collection_scope&gt;&lt;_created&gt;64103673&lt;/_created&gt;&lt;_impact_factor&gt;   4.734&lt;/_impact_factor&gt;&lt;_isbn&gt;1550-7289&lt;/_isbn&gt;&lt;_issue&gt;3&lt;/_issue&gt;&lt;_journal&gt;Surgery for Obesity and Related Diseases&lt;/_journal&gt;&lt;_modified&gt;64103673&lt;/_modified&gt;&lt;_pages&gt;693-702&lt;/_pages&gt;&lt;_volume&gt;12&lt;/_volume&gt;&lt;/Details&gt;&lt;Extra&gt;&lt;DBUID&gt;{F7443359-1E83-4B3B-9C73-1CDE3F2DDF3A}&lt;/DBUID&gt;&lt;/Extra&gt;&lt;/Item&gt;&lt;/References&gt;&lt;/Group&gt;&lt;/Citation&gt;_x000a_"/>
    <w:docVar w:name="NE.Ref{4E2E02BE-BE62-409C-8FA5-5CE9ED20E697}" w:val=" ADDIN NE.Ref.{4E2E02BE-BE62-409C-8FA5-5CE9ED20E697}&lt;Citation&gt;&lt;Group&gt;&lt;References&gt;&lt;Item&gt;&lt;ID&gt;159&lt;/ID&gt;&lt;UID&gt;{088E7866-994A-4912-A026-A8E172907DF0}&lt;/UID&gt;&lt;Title&gt;Mesenchymal stem cells from osteoporotic patients reveal reduced migration and invasion upon stimulation with BMP-2 or BMP-7&lt;/Title&gt;&lt;Template&gt;Journal Article&lt;/Template&gt;&lt;Star&gt;0&lt;/Star&gt;&lt;Tag&gt;0&lt;/Tag&gt;&lt;Author&gt;Haasters, Florian; Docheva, Denitsa; Gassner, Christoph; Popov, Cvetan; Böcker, Wolfgang; Mutschler, Wolf; Schieker, Matthias; Prall, Wolf Christian&lt;/Author&gt;&lt;Year&gt;2014&lt;/Year&gt;&lt;Details&gt;&lt;_collection_scope&gt;SCI;SCIE&lt;/_collection_scope&gt;&lt;_created&gt;64103997&lt;/_created&gt;&lt;_impact_factor&gt;   3.575&lt;/_impact_factor&gt;&lt;_isbn&gt;0006-291X&lt;/_isbn&gt;&lt;_issue&gt;1&lt;/_issue&gt;&lt;_journal&gt;Biochemical and biophysical research communications&lt;/_journal&gt;&lt;_modified&gt;64103997&lt;/_modified&gt;&lt;_pages&gt;118-123&lt;/_pages&gt;&lt;_volume&gt;452&lt;/_volume&gt;&lt;/Details&gt;&lt;Extra&gt;&lt;DBUID&gt;{F7443359-1E83-4B3B-9C73-1CDE3F2DDF3A}&lt;/DBUID&gt;&lt;/Extra&gt;&lt;/Item&gt;&lt;/References&gt;&lt;/Group&gt;&lt;Group&gt;&lt;References&gt;&lt;Item&gt;&lt;ID&gt;160&lt;/ID&gt;&lt;UID&gt;{8193F6E5-097D-4B45-9CCF-47B833E0B78D}&lt;/UID&gt;&lt;Title&gt;Use of an osteoblast overload damage model to probe the effect of icariin on the proliferation, differentiation and mineralization of MC3T3-E1 cells through the Wnt/β-catenin signalling pathway&lt;/Title&gt;&lt;Template&gt;Journal Article&lt;/Template&gt;&lt;Star&gt;0&lt;/Star&gt;&lt;Tag&gt;0&lt;/Tag&gt;&lt;Author&gt;Liu, Yingjie; Huang, Lulu; Hao, Baohui; Li, Hao; Zhu, Shuanglong; Wang, Qiangsong; Li, Ruixin; Xu, Yunqiang; Zhang, Xizheng&lt;/Author&gt;&lt;Year&gt;2017&lt;/Year&gt;&lt;Details&gt;&lt;_collection_scope&gt;SCI;SCIE&lt;/_collection_scope&gt;&lt;_created&gt;64103997&lt;/_created&gt;&lt;_isbn&gt;1015-8987&lt;/_isbn&gt;&lt;_issue&gt;4&lt;/_issue&gt;&lt;_journal&gt;Cellular Physiology and Biochemistry&lt;/_journal&gt;&lt;_modified&gt;64103997&lt;/_modified&gt;&lt;_pages&gt;1605-1615&lt;/_pages&gt;&lt;_volume&gt;41&lt;/_volume&gt;&lt;/Details&gt;&lt;Extra&gt;&lt;DBUID&gt;{F7443359-1E83-4B3B-9C73-1CDE3F2DDF3A}&lt;/DBUID&gt;&lt;/Extra&gt;&lt;/Item&gt;&lt;/References&gt;&lt;/Group&gt;&lt;/Citation&gt;_x000a_"/>
    <w:docVar w:name="NE.Ref{52BDA799-CDBF-4A62-B0D1-EFD612F75718}" w:val=" ADDIN NE.Ref.{52BDA799-CDBF-4A62-B0D1-EFD612F75718}&lt;Citation&gt;&lt;Group&gt;&lt;References&gt;&lt;Item&gt;&lt;ID&gt;182&lt;/ID&gt;&lt;UID&gt;{F3F6B504-721B-42C7-96C6-DFA4F8A5F619}&lt;/UID&gt;&lt;Title&gt;以北京为例我国肥胖儿童青少年发展趋势及现状分析&lt;/Title&gt;&lt;Template&gt;Journal Article&lt;/Template&gt;&lt;Star&gt;0&lt;/Star&gt;&lt;Tag&gt;0&lt;/Tag&gt;&lt;Author&gt;邵庆钰&lt;/Author&gt;&lt;Year&gt;2020&lt;/Year&gt;&lt;Details&gt;&lt;_created&gt;64104031&lt;/_created&gt;&lt;_journal&gt;收藏&lt;/_journal&gt;&lt;_modified&gt;64104031&lt;/_modified&gt;&lt;_volume&gt;2&lt;/_volume&gt;&lt;_translated_author&gt;Shao, Qingyu&lt;/_translated_author&gt;&lt;/Details&gt;&lt;Extra&gt;&lt;DBUID&gt;{F7443359-1E83-4B3B-9C73-1CDE3F2DDF3A}&lt;/DBUID&gt;&lt;/Extra&gt;&lt;/Item&gt;&lt;/References&gt;&lt;/Group&gt;&lt;/Citation&gt;_x000a_"/>
    <w:docVar w:name="NE.Ref{56FCE77C-8B40-4E98-837E-E597A6A11FF1}" w:val=" ADDIN NE.Ref.{56FCE77C-8B40-4E98-837E-E597A6A11FF1}&lt;Citation&gt;&lt;Group&gt;&lt;References&gt;&lt;Item&gt;&lt;ID&gt;180&lt;/ID&gt;&lt;UID&gt;{1306975A-6FF8-4A8B-8407-61C8DC3FA330}&lt;/UID&gt;&lt;Title&gt;HDL in Morbidity and Mortality: A 40+ Year Perspective&lt;/Title&gt;&lt;Template&gt;Journal Article&lt;/Template&gt;&lt;Star&gt;0&lt;/Star&gt;&lt;Tag&gt;0&lt;/Tag&gt;&lt;Author&gt;Tall, Alan R&lt;/Author&gt;&lt;Year&gt;2021&lt;/Year&gt;&lt;Details&gt;&lt;_collection_scope&gt;SCI;SCIE&lt;/_collection_scope&gt;&lt;_created&gt;64104030&lt;/_created&gt;&lt;_impact_factor&gt;   8.327&lt;/_impact_factor&gt;&lt;_isbn&gt;0009-9147&lt;/_isbn&gt;&lt;_issue&gt;1&lt;/_issue&gt;&lt;_journal&gt;Clinical Chemistry&lt;/_journal&gt;&lt;_modified&gt;64104030&lt;/_modified&gt;&lt;_pages&gt;19-23&lt;/_pages&gt;&lt;_volume&gt;67&lt;/_volume&gt;&lt;/Details&gt;&lt;Extra&gt;&lt;DBUID&gt;{F7443359-1E83-4B3B-9C73-1CDE3F2DDF3A}&lt;/DBUID&gt;&lt;/Extra&gt;&lt;/Item&gt;&lt;/References&gt;&lt;/Group&gt;&lt;/Citation&gt;_x000a_"/>
    <w:docVar w:name="NE.Ref{5CD87274-B54A-4EF6-AB84-9845E4F0F462}" w:val=" ADDIN NE.Ref.{5CD87274-B54A-4EF6-AB84-9845E4F0F462}&lt;Citation&gt;&lt;Group&gt;&lt;References&gt;&lt;Item&gt;&lt;ID&gt;157&lt;/ID&gt;&lt;UID&gt;{53FD14E8-3C5C-4898-A07D-DE1AFA69288B}&lt;/UID&gt;&lt;Title&gt;Risk of secondary hyperparathyroidism after laparoscopic gastric bypass surgery in obese women&lt;/Title&gt;&lt;Template&gt;Journal Article&lt;/Template&gt;&lt;Star&gt;0&lt;/Star&gt;&lt;Tag&gt;0&lt;/Tag&gt;&lt;Author&gt;Youssef, Y; Richards, W O; Sekhar, N; Kaiser, J; Spagnoli, A; Abumrad, N; Torquati, A&lt;/Author&gt;&lt;Year&gt;2018&lt;/Year&gt;&lt;Details&gt;&lt;_created&gt;64103699&lt;/_created&gt;&lt;_isbn&gt;1432-2218&lt;/_isbn&gt;&lt;_issue&gt;8&lt;/_issue&gt;&lt;_journal&gt;Surgical endoscopy&lt;/_journal&gt;&lt;_modified&gt;64112625&lt;/_modified&gt;&lt;_pages&gt;1393-1396&lt;/_pages&gt;&lt;_volume&gt;21&lt;/_volume&gt;&lt;_accessed&gt;64112625&lt;/_accessed&gt;&lt;/Details&gt;&lt;Extra&gt;&lt;DBUID&gt;{F7443359-1E83-4B3B-9C73-1CDE3F2DDF3A}&lt;/DBUID&gt;&lt;/Extra&gt;&lt;/Item&gt;&lt;/References&gt;&lt;/Group&gt;&lt;/Citation&gt;_x000a_"/>
    <w:docVar w:name="NE.Ref{5EE86A09-87DD-44F2-9CC9-E33EA9EDEFDB}" w:val=" ADDIN NE.Ref.{5EE86A09-87DD-44F2-9CC9-E33EA9EDEFDB}&lt;Citation&gt;&lt;Group&gt;&lt;References&gt;&lt;Item&gt;&lt;ID&gt;177&lt;/ID&gt;&lt;UID&gt;{8193BCE7-3A81-4E1D-B113-53DDD38EDE10}&lt;/UID&gt;&lt;Title&gt;Thin bones: vitamin D and calcium handling after bariatric surgery&lt;/Title&gt;&lt;Template&gt;Journal Article&lt;/Template&gt;&lt;Star&gt;0&lt;/Star&gt;&lt;Tag&gt;0&lt;/Tag&gt;&lt;Author&gt;Corbeels, Katrien; Verlinden, Lieve; Lannoo, Matthias; Simoens, Caroline; Matthys, Christophe; Verstuyf, Annemieke; Meulemans, Ann; Carmeliet, Geert; Van der Schueren, Bart&lt;/Author&gt;&lt;Year&gt;2018&lt;/Year&gt;&lt;Details&gt;&lt;_created&gt;64104025&lt;/_created&gt;&lt;_isbn&gt;2352-1872&lt;/_isbn&gt;&lt;_journal&gt;Bone reports&lt;/_journal&gt;&lt;_modified&gt;64104025&lt;/_modified&gt;&lt;_pages&gt;57-63&lt;/_pages&gt;&lt;_volume&gt;8&lt;/_volume&gt;&lt;/Details&gt;&lt;Extra&gt;&lt;DBUID&gt;{F7443359-1E83-4B3B-9C73-1CDE3F2DDF3A}&lt;/DBUID&gt;&lt;/Extra&gt;&lt;/Item&gt;&lt;/References&gt;&lt;/Group&gt;&lt;/Citation&gt;_x000a_"/>
    <w:docVar w:name="NE.Ref{6621BBBC-16AB-4B7D-8EB9-9FA623284DF1}" w:val=" ADDIN NE.Ref.{6621BBBC-16AB-4B7D-8EB9-9FA623284DF1}&lt;Citation&gt;&lt;Group&gt;&lt;References&gt;&lt;Item&gt;&lt;ID&gt;162&lt;/ID&gt;&lt;UID&gt;{78C5C13E-E421-4D34-BF84-24C45A2D54AB}&lt;/UID&gt;&lt;Title&gt;BMP/Smads, OPG/RANK/RANKL信号通路与骨质疏松关系的研究进展&lt;/Title&gt;&lt;Template&gt;Journal Article&lt;/Template&gt;&lt;Star&gt;0&lt;/Star&gt;&lt;Tag&gt;0&lt;/Tag&gt;&lt;Author&gt;施彦龙; 李应福; 谢兴文; 李宁; 魏国俊; 郭宏刚; 钱敏; 柳博&lt;/Author&gt;&lt;Year&gt;2020&lt;/Year&gt;&lt;Details&gt;&lt;_collection_scope&gt;CSCD;PKU&lt;/_collection_scope&gt;&lt;_created&gt;64104003&lt;/_created&gt;&lt;_issue&gt;4&lt;/_issue&gt;&lt;_journal&gt;中国骨质疏松杂志&lt;/_journal&gt;&lt;_modified&gt;64104003&lt;/_modified&gt;&lt;_pages&gt;5&lt;/_pages&gt;&lt;_volume&gt;26&lt;/_volume&gt;&lt;_translated_author&gt;Shi, Yanlong;Li, Yingfu;Xie, Xingwen;Li, Ning;Wei, Guojun;Guo, Honggang;Qian, Min;Liu, Bo&lt;/_translated_author&gt;&lt;/Details&gt;&lt;Extra&gt;&lt;DBUID&gt;{F7443359-1E83-4B3B-9C73-1CDE3F2DDF3A}&lt;/DBUID&gt;&lt;/Extra&gt;&lt;/Item&gt;&lt;/References&gt;&lt;/Group&gt;&lt;Group&gt;&lt;References&gt;&lt;Item&gt;&lt;ID&gt;163&lt;/ID&gt;&lt;UID&gt;{A7BAD088-99F8-452D-A55D-F8F3AD7C636D}&lt;/UID&gt;&lt;Title&gt;OPG/RANK/RANKL信号轴与原发性骨质疏松关系的研究进展&lt;/Title&gt;&lt;Template&gt;Journal Article&lt;/Template&gt;&lt;Star&gt;0&lt;/Star&gt;&lt;Tag&gt;0&lt;/Tag&gt;&lt;Author&gt;李应福; 李宁; 谢兴文&lt;/Author&gt;&lt;Year&gt;2016&lt;/Year&gt;&lt;Details&gt;&lt;_collection_scope&gt;CSCD;PKU&lt;/_collection_scope&gt;&lt;_created&gt;64104004&lt;/_created&gt;&lt;_issue&gt;1&lt;/_issue&gt;&lt;_journal&gt;中国骨质疏松杂志&lt;/_journal&gt;&lt;_modified&gt;64104004&lt;/_modified&gt;&lt;_pages&gt;5&lt;/_pages&gt;&lt;_volume&gt;22&lt;/_volume&gt;&lt;_translated_author&gt;Li, Yingfu;Li, Ning;Xie, Xingwen&lt;/_translated_author&gt;&lt;/Details&gt;&lt;Extra&gt;&lt;DBUID&gt;{F7443359-1E83-4B3B-9C73-1CDE3F2DDF3A}&lt;/DBUID&gt;&lt;/Extra&gt;&lt;/Item&gt;&lt;/References&gt;&lt;/Group&gt;&lt;/Citation&gt;_x000a_"/>
    <w:docVar w:name="NE.Ref{73CA590A-365D-4D8C-8FBD-B99F79647AE9}" w:val=" ADDIN NE.Ref.{73CA590A-365D-4D8C-8FBD-B99F79647AE9}&lt;Citation&gt;&lt;Group&gt;&lt;References&gt;&lt;Item&gt;&lt;ID&gt;154&lt;/ID&gt;&lt;UID&gt;{AB552739-8A11-4E1E-9E94-A906872CACDE}&lt;/UID&gt;&lt;Title&gt;The long-term effects of gastric bypass on vitamin D metabolism&lt;/Title&gt;&lt;Template&gt;Journal Article&lt;/Template&gt;&lt;Star&gt;0&lt;/Star&gt;&lt;Tag&gt;0&lt;/Tag&gt;&lt;Author&gt;Johnson, Jason M; Maher, James W; DeMaria, Eric J; Downs, Robert W; Wolfe, Luke G; Kellum, John M&lt;/Author&gt;&lt;Year&gt;2006&lt;/Year&gt;&lt;Details&gt;&lt;_collection_scope&gt;SCI;SCIE&lt;/_collection_scope&gt;&lt;_created&gt;64103696&lt;/_created&gt;&lt;_impact_factor&gt;  12.969&lt;/_impact_factor&gt;&lt;_issue&gt;5&lt;/_issue&gt;&lt;_journal&gt;Annals of surgery&lt;/_journal&gt;&lt;_modified&gt;64103696&lt;/_modified&gt;&lt;_pages&gt;701&lt;/_pages&gt;&lt;_volume&gt;243&lt;/_volume&gt;&lt;/Details&gt;&lt;Extra&gt;&lt;DBUID&gt;{F7443359-1E83-4B3B-9C73-1CDE3F2DDF3A}&lt;/DBUID&gt;&lt;/Extra&gt;&lt;/Item&gt;&lt;/References&gt;&lt;/Group&gt;&lt;/Citation&gt;_x000a_"/>
    <w:docVar w:name="NE.Ref{7C2DD436-2C64-4426-BC6E-862A70434A7F}" w:val=" ADDIN NE.Ref.{7C2DD436-2C64-4426-BC6E-862A70434A7F}&lt;Citation&gt;&lt;Group&gt;&lt;References&gt;&lt;Item&gt;&lt;ID&gt;181&lt;/ID&gt;&lt;UID&gt;{AD662E3E-58F8-4817-9D48-F8378E6468AB}&lt;/UID&gt;&lt;Title&gt;肥胖治疗的研究进展&lt;/Title&gt;&lt;Template&gt;Journal Article&lt;/Template&gt;&lt;Star&gt;0&lt;/Star&gt;&lt;Tag&gt;0&lt;/Tag&gt;&lt;Author&gt;覃潆玉; 刘佳瑞; 郑瑞茂&lt;/Author&gt;&lt;Year&gt;2020&lt;/Year&gt;&lt;Details&gt;&lt;_collection_scope&gt;CSCD;PKU&lt;/_collection_scope&gt;&lt;_created&gt;64104030&lt;/_created&gt;&lt;_issue&gt;3&lt;/_issue&gt;&lt;_journal&gt;生理科学进展&lt;/_journal&gt;&lt;_modified&gt;64104030&lt;/_modified&gt;&lt;_pages&gt;167-173&lt;/_pages&gt;&lt;_volume&gt;51&lt;/_volume&gt;&lt;_translated_author&gt;Tan, Yingyu;Liu, Jiarui;Zheng, Ruimao&lt;/_translated_author&gt;&lt;/Details&gt;&lt;Extra&gt;&lt;DBUID&gt;{F7443359-1E83-4B3B-9C73-1CDE3F2DDF3A}&lt;/DBUID&gt;&lt;/Extra&gt;&lt;/Item&gt;&lt;/References&gt;&lt;/Group&gt;&lt;/Citation&gt;_x000a_"/>
    <w:docVar w:name="NE.Ref{7EDFE559-9D73-4817-91BC-8340B4219505}" w:val=" ADDIN NE.Ref.{7EDFE559-9D73-4817-91BC-8340B4219505}&lt;Citation&gt;&lt;Group&gt;&lt;References&gt;&lt;Item&gt;&lt;ID&gt;152&lt;/ID&gt;&lt;UID&gt;{B00BD27E-B0AA-4DF0-8A9B-096552233FDE}&lt;/UID&gt;&lt;Title&gt;Hypocalcemia after bariatric surgery: prevalence and associated risk factors&lt;/Title&gt;&lt;Template&gt;Journal Article&lt;/Template&gt;&lt;Star&gt;0&lt;/Star&gt;&lt;Tag&gt;0&lt;/Tag&gt;&lt;Author&gt;Shah, Meera; Sharma, Anu; Wermers, Robert A; Kennel, Kurt A; Kellogg, Todd A; Mundi, Manpreet S&lt;/Author&gt;&lt;Year&gt;2017&lt;/Year&gt;&lt;Details&gt;&lt;_collection_scope&gt;SCI;SCIE&lt;/_collection_scope&gt;&lt;_created&gt;64103694&lt;/_created&gt;&lt;_impact_factor&gt;   4.129&lt;/_impact_factor&gt;&lt;_isbn&gt;1708-0428&lt;/_isbn&gt;&lt;_issue&gt;11&lt;/_issue&gt;&lt;_journal&gt;Obesity surgery&lt;/_journal&gt;&lt;_modified&gt;64103694&lt;/_modified&gt;&lt;_pages&gt;2905-2911&lt;/_pages&gt;&lt;_volume&gt;27&lt;/_volume&gt;&lt;/Details&gt;&lt;Extra&gt;&lt;DBUID&gt;{F7443359-1E83-4B3B-9C73-1CDE3F2DDF3A}&lt;/DBUID&gt;&lt;/Extra&gt;&lt;/Item&gt;&lt;/References&gt;&lt;/Group&gt;&lt;/Citation&gt;_x000a_"/>
    <w:docVar w:name="NE.Ref{943AB06B-F1F0-4429-88DF-904BF5198F52}" w:val=" ADDIN NE.Ref.{943AB06B-F1F0-4429-88DF-904BF5198F52}&lt;Citation&gt;&lt;Group&gt;&lt;References&gt;&lt;Item&gt;&lt;ID&gt;172&lt;/ID&gt;&lt;UID&gt;{C3C86F3D-06B3-462B-ADA8-5E8C300EAFA6}&lt;/UID&gt;&lt;Title&gt;Body size, bone mineral density, and body composition in obese women after laparoscopic sleeve gastrectomy: a 1-year longitudinal study&lt;/Title&gt;&lt;Template&gt;Journal Article&lt;/Template&gt;&lt;Star&gt;0&lt;/Star&gt;&lt;Tag&gt;0&lt;/Tag&gt;&lt;Author&gt;Adamczyk, P; Bužga, M; Holéczy, P; Švagera, Z; Zonča, P; Sievänen, H; Pluskiewicz, W&lt;/Author&gt;&lt;Year&gt;2015&lt;/Year&gt;&lt;Details&gt;&lt;_collection_scope&gt;SCI;SCIE&lt;/_collection_scope&gt;&lt;_created&gt;64104017&lt;/_created&gt;&lt;_impact_factor&gt;   2.936&lt;/_impact_factor&gt;&lt;_isbn&gt;0018-5043&lt;/_isbn&gt;&lt;_issue&gt;12&lt;/_issue&gt;&lt;_journal&gt;Hormone and Metabolic Research&lt;/_journal&gt;&lt;_modified&gt;64104017&lt;/_modified&gt;&lt;_pages&gt;873-879&lt;/_pages&gt;&lt;_volume&gt;47&lt;/_volume&gt;&lt;/Details&gt;&lt;Extra&gt;&lt;DBUID&gt;{F7443359-1E83-4B3B-9C73-1CDE3F2DDF3A}&lt;/DBUID&gt;&lt;/Extra&gt;&lt;/Item&gt;&lt;/References&gt;&lt;/Group&gt;&lt;/Citation&gt;_x000a_"/>
    <w:docVar w:name="NE.Ref{982868E1-2649-4C43-92EB-48FC266C17E8}" w:val=" ADDIN NE.Ref.{982868E1-2649-4C43-92EB-48FC266C17E8}&lt;Citation&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collection_scope&gt;SCI;SCIE&lt;/_collection_scope&gt;&lt;_created&gt;64104014&lt;/_created&gt;&lt;_impact_factor&gt;   4.398&lt;/_impact_factor&gt;&lt;_isbn&gt;8756-3282&lt;/_isbn&gt;&lt;_journal&gt;Bone&lt;/_journal&gt;&lt;_modified&gt;64104014&lt;/_modified&gt;&lt;_pages&gt;47-54&lt;/_pages&gt;&lt;_volume&gt;95&lt;/_volume&gt;&lt;/Details&gt;&lt;Extra&gt;&lt;DBUID&gt;{F7443359-1E83-4B3B-9C73-1CDE3F2DDF3A}&lt;/DBUID&gt;&lt;/Extra&gt;&lt;/Item&gt;&lt;/References&gt;&lt;/Group&gt;&lt;/Citation&gt;_x000a_"/>
    <w:docVar w:name="NE.Ref{A3F48D4B-3F84-4E27-A265-6AC01167CE04}" w:val=" ADDIN NE.Ref.{A3F48D4B-3F84-4E27-A265-6AC01167CE04}&lt;Citation&gt;&lt;Group&gt;&lt;References&gt;&lt;Item&gt;&lt;ID&gt;155&lt;/ID&gt;&lt;UID&gt;{3E71FBEB-5ABC-437D-939A-01DA208BB91A}&lt;/UID&gt;&lt;Title&gt;Optimization of vitamin D status after Roux-en-Y gastric bypass surgery in obese patients living in northern climate&lt;/Title&gt;&lt;Template&gt;Journal Article&lt;/Template&gt;&lt;Star&gt;0&lt;/Star&gt;&lt;Tag&gt;0&lt;/Tag&gt;&lt;Author&gt;Chan, Lingtak-Neander; Neilson, Charlotte H; Kirk, Elizabeth A; Colovos, Tiana F; Javelli, Diane R; Khandelwal, Saurabh&lt;/Author&gt;&lt;Year&gt;2018&lt;/Year&gt;&lt;Details&gt;&lt;_collection_scope&gt;SCI;SCIE&lt;/_collection_scope&gt;&lt;_created&gt;64103697&lt;/_created&gt;&lt;_impact_factor&gt;   4.129&lt;/_impact_factor&gt;&lt;_isbn&gt;1708-0428&lt;/_isbn&gt;&lt;_issue&gt;12&lt;/_issue&gt;&lt;_journal&gt;Obesity surgery&lt;/_journal&gt;&lt;_modified&gt;64112628&lt;/_modified&gt;&lt;_pages&gt;2321-2327&lt;/_pages&gt;&lt;_volume&gt;25&lt;/_volume&gt;&lt;_accessed&gt;64112628&lt;/_accessed&gt;&lt;/Details&gt;&lt;Extra&gt;&lt;DBUID&gt;{F7443359-1E83-4B3B-9C73-1CDE3F2DDF3A}&lt;/DBUID&gt;&lt;/Extra&gt;&lt;/Item&gt;&lt;/References&gt;&lt;/Group&gt;&lt;/Citation&gt;_x000a_"/>
    <w:docVar w:name="NE.Ref{A99C3FAD-24DA-4715-A1DD-4B2043A368DC}" w:val=" ADDIN NE.Ref.{A99C3FAD-24DA-4715-A1DD-4B2043A368DC}&lt;Citation&gt;&lt;Group&gt;&lt;References&gt;&lt;Item&gt;&lt;ID&gt;230&lt;/ID&gt;&lt;UID&gt;{8504D0BD-439C-4DC0-B4D0-ADA80D84ACB8}&lt;/UID&gt;&lt;Title&gt;减重代谢手术病人代谢危险因素与骨代谢血清标志物关系的研究&lt;/Title&gt;&lt;Template&gt;Journal Article&lt;/Template&gt;&lt;Star&gt;0&lt;/Star&gt;&lt;Tag&gt;0&lt;/Tag&gt;&lt;Author&gt;张贵祥; 陈刚; 李正正; 陈亿; 杜潇; 程中&lt;/Author&gt;&lt;Year&gt;2020&lt;/Year&gt;&lt;Details&gt;&lt;_author_adr&gt;四川大学华西医院胃肠外科;四川大学华西医院雅安医院普外科;&lt;/_author_adr&gt;&lt;_db_provider&gt;CNKI&lt;/_db_provider&gt;&lt;_isbn&gt;1007-9610&lt;/_isbn&gt;&lt;_issue&gt;06&lt;/_issue&gt;&lt;_journal&gt;外科理论与实践&lt;/_journal&gt;&lt;_keywords&gt;减重代谢手术;代谢危险因素;骨代谢;代谢综合征&lt;/_keywords&gt;&lt;_pages&gt;493-497&lt;/_pages&gt;&lt;_volume&gt;25&lt;/_volume&gt;&lt;_created&gt;64112659&lt;/_created&gt;&lt;_modified&gt;64112659&lt;/_modified&gt;&lt;_translated_author&gt;Zhang, Guixiang;Chen, Gang;Li, Zhengzheng;Chen, Yi;Du, Xiao;Cheng, Zhong&lt;/_translated_author&gt;&lt;/Details&gt;&lt;Extra&gt;&lt;DBUID&gt;{F7443359-1E83-4B3B-9C73-1CDE3F2DDF3A}&lt;/DBUID&gt;&lt;/Extra&gt;&lt;/Item&gt;&lt;/References&gt;&lt;/Group&gt;&lt;/Citation&gt;_x000a_"/>
    <w:docVar w:name="NE.Ref{B6064BC4-877A-46DA-83DE-00BFD2985DDA}" w:val=" ADDIN NE.Ref.{B6064BC4-877A-46DA-83DE-00BFD2985DDA}&lt;Citation&gt;&lt;Group&gt;&lt;References&gt;&lt;Item&gt;&lt;ID&gt;174&lt;/ID&gt;&lt;UID&gt;{A9E3C52B-5585-4D5E-8545-CF050B4B22F1}&lt;/UID&gt;&lt;Title&gt;Fracture risk after bariatric surgery: Roux‐en‐Y gastric bypass versus adjustable gastric banding&lt;/Title&gt;&lt;Template&gt;Journal Article&lt;/Template&gt;&lt;Star&gt;0&lt;/Star&gt;&lt;Tag&gt;0&lt;/Tag&gt;&lt;Author&gt;Elaine, W Yu; Lee, Moa P; Landon, Joan E; Lindeman, Katherine G; Kim, Seoyoung C&lt;/Author&gt;&lt;Year&gt;2017&lt;/Year&gt;&lt;Details&gt;&lt;_collection_scope&gt;SCI;SCIE&lt;/_collection_scope&gt;&lt;_created&gt;64104021&lt;/_created&gt;&lt;_impact_factor&gt;   6.741&lt;/_impact_factor&gt;&lt;_isbn&gt;1523-4681&lt;/_isbn&gt;&lt;_issue&gt;6&lt;/_issue&gt;&lt;_journal&gt;Journal of Bone and Mineral Research&lt;/_journal&gt;&lt;_modified&gt;64104021&lt;/_modified&gt;&lt;_pages&gt;1229-1236&lt;/_pages&gt;&lt;_volume&gt;32&lt;/_volume&gt;&lt;/Details&gt;&lt;Extra&gt;&lt;DBUID&gt;{F7443359-1E83-4B3B-9C73-1CDE3F2DDF3A}&lt;/DBUID&gt;&lt;/Extra&gt;&lt;/Item&gt;&lt;/References&gt;&lt;/Group&gt;&lt;Group&gt;&lt;References&gt;&lt;Item&gt;&lt;ID&gt;175&lt;/ID&gt;&lt;UID&gt;{D095CB8F-991F-4B6C-A1BC-39B9C606ACC6}&lt;/UID&gt;&lt;Title&gt;A meta‐analysis of the effects of bariatric surgery on fracture risk&lt;/Title&gt;&lt;Template&gt;Journal Article&lt;/Template&gt;&lt;Star&gt;0&lt;/Star&gt;&lt;Tag&gt;0&lt;/Tag&gt;&lt;Author&gt;Zhang, Q; Chen, Y; Li, J; Chen, D; Cheng, Z; Xu, S; Huang, Y; Wang, Q&lt;/Author&gt;&lt;Year&gt;2018&lt;/Year&gt;&lt;Details&gt;&lt;_collection_scope&gt;SCIE&lt;/_collection_scope&gt;&lt;_created&gt;64104022&lt;/_created&gt;&lt;_impact_factor&gt;   9.213&lt;/_impact_factor&gt;&lt;_isbn&gt;1467-7881&lt;/_isbn&gt;&lt;_issue&gt;5&lt;/_issue&gt;&lt;_journal&gt;Obesity Reviews&lt;/_journal&gt;&lt;_modified&gt;64104022&lt;/_modified&gt;&lt;_pages&gt;728-736&lt;/_pages&gt;&lt;_volume&gt;19&lt;/_volume&gt;&lt;/Details&gt;&lt;Extra&gt;&lt;DBUID&gt;{F7443359-1E83-4B3B-9C73-1CDE3F2DDF3A}&lt;/DBUID&gt;&lt;/Extra&gt;&lt;/Item&gt;&lt;/References&gt;&lt;/Group&gt;&lt;/Citation&gt;_x000a_"/>
    <w:docVar w:name="NE.Ref{C05E4B6D-CD32-4896-9B39-7452EF820B2A}" w:val=" ADDIN NE.Ref.{C05E4B6D-CD32-4896-9B39-7452EF820B2A}&lt;Citation&gt;&lt;Group&gt;&lt;References&gt;&lt;Item&gt;&lt;ID&gt;176&lt;/ID&gt;&lt;UID&gt;{20F56D5F-84F3-4056-93AE-514643607453}&lt;/UID&gt;&lt;Title&gt;Bone loss after bariatric surgery: discordant results between DXA and QCT bone density&lt;/Title&gt;&lt;Template&gt;Journal Article&lt;/Template&gt;&lt;Star&gt;0&lt;/Star&gt;&lt;Tag&gt;0&lt;/Tag&gt;&lt;Author&gt;Yu, Elaine W; Bouxsein, Mary L; Roy, Adam E; Baldwin, Chantel; Cange, Abby; Neer, Robert M; Kaplan, Lee M; Finkelstein, Joel S&lt;/Author&gt;&lt;Year&gt;2014&lt;/Year&gt;&lt;Details&gt;&lt;_collection_scope&gt;SCI;SCIE&lt;/_collection_scope&gt;&lt;_created&gt;64104023&lt;/_created&gt;&lt;_impact_factor&gt;   6.741&lt;/_impact_factor&gt;&lt;_isbn&gt;0884-0431&lt;/_isbn&gt;&lt;_issue&gt;3&lt;/_issue&gt;&lt;_journal&gt;Journal of Bone and Mineral Research&lt;/_journal&gt;&lt;_modified&gt;64112625&lt;/_modified&gt;&lt;_pages&gt;542-550&lt;/_pages&gt;&lt;_volume&gt;29&lt;/_volume&gt;&lt;_accessed&gt;64112625&lt;/_accessed&gt;&lt;/Details&gt;&lt;Extra&gt;&lt;DBUID&gt;{F7443359-1E83-4B3B-9C73-1CDE3F2DDF3A}&lt;/DBUID&gt;&lt;/Extra&gt;&lt;/Item&gt;&lt;/References&gt;&lt;/Group&gt;&lt;Group&gt;&lt;References&gt;&lt;Item&gt;&lt;ID&gt;164&lt;/ID&gt;&lt;UID&gt;{66E4DBE1-0358-48C6-84EB-8D93F764AAA0}&lt;/UID&gt;&lt;Title&gt;Bone morphogenetic protein-2 in development and bone homeostasis&lt;/Title&gt;&lt;Template&gt;Journal Article&lt;/Template&gt;&lt;Star&gt;0&lt;/Star&gt;&lt;Tag&gt;0&lt;/Tag&gt;&lt;Author&gt;Halloran, Daniel; Durbano, Hilary W; Nohe, Anja&lt;/Author&gt;&lt;Year&gt;2020&lt;/Year&gt;&lt;Details&gt;&lt;_created&gt;64104006&lt;/_created&gt;&lt;_issue&gt;3&lt;/_issue&gt;&lt;_journal&gt;Journal of Developmental Biology&lt;/_journal&gt;&lt;_modified&gt;64104006&lt;/_modified&gt;&lt;_pages&gt;19&lt;/_pages&gt;&lt;_volume&gt;8&lt;/_volume&gt;&lt;/Details&gt;&lt;Extra&gt;&lt;DBUID&gt;{F7443359-1E83-4B3B-9C73-1CDE3F2DDF3A}&lt;/DBUID&gt;&lt;/Extra&gt;&lt;/Item&gt;&lt;/References&gt;&lt;/Group&gt;&lt;/Citation&gt;_x000a_"/>
    <w:docVar w:name="NE.Ref{C30C2C79-16A9-48B1-87B7-C5F33ADB178C}" w:val=" ADDIN NE.Ref.{C30C2C79-16A9-48B1-87B7-C5F33ADB178C}&lt;Citation&gt;&lt;Group&gt;&lt;References&gt;&lt;Item&gt;&lt;ID&gt;164&lt;/ID&gt;&lt;UID&gt;{66E4DBE1-0358-48C6-84EB-8D93F764AAA0}&lt;/UID&gt;&lt;Title&gt;Bone morphogenetic protein-2 in development and bone homeostasis&lt;/Title&gt;&lt;Template&gt;Journal Article&lt;/Template&gt;&lt;Star&gt;0&lt;/Star&gt;&lt;Tag&gt;0&lt;/Tag&gt;&lt;Author&gt;Halloran, Daniel; Durbano, Hilary W; Nohe, Anja&lt;/Author&gt;&lt;Year&gt;2020&lt;/Year&gt;&lt;Details&gt;&lt;_created&gt;64104006&lt;/_created&gt;&lt;_issue&gt;3&lt;/_issue&gt;&lt;_journal&gt;Journal of Developmental Biology&lt;/_journal&gt;&lt;_modified&gt;64104006&lt;/_modified&gt;&lt;_pages&gt;19&lt;/_pages&gt;&lt;_volume&gt;8&lt;/_volume&gt;&lt;/Details&gt;&lt;Extra&gt;&lt;DBUID&gt;{F7443359-1E83-4B3B-9C73-1CDE3F2DDF3A}&lt;/DBUID&gt;&lt;/Extra&gt;&lt;/Item&gt;&lt;/References&gt;&lt;/Group&gt;&lt;Group&gt;&lt;References&gt;&lt;Item&gt;&lt;ID&gt;165&lt;/ID&gt;&lt;UID&gt;{7D6766F8-E75C-410D-AC36-72FC44192E86}&lt;/UID&gt;&lt;Title&gt;Programmed sustained release of recombinant human bone morphogenetic protein-2 and inorganic ion composite hydrogel as artificial periosteum&lt;/Title&gt;&lt;Template&gt;Journal Article&lt;/Template&gt;&lt;Star&gt;0&lt;/Star&gt;&lt;Tag&gt;0&lt;/Tag&gt;&lt;Author&gt;Xin, Tianwen; Mao, Jiannan; Liu, Lili; Tang, Jincheng; Wu, Liang; Yu, Xiaohua; Gu, Yong; Cui, Wenguo; Chen, Liang&lt;/Author&gt;&lt;Year&gt;2020&lt;/Year&gt;&lt;Details&gt;&lt;_collection_scope&gt;SCI;SCIE;EI&lt;/_collection_scope&gt;&lt;_created&gt;64104007&lt;/_created&gt;&lt;_impact_factor&gt;   9.229&lt;/_impact_factor&gt;&lt;_isbn&gt;1944-8244&lt;/_isbn&gt;&lt;_issue&gt;6&lt;/_issue&gt;&lt;_journal&gt;ACS applied materials &amp;amp; interfaces&lt;/_journal&gt;&lt;_modified&gt;64104007&lt;/_modified&gt;&lt;_pages&gt;6840-6851&lt;/_pages&gt;&lt;_volume&gt;12&lt;/_volume&gt;&lt;/Details&gt;&lt;Extra&gt;&lt;DBUID&gt;{F7443359-1E83-4B3B-9C73-1CDE3F2DDF3A}&lt;/DBUID&gt;&lt;/Extra&gt;&lt;/Item&gt;&lt;/References&gt;&lt;/Group&gt;&lt;/Citation&gt;_x000a_"/>
    <w:docVar w:name="NE.Ref{C7C2692C-6F2F-4E17-BECA-21A2AE5B0A05}" w:val=" ADDIN NE.Ref.{C7C2692C-6F2F-4E17-BECA-21A2AE5B0A05}&lt;Citation&gt;&lt;Group&gt;&lt;References&gt;&lt;Item&gt;&lt;ID&gt;153&lt;/ID&gt;&lt;UID&gt;{D8074CBD-17F2-4488-8282-0A876F4A1ABD}&lt;/UID&gt;&lt;Title&gt;Incidence of vitamin deficiency after laparoscopic Roux-en-Y gastric bypass in a university hospital setting&lt;/Title&gt;&lt;Template&gt;Journal Article&lt;/Template&gt;&lt;Star&gt;0&lt;/Star&gt;&lt;Tag&gt;0&lt;/Tag&gt;&lt;Author&gt;Clements, Ronald H; Katasani, Venkata G; Palepu, Rajendra; Leeth, Ruth R; Leath, Teresa D; Roy, Brandon P; Vickers, Selwyn M&lt;/Author&gt;&lt;Year&gt;2006&lt;/Year&gt;&lt;Details&gt;&lt;_created&gt;64103696&lt;/_created&gt;&lt;_impact_factor&gt;   0.688&lt;/_impact_factor&gt;&lt;_isbn&gt;0003-1348&lt;/_isbn&gt;&lt;_issue&gt;12&lt;/_issue&gt;&lt;_journal&gt;The American surgeon&lt;/_journal&gt;&lt;_modified&gt;64103696&lt;/_modified&gt;&lt;_pages&gt;1196-1204&lt;/_pages&gt;&lt;_volume&gt;72&lt;/_volume&gt;&lt;/Details&gt;&lt;Extra&gt;&lt;DBUID&gt;{F7443359-1E83-4B3B-9C73-1CDE3F2DDF3A}&lt;/DBUID&gt;&lt;/Extra&gt;&lt;/Item&gt;&lt;/References&gt;&lt;/Group&gt;&lt;/Citation&gt;_x000a_"/>
    <w:docVar w:name="NE.Ref{C83BD4FC-C56F-47B3-9F81-95DCBD88DA7F}" w:val=" ADDIN NE.Ref.{C83BD4FC-C56F-47B3-9F81-95DCBD88DA7F}&lt;Citation&gt;&lt;Group&gt;&lt;References&gt;&lt;Item&gt;&lt;ID&gt;152&lt;/ID&gt;&lt;UID&gt;{B00BD27E-B0AA-4DF0-8A9B-096552233FDE}&lt;/UID&gt;&lt;Title&gt;Hypocalcemia after bariatric surgery: prevalence and associated risk factors&lt;/Title&gt;&lt;Template&gt;Journal Article&lt;/Template&gt;&lt;Star&gt;0&lt;/Star&gt;&lt;Tag&gt;0&lt;/Tag&gt;&lt;Author&gt;Shah, Meera; Sharma, Anu; Wermers, Robert A; Kennel, Kurt A; Kellogg, Todd A; Mundi, Manpreet S&lt;/Author&gt;&lt;Year&gt;2017&lt;/Year&gt;&lt;Details&gt;&lt;_collection_scope&gt;SCI;SCIE&lt;/_collection_scope&gt;&lt;_created&gt;64103694&lt;/_created&gt;&lt;_impact_factor&gt;   4.129&lt;/_impact_factor&gt;&lt;_isbn&gt;1708-0428&lt;/_isbn&gt;&lt;_issue&gt;11&lt;/_issue&gt;&lt;_journal&gt;Obesity surgery&lt;/_journal&gt;&lt;_modified&gt;64103694&lt;/_modified&gt;&lt;_pages&gt;2905-2911&lt;/_pages&gt;&lt;_volume&gt;27&lt;/_volume&gt;&lt;/Details&gt;&lt;Extra&gt;&lt;DBUID&gt;{F7443359-1E83-4B3B-9C73-1CDE3F2DDF3A}&lt;/DBUID&gt;&lt;/Extra&gt;&lt;/Item&gt;&lt;/References&gt;&lt;/Group&gt;&lt;/Citation&gt;_x000a_"/>
    <w:docVar w:name="NE.Ref{D004CB5E-04F6-4ECE-BBC1-5E9D2DE7088D}" w:val=" ADDIN NE.Ref.{D004CB5E-04F6-4ECE-BBC1-5E9D2DE7088D}&lt;Citation&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collection_scope&gt;SCI;SCIE&lt;/_collection_scope&gt;&lt;_created&gt;64104009&lt;/_created&gt;&lt;_impact_factor&gt;   4.129&lt;/_impact_factor&gt;&lt;_isbn&gt;1708-0428&lt;/_isbn&gt;&lt;_issue&gt;1&lt;/_issue&gt;&lt;_journal&gt;Obesity surgery&lt;/_journal&gt;&lt;_modified&gt;64104009&lt;/_modified&gt;&lt;_pages&gt;77-86&lt;/_pages&gt;&lt;_volume&gt;30&lt;/_volume&gt;&lt;/Details&gt;&lt;Extra&gt;&lt;DBUID&gt;{F7443359-1E83-4B3B-9C73-1CDE3F2DDF3A}&lt;/DBUID&gt;&lt;/Extra&gt;&lt;/Item&gt;&lt;/References&gt;&lt;/Group&gt;&lt;/Citation&gt;_x000a_"/>
    <w:docVar w:name="NE.Ref{D8C04128-EB9C-4B3A-8A52-E6F5868E1941}" w:val=" ADDIN NE.Ref.{D8C04128-EB9C-4B3A-8A52-E6F5868E1941}&lt;Citation&gt;&lt;Group&gt;&lt;References&gt;&lt;Item&gt;&lt;ID&gt;181&lt;/ID&gt;&lt;UID&gt;{AD662E3E-58F8-4817-9D48-F8378E6468AB}&lt;/UID&gt;&lt;Title&gt;肥胖治疗的研究进展&lt;/Title&gt;&lt;Template&gt;Journal Article&lt;/Template&gt;&lt;Star&gt;0&lt;/Star&gt;&lt;Tag&gt;0&lt;/Tag&gt;&lt;Author&gt;覃潆玉; 刘佳瑞; 郑瑞茂&lt;/Author&gt;&lt;Year&gt;2020&lt;/Year&gt;&lt;Details&gt;&lt;_collection_scope&gt;CSCD;PKU&lt;/_collection_scope&gt;&lt;_created&gt;64104030&lt;/_created&gt;&lt;_issue&gt;3&lt;/_issue&gt;&lt;_journal&gt;生理科学进展&lt;/_journal&gt;&lt;_modified&gt;64104030&lt;/_modified&gt;&lt;_pages&gt;167-173&lt;/_pages&gt;&lt;_volume&gt;51&lt;/_volume&gt;&lt;_translated_author&gt;Tan, Yingyu;Liu, Jiarui;Zheng, Ruimao&lt;/_translated_author&gt;&lt;/Details&gt;&lt;Extra&gt;&lt;DBUID&gt;{F7443359-1E83-4B3B-9C73-1CDE3F2DDF3A}&lt;/DBUID&gt;&lt;/Extra&gt;&lt;/Item&gt;&lt;/References&gt;&lt;/Group&gt;&lt;Group&gt;&lt;References&gt;&lt;Item&gt;&lt;ID&gt;182&lt;/ID&gt;&lt;UID&gt;{F3F6B504-721B-42C7-96C6-DFA4F8A5F619}&lt;/UID&gt;&lt;Title&gt;以北京为例我国肥胖儿童青少年发展趋势及现状分析&lt;/Title&gt;&lt;Template&gt;Journal Article&lt;/Template&gt;&lt;Star&gt;0&lt;/Star&gt;&lt;Tag&gt;0&lt;/Tag&gt;&lt;Author&gt;邵庆钰&lt;/Author&gt;&lt;Year&gt;2020&lt;/Year&gt;&lt;Details&gt;&lt;_created&gt;64104031&lt;/_created&gt;&lt;_journal&gt;收藏&lt;/_journal&gt;&lt;_modified&gt;64104031&lt;/_modified&gt;&lt;_volume&gt;2&lt;/_volume&gt;&lt;_translated_author&gt;Shao, Qingyu&lt;/_translated_author&gt;&lt;/Details&gt;&lt;Extra&gt;&lt;DBUID&gt;{F7443359-1E83-4B3B-9C73-1CDE3F2DDF3A}&lt;/DBUID&gt;&lt;/Extra&gt;&lt;/Item&gt;&lt;/References&gt;&lt;/Group&gt;&lt;/Citation&gt;_x000a_"/>
    <w:docVar w:name="NE.Ref{DAE3287F-8639-46A6-ABB9-AAAFECC800ED}" w:val=" ADDIN NE.Ref.{DAE3287F-8639-46A6-ABB9-AAAFECC800ED}&lt;Citation&gt;&lt;Group&gt;&lt;References&gt;&lt;Item&gt;&lt;ID&gt;151&lt;/ID&gt;&lt;UID&gt;{B3E4D046-7CED-4607-802B-3E4100D4EA3D}&lt;/UID&gt;&lt;Title&gt;Relationships of serum 25‐hydroxyvitamin D, ionized calcium and parathyroid hormone after obesity surgery&lt;/Title&gt;&lt;Template&gt;Journal Article&lt;/Template&gt;&lt;Star&gt;0&lt;/Star&gt;&lt;Tag&gt;0&lt;/Tag&gt;&lt;Author&gt;Hewitt, Stephen; Aasheim, Erlend Tuseth; Søvik, Torgeir Thorson; Jahnsen, Jørgen; Kristinsson, Jon; Eriksen, Erik Fink; Mala, Tom&lt;/Author&gt;&lt;Year&gt;2018&lt;/Year&gt;&lt;Details&gt;&lt;_collection_scope&gt;SCI;SCIE&lt;/_collection_scope&gt;&lt;_created&gt;64103681&lt;/_created&gt;&lt;_impact_factor&gt;   3.478&lt;/_impact_factor&gt;&lt;_isbn&gt;0300-0664&lt;/_isbn&gt;&lt;_issue&gt;3&lt;/_issue&gt;&lt;_journal&gt;Clinical endocrinology&lt;/_journal&gt;&lt;_modified&gt;64103681&lt;/_modified&gt;&lt;_pages&gt;372-379&lt;/_pages&gt;&lt;_volume&gt;88&lt;/_volume&gt;&lt;/Details&gt;&lt;Extra&gt;&lt;DBUID&gt;{F7443359-1E83-4B3B-9C73-1CDE3F2DDF3A}&lt;/DBUID&gt;&lt;/Extra&gt;&lt;/Item&gt;&lt;/References&gt;&lt;/Group&gt;&lt;Group&gt;&lt;References&gt;&lt;Item&gt;&lt;ID&gt;155&lt;/ID&gt;&lt;UID&gt;{3E71FBEB-5ABC-437D-939A-01DA208BB91A}&lt;/UID&gt;&lt;Title&gt;Optimization of vitamin D status after Roux-en-Y gastric bypass surgery in obese patients living in northern climate&lt;/Title&gt;&lt;Template&gt;Journal Article&lt;/Template&gt;&lt;Star&gt;0&lt;/Star&gt;&lt;Tag&gt;0&lt;/Tag&gt;&lt;Author&gt;Chan, Lingtak-Neander; Neilson, Charlotte H; Kirk, Elizabeth A; Colovos, Tiana F; Javelli, Diane R; Khandelwal, Saurabh&lt;/Author&gt;&lt;Year&gt;2018&lt;/Year&gt;&lt;Details&gt;&lt;_collection_scope&gt;SCI;SCIE&lt;/_collection_scope&gt;&lt;_created&gt;64103697&lt;/_created&gt;&lt;_impact_factor&gt;   4.129&lt;/_impact_factor&gt;&lt;_isbn&gt;1708-0428&lt;/_isbn&gt;&lt;_issue&gt;12&lt;/_issue&gt;&lt;_journal&gt;Obesity surgery&lt;/_journal&gt;&lt;_modified&gt;64112628&lt;/_modified&gt;&lt;_pages&gt;2321-2327&lt;/_pages&gt;&lt;_volume&gt;25&lt;/_volume&gt;&lt;_accessed&gt;64112628&lt;/_accessed&gt;&lt;/Details&gt;&lt;Extra&gt;&lt;DBUID&gt;{F7443359-1E83-4B3B-9C73-1CDE3F2DDF3A}&lt;/DBUID&gt;&lt;/Extra&gt;&lt;/Item&gt;&lt;/References&gt;&lt;/Group&gt;&lt;/Citation&gt;_x000a_"/>
    <w:docVar w:name="NE.Ref{E515FA4A-7C24-4F09-B51D-66510A2AD9F7}" w:val=" ADDIN NE.Ref.{E515FA4A-7C24-4F09-B51D-66510A2AD9F7}&lt;Citation&gt;&lt;Group&gt;&lt;References&gt;&lt;Item&gt;&lt;ID&gt;164&lt;/ID&gt;&lt;UID&gt;{66E4DBE1-0358-48C6-84EB-8D93F764AAA0}&lt;/UID&gt;&lt;Title&gt;Bone morphogenetic protein-2 in development and bone homeostasis&lt;/Title&gt;&lt;Template&gt;Journal Article&lt;/Template&gt;&lt;Star&gt;0&lt;/Star&gt;&lt;Tag&gt;0&lt;/Tag&gt;&lt;Author&gt;Halloran, Daniel; Durbano, Hilary W; Nohe, Anja&lt;/Author&gt;&lt;Year&gt;2020&lt;/Year&gt;&lt;Details&gt;&lt;_created&gt;64104006&lt;/_created&gt;&lt;_issue&gt;3&lt;/_issue&gt;&lt;_journal&gt;Journal of Developmental Biology&lt;/_journal&gt;&lt;_modified&gt;64104006&lt;/_modified&gt;&lt;_pages&gt;19&lt;/_pages&gt;&lt;_volume&gt;8&lt;/_volume&gt;&lt;/Details&gt;&lt;Extra&gt;&lt;DBUID&gt;{F7443359-1E83-4B3B-9C73-1CDE3F2DDF3A}&lt;/DBUID&gt;&lt;/Extra&gt;&lt;/Item&gt;&lt;/References&gt;&lt;/Group&gt;&lt;Group&gt;&lt;References&gt;&lt;Item&gt;&lt;ID&gt;171&lt;/ID&gt;&lt;UID&gt;{3EB68D3C-5D25-4F51-A504-5770AD56C2E3}&lt;/UID&gt;&lt;Title&gt;Changes in bone metabolism after bariatric surgery by gastric bypass or sleeve gastrectomy&lt;/Title&gt;&lt;Template&gt;Journal Article&lt;/Template&gt;&lt;Star&gt;0&lt;/Star&gt;&lt;Tag&gt;0&lt;/Tag&gt;&lt;Author&gt;Ivaska, Kaisa K; Huovinen, Ville; Soinio, Minna; Hannukainen, Jarna C; Saunavaara, Virva; Salminen, Paulina; Helmiö, Mika; Parkkola, Riitta; Nuutila, Pirjo; Kiviranta, Riku&lt;/Author&gt;&lt;Year&gt;2017&lt;/Year&gt;&lt;Details&gt;&lt;_collection_scope&gt;SCI;SCIE&lt;/_collection_scope&gt;&lt;_created&gt;64104014&lt;/_created&gt;&lt;_impact_factor&gt;   4.398&lt;/_impact_factor&gt;&lt;_isbn&gt;8756-3282&lt;/_isbn&gt;&lt;_journal&gt;Bone&lt;/_journal&gt;&lt;_modified&gt;64104014&lt;/_modified&gt;&lt;_pages&gt;47-54&lt;/_pages&gt;&lt;_volume&gt;95&lt;/_volume&gt;&lt;/Details&gt;&lt;Extra&gt;&lt;DBUID&gt;{F7443359-1E83-4B3B-9C73-1CDE3F2DDF3A}&lt;/DBUID&gt;&lt;/Extra&gt;&lt;/Item&gt;&lt;/References&gt;&lt;/Group&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collection_scope&gt;SCI;SCIE&lt;/_collection_scope&gt;&lt;_created&gt;64104009&lt;/_created&gt;&lt;_impact_factor&gt;   4.129&lt;/_impact_factor&gt;&lt;_isbn&gt;1708-0428&lt;/_isbn&gt;&lt;_issue&gt;1&lt;/_issue&gt;&lt;_journal&gt;Obesity surgery&lt;/_journal&gt;&lt;_modified&gt;64104009&lt;/_modified&gt;&lt;_pages&gt;77-86&lt;/_pages&gt;&lt;_volume&gt;30&lt;/_volume&gt;&lt;/Details&gt;&lt;Extra&gt;&lt;DBUID&gt;{F7443359-1E83-4B3B-9C73-1CDE3F2DDF3A}&lt;/DBUID&gt;&lt;/Extra&gt;&lt;/Item&gt;&lt;/References&gt;&lt;/Group&gt;&lt;/Citation&gt;_x000a_"/>
    <w:docVar w:name="NE.Ref{EA175F43-66C3-413F-8CFE-21D90634147A}" w:val=" ADDIN NE.Ref.{EA175F43-66C3-413F-8CFE-21D90634147A}&lt;Citation&gt;&lt;Group&gt;&lt;References&gt;&lt;Item&gt;&lt;ID&gt;168&lt;/ID&gt;&lt;UID&gt;{CD822C4B-F330-4994-BF66-90A12477E3CD}&lt;/UID&gt;&lt;Title&gt;Changes in bone metabolism after sleeve gastrectomy versus gastric bypass: a meta-analysis&lt;/Title&gt;&lt;Template&gt;Journal Article&lt;/Template&gt;&lt;Star&gt;0&lt;/Star&gt;&lt;Tag&gt;0&lt;/Tag&gt;&lt;Author&gt;Tian, Zhao; Fan, Xin-Tong; Li, Shi-Zhen; Zhai, Ting; Dong, Jing&lt;/Author&gt;&lt;Year&gt;2020&lt;/Year&gt;&lt;Details&gt;&lt;_collection_scope&gt;SCI;SCIE&lt;/_collection_scope&gt;&lt;_created&gt;64104009&lt;/_created&gt;&lt;_impact_factor&gt;   4.129&lt;/_impact_factor&gt;&lt;_isbn&gt;1708-0428&lt;/_isbn&gt;&lt;_issue&gt;1&lt;/_issue&gt;&lt;_journal&gt;Obesity surgery&lt;/_journal&gt;&lt;_modified&gt;64104009&lt;/_modified&gt;&lt;_pages&gt;77-86&lt;/_pages&gt;&lt;_volume&gt;30&lt;/_volume&gt;&lt;/Details&gt;&lt;Extra&gt;&lt;DBUID&gt;{F7443359-1E83-4B3B-9C73-1CDE3F2DDF3A}&lt;/DBUID&gt;&lt;/Extra&gt;&lt;/Item&gt;&lt;/References&gt;&lt;/Group&gt;&lt;Group&gt;&lt;References&gt;&lt;Item&gt;&lt;ID&gt;158&lt;/ID&gt;&lt;UID&gt;{3B18B63C-5F88-426F-9B77-861332F4588E}&lt;/UID&gt;&lt;Title&gt;Long‐term hypovitaminosis D and secondary hyperparathyroidism outcomes of the Roux‐en‐Y gastric bypass: a systematic review&lt;/Title&gt;&lt;Template&gt;Journal Article&lt;/Template&gt;&lt;Star&gt;0&lt;/Star&gt;&lt;Tag&gt;0&lt;/Tag&gt;&lt;Author&gt;Switzer, N J; Marcil, G; Prasad, S; Debru, E; Church, N; Mitchell, P; Billington, E O; Gill, R S&lt;/Author&gt;&lt;Year&gt;2017&lt;/Year&gt;&lt;Details&gt;&lt;_collection_scope&gt;SCIE&lt;/_collection_scope&gt;&lt;_created&gt;64103699&lt;/_created&gt;&lt;_impact_factor&gt;   9.213&lt;/_impact_factor&gt;&lt;_isbn&gt;1467-7881&lt;/_isbn&gt;&lt;_issue&gt;5&lt;/_issue&gt;&lt;_journal&gt;Obesity Reviews&lt;/_journal&gt;&lt;_modified&gt;64103699&lt;/_modified&gt;&lt;_pages&gt;560-566&lt;/_pages&gt;&lt;_volume&gt;18&lt;/_volume&gt;&lt;/Details&gt;&lt;Extra&gt;&lt;DBUID&gt;{F7443359-1E83-4B3B-9C73-1CDE3F2DDF3A}&lt;/DBUID&gt;&lt;/Extra&gt;&lt;/Item&gt;&lt;/References&gt;&lt;/Group&gt;&lt;Group&gt;&lt;References&gt;&lt;Item&gt;&lt;ID&gt;169&lt;/ID&gt;&lt;UID&gt;{249ADF3A-96F3-4EFA-93D1-B43F48DA1140}&lt;/UID&gt;&lt;Title&gt;Determining changes in bone metabolism after bariatric surgery in postmenopausal women&lt;/Title&gt;&lt;Template&gt;Journal Article&lt;/Template&gt;&lt;Star&gt;0&lt;/Star&gt;&lt;Tag&gt;0&lt;/Tag&gt;&lt;Author&gt;Luhrs, Andrew R; Davalos, Gerardo; Lerebours, Reginald; Yoo, Jin; Park, Chan; Tabone, Lawrence; Omotosho, Philip; Torquati, Alfonso; Portenier, Dana; Guerron, Alfredo D&lt;/Author&gt;&lt;Year&gt;2020&lt;/Year&gt;&lt;Details&gt;&lt;_created&gt;64104012&lt;/_created&gt;&lt;_isbn&gt;1432-2218&lt;/_isbn&gt;&lt;_issue&gt;4&lt;/_issue&gt;&lt;_journal&gt;Surgical endoscopy&lt;/_journal&gt;&lt;_modified&gt;64104012&lt;/_modified&gt;&lt;_pages&gt;1754-1760&lt;/_pages&gt;&lt;_volume&gt;34&lt;/_volume&gt;&lt;/Details&gt;&lt;Extra&gt;&lt;DBUID&gt;{F7443359-1E83-4B3B-9C73-1CDE3F2DDF3A}&lt;/DBUID&gt;&lt;/Extra&gt;&lt;/Item&gt;&lt;/References&gt;&lt;/Group&gt;&lt;/Citation&gt;_x000a_"/>
    <w:docVar w:name="NE.Ref{EAFFB686-5E36-4687-926B-B2EE2A5C736D}" w:val=" ADDIN NE.Ref.{EAFFB686-5E36-4687-926B-B2EE2A5C736D}&lt;Citation&gt;&lt;Group&gt;&lt;References&gt;&lt;Item&gt;&lt;ID&gt;169&lt;/ID&gt;&lt;UID&gt;{249ADF3A-96F3-4EFA-93D1-B43F48DA1140}&lt;/UID&gt;&lt;Title&gt;Determining changes in bone metabolism after bariatric surgery in postmenopausal women&lt;/Title&gt;&lt;Template&gt;Journal Article&lt;/Template&gt;&lt;Star&gt;0&lt;/Star&gt;&lt;Tag&gt;0&lt;/Tag&gt;&lt;Author&gt;Luhrs, Andrew R; Davalos, Gerardo; Lerebours, Reginald; Yoo, Jin; Park, Chan; Tabone, Lawrence; Omotosho, Philip; Torquati, Alfonso; Portenier, Dana; Guerron, Alfredo D&lt;/Author&gt;&lt;Year&gt;2020&lt;/Year&gt;&lt;Details&gt;&lt;_created&gt;64104012&lt;/_created&gt;&lt;_isbn&gt;1432-2218&lt;/_isbn&gt;&lt;_issue&gt;4&lt;/_issue&gt;&lt;_journal&gt;Surgical endoscopy&lt;/_journal&gt;&lt;_modified&gt;64104012&lt;/_modified&gt;&lt;_pages&gt;1754-1760&lt;/_pages&gt;&lt;_volume&gt;34&lt;/_volume&gt;&lt;/Details&gt;&lt;Extra&gt;&lt;DBUID&gt;{F7443359-1E83-4B3B-9C73-1CDE3F2DDF3A}&lt;/DBUID&gt;&lt;/Extra&gt;&lt;/Item&gt;&lt;/References&gt;&lt;/Group&gt;&lt;/Citation&gt;_x000a_"/>
    <w:docVar w:name="NE.Ref{ED80ACEB-5803-4F47-AAB8-0837D4492A2F}" w:val=" ADDIN NE.Ref.{ED80ACEB-5803-4F47-AAB8-0837D4492A2F}&lt;Citation&gt;&lt;Group&gt;&lt;References&gt;&lt;Item&gt;&lt;ID&gt;178&lt;/ID&gt;&lt;UID&gt;{A242462F-6E3C-49A3-AC55-8FC824F9512D}&lt;/UID&gt;&lt;Title&gt;Bariatric surgery and long-term nutritional issues&lt;/Title&gt;&lt;Template&gt;Journal Article&lt;/Template&gt;&lt;Star&gt;0&lt;/Star&gt;&lt;Tag&gt;0&lt;/Tag&gt;&lt;Author&gt;Lupoli, Roberta; Lembo, Erminia; Saldalamacchia, Gennaro; Avola, Claudia Kesia; Angrisani, Luigi; Capaldo, Brunella&lt;/Author&gt;&lt;Year&gt;2017&lt;/Year&gt;&lt;Details&gt;&lt;_created&gt;64104025&lt;/_created&gt;&lt;_impact_factor&gt;   3.763&lt;/_impact_factor&gt;&lt;_issue&gt;11&lt;/_issue&gt;&lt;_journal&gt;World journal of diabetes&lt;/_journal&gt;&lt;_modified&gt;64104025&lt;/_modified&gt;&lt;_pages&gt;464&lt;/_pages&gt;&lt;_volume&gt;8&lt;/_volume&gt;&lt;/Details&gt;&lt;Extra&gt;&lt;DBUID&gt;{F7443359-1E83-4B3B-9C73-1CDE3F2DDF3A}&lt;/DBUID&gt;&lt;/Extra&gt;&lt;/Item&gt;&lt;/References&gt;&lt;/Group&gt;&lt;Group&gt;&lt;References&gt;&lt;Item&gt;&lt;ID&gt;179&lt;/ID&gt;&lt;UID&gt;{8D55E1FF-16E5-4F7D-BB63-D5A7979DE98A}&lt;/UID&gt;&lt;Title&gt;Bone health following bariatric surgery: implications for management strategies to attenuate bone loss&lt;/Title&gt;&lt;Template&gt;Journal Article&lt;/Template&gt;&lt;Star&gt;0&lt;/Star&gt;&lt;Tag&gt;0&lt;/Tag&gt;&lt;Author&gt;Ben-Porat, Tair; Elazary, Ram; Sherf-Dagan, Shiri; Goldenshluger, Ariela; Brodie, Ronit; Mintz, Yoav; Weiss, Ram&lt;/Author&gt;&lt;Year&gt;2018&lt;/Year&gt;&lt;Details&gt;&lt;_collection_scope&gt;SCIE&lt;/_collection_scope&gt;&lt;_created&gt;64104026&lt;/_created&gt;&lt;_impact_factor&gt;   8.701&lt;/_impact_factor&gt;&lt;_isbn&gt;2161-8313&lt;/_isbn&gt;&lt;_issue&gt;2&lt;/_issue&gt;&lt;_journal&gt;Advances in nutrition&lt;/_journal&gt;&lt;_modified&gt;64104026&lt;/_modified&gt;&lt;_pages&gt;114-127&lt;/_pages&gt;&lt;_volume&gt;9&lt;/_volume&gt;&lt;/Details&gt;&lt;Extra&gt;&lt;DBUID&gt;{F7443359-1E83-4B3B-9C73-1CDE3F2DDF3A}&lt;/DBUID&gt;&lt;/Extra&gt;&lt;/Item&gt;&lt;/References&gt;&lt;/Group&gt;&lt;/Citation&gt;_x000a_"/>
    <w:docVar w:name="ne_docsoft" w:val="MSWord"/>
    <w:docVar w:name="ne_docversion" w:val="NoteExpress 2.0"/>
    <w:docVar w:name="ne_stylename" w:val="中华人民共和国国家标准_GBT_7714-2005"/>
  </w:docVars>
  <w:rsids>
    <w:rsidRoot w:val="00A82AB5"/>
    <w:rsid w:val="000327D9"/>
    <w:rsid w:val="00037547"/>
    <w:rsid w:val="000462C8"/>
    <w:rsid w:val="00055EB4"/>
    <w:rsid w:val="000E2468"/>
    <w:rsid w:val="00114562"/>
    <w:rsid w:val="0012147C"/>
    <w:rsid w:val="00147AA3"/>
    <w:rsid w:val="00154885"/>
    <w:rsid w:val="001924FE"/>
    <w:rsid w:val="001C5C35"/>
    <w:rsid w:val="001D55BD"/>
    <w:rsid w:val="002224D3"/>
    <w:rsid w:val="00224217"/>
    <w:rsid w:val="002311EF"/>
    <w:rsid w:val="00246EF9"/>
    <w:rsid w:val="00263C40"/>
    <w:rsid w:val="0026553F"/>
    <w:rsid w:val="00284666"/>
    <w:rsid w:val="002A5E20"/>
    <w:rsid w:val="002E1847"/>
    <w:rsid w:val="002F6C26"/>
    <w:rsid w:val="00326191"/>
    <w:rsid w:val="00332A6D"/>
    <w:rsid w:val="00346445"/>
    <w:rsid w:val="00353025"/>
    <w:rsid w:val="00376E5C"/>
    <w:rsid w:val="00384DDC"/>
    <w:rsid w:val="003B2E66"/>
    <w:rsid w:val="003C51A6"/>
    <w:rsid w:val="003C564E"/>
    <w:rsid w:val="003D337B"/>
    <w:rsid w:val="00400F75"/>
    <w:rsid w:val="004060A9"/>
    <w:rsid w:val="00422F9B"/>
    <w:rsid w:val="00424C04"/>
    <w:rsid w:val="0043736B"/>
    <w:rsid w:val="004405F0"/>
    <w:rsid w:val="004452E4"/>
    <w:rsid w:val="00461792"/>
    <w:rsid w:val="00473959"/>
    <w:rsid w:val="004A774A"/>
    <w:rsid w:val="004B4514"/>
    <w:rsid w:val="004C43FB"/>
    <w:rsid w:val="004E588D"/>
    <w:rsid w:val="004E5AE7"/>
    <w:rsid w:val="00526D98"/>
    <w:rsid w:val="00531340"/>
    <w:rsid w:val="0055618E"/>
    <w:rsid w:val="0057589E"/>
    <w:rsid w:val="00576D32"/>
    <w:rsid w:val="005A0B9D"/>
    <w:rsid w:val="005B2108"/>
    <w:rsid w:val="005E3352"/>
    <w:rsid w:val="005F22C9"/>
    <w:rsid w:val="00605F5B"/>
    <w:rsid w:val="006064D8"/>
    <w:rsid w:val="006151C5"/>
    <w:rsid w:val="00635F59"/>
    <w:rsid w:val="00647C58"/>
    <w:rsid w:val="00660793"/>
    <w:rsid w:val="00665BBA"/>
    <w:rsid w:val="0067792B"/>
    <w:rsid w:val="00677F3B"/>
    <w:rsid w:val="006930CB"/>
    <w:rsid w:val="006A1FDB"/>
    <w:rsid w:val="006B392A"/>
    <w:rsid w:val="007049F0"/>
    <w:rsid w:val="0070636F"/>
    <w:rsid w:val="0076379B"/>
    <w:rsid w:val="00784ECB"/>
    <w:rsid w:val="007B31DC"/>
    <w:rsid w:val="007C1406"/>
    <w:rsid w:val="007D24A1"/>
    <w:rsid w:val="007D4269"/>
    <w:rsid w:val="007D5D76"/>
    <w:rsid w:val="007E4217"/>
    <w:rsid w:val="0080522C"/>
    <w:rsid w:val="00855760"/>
    <w:rsid w:val="00892CF4"/>
    <w:rsid w:val="008B6B95"/>
    <w:rsid w:val="008F2161"/>
    <w:rsid w:val="00937D24"/>
    <w:rsid w:val="009470D3"/>
    <w:rsid w:val="0098760A"/>
    <w:rsid w:val="009A69DC"/>
    <w:rsid w:val="009C478D"/>
    <w:rsid w:val="00A10DBE"/>
    <w:rsid w:val="00A82AB5"/>
    <w:rsid w:val="00AB5D8A"/>
    <w:rsid w:val="00AF4C8A"/>
    <w:rsid w:val="00B17066"/>
    <w:rsid w:val="00B72D3F"/>
    <w:rsid w:val="00B810D2"/>
    <w:rsid w:val="00B8513C"/>
    <w:rsid w:val="00B924A9"/>
    <w:rsid w:val="00B956C6"/>
    <w:rsid w:val="00C22BA1"/>
    <w:rsid w:val="00C47976"/>
    <w:rsid w:val="00C5409A"/>
    <w:rsid w:val="00C854DF"/>
    <w:rsid w:val="00C93AD3"/>
    <w:rsid w:val="00CA6C27"/>
    <w:rsid w:val="00CB198A"/>
    <w:rsid w:val="00CF6CE8"/>
    <w:rsid w:val="00D0703F"/>
    <w:rsid w:val="00D118E1"/>
    <w:rsid w:val="00D1526E"/>
    <w:rsid w:val="00D34F56"/>
    <w:rsid w:val="00D67522"/>
    <w:rsid w:val="00D9283E"/>
    <w:rsid w:val="00DB264A"/>
    <w:rsid w:val="00DD2351"/>
    <w:rsid w:val="00DD760C"/>
    <w:rsid w:val="00DE4091"/>
    <w:rsid w:val="00DE418F"/>
    <w:rsid w:val="00E00AA7"/>
    <w:rsid w:val="00E15049"/>
    <w:rsid w:val="00E569AE"/>
    <w:rsid w:val="00E80F48"/>
    <w:rsid w:val="00E95612"/>
    <w:rsid w:val="00F03538"/>
    <w:rsid w:val="00F10039"/>
    <w:rsid w:val="00F1376F"/>
    <w:rsid w:val="00F32E1D"/>
    <w:rsid w:val="00F73955"/>
    <w:rsid w:val="00F857E4"/>
    <w:rsid w:val="00FC43B9"/>
    <w:rsid w:val="00FD0817"/>
    <w:rsid w:val="00FD2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F6C1BF-B9EE-4C12-973E-3E491E45E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4C04"/>
    <w:rPr>
      <w:color w:val="0000FF"/>
      <w:u w:val="single"/>
    </w:rPr>
  </w:style>
  <w:style w:type="paragraph" w:styleId="a4">
    <w:name w:val="header"/>
    <w:basedOn w:val="a"/>
    <w:link w:val="Char"/>
    <w:uiPriority w:val="99"/>
    <w:unhideWhenUsed/>
    <w:rsid w:val="005313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31340"/>
    <w:rPr>
      <w:sz w:val="18"/>
      <w:szCs w:val="18"/>
    </w:rPr>
  </w:style>
  <w:style w:type="paragraph" w:styleId="a5">
    <w:name w:val="footer"/>
    <w:basedOn w:val="a"/>
    <w:link w:val="Char0"/>
    <w:uiPriority w:val="99"/>
    <w:unhideWhenUsed/>
    <w:rsid w:val="00531340"/>
    <w:pPr>
      <w:tabs>
        <w:tab w:val="center" w:pos="4153"/>
        <w:tab w:val="right" w:pos="8306"/>
      </w:tabs>
      <w:snapToGrid w:val="0"/>
      <w:jc w:val="left"/>
    </w:pPr>
    <w:rPr>
      <w:sz w:val="18"/>
      <w:szCs w:val="18"/>
    </w:rPr>
  </w:style>
  <w:style w:type="character" w:customStyle="1" w:styleId="Char0">
    <w:name w:val="页脚 Char"/>
    <w:basedOn w:val="a0"/>
    <w:link w:val="a5"/>
    <w:uiPriority w:val="99"/>
    <w:rsid w:val="00531340"/>
    <w:rPr>
      <w:sz w:val="18"/>
      <w:szCs w:val="18"/>
    </w:rPr>
  </w:style>
  <w:style w:type="paragraph" w:styleId="a6">
    <w:name w:val="Balloon Text"/>
    <w:basedOn w:val="a"/>
    <w:link w:val="Char1"/>
    <w:uiPriority w:val="99"/>
    <w:semiHidden/>
    <w:unhideWhenUsed/>
    <w:rsid w:val="00AB5D8A"/>
    <w:rPr>
      <w:sz w:val="18"/>
      <w:szCs w:val="18"/>
    </w:rPr>
  </w:style>
  <w:style w:type="character" w:customStyle="1" w:styleId="Char1">
    <w:name w:val="批注框文本 Char"/>
    <w:basedOn w:val="a0"/>
    <w:link w:val="a6"/>
    <w:uiPriority w:val="99"/>
    <w:semiHidden/>
    <w:rsid w:val="00AB5D8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11440">
      <w:bodyDiv w:val="1"/>
      <w:marLeft w:val="0"/>
      <w:marRight w:val="0"/>
      <w:marTop w:val="0"/>
      <w:marBottom w:val="0"/>
      <w:divBdr>
        <w:top w:val="none" w:sz="0" w:space="0" w:color="auto"/>
        <w:left w:val="none" w:sz="0" w:space="0" w:color="auto"/>
        <w:bottom w:val="none" w:sz="0" w:space="0" w:color="auto"/>
        <w:right w:val="none" w:sz="0" w:space="0" w:color="auto"/>
      </w:divBdr>
    </w:div>
    <w:div w:id="9879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3801</TotalTime>
  <Pages>6</Pages>
  <Words>2462</Words>
  <Characters>14039</Characters>
  <Application>Microsoft Office Word</Application>
  <DocSecurity>0</DocSecurity>
  <Lines>116</Lines>
  <Paragraphs>32</Paragraphs>
  <ScaleCrop>false</ScaleCrop>
  <Company/>
  <LinksUpToDate>false</LinksUpToDate>
  <CharactersWithSpaces>16469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Jw</dc:creator>
  <cp:keywords/>
  <dc:description>NE.Ref</dc:description>
  <cp:lastModifiedBy>Liu Jw</cp:lastModifiedBy>
  <cp:revision>124</cp:revision>
  <dcterms:created xsi:type="dcterms:W3CDTF">2021-11-15T15:00:00Z</dcterms:created>
  <dcterms:modified xsi:type="dcterms:W3CDTF">2021-11-24T14:36:00Z</dcterms:modified>
</cp:coreProperties>
</file>