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81BEF" w14:textId="6A0DFB2F" w:rsidR="000000D1" w:rsidRPr="006A5E82" w:rsidRDefault="00B4125E" w:rsidP="00D925A9">
      <w:pPr>
        <w:jc w:val="both"/>
        <w:rPr>
          <w:b/>
          <w:sz w:val="32"/>
          <w:szCs w:val="32"/>
        </w:rPr>
      </w:pPr>
      <w:r w:rsidRPr="006A5E82">
        <w:rPr>
          <w:b/>
          <w:sz w:val="32"/>
          <w:szCs w:val="32"/>
        </w:rPr>
        <w:t>Repurposing</w:t>
      </w:r>
      <w:r w:rsidR="00C567B9" w:rsidRPr="006A5E82">
        <w:rPr>
          <w:b/>
          <w:sz w:val="32"/>
          <w:szCs w:val="32"/>
        </w:rPr>
        <w:t xml:space="preserve"> </w:t>
      </w:r>
      <w:r w:rsidR="006E04CE" w:rsidRPr="006A5E82">
        <w:rPr>
          <w:b/>
          <w:sz w:val="32"/>
          <w:szCs w:val="32"/>
        </w:rPr>
        <w:t>Infectious Disease Hits</w:t>
      </w:r>
      <w:r w:rsidR="00C567B9" w:rsidRPr="006A5E82">
        <w:rPr>
          <w:b/>
          <w:sz w:val="32"/>
          <w:szCs w:val="32"/>
        </w:rPr>
        <w:t xml:space="preserve"> </w:t>
      </w:r>
      <w:r w:rsidR="006E04CE" w:rsidRPr="006A5E82">
        <w:rPr>
          <w:b/>
          <w:sz w:val="32"/>
          <w:szCs w:val="32"/>
        </w:rPr>
        <w:t>as Anti-</w:t>
      </w:r>
      <w:r w:rsidR="00C567B9" w:rsidRPr="006A5E82">
        <w:rPr>
          <w:b/>
          <w:i/>
          <w:sz w:val="32"/>
          <w:szCs w:val="32"/>
        </w:rPr>
        <w:t>Cryptosporid</w:t>
      </w:r>
      <w:r w:rsidR="00C87763" w:rsidRPr="006A5E82">
        <w:rPr>
          <w:b/>
          <w:i/>
          <w:sz w:val="32"/>
          <w:szCs w:val="32"/>
        </w:rPr>
        <w:t>ium</w:t>
      </w:r>
      <w:r w:rsidR="006E04CE" w:rsidRPr="006A5E82">
        <w:rPr>
          <w:b/>
          <w:sz w:val="32"/>
          <w:szCs w:val="32"/>
        </w:rPr>
        <w:t xml:space="preserve"> Leads</w:t>
      </w:r>
    </w:p>
    <w:p w14:paraId="23C468F5" w14:textId="6EDFC211" w:rsidR="00EC05DE" w:rsidRPr="00667B2E" w:rsidRDefault="00C567B9" w:rsidP="00D925A9">
      <w:pPr>
        <w:jc w:val="both"/>
        <w:rPr>
          <w:sz w:val="24"/>
          <w:szCs w:val="24"/>
        </w:rPr>
      </w:pPr>
      <w:r w:rsidRPr="00667B2E">
        <w:rPr>
          <w:sz w:val="24"/>
          <w:szCs w:val="24"/>
        </w:rPr>
        <w:t>Matthew A. Hulverson</w:t>
      </w:r>
      <w:r w:rsidRPr="00667B2E">
        <w:rPr>
          <w:sz w:val="24"/>
          <w:szCs w:val="24"/>
          <w:vertAlign w:val="superscript"/>
        </w:rPr>
        <w:t>1</w:t>
      </w:r>
      <w:r w:rsidRPr="00667B2E">
        <w:rPr>
          <w:sz w:val="24"/>
          <w:szCs w:val="24"/>
        </w:rPr>
        <w:t xml:space="preserve">, </w:t>
      </w:r>
      <w:r w:rsidR="00BF2634" w:rsidRPr="00667B2E">
        <w:rPr>
          <w:sz w:val="24"/>
          <w:szCs w:val="24"/>
        </w:rPr>
        <w:t>Ryan Choi</w:t>
      </w:r>
      <w:r w:rsidR="00BF2634" w:rsidRPr="00667B2E">
        <w:rPr>
          <w:sz w:val="24"/>
          <w:szCs w:val="24"/>
          <w:vertAlign w:val="superscript"/>
        </w:rPr>
        <w:t>1</w:t>
      </w:r>
      <w:r w:rsidR="00BF2634" w:rsidRPr="00667B2E">
        <w:rPr>
          <w:sz w:val="24"/>
          <w:szCs w:val="24"/>
        </w:rPr>
        <w:t xml:space="preserve">, </w:t>
      </w:r>
      <w:r w:rsidRPr="00667B2E">
        <w:rPr>
          <w:sz w:val="24"/>
          <w:szCs w:val="24"/>
        </w:rPr>
        <w:t>Molly C. McCloskey</w:t>
      </w:r>
      <w:r w:rsidRPr="00667B2E">
        <w:rPr>
          <w:sz w:val="24"/>
          <w:szCs w:val="24"/>
          <w:vertAlign w:val="superscript"/>
        </w:rPr>
        <w:t>1</w:t>
      </w:r>
      <w:r w:rsidRPr="00667B2E">
        <w:rPr>
          <w:sz w:val="24"/>
          <w:szCs w:val="24"/>
        </w:rPr>
        <w:t xml:space="preserve">, </w:t>
      </w:r>
      <w:r w:rsidR="00B85C67" w:rsidRPr="00667B2E">
        <w:rPr>
          <w:sz w:val="24"/>
          <w:szCs w:val="24"/>
        </w:rPr>
        <w:t>Grant R. Whitman</w:t>
      </w:r>
      <w:r w:rsidR="00B85C67" w:rsidRPr="00667B2E">
        <w:rPr>
          <w:sz w:val="24"/>
          <w:szCs w:val="24"/>
          <w:vertAlign w:val="superscript"/>
        </w:rPr>
        <w:t>1</w:t>
      </w:r>
      <w:r w:rsidR="00B85C67" w:rsidRPr="00667B2E">
        <w:rPr>
          <w:sz w:val="24"/>
          <w:szCs w:val="24"/>
        </w:rPr>
        <w:t xml:space="preserve">, </w:t>
      </w:r>
      <w:r w:rsidR="00E94546" w:rsidRPr="00667B2E">
        <w:rPr>
          <w:sz w:val="24"/>
          <w:szCs w:val="24"/>
        </w:rPr>
        <w:t>Kayode K. Ojo</w:t>
      </w:r>
      <w:r w:rsidR="00E94546" w:rsidRPr="00667B2E">
        <w:rPr>
          <w:sz w:val="24"/>
          <w:szCs w:val="24"/>
          <w:vertAlign w:val="superscript"/>
        </w:rPr>
        <w:t>1</w:t>
      </w:r>
      <w:r w:rsidR="00E94546" w:rsidRPr="00667B2E">
        <w:rPr>
          <w:sz w:val="24"/>
          <w:szCs w:val="24"/>
        </w:rPr>
        <w:t xml:space="preserve">, </w:t>
      </w:r>
      <w:r w:rsidR="003C1974" w:rsidRPr="00667B2E">
        <w:rPr>
          <w:rFonts w:ascii="Calibri" w:hAnsi="Calibri" w:cs="Calibri"/>
          <w:sz w:val="24"/>
          <w:szCs w:val="24"/>
        </w:rPr>
        <w:t>Samantha A. Michaels</w:t>
      </w:r>
      <w:r w:rsidR="003C1974" w:rsidRPr="00667B2E">
        <w:rPr>
          <w:rFonts w:ascii="Calibri" w:hAnsi="Calibri" w:cs="Calibri"/>
          <w:sz w:val="24"/>
          <w:szCs w:val="24"/>
          <w:vertAlign w:val="superscript"/>
        </w:rPr>
        <w:t>1</w:t>
      </w:r>
      <w:r w:rsidR="003C1974" w:rsidRPr="00667B2E">
        <w:rPr>
          <w:rFonts w:ascii="Calibri" w:hAnsi="Calibri" w:cs="Calibri"/>
          <w:sz w:val="24"/>
          <w:szCs w:val="24"/>
        </w:rPr>
        <w:t>,</w:t>
      </w:r>
      <w:r w:rsidR="00F22C5C" w:rsidRPr="00667B2E">
        <w:rPr>
          <w:sz w:val="24"/>
          <w:szCs w:val="24"/>
        </w:rPr>
        <w:t xml:space="preserve"> </w:t>
      </w:r>
      <w:r w:rsidR="00F22C5C" w:rsidRPr="00667B2E">
        <w:rPr>
          <w:rFonts w:ascii="Calibri" w:hAnsi="Calibri" w:cs="Calibri"/>
          <w:sz w:val="24"/>
          <w:szCs w:val="24"/>
        </w:rPr>
        <w:t>Mastanbabu Somepalli</w:t>
      </w:r>
      <w:r w:rsidR="00F22C5C" w:rsidRPr="00667B2E">
        <w:rPr>
          <w:rFonts w:ascii="Calibri" w:hAnsi="Calibri" w:cs="Calibri"/>
          <w:sz w:val="24"/>
          <w:szCs w:val="24"/>
          <w:vertAlign w:val="superscript"/>
        </w:rPr>
        <w:t>2</w:t>
      </w:r>
      <w:r w:rsidR="00F22C5C" w:rsidRPr="00667B2E">
        <w:rPr>
          <w:rFonts w:ascii="Calibri" w:hAnsi="Calibri" w:cs="Calibri"/>
          <w:sz w:val="24"/>
          <w:szCs w:val="24"/>
        </w:rPr>
        <w:t>,</w:t>
      </w:r>
      <w:r w:rsidR="003C1974" w:rsidRPr="00667B2E">
        <w:rPr>
          <w:rFonts w:ascii="Calibri" w:hAnsi="Calibri" w:cs="Calibri"/>
          <w:sz w:val="24"/>
          <w:szCs w:val="24"/>
        </w:rPr>
        <w:t xml:space="preserve"> </w:t>
      </w:r>
      <w:r w:rsidR="00B23AAB" w:rsidRPr="00667B2E">
        <w:rPr>
          <w:sz w:val="24"/>
          <w:szCs w:val="24"/>
        </w:rPr>
        <w:t xml:space="preserve">Melissa S. </w:t>
      </w:r>
      <w:r w:rsidR="005E364B" w:rsidRPr="00667B2E">
        <w:rPr>
          <w:sz w:val="24"/>
          <w:szCs w:val="24"/>
        </w:rPr>
        <w:t>Love</w:t>
      </w:r>
      <w:r w:rsidR="005E364B" w:rsidRPr="00667B2E">
        <w:rPr>
          <w:sz w:val="24"/>
          <w:szCs w:val="24"/>
          <w:vertAlign w:val="superscript"/>
        </w:rPr>
        <w:t>3</w:t>
      </w:r>
      <w:r w:rsidR="00B23AAB" w:rsidRPr="00667B2E">
        <w:rPr>
          <w:sz w:val="24"/>
          <w:szCs w:val="24"/>
        </w:rPr>
        <w:t xml:space="preserve">, Case W. </w:t>
      </w:r>
      <w:r w:rsidR="005E364B" w:rsidRPr="00667B2E">
        <w:rPr>
          <w:sz w:val="24"/>
          <w:szCs w:val="24"/>
        </w:rPr>
        <w:t>McNamara</w:t>
      </w:r>
      <w:r w:rsidR="005E364B" w:rsidRPr="00667B2E">
        <w:rPr>
          <w:sz w:val="24"/>
          <w:szCs w:val="24"/>
          <w:vertAlign w:val="superscript"/>
        </w:rPr>
        <w:t>3</w:t>
      </w:r>
      <w:r w:rsidR="00B23AAB" w:rsidRPr="00667B2E">
        <w:rPr>
          <w:sz w:val="24"/>
          <w:szCs w:val="24"/>
        </w:rPr>
        <w:t>, Lesley M. Rabago</w:t>
      </w:r>
      <w:r w:rsidR="00B23AAB" w:rsidRPr="00667B2E">
        <w:rPr>
          <w:sz w:val="24"/>
          <w:szCs w:val="24"/>
          <w:vertAlign w:val="superscript"/>
        </w:rPr>
        <w:t>1</w:t>
      </w:r>
      <w:r w:rsidR="00B23AAB" w:rsidRPr="00667B2E">
        <w:rPr>
          <w:sz w:val="24"/>
          <w:szCs w:val="24"/>
        </w:rPr>
        <w:t>, Lynn K. Barrett</w:t>
      </w:r>
      <w:r w:rsidR="00B23AAB" w:rsidRPr="00667B2E">
        <w:rPr>
          <w:sz w:val="24"/>
          <w:szCs w:val="24"/>
          <w:vertAlign w:val="superscript"/>
        </w:rPr>
        <w:t>1</w:t>
      </w:r>
      <w:r w:rsidR="00B23AAB" w:rsidRPr="00667B2E">
        <w:rPr>
          <w:sz w:val="24"/>
          <w:szCs w:val="24"/>
        </w:rPr>
        <w:t>,</w:t>
      </w:r>
      <w:r w:rsidR="00F22C5C" w:rsidRPr="00667B2E">
        <w:rPr>
          <w:sz w:val="24"/>
          <w:szCs w:val="24"/>
        </w:rPr>
        <w:t xml:space="preserve"> Christophe L. M. J. Verlinde</w:t>
      </w:r>
      <w:r w:rsidR="005E364B" w:rsidRPr="00667B2E">
        <w:rPr>
          <w:sz w:val="24"/>
          <w:szCs w:val="24"/>
          <w:vertAlign w:val="superscript"/>
        </w:rPr>
        <w:t>4</w:t>
      </w:r>
      <w:r w:rsidR="004B000A" w:rsidRPr="00667B2E">
        <w:rPr>
          <w:sz w:val="24"/>
          <w:szCs w:val="24"/>
        </w:rPr>
        <w:t>,</w:t>
      </w:r>
      <w:r w:rsidR="00B23AAB" w:rsidRPr="00667B2E">
        <w:rPr>
          <w:sz w:val="24"/>
          <w:szCs w:val="24"/>
        </w:rPr>
        <w:t xml:space="preserve"> </w:t>
      </w:r>
      <w:r w:rsidR="00AF535A" w:rsidRPr="00667B2E">
        <w:rPr>
          <w:sz w:val="24"/>
          <w:szCs w:val="24"/>
        </w:rPr>
        <w:t>Samuel L.M. Arnold</w:t>
      </w:r>
      <w:r w:rsidR="00AF535A" w:rsidRPr="00667B2E">
        <w:rPr>
          <w:sz w:val="24"/>
          <w:szCs w:val="24"/>
          <w:vertAlign w:val="superscript"/>
        </w:rPr>
        <w:t>1</w:t>
      </w:r>
      <w:r w:rsidR="00AF535A" w:rsidRPr="00667B2E">
        <w:rPr>
          <w:sz w:val="24"/>
          <w:szCs w:val="24"/>
        </w:rPr>
        <w:t xml:space="preserve">, </w:t>
      </w:r>
      <w:r w:rsidR="00C3334C" w:rsidRPr="00667B2E">
        <w:rPr>
          <w:sz w:val="24"/>
          <w:szCs w:val="24"/>
        </w:rPr>
        <w:t>Boris Striepen</w:t>
      </w:r>
      <w:r w:rsidR="00566B7F" w:rsidRPr="00667B2E">
        <w:rPr>
          <w:sz w:val="24"/>
          <w:szCs w:val="24"/>
          <w:vertAlign w:val="superscript"/>
        </w:rPr>
        <w:t>2</w:t>
      </w:r>
      <w:r w:rsidR="00C3334C" w:rsidRPr="00667B2E">
        <w:rPr>
          <w:sz w:val="24"/>
          <w:szCs w:val="24"/>
        </w:rPr>
        <w:t xml:space="preserve">, </w:t>
      </w:r>
      <w:r w:rsidRPr="00667B2E">
        <w:rPr>
          <w:rFonts w:ascii="Calibri" w:hAnsi="Calibri" w:cs="Calibri"/>
          <w:sz w:val="24"/>
          <w:szCs w:val="24"/>
        </w:rPr>
        <w:t>Dolores</w:t>
      </w:r>
      <w:r w:rsidRPr="00667B2E">
        <w:rPr>
          <w:sz w:val="24"/>
          <w:szCs w:val="24"/>
        </w:rPr>
        <w:t xml:space="preserve"> Jimenez-Alfaro</w:t>
      </w:r>
      <w:r w:rsidR="005E364B" w:rsidRPr="00667B2E">
        <w:rPr>
          <w:sz w:val="24"/>
          <w:szCs w:val="24"/>
          <w:vertAlign w:val="superscript"/>
        </w:rPr>
        <w:t>5</w:t>
      </w:r>
      <w:r w:rsidRPr="00667B2E">
        <w:rPr>
          <w:sz w:val="24"/>
          <w:szCs w:val="24"/>
        </w:rPr>
        <w:t>, Lluis Ballell</w:t>
      </w:r>
      <w:r w:rsidR="005E364B" w:rsidRPr="00667B2E">
        <w:rPr>
          <w:sz w:val="24"/>
          <w:szCs w:val="24"/>
          <w:vertAlign w:val="superscript"/>
        </w:rPr>
        <w:t>5</w:t>
      </w:r>
      <w:r w:rsidRPr="00667B2E">
        <w:rPr>
          <w:sz w:val="24"/>
          <w:szCs w:val="24"/>
        </w:rPr>
        <w:t>, Elena Fernández</w:t>
      </w:r>
      <w:r w:rsidR="005E364B" w:rsidRPr="00667B2E">
        <w:rPr>
          <w:sz w:val="24"/>
          <w:szCs w:val="24"/>
          <w:vertAlign w:val="superscript"/>
        </w:rPr>
        <w:t>5</w:t>
      </w:r>
      <w:r w:rsidR="00AF535A" w:rsidRPr="00667B2E">
        <w:rPr>
          <w:sz w:val="24"/>
          <w:szCs w:val="24"/>
        </w:rPr>
        <w:t xml:space="preserve">, </w:t>
      </w:r>
      <w:r w:rsidR="00B03028" w:rsidRPr="00667B2E">
        <w:rPr>
          <w:sz w:val="24"/>
          <w:szCs w:val="24"/>
        </w:rPr>
        <w:t>M. Nicole Greenwood</w:t>
      </w:r>
      <w:r w:rsidR="00B03028" w:rsidRPr="00667B2E">
        <w:rPr>
          <w:sz w:val="24"/>
          <w:szCs w:val="24"/>
          <w:vertAlign w:val="superscript"/>
        </w:rPr>
        <w:t>6</w:t>
      </w:r>
      <w:r w:rsidR="005E364B" w:rsidRPr="00667B2E">
        <w:rPr>
          <w:sz w:val="24"/>
          <w:szCs w:val="24"/>
        </w:rPr>
        <w:t>,</w:t>
      </w:r>
      <w:r w:rsidR="00B03028" w:rsidRPr="00667B2E">
        <w:rPr>
          <w:sz w:val="24"/>
          <w:szCs w:val="24"/>
        </w:rPr>
        <w:t xml:space="preserve"> </w:t>
      </w:r>
      <w:r w:rsidR="0098139B" w:rsidRPr="00667B2E">
        <w:rPr>
          <w:sz w:val="24"/>
          <w:szCs w:val="24"/>
        </w:rPr>
        <w:t>Laura de las Heras</w:t>
      </w:r>
      <w:r w:rsidR="0098139B" w:rsidRPr="00667B2E">
        <w:rPr>
          <w:sz w:val="24"/>
          <w:szCs w:val="24"/>
          <w:vertAlign w:val="superscript"/>
        </w:rPr>
        <w:t>7</w:t>
      </w:r>
      <w:r w:rsidR="005E364B" w:rsidRPr="00667B2E">
        <w:rPr>
          <w:sz w:val="24"/>
          <w:szCs w:val="24"/>
        </w:rPr>
        <w:t>,</w:t>
      </w:r>
      <w:r w:rsidR="0098139B" w:rsidRPr="00667B2E">
        <w:rPr>
          <w:sz w:val="24"/>
          <w:szCs w:val="24"/>
        </w:rPr>
        <w:t xml:space="preserve"> </w:t>
      </w:r>
      <w:r w:rsidRPr="00667B2E">
        <w:rPr>
          <w:sz w:val="24"/>
          <w:szCs w:val="24"/>
        </w:rPr>
        <w:t>Felix Calder</w:t>
      </w:r>
      <w:r w:rsidRPr="00667B2E">
        <w:rPr>
          <w:bCs/>
          <w:sz w:val="24"/>
          <w:szCs w:val="24"/>
        </w:rPr>
        <w:t>ón</w:t>
      </w:r>
      <w:r w:rsidR="005E364B" w:rsidRPr="00667B2E">
        <w:rPr>
          <w:bCs/>
          <w:sz w:val="24"/>
          <w:szCs w:val="24"/>
          <w:vertAlign w:val="superscript"/>
        </w:rPr>
        <w:t>5</w:t>
      </w:r>
      <w:r w:rsidRPr="00667B2E">
        <w:rPr>
          <w:bCs/>
          <w:sz w:val="24"/>
          <w:szCs w:val="24"/>
        </w:rPr>
        <w:t>, and Wesley C. Van Voorhis</w:t>
      </w:r>
      <w:r w:rsidRPr="00667B2E">
        <w:rPr>
          <w:bCs/>
          <w:sz w:val="24"/>
          <w:szCs w:val="24"/>
          <w:vertAlign w:val="superscript"/>
        </w:rPr>
        <w:t>1</w:t>
      </w:r>
      <w:r w:rsidR="007F58D8">
        <w:rPr>
          <w:rFonts w:cstheme="minorHAnsi"/>
          <w:bCs/>
          <w:sz w:val="24"/>
          <w:szCs w:val="24"/>
          <w:vertAlign w:val="superscript"/>
        </w:rPr>
        <w:t>*</w:t>
      </w:r>
      <w:r w:rsidRPr="00667B2E">
        <w:rPr>
          <w:bCs/>
          <w:sz w:val="24"/>
          <w:szCs w:val="24"/>
        </w:rPr>
        <w:t xml:space="preserve">. </w:t>
      </w:r>
      <w:r w:rsidRPr="00667B2E">
        <w:rPr>
          <w:sz w:val="24"/>
          <w:szCs w:val="24"/>
        </w:rPr>
        <w:t xml:space="preserve"> </w:t>
      </w:r>
    </w:p>
    <w:p w14:paraId="40FB3D45" w14:textId="432C9809" w:rsidR="00C567B9" w:rsidRPr="00FC28BC" w:rsidRDefault="00C567B9" w:rsidP="00D925A9">
      <w:pPr>
        <w:autoSpaceDE w:val="0"/>
        <w:autoSpaceDN w:val="0"/>
        <w:adjustRightInd w:val="0"/>
        <w:spacing w:after="0" w:line="240" w:lineRule="auto"/>
        <w:jc w:val="both"/>
        <w:rPr>
          <w:rFonts w:cstheme="minorHAnsi"/>
        </w:rPr>
      </w:pPr>
      <w:r w:rsidRPr="00FC28BC">
        <w:rPr>
          <w:rFonts w:cstheme="minorHAnsi"/>
          <w:vertAlign w:val="superscript"/>
        </w:rPr>
        <w:t>1</w:t>
      </w:r>
      <w:r w:rsidR="008C071F" w:rsidRPr="00FC28BC">
        <w:rPr>
          <w:rFonts w:cstheme="minorHAnsi"/>
          <w:vertAlign w:val="superscript"/>
        </w:rPr>
        <w:t xml:space="preserve"> </w:t>
      </w:r>
      <w:r w:rsidR="001B6590" w:rsidRPr="00FC28BC">
        <w:rPr>
          <w:rFonts w:cstheme="minorHAnsi"/>
        </w:rPr>
        <w:t xml:space="preserve">Department of Medicine, Division of Allergy and Infectious Disease, </w:t>
      </w:r>
      <w:r w:rsidR="00EC05DE" w:rsidRPr="00FC28BC">
        <w:rPr>
          <w:rFonts w:cstheme="minorHAnsi"/>
        </w:rPr>
        <w:t xml:space="preserve">Center for Emerging and Reemerging Infectious Diseases, University of Washington, Seattle, </w:t>
      </w:r>
      <w:r w:rsidR="00FC103C" w:rsidRPr="00FC28BC">
        <w:rPr>
          <w:rFonts w:cstheme="minorHAnsi"/>
        </w:rPr>
        <w:t>WA,</w:t>
      </w:r>
      <w:r w:rsidR="00260792">
        <w:rPr>
          <w:rFonts w:cstheme="minorHAnsi"/>
        </w:rPr>
        <w:t xml:space="preserve"> 98109,</w:t>
      </w:r>
      <w:r w:rsidR="00FC103C" w:rsidRPr="00FC28BC">
        <w:rPr>
          <w:rFonts w:cstheme="minorHAnsi"/>
        </w:rPr>
        <w:t xml:space="preserve"> </w:t>
      </w:r>
      <w:r w:rsidR="00EC05DE" w:rsidRPr="00FC28BC">
        <w:rPr>
          <w:rFonts w:cstheme="minorHAnsi"/>
        </w:rPr>
        <w:t>USA;</w:t>
      </w:r>
    </w:p>
    <w:p w14:paraId="016A57BD" w14:textId="77777777" w:rsidR="00DA7687" w:rsidRPr="00FC28BC" w:rsidRDefault="00DA7687" w:rsidP="00D925A9">
      <w:pPr>
        <w:autoSpaceDE w:val="0"/>
        <w:autoSpaceDN w:val="0"/>
        <w:adjustRightInd w:val="0"/>
        <w:spacing w:after="0" w:line="240" w:lineRule="auto"/>
        <w:jc w:val="both"/>
        <w:rPr>
          <w:rFonts w:cstheme="minorHAnsi"/>
        </w:rPr>
      </w:pPr>
    </w:p>
    <w:p w14:paraId="14D36D34" w14:textId="52702CC6" w:rsidR="00174A90" w:rsidRDefault="00DA7687" w:rsidP="00D925A9">
      <w:pPr>
        <w:jc w:val="both"/>
      </w:pPr>
      <w:r w:rsidRPr="00FC28BC">
        <w:rPr>
          <w:vertAlign w:val="superscript"/>
        </w:rPr>
        <w:t>2</w:t>
      </w:r>
      <w:r w:rsidR="00FC103C" w:rsidRPr="00FC28BC">
        <w:t xml:space="preserve"> </w:t>
      </w:r>
      <w:r w:rsidR="00E94546" w:rsidRPr="00FC28BC">
        <w:t xml:space="preserve">Department of Pathobiology, University of Pennsylvania, Philadelphia, PA, </w:t>
      </w:r>
      <w:r w:rsidR="00260792">
        <w:t xml:space="preserve">19104, </w:t>
      </w:r>
      <w:r w:rsidR="00E94546" w:rsidRPr="00FC28BC">
        <w:t>USA;</w:t>
      </w:r>
    </w:p>
    <w:p w14:paraId="076F4001" w14:textId="6D84D704" w:rsidR="005E364B" w:rsidRPr="00491690" w:rsidRDefault="005E364B" w:rsidP="005E364B">
      <w:pPr>
        <w:jc w:val="both"/>
        <w:rPr>
          <w:rFonts w:cstheme="minorHAnsi"/>
        </w:rPr>
      </w:pPr>
      <w:r>
        <w:rPr>
          <w:vertAlign w:val="superscript"/>
        </w:rPr>
        <w:t>3</w:t>
      </w:r>
      <w:r w:rsidRPr="00FC28BC">
        <w:t xml:space="preserve"> </w:t>
      </w:r>
      <w:r w:rsidR="00491690" w:rsidRPr="00491690">
        <w:rPr>
          <w:rFonts w:cstheme="minorHAnsi"/>
          <w:shd w:val="clear" w:color="auto" w:fill="FFFFFF"/>
        </w:rPr>
        <w:t>Calibr, a division of</w:t>
      </w:r>
      <w:r w:rsidR="00491690">
        <w:rPr>
          <w:rFonts w:cstheme="minorHAnsi"/>
          <w:shd w:val="clear" w:color="auto" w:fill="FFFFFF"/>
        </w:rPr>
        <w:t xml:space="preserve"> The Scripps Research Institute</w:t>
      </w:r>
      <w:r w:rsidR="00491690" w:rsidRPr="00491690">
        <w:rPr>
          <w:rFonts w:cstheme="minorHAnsi"/>
          <w:shd w:val="clear" w:color="auto" w:fill="FFFFFF"/>
        </w:rPr>
        <w:t xml:space="preserve">, La Jolla, CA, </w:t>
      </w:r>
      <w:r w:rsidR="00260792">
        <w:rPr>
          <w:rFonts w:cstheme="minorHAnsi"/>
          <w:shd w:val="clear" w:color="auto" w:fill="FFFFFF"/>
        </w:rPr>
        <w:t xml:space="preserve">92037, </w:t>
      </w:r>
      <w:r w:rsidR="00491690" w:rsidRPr="00491690">
        <w:rPr>
          <w:rFonts w:cstheme="minorHAnsi"/>
          <w:shd w:val="clear" w:color="auto" w:fill="FFFFFF"/>
        </w:rPr>
        <w:t>USA;</w:t>
      </w:r>
    </w:p>
    <w:p w14:paraId="2CE7EE4D" w14:textId="0AA35961" w:rsidR="005E364B" w:rsidRPr="00260792" w:rsidRDefault="005E364B" w:rsidP="005E364B">
      <w:pPr>
        <w:jc w:val="both"/>
        <w:rPr>
          <w:rFonts w:cstheme="minorHAnsi"/>
        </w:rPr>
      </w:pPr>
      <w:r>
        <w:rPr>
          <w:vertAlign w:val="superscript"/>
        </w:rPr>
        <w:t>4</w:t>
      </w:r>
      <w:r>
        <w:t xml:space="preserve"> </w:t>
      </w:r>
      <w:r w:rsidRPr="00FC28BC">
        <w:t>Department of Biochemistry, University of Washington</w:t>
      </w:r>
      <w:r w:rsidRPr="00260792">
        <w:rPr>
          <w:rFonts w:cstheme="minorHAnsi"/>
        </w:rPr>
        <w:t xml:space="preserve">, Seattle, WA, </w:t>
      </w:r>
      <w:r w:rsidR="00260792" w:rsidRPr="00260792">
        <w:rPr>
          <w:rFonts w:cstheme="minorHAnsi"/>
        </w:rPr>
        <w:t xml:space="preserve">98195, </w:t>
      </w:r>
      <w:r w:rsidRPr="00260792">
        <w:rPr>
          <w:rFonts w:cstheme="minorHAnsi"/>
        </w:rPr>
        <w:t>USA;</w:t>
      </w:r>
    </w:p>
    <w:p w14:paraId="0E1132B8" w14:textId="09713037" w:rsidR="00DA7687" w:rsidRPr="007F58D8" w:rsidRDefault="005E364B" w:rsidP="00D925A9">
      <w:pPr>
        <w:jc w:val="both"/>
        <w:rPr>
          <w:rFonts w:cstheme="minorHAnsi"/>
        </w:rPr>
      </w:pPr>
      <w:r w:rsidRPr="007F58D8">
        <w:rPr>
          <w:rFonts w:cstheme="minorHAnsi"/>
          <w:vertAlign w:val="superscript"/>
        </w:rPr>
        <w:t>5</w:t>
      </w:r>
      <w:r w:rsidR="00DA7687" w:rsidRPr="007F58D8">
        <w:rPr>
          <w:rFonts w:cstheme="minorHAnsi"/>
          <w:vertAlign w:val="superscript"/>
        </w:rPr>
        <w:t xml:space="preserve"> </w:t>
      </w:r>
      <w:r w:rsidR="00DA7687" w:rsidRPr="007F58D8">
        <w:rPr>
          <w:rFonts w:cstheme="minorHAnsi"/>
        </w:rPr>
        <w:t xml:space="preserve">Medicines Development Campus, Global Health </w:t>
      </w:r>
      <w:r w:rsidR="001B271B" w:rsidRPr="007F58D8">
        <w:rPr>
          <w:rFonts w:cstheme="minorHAnsi"/>
        </w:rPr>
        <w:t>Pharma Unit</w:t>
      </w:r>
      <w:r w:rsidR="00DA7687" w:rsidRPr="007F58D8">
        <w:rPr>
          <w:rFonts w:cstheme="minorHAnsi"/>
        </w:rPr>
        <w:t xml:space="preserve">, GlaxoSmithKline, Tres Cantos, </w:t>
      </w:r>
      <w:r w:rsidR="007F58D8">
        <w:rPr>
          <w:rFonts w:cstheme="minorHAnsi"/>
        </w:rPr>
        <w:t xml:space="preserve">28760, Madrid, </w:t>
      </w:r>
      <w:r w:rsidR="00DA7687" w:rsidRPr="007F58D8">
        <w:rPr>
          <w:rFonts w:cstheme="minorHAnsi"/>
        </w:rPr>
        <w:t>Spain;</w:t>
      </w:r>
    </w:p>
    <w:p w14:paraId="7896B519" w14:textId="341F7BEA" w:rsidR="00B03028" w:rsidRPr="00866FB1" w:rsidRDefault="00B03028" w:rsidP="00D925A9">
      <w:pPr>
        <w:jc w:val="both"/>
        <w:rPr>
          <w:rFonts w:cstheme="minorHAnsi"/>
        </w:rPr>
      </w:pPr>
      <w:r w:rsidRPr="007F58D8">
        <w:rPr>
          <w:rFonts w:cstheme="minorHAnsi"/>
          <w:vertAlign w:val="superscript"/>
        </w:rPr>
        <w:t>6</w:t>
      </w:r>
      <w:r w:rsidRPr="007F58D8">
        <w:rPr>
          <w:rFonts w:cstheme="minorHAnsi"/>
        </w:rPr>
        <w:t xml:space="preserve"> Academ</w:t>
      </w:r>
      <w:r w:rsidR="00517E2A" w:rsidRPr="007F58D8">
        <w:rPr>
          <w:rFonts w:cstheme="minorHAnsi"/>
        </w:rPr>
        <w:t>i</w:t>
      </w:r>
      <w:r w:rsidRPr="007F58D8">
        <w:rPr>
          <w:rFonts w:cstheme="minorHAnsi"/>
        </w:rPr>
        <w:t xml:space="preserve">c Liaison, </w:t>
      </w:r>
      <w:r w:rsidRPr="00866FB1">
        <w:rPr>
          <w:rFonts w:cstheme="minorHAnsi"/>
        </w:rPr>
        <w:t xml:space="preserve">GlaxoSmithKline, Upper Providence, PA, </w:t>
      </w:r>
      <w:r w:rsidR="00260792" w:rsidRPr="00866FB1">
        <w:rPr>
          <w:rFonts w:cstheme="minorHAnsi"/>
        </w:rPr>
        <w:t xml:space="preserve">19426, </w:t>
      </w:r>
      <w:r w:rsidRPr="00866FB1">
        <w:rPr>
          <w:rFonts w:cstheme="minorHAnsi"/>
        </w:rPr>
        <w:t>USA</w:t>
      </w:r>
    </w:p>
    <w:p w14:paraId="14898467" w14:textId="2A057FA6" w:rsidR="0098139B" w:rsidRPr="00866FB1" w:rsidRDefault="0098139B" w:rsidP="00D925A9">
      <w:pPr>
        <w:jc w:val="both"/>
        <w:rPr>
          <w:rFonts w:cstheme="minorHAnsi"/>
        </w:rPr>
      </w:pPr>
      <w:r w:rsidRPr="00866FB1">
        <w:rPr>
          <w:rFonts w:cstheme="minorHAnsi"/>
          <w:vertAlign w:val="superscript"/>
        </w:rPr>
        <w:t xml:space="preserve">7 </w:t>
      </w:r>
      <w:r w:rsidRPr="00866FB1">
        <w:rPr>
          <w:rFonts w:cstheme="minorHAnsi"/>
        </w:rPr>
        <w:t xml:space="preserve">Medicinal Chemistry, </w:t>
      </w:r>
      <w:r w:rsidRPr="00260792">
        <w:rPr>
          <w:rFonts w:cstheme="minorHAnsi"/>
        </w:rPr>
        <w:t xml:space="preserve">GlaxoSmithKline, Tres Cantos, </w:t>
      </w:r>
      <w:r w:rsidR="007F58D8">
        <w:rPr>
          <w:rFonts w:cstheme="minorHAnsi"/>
        </w:rPr>
        <w:t xml:space="preserve">28760, Madrid, </w:t>
      </w:r>
      <w:r w:rsidRPr="00260792">
        <w:rPr>
          <w:rFonts w:cstheme="minorHAnsi"/>
        </w:rPr>
        <w:t>Spain</w:t>
      </w:r>
    </w:p>
    <w:p w14:paraId="7F0745C4" w14:textId="1924F692" w:rsidR="00C567B9" w:rsidRPr="00FC28BC" w:rsidRDefault="007F58D8" w:rsidP="00D925A9">
      <w:pPr>
        <w:jc w:val="both"/>
      </w:pPr>
      <w:r>
        <w:rPr>
          <w:rFonts w:cstheme="minorHAnsi"/>
          <w:vertAlign w:val="superscript"/>
        </w:rPr>
        <w:t>*</w:t>
      </w:r>
      <w:r w:rsidR="008C071F" w:rsidRPr="00FC28BC">
        <w:rPr>
          <w:rFonts w:cstheme="minorHAnsi"/>
          <w:vertAlign w:val="superscript"/>
        </w:rPr>
        <w:t xml:space="preserve"> </w:t>
      </w:r>
      <w:r w:rsidR="00295E48" w:rsidRPr="00FC28BC">
        <w:rPr>
          <w:rFonts w:cstheme="minorHAnsi"/>
        </w:rPr>
        <w:t>Corresponding Author</w:t>
      </w:r>
    </w:p>
    <w:p w14:paraId="531A70D2" w14:textId="77777777" w:rsidR="003B44C7" w:rsidRDefault="003B44C7">
      <w:pPr>
        <w:rPr>
          <w:rFonts w:cstheme="minorHAnsi"/>
          <w:b/>
        </w:rPr>
      </w:pPr>
      <w:r>
        <w:rPr>
          <w:rFonts w:cstheme="minorHAnsi"/>
          <w:b/>
        </w:rPr>
        <w:br w:type="page"/>
      </w:r>
    </w:p>
    <w:p w14:paraId="550C7A72" w14:textId="6E126786" w:rsidR="000C3518" w:rsidRPr="00FC28BC" w:rsidRDefault="00E416B0" w:rsidP="00D925A9">
      <w:pPr>
        <w:jc w:val="both"/>
        <w:rPr>
          <w:rFonts w:cstheme="minorHAnsi"/>
          <w:b/>
        </w:rPr>
      </w:pPr>
      <w:r>
        <w:rPr>
          <w:rFonts w:cstheme="minorHAnsi"/>
          <w:b/>
        </w:rPr>
        <w:lastRenderedPageBreak/>
        <w:t>ABSTRACT</w:t>
      </w:r>
    </w:p>
    <w:p w14:paraId="5AC24632" w14:textId="4B2DEDC6" w:rsidR="00295E48" w:rsidRPr="00FC28BC" w:rsidRDefault="00D57467" w:rsidP="00D925A9">
      <w:pPr>
        <w:jc w:val="both"/>
        <w:rPr>
          <w:rFonts w:cstheme="minorHAnsi"/>
        </w:rPr>
      </w:pPr>
      <w:r>
        <w:rPr>
          <w:rFonts w:cstheme="minorHAnsi"/>
        </w:rPr>
        <w:t xml:space="preserve">New drugs are critically-needed to treat </w:t>
      </w:r>
      <w:r w:rsidR="006E04CE">
        <w:rPr>
          <w:rFonts w:cstheme="minorHAnsi"/>
          <w:i/>
        </w:rPr>
        <w:t>C</w:t>
      </w:r>
      <w:r w:rsidRPr="00126D69">
        <w:rPr>
          <w:rFonts w:cstheme="minorHAnsi"/>
          <w:i/>
        </w:rPr>
        <w:t>ryptosporidium</w:t>
      </w:r>
      <w:r>
        <w:rPr>
          <w:rFonts w:cstheme="minorHAnsi"/>
        </w:rPr>
        <w:t xml:space="preserve"> infections</w:t>
      </w:r>
      <w:r w:rsidR="00F90448">
        <w:rPr>
          <w:rFonts w:cstheme="minorHAnsi"/>
        </w:rPr>
        <w:t>, particularly for malnourished children under 2 years old in the developing world and persons with immunodeficiencies</w:t>
      </w:r>
      <w:r>
        <w:rPr>
          <w:rFonts w:cstheme="minorHAnsi"/>
        </w:rPr>
        <w:t xml:space="preserve">.  </w:t>
      </w:r>
      <w:r w:rsidR="006E04CE">
        <w:rPr>
          <w:rFonts w:cstheme="minorHAnsi"/>
        </w:rPr>
        <w:t>B</w:t>
      </w:r>
      <w:r>
        <w:rPr>
          <w:rFonts w:cstheme="minorHAnsi"/>
        </w:rPr>
        <w:t xml:space="preserve">ioactive compounds </w:t>
      </w:r>
      <w:r w:rsidR="006E04CE">
        <w:rPr>
          <w:rFonts w:cstheme="minorHAnsi"/>
        </w:rPr>
        <w:t xml:space="preserve">from the Tres-Cantos GSK library </w:t>
      </w:r>
      <w:r>
        <w:rPr>
          <w:rFonts w:cstheme="minorHAnsi"/>
        </w:rPr>
        <w:t xml:space="preserve">that have activity against other pathogens </w:t>
      </w:r>
      <w:r w:rsidR="006E04CE">
        <w:rPr>
          <w:rFonts w:cstheme="minorHAnsi"/>
        </w:rPr>
        <w:t>were</w:t>
      </w:r>
      <w:r>
        <w:rPr>
          <w:rFonts w:cstheme="minorHAnsi"/>
        </w:rPr>
        <w:t xml:space="preserve"> screen</w:t>
      </w:r>
      <w:r w:rsidR="006E04CE">
        <w:rPr>
          <w:rFonts w:cstheme="minorHAnsi"/>
        </w:rPr>
        <w:t>ed</w:t>
      </w:r>
      <w:r>
        <w:rPr>
          <w:rFonts w:cstheme="minorHAnsi"/>
        </w:rPr>
        <w:t xml:space="preserve"> </w:t>
      </w:r>
      <w:r w:rsidR="006E04CE">
        <w:rPr>
          <w:rFonts w:cstheme="minorHAnsi"/>
        </w:rPr>
        <w:t>for possible repurposing</w:t>
      </w:r>
      <w:r>
        <w:rPr>
          <w:rFonts w:cstheme="minorHAnsi"/>
        </w:rPr>
        <w:t xml:space="preserve"> against </w:t>
      </w:r>
      <w:r>
        <w:rPr>
          <w:rFonts w:cstheme="minorHAnsi"/>
          <w:i/>
        </w:rPr>
        <w:t xml:space="preserve">Cryptosporidium </w:t>
      </w:r>
      <w:r w:rsidRPr="00126D69">
        <w:rPr>
          <w:rFonts w:cstheme="minorHAnsi"/>
          <w:i/>
        </w:rPr>
        <w:t xml:space="preserve">parvum </w:t>
      </w:r>
      <w:r w:rsidRPr="00126D69">
        <w:rPr>
          <w:rFonts w:cstheme="minorHAnsi"/>
        </w:rPr>
        <w:t xml:space="preserve">growth.  </w:t>
      </w:r>
      <w:r w:rsidR="006E04CE" w:rsidRPr="00126D69">
        <w:rPr>
          <w:rFonts w:cstheme="minorHAnsi"/>
        </w:rPr>
        <w:t>Nineteen compounds grouped into 9 structural clusters were identified u</w:t>
      </w:r>
      <w:r w:rsidRPr="00126D69">
        <w:rPr>
          <w:rFonts w:cstheme="minorHAnsi"/>
        </w:rPr>
        <w:t xml:space="preserve">sing an iterative process to remove excessively toxic compounds and screen related compounds from the Tres-Cantos GSK library.  Representatives of four different clusters were advanced to a mouse model of </w:t>
      </w:r>
      <w:r w:rsidRPr="00126D69">
        <w:rPr>
          <w:rFonts w:cstheme="minorHAnsi"/>
          <w:i/>
        </w:rPr>
        <w:t xml:space="preserve">C. parvum </w:t>
      </w:r>
      <w:r w:rsidRPr="00126D69">
        <w:rPr>
          <w:rFonts w:cstheme="minorHAnsi"/>
        </w:rPr>
        <w:t xml:space="preserve">infection, but only one compound, an </w:t>
      </w:r>
      <w:r w:rsidRPr="00C87763">
        <w:rPr>
          <w:rFonts w:cstheme="minorHAnsi"/>
        </w:rPr>
        <w:t>imidazole-pyrimidine,</w:t>
      </w:r>
      <w:r w:rsidRPr="00126D69">
        <w:rPr>
          <w:rFonts w:cstheme="minorHAnsi"/>
        </w:rPr>
        <w:t xml:space="preserve"> led to significant clearance of infection.  This </w:t>
      </w:r>
      <w:r w:rsidRPr="00C87763">
        <w:rPr>
          <w:rFonts w:cstheme="minorHAnsi"/>
        </w:rPr>
        <w:t>imidazole-pyrimidine</w:t>
      </w:r>
      <w:r w:rsidRPr="00126D69">
        <w:rPr>
          <w:rFonts w:cstheme="minorHAnsi"/>
        </w:rPr>
        <w:t xml:space="preserve"> compound had a number of favorable safety and pharmacokinetic properties and was maximally active in the mouse model down to 30 mg/kg given daily.</w:t>
      </w:r>
      <w:r w:rsidR="00F90448" w:rsidRPr="00126D69">
        <w:rPr>
          <w:rFonts w:cstheme="minorHAnsi"/>
        </w:rPr>
        <w:t xml:space="preserve"> Though the mechanism of action against </w:t>
      </w:r>
      <w:r w:rsidR="00F90448" w:rsidRPr="00126D69">
        <w:rPr>
          <w:rFonts w:cstheme="minorHAnsi"/>
          <w:i/>
        </w:rPr>
        <w:t xml:space="preserve">C. parvum </w:t>
      </w:r>
      <w:r w:rsidR="00F90448" w:rsidRPr="00126D69">
        <w:rPr>
          <w:rFonts w:cstheme="minorHAnsi"/>
        </w:rPr>
        <w:t xml:space="preserve">was not definitively established, this </w:t>
      </w:r>
      <w:r w:rsidR="00F90448" w:rsidRPr="00C87763">
        <w:rPr>
          <w:rFonts w:cstheme="minorHAnsi"/>
        </w:rPr>
        <w:t>imidazole-pyrimidine</w:t>
      </w:r>
      <w:r w:rsidR="00F90448" w:rsidRPr="00126D69">
        <w:rPr>
          <w:rFonts w:cstheme="minorHAnsi"/>
        </w:rPr>
        <w:t xml:space="preserve"> compound inhibits the known </w:t>
      </w:r>
      <w:r w:rsidR="00F90448" w:rsidRPr="00126D69">
        <w:rPr>
          <w:rFonts w:cstheme="minorHAnsi"/>
          <w:i/>
        </w:rPr>
        <w:t xml:space="preserve">C. parvum </w:t>
      </w:r>
      <w:r w:rsidR="00F90448" w:rsidRPr="00126D69">
        <w:rPr>
          <w:rFonts w:cstheme="minorHAnsi"/>
        </w:rPr>
        <w:t xml:space="preserve">drug target, calcium-dependent protein kinase 1, </w:t>
      </w:r>
      <w:r w:rsidR="006E04CE" w:rsidRPr="00126D69">
        <w:rPr>
          <w:rFonts w:cstheme="minorHAnsi"/>
        </w:rPr>
        <w:t>with a 50% inhibitory concentration of</w:t>
      </w:r>
      <w:r w:rsidR="00F90448" w:rsidRPr="00126D69">
        <w:rPr>
          <w:rFonts w:cstheme="minorHAnsi"/>
        </w:rPr>
        <w:t xml:space="preserve"> 2 n</w:t>
      </w:r>
      <w:r w:rsidR="006E04CE" w:rsidRPr="00126D69">
        <w:rPr>
          <w:rFonts w:cstheme="minorHAnsi"/>
        </w:rPr>
        <w:t>M</w:t>
      </w:r>
      <w:r w:rsidR="00F90448" w:rsidRPr="00126D69">
        <w:rPr>
          <w:rFonts w:cstheme="minorHAnsi"/>
        </w:rPr>
        <w:t xml:space="preserve">. </w:t>
      </w:r>
      <w:r w:rsidRPr="00126D69">
        <w:rPr>
          <w:rFonts w:cstheme="minorHAnsi"/>
        </w:rPr>
        <w:t xml:space="preserve"> This compound</w:t>
      </w:r>
      <w:r w:rsidR="00F90448" w:rsidRPr="00126D69">
        <w:rPr>
          <w:rFonts w:cstheme="minorHAnsi"/>
        </w:rPr>
        <w:t>,</w:t>
      </w:r>
      <w:r w:rsidRPr="00126D69">
        <w:rPr>
          <w:rFonts w:cstheme="minorHAnsi"/>
        </w:rPr>
        <w:t xml:space="preserve"> and related </w:t>
      </w:r>
      <w:r w:rsidRPr="00C87763">
        <w:rPr>
          <w:rFonts w:cstheme="minorHAnsi"/>
        </w:rPr>
        <w:t xml:space="preserve">imidazole-pyrimidine </w:t>
      </w:r>
      <w:r w:rsidRPr="00126D69">
        <w:rPr>
          <w:rFonts w:cstheme="minorHAnsi"/>
        </w:rPr>
        <w:t>molecules</w:t>
      </w:r>
      <w:r w:rsidR="00F90448" w:rsidRPr="00126D69">
        <w:rPr>
          <w:rFonts w:cstheme="minorHAnsi"/>
        </w:rPr>
        <w:t>,</w:t>
      </w:r>
      <w:r w:rsidRPr="00126D69">
        <w:rPr>
          <w:rFonts w:cstheme="minorHAnsi"/>
        </w:rPr>
        <w:t xml:space="preserve"> should be </w:t>
      </w:r>
      <w:r w:rsidR="00F90448" w:rsidRPr="00126D69">
        <w:rPr>
          <w:rFonts w:cstheme="minorHAnsi"/>
        </w:rPr>
        <w:t xml:space="preserve">further examined as potential leads for </w:t>
      </w:r>
      <w:r w:rsidR="006E04CE" w:rsidRPr="00126D69">
        <w:rPr>
          <w:rFonts w:cstheme="minorHAnsi"/>
          <w:i/>
        </w:rPr>
        <w:t>C</w:t>
      </w:r>
      <w:r w:rsidR="00F90448" w:rsidRPr="00126D69">
        <w:rPr>
          <w:rFonts w:cstheme="minorHAnsi"/>
          <w:i/>
        </w:rPr>
        <w:t>ryptosporidium</w:t>
      </w:r>
      <w:r w:rsidR="00F90448" w:rsidRPr="00126D69">
        <w:rPr>
          <w:rFonts w:cstheme="minorHAnsi"/>
        </w:rPr>
        <w:t xml:space="preserve"> therapeutics.</w:t>
      </w:r>
      <w:r w:rsidR="00F90448">
        <w:rPr>
          <w:rFonts w:cstheme="minorHAnsi"/>
        </w:rPr>
        <w:t xml:space="preserve"> </w:t>
      </w:r>
    </w:p>
    <w:p w14:paraId="652D12B1" w14:textId="23269F54" w:rsidR="000C5584" w:rsidRPr="00FC28BC" w:rsidRDefault="007F58D8" w:rsidP="00D925A9">
      <w:pPr>
        <w:jc w:val="both"/>
        <w:rPr>
          <w:rFonts w:cstheme="minorHAnsi"/>
        </w:rPr>
      </w:pPr>
      <w:r>
        <w:rPr>
          <w:rFonts w:cstheme="minorHAnsi"/>
          <w:b/>
        </w:rPr>
        <w:t xml:space="preserve">Keywords: </w:t>
      </w:r>
      <w:r w:rsidRPr="00F174DA">
        <w:rPr>
          <w:rFonts w:cstheme="minorHAnsi"/>
          <w:i/>
        </w:rPr>
        <w:t>Cryptosporidium</w:t>
      </w:r>
      <w:r w:rsidRPr="00F174DA">
        <w:rPr>
          <w:rFonts w:cstheme="minorHAnsi"/>
        </w:rPr>
        <w:t>, cryptosporidiosis,</w:t>
      </w:r>
      <w:r>
        <w:rPr>
          <w:rFonts w:cstheme="minorHAnsi"/>
          <w:b/>
        </w:rPr>
        <w:t xml:space="preserve"> </w:t>
      </w:r>
      <w:r>
        <w:rPr>
          <w:rFonts w:cstheme="minorHAnsi"/>
        </w:rPr>
        <w:t xml:space="preserve">N-carbamoylazole, </w:t>
      </w:r>
      <w:r w:rsidRPr="00C87763">
        <w:rPr>
          <w:rFonts w:cstheme="minorHAnsi"/>
        </w:rPr>
        <w:t>imidazole-pyrimidine</w:t>
      </w:r>
      <w:r>
        <w:rPr>
          <w:rFonts w:cstheme="minorHAnsi"/>
        </w:rPr>
        <w:t>, calcium dependent protein k</w:t>
      </w:r>
      <w:r w:rsidRPr="00916254">
        <w:rPr>
          <w:rFonts w:cstheme="minorHAnsi"/>
        </w:rPr>
        <w:t>inase 1</w:t>
      </w:r>
      <w:r>
        <w:rPr>
          <w:rFonts w:cstheme="minorHAnsi"/>
        </w:rPr>
        <w:t>, c</w:t>
      </w:r>
      <w:r>
        <w:t>yclic GMP-dependent protein kinase</w:t>
      </w:r>
      <w:r w:rsidR="006E0C4C" w:rsidRPr="00FC28BC">
        <w:rPr>
          <w:rFonts w:cstheme="minorHAnsi"/>
        </w:rPr>
        <w:tab/>
      </w:r>
      <w:r w:rsidR="006E0C4C" w:rsidRPr="00FC28BC">
        <w:rPr>
          <w:rFonts w:cstheme="minorHAnsi"/>
          <w:i/>
        </w:rPr>
        <w:t>Cryptosporidium</w:t>
      </w:r>
      <w:r w:rsidR="006E0C4C" w:rsidRPr="00FC28BC">
        <w:rPr>
          <w:rFonts w:cstheme="minorHAnsi"/>
        </w:rPr>
        <w:t xml:space="preserve"> </w:t>
      </w:r>
      <w:r w:rsidR="00571ABA" w:rsidRPr="00FC28BC">
        <w:rPr>
          <w:rFonts w:cstheme="minorHAnsi"/>
        </w:rPr>
        <w:t>is one of the leading causes of diarrhea in children ages 6 t</w:t>
      </w:r>
      <w:r w:rsidR="00BE00AB">
        <w:rPr>
          <w:rFonts w:cstheme="minorHAnsi"/>
        </w:rPr>
        <w:t xml:space="preserve">o 18 months in Africa and Asia </w:t>
      </w:r>
      <w:r w:rsidR="00BE00AB">
        <w:rPr>
          <w:rFonts w:cstheme="minorHAnsi"/>
        </w:rPr>
        <w:fldChar w:fldCharType="begin">
          <w:fldData xml:space="preserve">PEVuZE5vdGU+PENpdGU+PEF1dGhvcj5Lb3Rsb2ZmPC9BdXRob3I+PFllYXI+MjAxMzwvWWVhcj48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</w:fldData>
        </w:fldChar>
      </w:r>
      <w:r w:rsidR="00126D69">
        <w:rPr>
          <w:rFonts w:cstheme="minorHAnsi"/>
        </w:rPr>
        <w:instrText xml:space="preserve"> ADDIN EN.CITE </w:instrText>
      </w:r>
      <w:r w:rsidR="00126D69">
        <w:rPr>
          <w:rFonts w:cstheme="minorHAnsi"/>
        </w:rPr>
        <w:fldChar w:fldCharType="begin">
          <w:fldData xml:space="preserve">PEVuZE5vdGU+PENpdGU+PEF1dGhvcj5Lb3Rsb2ZmPC9BdXRob3I+PFllYXI+MjAxMzwvWWVhcj48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BE00AB">
        <w:rPr>
          <w:rFonts w:cstheme="minorHAnsi"/>
        </w:rPr>
      </w:r>
      <w:r w:rsidR="00BE00AB">
        <w:rPr>
          <w:rFonts w:cstheme="minorHAnsi"/>
        </w:rPr>
        <w:fldChar w:fldCharType="separate"/>
      </w:r>
      <w:r w:rsidR="00126D69" w:rsidRPr="00126D69">
        <w:rPr>
          <w:rFonts w:cstheme="minorHAnsi"/>
          <w:noProof/>
          <w:vertAlign w:val="superscript"/>
        </w:rPr>
        <w:t>1</w:t>
      </w:r>
      <w:r w:rsidR="00BE00AB">
        <w:rPr>
          <w:rFonts w:cstheme="minorHAnsi"/>
        </w:rPr>
        <w:fldChar w:fldCharType="end"/>
      </w:r>
      <w:r w:rsidR="00571ABA" w:rsidRPr="00FC28BC">
        <w:rPr>
          <w:rFonts w:cstheme="minorHAnsi"/>
        </w:rPr>
        <w:t xml:space="preserve">. </w:t>
      </w:r>
      <w:r w:rsidR="00795348" w:rsidRPr="00FC28BC">
        <w:rPr>
          <w:rFonts w:cstheme="minorHAnsi"/>
        </w:rPr>
        <w:t>Cryptosporidiosis</w:t>
      </w:r>
      <w:r w:rsidR="00571ABA" w:rsidRPr="00FC28BC">
        <w:rPr>
          <w:rFonts w:cstheme="minorHAnsi"/>
        </w:rPr>
        <w:t xml:space="preserve"> leads to </w:t>
      </w:r>
      <w:r w:rsidR="00795348" w:rsidRPr="00FC28BC">
        <w:rPr>
          <w:rFonts w:cstheme="minorHAnsi"/>
        </w:rPr>
        <w:t>high</w:t>
      </w:r>
      <w:r w:rsidR="00571ABA" w:rsidRPr="00FC28BC">
        <w:rPr>
          <w:rFonts w:cstheme="minorHAnsi"/>
        </w:rPr>
        <w:t xml:space="preserve"> mortality and prolonged developmental delays and malnourishme</w:t>
      </w:r>
      <w:r w:rsidR="00BE00AB">
        <w:rPr>
          <w:rFonts w:cstheme="minorHAnsi"/>
        </w:rPr>
        <w:t xml:space="preserve">nt among this target age group </w:t>
      </w:r>
      <w:r w:rsidR="00BE00AB">
        <w:rPr>
          <w:rFonts w:cstheme="minorHAnsi"/>
        </w:rPr>
        <w:fldChar w:fldCharType="begin">
          <w:fldData xml:space="preserve">PEVuZE5vdGU+PENpdGU+PEF1dGhvcj5QbGF0dHMtTWlsbHM8L0F1dGhvcj48WWVhcj4yMDE1PC9Z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</w:fldData>
        </w:fldChar>
      </w:r>
      <w:r w:rsidR="00126D69">
        <w:rPr>
          <w:rFonts w:cstheme="minorHAnsi"/>
        </w:rPr>
        <w:instrText xml:space="preserve"> ADDIN EN.CITE </w:instrText>
      </w:r>
      <w:r w:rsidR="00126D69">
        <w:rPr>
          <w:rFonts w:cstheme="minorHAnsi"/>
        </w:rPr>
        <w:fldChar w:fldCharType="begin">
          <w:fldData xml:space="preserve">PEVuZE5vdGU+PENpdGU+PEF1dGhvcj5QbGF0dHMtTWlsbHM8L0F1dGhvcj48WWVhcj4yMDE1PC9Z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BE00AB">
        <w:rPr>
          <w:rFonts w:cstheme="minorHAnsi"/>
        </w:rPr>
      </w:r>
      <w:r w:rsidR="00BE00AB">
        <w:rPr>
          <w:rFonts w:cstheme="minorHAnsi"/>
        </w:rPr>
        <w:fldChar w:fldCharType="separate"/>
      </w:r>
      <w:r w:rsidR="00126D69" w:rsidRPr="00126D69">
        <w:rPr>
          <w:rFonts w:cstheme="minorHAnsi"/>
          <w:noProof/>
          <w:vertAlign w:val="superscript"/>
        </w:rPr>
        <w:t>1-2</w:t>
      </w:r>
      <w:r w:rsidR="00BE00AB">
        <w:rPr>
          <w:rFonts w:cstheme="minorHAnsi"/>
        </w:rPr>
        <w:fldChar w:fldCharType="end"/>
      </w:r>
      <w:r w:rsidR="00571ABA" w:rsidRPr="00FC28BC">
        <w:rPr>
          <w:rFonts w:cstheme="minorHAnsi"/>
        </w:rPr>
        <w:t xml:space="preserve">. </w:t>
      </w:r>
      <w:r w:rsidR="00B22337">
        <w:rPr>
          <w:rFonts w:cstheme="minorHAnsi"/>
        </w:rPr>
        <w:t>H</w:t>
      </w:r>
      <w:r w:rsidR="000C5584" w:rsidRPr="00FC28BC">
        <w:rPr>
          <w:rFonts w:cstheme="minorHAnsi"/>
        </w:rPr>
        <w:t>ealthy adults normally self-cure after a prolonged period of infection and watery diarrhea</w:t>
      </w:r>
      <w:r w:rsidR="00B22337">
        <w:rPr>
          <w:rFonts w:cstheme="minorHAnsi"/>
        </w:rPr>
        <w:t xml:space="preserve">. </w:t>
      </w:r>
      <w:r w:rsidR="00795348" w:rsidRPr="00FC28BC">
        <w:rPr>
          <w:rFonts w:cstheme="minorHAnsi"/>
        </w:rPr>
        <w:t xml:space="preserve"> </w:t>
      </w:r>
      <w:r w:rsidR="00B22337">
        <w:rPr>
          <w:rFonts w:cstheme="minorHAnsi"/>
        </w:rPr>
        <w:t>However,</w:t>
      </w:r>
      <w:r w:rsidR="000C5584" w:rsidRPr="00FC28BC">
        <w:rPr>
          <w:rFonts w:cstheme="minorHAnsi"/>
        </w:rPr>
        <w:t xml:space="preserve"> patients with compromised immune systems, such as HIV positive individuals, the disease becomes chronic, </w:t>
      </w:r>
      <w:r w:rsidR="00B22337">
        <w:rPr>
          <w:rFonts w:cstheme="minorHAnsi"/>
        </w:rPr>
        <w:t>infects</w:t>
      </w:r>
      <w:r w:rsidR="000C5584" w:rsidRPr="00FC28BC">
        <w:rPr>
          <w:rFonts w:cstheme="minorHAnsi"/>
        </w:rPr>
        <w:t xml:space="preserve"> the biliary tract</w:t>
      </w:r>
      <w:r w:rsidR="00B22337">
        <w:rPr>
          <w:rFonts w:cstheme="minorHAnsi"/>
        </w:rPr>
        <w:t>, probably leading to relapses after therapy</w:t>
      </w:r>
      <w:r w:rsidR="000C5584" w:rsidRPr="00FC28BC">
        <w:rPr>
          <w:rFonts w:cstheme="minorHAnsi"/>
        </w:rPr>
        <w:t>, and</w:t>
      </w:r>
      <w:r w:rsidR="00B22337">
        <w:rPr>
          <w:rFonts w:cstheme="minorHAnsi"/>
        </w:rPr>
        <w:t xml:space="preserve"> debilitating diarrhea often</w:t>
      </w:r>
      <w:r w:rsidR="000C5584" w:rsidRPr="00FC28BC">
        <w:rPr>
          <w:rFonts w:cstheme="minorHAnsi"/>
        </w:rPr>
        <w:t xml:space="preserve"> </w:t>
      </w:r>
      <w:r w:rsidR="00795348" w:rsidRPr="00FC28BC">
        <w:rPr>
          <w:rFonts w:cstheme="minorHAnsi"/>
        </w:rPr>
        <w:t>results in eventual</w:t>
      </w:r>
      <w:r w:rsidR="0037558D">
        <w:rPr>
          <w:rFonts w:cstheme="minorHAnsi"/>
        </w:rPr>
        <w:t xml:space="preserve"> death </w:t>
      </w:r>
      <w:r w:rsidR="0037558D">
        <w:rPr>
          <w:rFonts w:cstheme="minorHAnsi"/>
        </w:rPr>
        <w:fldChar w:fldCharType="begin"/>
      </w:r>
      <w:r w:rsidR="00126D69">
        <w:rPr>
          <w:rFonts w:cstheme="minorHAnsi"/>
        </w:rPr>
        <w:instrText xml:space="preserve"> ADDIN EN.CITE &lt;EndNote&gt;&lt;Cite&gt;&lt;Author&gt;O&amp;apos;Connor R&lt;/Author&gt;&lt;Year&gt;2011&lt;/Year&gt;&lt;RecNum&gt;179&lt;/RecNum&gt;&lt;DisplayText&gt;&lt;style face="superscript"&gt;3&lt;/style&gt;&lt;/DisplayText&gt;&lt;record&gt;&lt;rec-number&gt;179&lt;/rec-number&gt;&lt;foreign-keys&gt;&lt;key app="EN" db-id="rp2x9ddt4zpa0ved9wbx2eap9p2pr5955e2e" timestamp="1608677849"&gt;179&lt;/key&gt;&lt;/foreign-keys&gt;&lt;ref-type name="Journal Article"&gt;17&lt;/ref-type&gt;&lt;contributors&gt;&lt;authors&gt;&lt;author&gt;O&amp;apos;Connor R, M.&lt;/author&gt;&lt;author&gt;Shaffie, R.&lt;/author&gt;&lt;author&gt;Kang, G.&lt;/author&gt;&lt;author&gt;Ward, H. D.&lt;/author&gt;&lt;/authors&gt;&lt;/contributors&gt;&lt;titles&gt;&lt;title&gt;Cryptosporidiosis in patients with HIV/AIDS&lt;/title&gt;&lt;secondary-title&gt;Aids&lt;/secondary-title&gt;&lt;alt-title&gt;AIDS (London, England)&lt;/alt-title&gt;&lt;/titles&gt;&lt;periodical&gt;&lt;full-title&gt;Aids&lt;/full-title&gt;&lt;abbr-1&gt;AIDS (London, England)&lt;/abbr-1&gt;&lt;/periodical&gt;&lt;alt-periodical&gt;&lt;full-title&gt;Aids&lt;/full-title&gt;&lt;abbr-1&gt;AIDS (London, England)&lt;/abbr-1&gt;&lt;/alt-periodical&gt;&lt;pages&gt;549-60&lt;/pages&gt;&lt;volume&gt;25&lt;/volume&gt;&lt;number&gt;5&lt;/number&gt;&lt;edition&gt;2010/12/17&lt;/edition&gt;&lt;keywords&gt;&lt;keyword&gt;AIDS-Related Opportunistic Infections/*immunology/mortality/parasitology&lt;/keyword&gt;&lt;keyword&gt;Animals&lt;/keyword&gt;&lt;keyword&gt;Cryptosporidiosis/*complications/*immunology/mortality&lt;/keyword&gt;&lt;keyword&gt;Diarrhea/immunology/mortality/parasitology&lt;/keyword&gt;&lt;keyword&gt;HIV Infections/*complications/mortality&lt;/keyword&gt;&lt;keyword&gt;Humans&lt;/keyword&gt;&lt;keyword&gt;Immunocompromised Host&lt;/keyword&gt;&lt;/keywords&gt;&lt;dates&gt;&lt;year&gt;2011&lt;/year&gt;&lt;pub-dates&gt;&lt;date&gt;Mar 13&lt;/date&gt;&lt;/pub-dates&gt;&lt;/dates&gt;&lt;isbn&gt;0269-9370&lt;/isbn&gt;&lt;accession-num&gt;21160413&lt;/accession-num&gt;&lt;urls&gt;&lt;/urls&gt;&lt;electronic-resource-num&gt;10.1097/QAD.0b013e3283437e88&lt;/electronic-resource-num&gt;&lt;remote-database-provider&gt;NLM&lt;/remote-database-provider&gt;&lt;language&gt;eng&lt;/language&gt;&lt;/record&gt;&lt;/Cite&gt;&lt;/EndNote&gt;</w:instrText>
      </w:r>
      <w:r w:rsidR="0037558D">
        <w:rPr>
          <w:rFonts w:cstheme="minorHAnsi"/>
        </w:rPr>
        <w:fldChar w:fldCharType="separate"/>
      </w:r>
      <w:r w:rsidR="00126D69" w:rsidRPr="00126D69">
        <w:rPr>
          <w:rFonts w:cstheme="minorHAnsi"/>
          <w:noProof/>
          <w:vertAlign w:val="superscript"/>
        </w:rPr>
        <w:t>3</w:t>
      </w:r>
      <w:r w:rsidR="0037558D">
        <w:rPr>
          <w:rFonts w:cstheme="minorHAnsi"/>
        </w:rPr>
        <w:fldChar w:fldCharType="end"/>
      </w:r>
      <w:r w:rsidR="000C5584" w:rsidRPr="00FC28BC">
        <w:rPr>
          <w:rFonts w:cstheme="minorHAnsi"/>
        </w:rPr>
        <w:t xml:space="preserve">. The only approved drug for </w:t>
      </w:r>
      <w:r w:rsidR="000C5584" w:rsidRPr="00FC28BC">
        <w:rPr>
          <w:rFonts w:cstheme="minorHAnsi"/>
          <w:i/>
        </w:rPr>
        <w:t>Cryptosporidium</w:t>
      </w:r>
      <w:r w:rsidR="000C5584" w:rsidRPr="00FC28BC">
        <w:rPr>
          <w:rFonts w:cstheme="minorHAnsi"/>
        </w:rPr>
        <w:t>, Nitazoxanide, has poor efficacy</w:t>
      </w:r>
      <w:r w:rsidR="00B22337">
        <w:rPr>
          <w:rFonts w:cstheme="minorHAnsi"/>
        </w:rPr>
        <w:t xml:space="preserve"> for malnourished children and immunocompromised individuals</w:t>
      </w:r>
      <w:r w:rsidR="000C5584" w:rsidRPr="00FC28BC">
        <w:rPr>
          <w:rFonts w:cstheme="minorHAnsi"/>
        </w:rPr>
        <w:t xml:space="preserve"> and is n</w:t>
      </w:r>
      <w:r w:rsidR="00BE00AB">
        <w:rPr>
          <w:rFonts w:cstheme="minorHAnsi"/>
        </w:rPr>
        <w:t xml:space="preserve">ot approved for use in </w:t>
      </w:r>
      <w:r w:rsidR="00D93024">
        <w:rPr>
          <w:rFonts w:cstheme="minorHAnsi"/>
        </w:rPr>
        <w:t xml:space="preserve">children less than one year-old </w:t>
      </w:r>
      <w:r w:rsidR="00BE00AB">
        <w:rPr>
          <w:rFonts w:cstheme="minorHAnsi"/>
        </w:rPr>
        <w:fldChar w:fldCharType="begin">
          <w:fldData xml:space="preserve">PEVuZE5vdGU+PENpdGU+PEF1dGhvcj5Sb3NzaWdub2w8L0F1dGhvcj48WWVhcj4yMDAxPC9ZZWFy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</w:fldData>
        </w:fldChar>
      </w:r>
      <w:r w:rsidR="00126D69">
        <w:rPr>
          <w:rFonts w:cstheme="minorHAnsi"/>
        </w:rPr>
        <w:instrText xml:space="preserve"> ADDIN EN.CITE </w:instrText>
      </w:r>
      <w:r w:rsidR="00126D69">
        <w:rPr>
          <w:rFonts w:cstheme="minorHAnsi"/>
        </w:rPr>
        <w:fldChar w:fldCharType="begin">
          <w:fldData xml:space="preserve">PEVuZE5vdGU+PENpdGU+PEF1dGhvcj5Sb3NzaWdub2w8L0F1dGhvcj48WWVhcj4yMDAxPC9ZZWFy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BE00AB">
        <w:rPr>
          <w:rFonts w:cstheme="minorHAnsi"/>
        </w:rPr>
      </w:r>
      <w:r w:rsidR="00BE00AB">
        <w:rPr>
          <w:rFonts w:cstheme="minorHAnsi"/>
        </w:rPr>
        <w:fldChar w:fldCharType="separate"/>
      </w:r>
      <w:r w:rsidR="00126D69" w:rsidRPr="00126D69">
        <w:rPr>
          <w:rFonts w:cstheme="minorHAnsi"/>
          <w:noProof/>
          <w:vertAlign w:val="superscript"/>
        </w:rPr>
        <w:t>4</w:t>
      </w:r>
      <w:r w:rsidR="00BE00AB">
        <w:rPr>
          <w:rFonts w:cstheme="minorHAnsi"/>
        </w:rPr>
        <w:fldChar w:fldCharType="end"/>
      </w:r>
      <w:r w:rsidR="000C5584" w:rsidRPr="00FC28BC">
        <w:rPr>
          <w:rFonts w:cstheme="minorHAnsi"/>
        </w:rPr>
        <w:t>. Oocysts that are spread into the environment through fecal shedding are resistant to chlorine treatment, making them a leading cause of diarrheal infection even in the developed world through contaminated drink</w:t>
      </w:r>
      <w:r w:rsidR="00BE00AB">
        <w:rPr>
          <w:rFonts w:cstheme="minorHAnsi"/>
        </w:rPr>
        <w:t xml:space="preserve">ing water or recreational water use </w:t>
      </w:r>
      <w:r w:rsidR="00BE00AB">
        <w:rPr>
          <w:rFonts w:cstheme="minorHAnsi"/>
        </w:rPr>
        <w:fldChar w:fldCharType="begin">
          <w:fldData xml:space="preserve">PEVuZE5vdGU+PENpdGU+PEF1dGhvcj5NYWMgS2VuemllPC9BdXRob3I+PFllYXI+MTk5NDwvWWVh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</w:fldData>
        </w:fldChar>
      </w:r>
      <w:r w:rsidR="005E364B">
        <w:rPr>
          <w:rFonts w:cstheme="minorHAnsi"/>
        </w:rPr>
        <w:instrText xml:space="preserve"> ADDIN EN.CITE </w:instrText>
      </w:r>
      <w:r w:rsidR="005E364B">
        <w:rPr>
          <w:rFonts w:cstheme="minorHAnsi"/>
        </w:rPr>
        <w:fldChar w:fldCharType="begin">
          <w:fldData xml:space="preserve">PEVuZE5vdGU+PENpdGU+PEF1dGhvcj5NYWMgS2VuemllPC9BdXRob3I+PFllYXI+MTk5NDwvWWVh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</w:fldData>
        </w:fldChar>
      </w:r>
      <w:r w:rsidR="005E364B">
        <w:rPr>
          <w:rFonts w:cstheme="minorHAnsi"/>
        </w:rPr>
        <w:instrText xml:space="preserve"> ADDIN EN.CITE.DATA </w:instrText>
      </w:r>
      <w:r w:rsidR="005E364B">
        <w:rPr>
          <w:rFonts w:cstheme="minorHAnsi"/>
        </w:rPr>
      </w:r>
      <w:r w:rsidR="005E364B">
        <w:rPr>
          <w:rFonts w:cstheme="minorHAnsi"/>
        </w:rPr>
        <w:fldChar w:fldCharType="end"/>
      </w:r>
      <w:r w:rsidR="00BE00AB">
        <w:rPr>
          <w:rFonts w:cstheme="minorHAnsi"/>
        </w:rPr>
      </w:r>
      <w:r w:rsidR="00BE00AB">
        <w:rPr>
          <w:rFonts w:cstheme="minorHAnsi"/>
        </w:rPr>
        <w:fldChar w:fldCharType="separate"/>
      </w:r>
      <w:r w:rsidR="00126D69" w:rsidRPr="00126D69">
        <w:rPr>
          <w:rFonts w:cstheme="minorHAnsi"/>
          <w:noProof/>
          <w:vertAlign w:val="superscript"/>
        </w:rPr>
        <w:t>5</w:t>
      </w:r>
      <w:r w:rsidR="00BE00AB">
        <w:rPr>
          <w:rFonts w:cstheme="minorHAnsi"/>
        </w:rPr>
        <w:fldChar w:fldCharType="end"/>
      </w:r>
      <w:r w:rsidR="000C5584" w:rsidRPr="00FC28BC">
        <w:rPr>
          <w:rFonts w:cstheme="minorHAnsi"/>
        </w:rPr>
        <w:t xml:space="preserve">. New treatments are </w:t>
      </w:r>
      <w:r w:rsidR="00115B35">
        <w:rPr>
          <w:rFonts w:cstheme="minorHAnsi"/>
        </w:rPr>
        <w:t xml:space="preserve">still </w:t>
      </w:r>
      <w:r w:rsidR="000C5584" w:rsidRPr="00FC28BC">
        <w:rPr>
          <w:rFonts w:cstheme="minorHAnsi"/>
        </w:rPr>
        <w:t xml:space="preserve">needed, </w:t>
      </w:r>
      <w:r w:rsidR="00115B35">
        <w:rPr>
          <w:rFonts w:cstheme="minorHAnsi"/>
        </w:rPr>
        <w:t>and progress in drug development research has been recently made</w:t>
      </w:r>
      <w:r w:rsidR="000C5584" w:rsidRPr="00FC28BC">
        <w:rPr>
          <w:rFonts w:cstheme="minorHAnsi"/>
        </w:rPr>
        <w:t xml:space="preserve"> due to advances in in vitro screening procedures and genetic</w:t>
      </w:r>
      <w:r w:rsidR="00BE00AB">
        <w:rPr>
          <w:rFonts w:cstheme="minorHAnsi"/>
        </w:rPr>
        <w:t xml:space="preserve"> manipulations of the parasite </w:t>
      </w:r>
      <w:r w:rsidR="00BE00AB">
        <w:rPr>
          <w:rFonts w:cstheme="minorHAnsi"/>
        </w:rPr>
        <w:fldChar w:fldCharType="begin">
          <w:fldData xml:space="preserve">PEVuZE5vdGU+PENpdGU+PEF1dGhvcj5IdWx2ZXJzb248L0F1dGhvcj48WWVhcj4yMDE3PC9ZZWFy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</w:fldData>
        </w:fldChar>
      </w:r>
      <w:r w:rsidR="00126D69">
        <w:rPr>
          <w:rFonts w:cstheme="minorHAnsi"/>
        </w:rPr>
        <w:instrText xml:space="preserve"> ADDIN EN.CITE </w:instrText>
      </w:r>
      <w:r w:rsidR="00126D69">
        <w:rPr>
          <w:rFonts w:cstheme="minorHAnsi"/>
        </w:rPr>
        <w:fldChar w:fldCharType="begin">
          <w:fldData xml:space="preserve">PEVuZE5vdGU+PENpdGU+PEF1dGhvcj5IdWx2ZXJzb248L0F1dGhvcj48WWVhcj4yMDE3PC9ZZWFy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BE00AB">
        <w:rPr>
          <w:rFonts w:cstheme="minorHAnsi"/>
        </w:rPr>
      </w:r>
      <w:r w:rsidR="00BE00AB">
        <w:rPr>
          <w:rFonts w:cstheme="minorHAnsi"/>
        </w:rPr>
        <w:fldChar w:fldCharType="separate"/>
      </w:r>
      <w:r w:rsidR="00126D69" w:rsidRPr="00126D69">
        <w:rPr>
          <w:rFonts w:cstheme="minorHAnsi"/>
          <w:noProof/>
          <w:vertAlign w:val="superscript"/>
        </w:rPr>
        <w:t>6-9</w:t>
      </w:r>
      <w:r w:rsidR="00BE00AB">
        <w:rPr>
          <w:rFonts w:cstheme="minorHAnsi"/>
        </w:rPr>
        <w:fldChar w:fldCharType="end"/>
      </w:r>
      <w:r w:rsidR="000C5584" w:rsidRPr="00FC28BC">
        <w:rPr>
          <w:rFonts w:cstheme="minorHAnsi"/>
        </w:rPr>
        <w:t xml:space="preserve">. </w:t>
      </w:r>
    </w:p>
    <w:p w14:paraId="0D32F741" w14:textId="79BF5ECA" w:rsidR="003315EB" w:rsidRPr="00FC28BC" w:rsidRDefault="000C5584" w:rsidP="00D925A9">
      <w:pPr>
        <w:jc w:val="both"/>
        <w:rPr>
          <w:rFonts w:cstheme="minorHAnsi"/>
        </w:rPr>
      </w:pPr>
      <w:r w:rsidRPr="00FC28BC">
        <w:rPr>
          <w:rFonts w:cstheme="minorHAnsi"/>
        </w:rPr>
        <w:tab/>
        <w:t xml:space="preserve">A common and often utilized tactic for </w:t>
      </w:r>
      <w:r w:rsidR="00B22337">
        <w:rPr>
          <w:rFonts w:cstheme="minorHAnsi"/>
        </w:rPr>
        <w:t>discovering</w:t>
      </w:r>
      <w:r w:rsidR="00B22337" w:rsidRPr="00FC28BC">
        <w:rPr>
          <w:rFonts w:cstheme="minorHAnsi"/>
        </w:rPr>
        <w:t xml:space="preserve"> </w:t>
      </w:r>
      <w:r w:rsidRPr="00FC28BC">
        <w:rPr>
          <w:rFonts w:cstheme="minorHAnsi"/>
        </w:rPr>
        <w:t xml:space="preserve">new </w:t>
      </w:r>
      <w:r w:rsidR="00B22337">
        <w:rPr>
          <w:rFonts w:cstheme="minorHAnsi"/>
        </w:rPr>
        <w:t>therapies</w:t>
      </w:r>
      <w:r w:rsidRPr="00FC28BC">
        <w:rPr>
          <w:rFonts w:cstheme="minorHAnsi"/>
        </w:rPr>
        <w:t xml:space="preserve"> is repurposing of already approved drugs</w:t>
      </w:r>
      <w:r w:rsidR="00B22337">
        <w:rPr>
          <w:rFonts w:cstheme="minorHAnsi"/>
        </w:rPr>
        <w:t xml:space="preserve">. </w:t>
      </w:r>
      <w:r w:rsidR="005A132A" w:rsidRPr="00FC28BC">
        <w:rPr>
          <w:rFonts w:cstheme="minorHAnsi"/>
        </w:rPr>
        <w:t xml:space="preserve">This tactic provides a potential path to rapidly find new </w:t>
      </w:r>
      <w:r w:rsidR="00B22337">
        <w:rPr>
          <w:rFonts w:cstheme="minorHAnsi"/>
        </w:rPr>
        <w:t>therapies</w:t>
      </w:r>
      <w:r w:rsidR="00B22337" w:rsidRPr="00FC28BC">
        <w:rPr>
          <w:rFonts w:cstheme="minorHAnsi"/>
        </w:rPr>
        <w:t xml:space="preserve"> </w:t>
      </w:r>
      <w:r w:rsidR="005A132A" w:rsidRPr="00FC28BC">
        <w:rPr>
          <w:rFonts w:cstheme="minorHAnsi"/>
        </w:rPr>
        <w:t xml:space="preserve">that have already been tested for safety in humans. Many </w:t>
      </w:r>
      <w:r w:rsidR="00B22337">
        <w:rPr>
          <w:rFonts w:cstheme="minorHAnsi"/>
        </w:rPr>
        <w:t>active compounds</w:t>
      </w:r>
      <w:r w:rsidR="00B22337" w:rsidRPr="00FC28BC">
        <w:rPr>
          <w:rFonts w:cstheme="minorHAnsi"/>
        </w:rPr>
        <w:t xml:space="preserve"> </w:t>
      </w:r>
      <w:r w:rsidR="005A132A" w:rsidRPr="00FC28BC">
        <w:rPr>
          <w:rFonts w:cstheme="minorHAnsi"/>
        </w:rPr>
        <w:t xml:space="preserve">have been found </w:t>
      </w:r>
      <w:r w:rsidR="00B22337" w:rsidRPr="00FC28BC">
        <w:rPr>
          <w:rFonts w:cstheme="minorHAnsi"/>
        </w:rPr>
        <w:t>t</w:t>
      </w:r>
      <w:r w:rsidR="00B22337">
        <w:rPr>
          <w:rFonts w:cstheme="minorHAnsi"/>
        </w:rPr>
        <w:t>o</w:t>
      </w:r>
      <w:r w:rsidR="00B22337" w:rsidRPr="00FC28BC">
        <w:rPr>
          <w:rFonts w:cstheme="minorHAnsi"/>
        </w:rPr>
        <w:t xml:space="preserve"> </w:t>
      </w:r>
      <w:r w:rsidR="00B22337">
        <w:rPr>
          <w:rFonts w:cstheme="minorHAnsi"/>
        </w:rPr>
        <w:t>be effective against</w:t>
      </w:r>
      <w:r w:rsidR="00B22337" w:rsidRPr="00FC28BC">
        <w:rPr>
          <w:rFonts w:cstheme="minorHAnsi"/>
        </w:rPr>
        <w:t xml:space="preserve"> </w:t>
      </w:r>
      <w:r w:rsidR="005A132A" w:rsidRPr="00FC28BC">
        <w:rPr>
          <w:rFonts w:cstheme="minorHAnsi"/>
        </w:rPr>
        <w:t>infectio</w:t>
      </w:r>
      <w:r w:rsidR="00B22337">
        <w:rPr>
          <w:rFonts w:cstheme="minorHAnsi"/>
        </w:rPr>
        <w:t>us agents</w:t>
      </w:r>
      <w:r w:rsidR="005A132A" w:rsidRPr="00FC28BC">
        <w:rPr>
          <w:rFonts w:cstheme="minorHAnsi"/>
        </w:rPr>
        <w:t xml:space="preserve"> not </w:t>
      </w:r>
      <w:r w:rsidR="000079B9" w:rsidRPr="00FC28BC">
        <w:rPr>
          <w:rFonts w:cstheme="minorHAnsi"/>
        </w:rPr>
        <w:t>related to their original treatment</w:t>
      </w:r>
      <w:r w:rsidR="005A132A" w:rsidRPr="00FC28BC">
        <w:rPr>
          <w:rFonts w:cstheme="minorHAnsi"/>
        </w:rPr>
        <w:t xml:space="preserve"> purpose. </w:t>
      </w:r>
      <w:r w:rsidR="00B22337">
        <w:rPr>
          <w:rFonts w:cstheme="minorHAnsi"/>
        </w:rPr>
        <w:t>Examples are:</w:t>
      </w:r>
      <w:r w:rsidR="003A4FBF" w:rsidRPr="00FC28BC">
        <w:rPr>
          <w:rFonts w:cstheme="minorHAnsi"/>
        </w:rPr>
        <w:t xml:space="preserve"> </w:t>
      </w:r>
      <w:r w:rsidR="005A132A" w:rsidRPr="00FC28BC">
        <w:rPr>
          <w:rFonts w:cstheme="minorHAnsi"/>
        </w:rPr>
        <w:t>the chemotherapy drug Tipifarnib</w:t>
      </w:r>
      <w:r w:rsidR="00A45B7C" w:rsidRPr="00FC28BC">
        <w:rPr>
          <w:rFonts w:cstheme="minorHAnsi"/>
        </w:rPr>
        <w:t xml:space="preserve"> </w:t>
      </w:r>
      <w:r w:rsidR="00BE00AB">
        <w:rPr>
          <w:rFonts w:cstheme="minorHAnsi"/>
        </w:rPr>
        <w:fldChar w:fldCharType="begin">
          <w:fldData xml:space="preserve">PEVuZE5vdGU+PENpdGU+PEF1dGhvcj5CdWNrbmVyPC9BdXRob3I+PFllYXI+MjAxMjwvWWVhcj48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</w:fldData>
        </w:fldChar>
      </w:r>
      <w:r w:rsidR="00126D69">
        <w:rPr>
          <w:rFonts w:cstheme="minorHAnsi"/>
        </w:rPr>
        <w:instrText xml:space="preserve"> ADDIN EN.CITE </w:instrText>
      </w:r>
      <w:r w:rsidR="00126D69">
        <w:rPr>
          <w:rFonts w:cstheme="minorHAnsi"/>
        </w:rPr>
        <w:fldChar w:fldCharType="begin">
          <w:fldData xml:space="preserve">PEVuZE5vdGU+PENpdGU+PEF1dGhvcj5CdWNrbmVyPC9BdXRob3I+PFllYXI+MjAxMjwvWWVhcj48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BE00AB">
        <w:rPr>
          <w:rFonts w:cstheme="minorHAnsi"/>
        </w:rPr>
      </w:r>
      <w:r w:rsidR="00BE00AB">
        <w:rPr>
          <w:rFonts w:cstheme="minorHAnsi"/>
        </w:rPr>
        <w:fldChar w:fldCharType="separate"/>
      </w:r>
      <w:r w:rsidR="00126D69" w:rsidRPr="00126D69">
        <w:rPr>
          <w:rFonts w:cstheme="minorHAnsi"/>
          <w:noProof/>
          <w:vertAlign w:val="superscript"/>
        </w:rPr>
        <w:t>10</w:t>
      </w:r>
      <w:r w:rsidR="00BE00AB">
        <w:rPr>
          <w:rFonts w:cstheme="minorHAnsi"/>
        </w:rPr>
        <w:fldChar w:fldCharType="end"/>
      </w:r>
      <w:r w:rsidR="00BE00AB">
        <w:rPr>
          <w:rFonts w:cstheme="minorHAnsi"/>
        </w:rPr>
        <w:t xml:space="preserve"> </w:t>
      </w:r>
      <w:r w:rsidR="005A132A" w:rsidRPr="00FC28BC">
        <w:rPr>
          <w:rFonts w:cstheme="minorHAnsi"/>
        </w:rPr>
        <w:t xml:space="preserve">and the antifungal </w:t>
      </w:r>
      <w:r w:rsidR="00BE00AB">
        <w:rPr>
          <w:rFonts w:cstheme="minorHAnsi"/>
        </w:rPr>
        <w:t xml:space="preserve">Posaconazole </w:t>
      </w:r>
      <w:r w:rsidR="00BE00AB">
        <w:rPr>
          <w:rFonts w:cstheme="minorHAnsi"/>
        </w:rPr>
        <w:fldChar w:fldCharType="begin"/>
      </w:r>
      <w:r w:rsidR="00126D69">
        <w:rPr>
          <w:rFonts w:cstheme="minorHAnsi"/>
        </w:rPr>
        <w:instrText xml:space="preserve"> ADDIN EN.CITE &lt;EndNote&gt;&lt;Cite&gt;&lt;Author&gt;Buckner&lt;/Author&gt;&lt;Year&gt;2008&lt;/Year&gt;&lt;RecNum&gt;171&lt;/RecNum&gt;&lt;DisplayText&gt;&lt;style face="superscript"&gt;11&lt;/style&gt;&lt;/DisplayText&gt;&lt;record&gt;&lt;rec-number&gt;171&lt;/rec-number&gt;&lt;foreign-keys&gt;&lt;key app="EN" db-id="rp2x9ddt4zpa0ved9wbx2eap9p2pr5955e2e" timestamp="1608675356"&gt;171&lt;/key&gt;&lt;/foreign-keys&gt;&lt;ref-type name="Journal Article"&gt;17&lt;/ref-type&gt;&lt;contributors&gt;&lt;authors&gt;&lt;author&gt;Buckner, F. S.&lt;/author&gt;&lt;/authors&gt;&lt;/contributors&gt;&lt;auth-address&gt;Department of Medicine, University of Washington, Seattle, Washington, USA. fbuckner@u.washington.edu&lt;/auth-address&gt;&lt;titles&gt;&lt;title&gt;Sterol 14-demethylase inhibitors for Trypanosoma cruzi infections&lt;/title&gt;&lt;secondary-title&gt;Adv Exp Med Biol&lt;/secondary-title&gt;&lt;alt-title&gt;Advances in experimental medicine and biology&lt;/alt-title&gt;&lt;/titles&gt;&lt;periodical&gt;&lt;full-title&gt;Adv Exp Med Biol&lt;/full-title&gt;&lt;abbr-1&gt;Advances in experimental medicine and biology&lt;/abbr-1&gt;&lt;/periodical&gt;&lt;alt-periodical&gt;&lt;full-title&gt;Adv Exp Med Biol&lt;/full-title&gt;&lt;abbr-1&gt;Advances in experimental medicine and biology&lt;/abbr-1&gt;&lt;/alt-periodical&gt;&lt;pages&gt;61-80&lt;/pages&gt;&lt;volume&gt;625&lt;/volume&gt;&lt;edition&gt;2008/03/28&lt;/edition&gt;&lt;keywords&gt;&lt;keyword&gt;Animals&lt;/keyword&gt;&lt;keyword&gt;Antifungal Agents/therapeutic use&lt;/keyword&gt;&lt;keyword&gt;Chagas Disease/*drug therapy/*enzymology&lt;/keyword&gt;&lt;keyword&gt;*Cytochrome P-450 Enzyme Inhibitors&lt;/keyword&gt;&lt;keyword&gt;Enzyme Inhibitors/adverse effects/*pharmacology&lt;/keyword&gt;&lt;keyword&gt;Humans&lt;/keyword&gt;&lt;keyword&gt;Oxidoreductases/*antagonists &amp;amp; inhibitors&lt;/keyword&gt;&lt;keyword&gt;Sterol 14-Demethylase&lt;/keyword&gt;&lt;keyword&gt;Trypanocidal Agents/adverse effects/*pharmacology&lt;/keyword&gt;&lt;keyword&gt;Trypanosoma cruzi/*drug effects/*enzymology&lt;/keyword&gt;&lt;/keywords&gt;&lt;dates&gt;&lt;year&gt;2008&lt;/year&gt;&lt;/dates&gt;&lt;isbn&gt;0065-2598 (Print)&amp;#xD;0065-2598&lt;/isbn&gt;&lt;accession-num&gt;18365659&lt;/accession-num&gt;&lt;urls&gt;&lt;/urls&gt;&lt;electronic-resource-num&gt;10.1007/978-0-387-77570-8_6&lt;/electronic-resource-num&gt;&lt;remote-database-provider&gt;NLM&lt;/remote-database-provider&gt;&lt;language&gt;eng&lt;/language&gt;&lt;/record&gt;&lt;/Cite&gt;&lt;/EndNote&gt;</w:instrText>
      </w:r>
      <w:r w:rsidR="00BE00AB">
        <w:rPr>
          <w:rFonts w:cstheme="minorHAnsi"/>
        </w:rPr>
        <w:fldChar w:fldCharType="separate"/>
      </w:r>
      <w:r w:rsidR="00126D69" w:rsidRPr="00126D69">
        <w:rPr>
          <w:rFonts w:cstheme="minorHAnsi"/>
          <w:noProof/>
          <w:vertAlign w:val="superscript"/>
        </w:rPr>
        <w:t>11</w:t>
      </w:r>
      <w:r w:rsidR="00BE00AB">
        <w:rPr>
          <w:rFonts w:cstheme="minorHAnsi"/>
        </w:rPr>
        <w:fldChar w:fldCharType="end"/>
      </w:r>
      <w:r w:rsidR="000079B9" w:rsidRPr="00FC28BC">
        <w:rPr>
          <w:rFonts w:cstheme="minorHAnsi"/>
        </w:rPr>
        <w:t>,</w:t>
      </w:r>
      <w:r w:rsidR="00A45B7C" w:rsidRPr="00FC28BC">
        <w:rPr>
          <w:rFonts w:cstheme="minorHAnsi"/>
        </w:rPr>
        <w:t xml:space="preserve"> both of which are</w:t>
      </w:r>
      <w:r w:rsidR="005A132A" w:rsidRPr="00FC28BC">
        <w:rPr>
          <w:rFonts w:cstheme="minorHAnsi"/>
        </w:rPr>
        <w:t xml:space="preserve"> </w:t>
      </w:r>
      <w:r w:rsidR="00A45B7C" w:rsidRPr="00FC28BC">
        <w:rPr>
          <w:rFonts w:cstheme="minorHAnsi"/>
        </w:rPr>
        <w:t>also</w:t>
      </w:r>
      <w:r w:rsidR="005A132A" w:rsidRPr="00FC28BC">
        <w:rPr>
          <w:rFonts w:cstheme="minorHAnsi"/>
        </w:rPr>
        <w:t xml:space="preserve"> potent inhibitor</w:t>
      </w:r>
      <w:r w:rsidR="00A45B7C" w:rsidRPr="00FC28BC">
        <w:rPr>
          <w:rFonts w:cstheme="minorHAnsi"/>
        </w:rPr>
        <w:t>s</w:t>
      </w:r>
      <w:r w:rsidR="005A132A" w:rsidRPr="00FC28BC">
        <w:rPr>
          <w:rFonts w:cstheme="minorHAnsi"/>
        </w:rPr>
        <w:t xml:space="preserve"> of </w:t>
      </w:r>
      <w:r w:rsidR="005A132A" w:rsidRPr="00FC28BC">
        <w:rPr>
          <w:rFonts w:cstheme="minorHAnsi"/>
          <w:i/>
        </w:rPr>
        <w:t>Trypanosoma cruzi</w:t>
      </w:r>
      <w:r w:rsidR="005A132A" w:rsidRPr="00FC28BC">
        <w:rPr>
          <w:rFonts w:cstheme="minorHAnsi"/>
        </w:rPr>
        <w:t xml:space="preserve"> by means of sterol synthesis inhibition</w:t>
      </w:r>
      <w:r w:rsidR="00B22337">
        <w:rPr>
          <w:rFonts w:cstheme="minorHAnsi"/>
        </w:rPr>
        <w:t>;</w:t>
      </w:r>
      <w:r w:rsidR="00A45B7C" w:rsidRPr="00FC28BC">
        <w:rPr>
          <w:rFonts w:cstheme="minorHAnsi"/>
        </w:rPr>
        <w:t xml:space="preserve"> the arthritis drug Auranofin, which is potent against </w:t>
      </w:r>
      <w:r w:rsidR="00A45B7C" w:rsidRPr="00FC28BC">
        <w:rPr>
          <w:rFonts w:cstheme="minorHAnsi"/>
          <w:i/>
          <w:iCs/>
        </w:rPr>
        <w:t>Entamoeba histolytica, Giardia</w:t>
      </w:r>
      <w:r w:rsidR="00A45B7C" w:rsidRPr="00126D69">
        <w:rPr>
          <w:rFonts w:cstheme="minorHAnsi"/>
          <w:i/>
          <w:iCs/>
        </w:rPr>
        <w:t xml:space="preserve">, </w:t>
      </w:r>
      <w:r w:rsidR="00A45B7C" w:rsidRPr="00126D69">
        <w:rPr>
          <w:rFonts w:cstheme="minorHAnsi"/>
          <w:iCs/>
        </w:rPr>
        <w:t>and</w:t>
      </w:r>
      <w:r w:rsidR="00A45B7C" w:rsidRPr="00126D69">
        <w:rPr>
          <w:rFonts w:cstheme="minorHAnsi"/>
          <w:i/>
          <w:iCs/>
        </w:rPr>
        <w:t xml:space="preserve"> Cryptosporidium</w:t>
      </w:r>
      <w:r w:rsidR="00A45B7C" w:rsidRPr="00126D69">
        <w:rPr>
          <w:rFonts w:cstheme="minorHAnsi"/>
          <w:iCs/>
        </w:rPr>
        <w:t xml:space="preserve"> </w:t>
      </w:r>
      <w:r w:rsidR="00F5336B" w:rsidRPr="00126D69">
        <w:rPr>
          <w:rFonts w:cstheme="minorHAnsi"/>
          <w:iCs/>
        </w:rPr>
        <w:fldChar w:fldCharType="begin">
          <w:fldData xml:space="preserve">PEVuZE5vdGU+PENpdGU+PEF1dGhvcj5EZWJuYXRoPC9BdXRob3I+PFllYXI+MjAxMzwvWWVhcj48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</w:fldData>
        </w:fldChar>
      </w:r>
      <w:r w:rsidR="00126D69">
        <w:rPr>
          <w:rFonts w:cstheme="minorHAnsi"/>
          <w:iCs/>
        </w:rPr>
        <w:instrText xml:space="preserve"> ADDIN EN.CITE </w:instrText>
      </w:r>
      <w:r w:rsidR="00126D69">
        <w:rPr>
          <w:rFonts w:cstheme="minorHAnsi"/>
          <w:iCs/>
        </w:rPr>
        <w:fldChar w:fldCharType="begin">
          <w:fldData xml:space="preserve">PEVuZE5vdGU+PENpdGU+PEF1dGhvcj5EZWJuYXRoPC9BdXRob3I+PFllYXI+MjAxMzwvWWVhcj48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</w:fldData>
        </w:fldChar>
      </w:r>
      <w:r w:rsidR="00126D69">
        <w:rPr>
          <w:rFonts w:cstheme="minorHAnsi"/>
          <w:iCs/>
        </w:rPr>
        <w:instrText xml:space="preserve"> ADDIN EN.CITE.DATA </w:instrText>
      </w:r>
      <w:r w:rsidR="00126D69">
        <w:rPr>
          <w:rFonts w:cstheme="minorHAnsi"/>
          <w:iCs/>
        </w:rPr>
      </w:r>
      <w:r w:rsidR="00126D69">
        <w:rPr>
          <w:rFonts w:cstheme="minorHAnsi"/>
          <w:iCs/>
        </w:rPr>
        <w:fldChar w:fldCharType="end"/>
      </w:r>
      <w:r w:rsidR="00F5336B" w:rsidRPr="00126D69">
        <w:rPr>
          <w:rFonts w:cstheme="minorHAnsi"/>
          <w:iCs/>
        </w:rPr>
      </w:r>
      <w:r w:rsidR="00F5336B" w:rsidRPr="00126D69">
        <w:rPr>
          <w:rFonts w:cstheme="minorHAnsi"/>
          <w:iCs/>
        </w:rPr>
        <w:fldChar w:fldCharType="separate"/>
      </w:r>
      <w:r w:rsidR="00126D69" w:rsidRPr="00126D69">
        <w:rPr>
          <w:rFonts w:cstheme="minorHAnsi"/>
          <w:iCs/>
          <w:noProof/>
          <w:vertAlign w:val="superscript"/>
        </w:rPr>
        <w:t>12-13</w:t>
      </w:r>
      <w:r w:rsidR="00F5336B" w:rsidRPr="00126D69">
        <w:rPr>
          <w:rFonts w:cstheme="minorHAnsi"/>
          <w:iCs/>
        </w:rPr>
        <w:fldChar w:fldCharType="end"/>
      </w:r>
      <w:r w:rsidR="00B22337" w:rsidRPr="00126D69">
        <w:rPr>
          <w:rFonts w:cstheme="minorHAnsi"/>
          <w:iCs/>
        </w:rPr>
        <w:t>;</w:t>
      </w:r>
      <w:r w:rsidR="005A132A" w:rsidRPr="00126D69">
        <w:rPr>
          <w:rFonts w:cstheme="minorHAnsi"/>
        </w:rPr>
        <w:t xml:space="preserve"> </w:t>
      </w:r>
      <w:r w:rsidR="00A45B7C" w:rsidRPr="00126D69">
        <w:rPr>
          <w:rFonts w:cstheme="minorHAnsi"/>
        </w:rPr>
        <w:t>the leprosy drug Clofazimine, which is potent ag</w:t>
      </w:r>
      <w:r w:rsidR="00F5336B" w:rsidRPr="00126D69">
        <w:rPr>
          <w:rFonts w:cstheme="minorHAnsi"/>
        </w:rPr>
        <w:t xml:space="preserve">ainst both breast cancer cells </w:t>
      </w:r>
      <w:r w:rsidR="00F5336B" w:rsidRPr="00126D69">
        <w:rPr>
          <w:rFonts w:cstheme="minorHAnsi"/>
        </w:rPr>
        <w:fldChar w:fldCharType="begin">
          <w:fldData xml:space="preserve">PEVuZE5vdGU+PENpdGU+PEF1dGhvcj5BaG1lZDwvQXV0aG9yPjxZZWFyPjIwMTk8L1llYXI+PFJl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</w:fldData>
        </w:fldChar>
      </w:r>
      <w:r w:rsidR="00126D69">
        <w:rPr>
          <w:rFonts w:cstheme="minorHAnsi"/>
        </w:rPr>
        <w:instrText xml:space="preserve"> ADDIN EN.CITE </w:instrText>
      </w:r>
      <w:r w:rsidR="00126D69">
        <w:rPr>
          <w:rFonts w:cstheme="minorHAnsi"/>
        </w:rPr>
        <w:fldChar w:fldCharType="begin">
          <w:fldData xml:space="preserve">PEVuZE5vdGU+PENpdGU+PEF1dGhvcj5BaG1lZDwvQXV0aG9yPjxZZWFyPjIwMTk8L1llYXI+PFJl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F5336B" w:rsidRPr="00126D69">
        <w:rPr>
          <w:rFonts w:cstheme="minorHAnsi"/>
        </w:rPr>
      </w:r>
      <w:r w:rsidR="00F5336B" w:rsidRPr="00126D69">
        <w:rPr>
          <w:rFonts w:cstheme="minorHAnsi"/>
        </w:rPr>
        <w:fldChar w:fldCharType="separate"/>
      </w:r>
      <w:r w:rsidR="00126D69" w:rsidRPr="00126D69">
        <w:rPr>
          <w:rFonts w:cstheme="minorHAnsi"/>
          <w:noProof/>
          <w:vertAlign w:val="superscript"/>
        </w:rPr>
        <w:t>14</w:t>
      </w:r>
      <w:r w:rsidR="00F5336B" w:rsidRPr="00126D69">
        <w:rPr>
          <w:rFonts w:cstheme="minorHAnsi"/>
        </w:rPr>
        <w:fldChar w:fldCharType="end"/>
      </w:r>
      <w:r w:rsidR="00A45B7C" w:rsidRPr="00126D69">
        <w:rPr>
          <w:rFonts w:cstheme="minorHAnsi"/>
        </w:rPr>
        <w:t xml:space="preserve"> and </w:t>
      </w:r>
      <w:r w:rsidR="00A45B7C" w:rsidRPr="00126D69">
        <w:rPr>
          <w:rFonts w:cstheme="minorHAnsi"/>
          <w:i/>
        </w:rPr>
        <w:t>Cryptosporidium</w:t>
      </w:r>
      <w:r w:rsidR="00F5336B" w:rsidRPr="00126D69">
        <w:rPr>
          <w:rFonts w:cstheme="minorHAnsi"/>
        </w:rPr>
        <w:t xml:space="preserve"> </w:t>
      </w:r>
      <w:r w:rsidR="00F5336B" w:rsidRPr="00126D69">
        <w:rPr>
          <w:rFonts w:cstheme="minorHAnsi"/>
        </w:rPr>
        <w:fldChar w:fldCharType="begin">
          <w:fldData xml:space="preserve">PEVuZE5vdGU+PENpdGU+PEF1dGhvcj5IZW5uZXNzZXk8L0F1dGhvcj48WWVhcj4yMDE4PC9ZZWFy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</w:fldData>
        </w:fldChar>
      </w:r>
      <w:r w:rsidR="00126D69">
        <w:rPr>
          <w:rFonts w:cstheme="minorHAnsi"/>
        </w:rPr>
        <w:instrText xml:space="preserve"> ADDIN EN.CITE </w:instrText>
      </w:r>
      <w:r w:rsidR="00126D69">
        <w:rPr>
          <w:rFonts w:cstheme="minorHAnsi"/>
        </w:rPr>
        <w:fldChar w:fldCharType="begin">
          <w:fldData xml:space="preserve">PEVuZE5vdGU+PENpdGU+PEF1dGhvcj5IZW5uZXNzZXk8L0F1dGhvcj48WWVhcj4yMDE4PC9ZZWFy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F5336B" w:rsidRPr="00126D69">
        <w:rPr>
          <w:rFonts w:cstheme="minorHAnsi"/>
        </w:rPr>
      </w:r>
      <w:r w:rsidR="00F5336B" w:rsidRPr="00126D69">
        <w:rPr>
          <w:rFonts w:cstheme="minorHAnsi"/>
        </w:rPr>
        <w:fldChar w:fldCharType="separate"/>
      </w:r>
      <w:r w:rsidR="00126D69" w:rsidRPr="00126D69">
        <w:rPr>
          <w:rFonts w:cstheme="minorHAnsi"/>
          <w:noProof/>
          <w:vertAlign w:val="superscript"/>
        </w:rPr>
        <w:t>7, 13</w:t>
      </w:r>
      <w:r w:rsidR="00F5336B" w:rsidRPr="00126D69">
        <w:rPr>
          <w:rFonts w:cstheme="minorHAnsi"/>
        </w:rPr>
        <w:fldChar w:fldCharType="end"/>
      </w:r>
      <w:r w:rsidR="00B22337" w:rsidRPr="00126D69">
        <w:rPr>
          <w:rFonts w:cstheme="minorHAnsi"/>
        </w:rPr>
        <w:t>;</w:t>
      </w:r>
      <w:r w:rsidR="00733955" w:rsidRPr="00126D69">
        <w:rPr>
          <w:rFonts w:cstheme="minorHAnsi"/>
        </w:rPr>
        <w:t xml:space="preserve"> and Disulfiram, used to treat alcohol dependence, but is also potent against non-t</w:t>
      </w:r>
      <w:r w:rsidR="00F5336B" w:rsidRPr="00126D69">
        <w:rPr>
          <w:rFonts w:cstheme="minorHAnsi"/>
        </w:rPr>
        <w:t xml:space="preserve">uberculosis mycobacteria </w:t>
      </w:r>
      <w:r w:rsidR="00F5336B" w:rsidRPr="00126D69">
        <w:rPr>
          <w:rFonts w:cstheme="minorHAnsi"/>
        </w:rPr>
        <w:fldChar w:fldCharType="begin">
          <w:fldData xml:space="preserve">PEVuZE5vdGU+PENpdGU+PEF1dGhvcj5EYXM8L0F1dGhvcj48WWVhcj4yMDE5PC9ZZWFyPjxSZWNO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</w:fldData>
        </w:fldChar>
      </w:r>
      <w:r w:rsidR="00126D69">
        <w:rPr>
          <w:rFonts w:cstheme="minorHAnsi"/>
        </w:rPr>
        <w:instrText xml:space="preserve"> ADDIN EN.CITE </w:instrText>
      </w:r>
      <w:r w:rsidR="00126D69">
        <w:rPr>
          <w:rFonts w:cstheme="minorHAnsi"/>
        </w:rPr>
        <w:fldChar w:fldCharType="begin">
          <w:fldData xml:space="preserve">PEVuZE5vdGU+PENpdGU+PEF1dGhvcj5EYXM8L0F1dGhvcj48WWVhcj4yMDE5PC9ZZWFyPjxSZWNO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F5336B" w:rsidRPr="00126D69">
        <w:rPr>
          <w:rFonts w:cstheme="minorHAnsi"/>
        </w:rPr>
      </w:r>
      <w:r w:rsidR="00F5336B" w:rsidRPr="00126D69">
        <w:rPr>
          <w:rFonts w:cstheme="minorHAnsi"/>
        </w:rPr>
        <w:fldChar w:fldCharType="separate"/>
      </w:r>
      <w:r w:rsidR="00126D69" w:rsidRPr="00126D69">
        <w:rPr>
          <w:rFonts w:cstheme="minorHAnsi"/>
          <w:noProof/>
          <w:vertAlign w:val="superscript"/>
        </w:rPr>
        <w:t>15</w:t>
      </w:r>
      <w:r w:rsidR="00F5336B" w:rsidRPr="00126D69">
        <w:rPr>
          <w:rFonts w:cstheme="minorHAnsi"/>
        </w:rPr>
        <w:fldChar w:fldCharType="end"/>
      </w:r>
      <w:r w:rsidR="00A45B7C" w:rsidRPr="00126D69">
        <w:rPr>
          <w:rFonts w:cstheme="minorHAnsi"/>
        </w:rPr>
        <w:t xml:space="preserve">. </w:t>
      </w:r>
      <w:r w:rsidR="005959BB" w:rsidRPr="00126D69">
        <w:rPr>
          <w:rFonts w:cstheme="minorHAnsi"/>
        </w:rPr>
        <w:t>Criticisms of the repurposing approach include the rarity with which repurposing is successful, perhaps because activity against an organism</w:t>
      </w:r>
      <w:r w:rsidR="00C1373E" w:rsidRPr="00126D69">
        <w:rPr>
          <w:rFonts w:cstheme="minorHAnsi"/>
        </w:rPr>
        <w:t xml:space="preserve"> found by</w:t>
      </w:r>
      <w:r w:rsidR="005959BB" w:rsidRPr="00126D69">
        <w:rPr>
          <w:rFonts w:cstheme="minorHAnsi"/>
        </w:rPr>
        <w:t xml:space="preserve"> in vitro screening doesn’t necessarily lead to activity in vivo</w:t>
      </w:r>
      <w:r w:rsidR="00126D69">
        <w:rPr>
          <w:rFonts w:cstheme="minorHAnsi"/>
        </w:rPr>
        <w:fldChar w:fldCharType="begin"/>
      </w:r>
      <w:r w:rsidR="00126D69">
        <w:rPr>
          <w:rFonts w:cstheme="minorHAnsi"/>
        </w:rPr>
        <w:instrText xml:space="preserve"> ADDIN EN.CITE &lt;EndNote&gt;&lt;Cite&gt;&lt;Author&gt;Edwards&lt;/Author&gt;&lt;Year&gt;2020&lt;/Year&gt;&lt;RecNum&gt;180&lt;/RecNum&gt;&lt;DisplayText&gt;&lt;style face="superscript"&gt;16&lt;/style&gt;&lt;/DisplayText&gt;&lt;record&gt;&lt;rec-number&gt;180&lt;/rec-number&gt;&lt;foreign-keys&gt;&lt;key app="EN" db-id="rp2x9ddt4zpa0ved9wbx2eap9p2pr5955e2e" timestamp="1609454634"&gt;180&lt;/key&gt;&lt;/foreign-keys&gt;&lt;ref-type name="Journal Article"&gt;17&lt;/ref-type&gt;&lt;contributors&gt;&lt;authors&gt;&lt;author&gt;Edwards, A.&lt;/author&gt;&lt;/authors&gt;&lt;/contributors&gt;&lt;auth-address&gt;Structural Genomics Consortium, University of Toronto, 101 College Street, Seventh Floor, South Tower, Toronto, Canada M5G 1L6.&lt;/auth-address&gt;&lt;titles&gt;&lt;title&gt;What Are the Odds of Finding a COVID-19 Drug from a Lab Repurposing Screen?&lt;/title&gt;&lt;secondary-title&gt;J Chem Inf Model&lt;/secondary-title&gt;&lt;alt-title&gt;Journal of chemical information and modeling&lt;/alt-title&gt;&lt;/titles&gt;&lt;periodical&gt;&lt;full-title&gt;J Chem Inf Model&lt;/full-title&gt;&lt;abbr-1&gt;Journal of chemical information and modeling&lt;/abbr-1&gt;&lt;/periodical&gt;&lt;alt-periodical&gt;&lt;full-title&gt;J Chem Inf Model&lt;/full-title&gt;&lt;abbr-1&gt;Journal of chemical information and modeling&lt;/abbr-1&gt;&lt;/alt-periodical&gt;&lt;pages&gt;5727-5729&lt;/pages&gt;&lt;volume&gt;60&lt;/volume&gt;&lt;number&gt;12&lt;/number&gt;&lt;edition&gt;2020/09/12&lt;/edition&gt;&lt;dates&gt;&lt;year&gt;2020&lt;/year&gt;&lt;pub-dates&gt;&lt;date&gt;Dec 28&lt;/date&gt;&lt;/pub-dates&gt;&lt;/dates&gt;&lt;isbn&gt;1549-9596&lt;/isbn&gt;&lt;accession-num&gt;32914973&lt;/accession-num&gt;&lt;urls&gt;&lt;/urls&gt;&lt;electronic-resource-num&gt;10.1021/acs.jcim.0c00861&lt;/electronic-resource-num&gt;&lt;remote-database-provider&gt;NLM&lt;/remote-database-provider&gt;&lt;language&gt;eng&lt;/language&gt;&lt;/record&gt;&lt;/Cite&gt;&lt;/EndNote&gt;</w:instrText>
      </w:r>
      <w:r w:rsidR="00126D69">
        <w:rPr>
          <w:rFonts w:cstheme="minorHAnsi"/>
        </w:rPr>
        <w:fldChar w:fldCharType="separate"/>
      </w:r>
      <w:r w:rsidR="00126D69" w:rsidRPr="00126D69">
        <w:rPr>
          <w:rFonts w:cstheme="minorHAnsi"/>
          <w:noProof/>
          <w:vertAlign w:val="superscript"/>
        </w:rPr>
        <w:t>16</w:t>
      </w:r>
      <w:r w:rsidR="00126D69">
        <w:rPr>
          <w:rFonts w:cstheme="minorHAnsi"/>
        </w:rPr>
        <w:fldChar w:fldCharType="end"/>
      </w:r>
      <w:r w:rsidR="005959BB" w:rsidRPr="00126D69">
        <w:rPr>
          <w:rFonts w:cstheme="minorHAnsi"/>
        </w:rPr>
        <w:t xml:space="preserve">.  Indeed, Posaconazole for therapy of </w:t>
      </w:r>
      <w:r w:rsidR="005959BB" w:rsidRPr="00126D69">
        <w:rPr>
          <w:rFonts w:cstheme="minorHAnsi"/>
          <w:i/>
        </w:rPr>
        <w:t>T. cruzi</w:t>
      </w:r>
      <w:r w:rsidR="005959BB" w:rsidRPr="00126D69">
        <w:rPr>
          <w:rFonts w:cstheme="minorHAnsi"/>
        </w:rPr>
        <w:t xml:space="preserve"> and Clofazimine for cryptosporidiosis both recently failed in clinical </w:t>
      </w:r>
      <w:r w:rsidR="00C1373E" w:rsidRPr="00126D69">
        <w:rPr>
          <w:rFonts w:cstheme="minorHAnsi"/>
        </w:rPr>
        <w:t>trials</w:t>
      </w:r>
      <w:r w:rsidR="005959BB" w:rsidRPr="00126D69">
        <w:rPr>
          <w:rFonts w:cstheme="minorHAnsi"/>
        </w:rPr>
        <w:t xml:space="preserve"> </w:t>
      </w:r>
      <w:r w:rsidR="00126D69">
        <w:rPr>
          <w:rFonts w:cstheme="minorHAnsi"/>
        </w:rPr>
        <w:fldChar w:fldCharType="begin">
          <w:fldData xml:space="preserve">PEVuZE5vdGU+PENpdGU+PEF1dGhvcj5Nb2xpbmE8L0F1dGhvcj48WWVhcj4yMDE0PC9ZZWFyPjxS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</w:fldData>
        </w:fldChar>
      </w:r>
      <w:r w:rsidR="00126D69">
        <w:rPr>
          <w:rFonts w:cstheme="minorHAnsi"/>
        </w:rPr>
        <w:instrText xml:space="preserve"> ADDIN EN.CITE </w:instrText>
      </w:r>
      <w:r w:rsidR="00126D69">
        <w:rPr>
          <w:rFonts w:cstheme="minorHAnsi"/>
        </w:rPr>
        <w:fldChar w:fldCharType="begin">
          <w:fldData xml:space="preserve">PEVuZE5vdGU+PENpdGU+PEF1dGhvcj5Nb2xpbmE8L0F1dGhvcj48WWVhcj4yMDE0PC9ZZWFyPjxS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126D69">
        <w:rPr>
          <w:rFonts w:cstheme="minorHAnsi"/>
        </w:rPr>
      </w:r>
      <w:r w:rsidR="00126D69">
        <w:rPr>
          <w:rFonts w:cstheme="minorHAnsi"/>
        </w:rPr>
        <w:fldChar w:fldCharType="separate"/>
      </w:r>
      <w:r w:rsidR="00126D69" w:rsidRPr="00126D69">
        <w:rPr>
          <w:rFonts w:cstheme="minorHAnsi"/>
          <w:noProof/>
          <w:vertAlign w:val="superscript"/>
        </w:rPr>
        <w:t>17-18</w:t>
      </w:r>
      <w:r w:rsidR="00126D69">
        <w:rPr>
          <w:rFonts w:cstheme="minorHAnsi"/>
        </w:rPr>
        <w:fldChar w:fldCharType="end"/>
      </w:r>
      <w:r w:rsidR="00126D69">
        <w:rPr>
          <w:rFonts w:cstheme="minorHAnsi"/>
        </w:rPr>
        <w:t>.</w:t>
      </w:r>
      <w:r w:rsidR="005959BB">
        <w:rPr>
          <w:rFonts w:cstheme="minorHAnsi"/>
        </w:rPr>
        <w:t xml:space="preserve"> </w:t>
      </w:r>
    </w:p>
    <w:p w14:paraId="7744421D" w14:textId="1BBB1C6E" w:rsidR="0071424C" w:rsidRPr="00FC28BC" w:rsidRDefault="000C5584" w:rsidP="00D925A9">
      <w:pPr>
        <w:ind w:firstLine="720"/>
        <w:jc w:val="both"/>
        <w:rPr>
          <w:rFonts w:cstheme="minorHAnsi"/>
        </w:rPr>
      </w:pPr>
      <w:r w:rsidRPr="00FC28BC">
        <w:rPr>
          <w:rFonts w:cstheme="minorHAnsi"/>
        </w:rPr>
        <w:lastRenderedPageBreak/>
        <w:t>Th</w:t>
      </w:r>
      <w:r w:rsidR="005959BB">
        <w:rPr>
          <w:rFonts w:cstheme="minorHAnsi"/>
        </w:rPr>
        <w:t>e repurposing</w:t>
      </w:r>
      <w:r w:rsidR="00B63FA9" w:rsidRPr="00FC28BC">
        <w:rPr>
          <w:rFonts w:cstheme="minorHAnsi"/>
        </w:rPr>
        <w:t xml:space="preserve"> </w:t>
      </w:r>
      <w:r w:rsidR="00B63FA9" w:rsidRPr="00C1373E">
        <w:rPr>
          <w:rFonts w:cstheme="minorHAnsi"/>
        </w:rPr>
        <w:t xml:space="preserve">method </w:t>
      </w:r>
      <w:r w:rsidR="0055543B">
        <w:rPr>
          <w:rFonts w:cstheme="minorHAnsi"/>
        </w:rPr>
        <w:t>may</w:t>
      </w:r>
      <w:r w:rsidR="00B81B8E" w:rsidRPr="00C1373E">
        <w:rPr>
          <w:rFonts w:cstheme="minorHAnsi"/>
        </w:rPr>
        <w:t xml:space="preserve"> </w:t>
      </w:r>
      <w:r w:rsidR="00B81B8E">
        <w:rPr>
          <w:rFonts w:cstheme="minorHAnsi"/>
        </w:rPr>
        <w:t>prove</w:t>
      </w:r>
      <w:r w:rsidRPr="007F12EC">
        <w:rPr>
          <w:rFonts w:cstheme="minorHAnsi"/>
        </w:rPr>
        <w:t xml:space="preserve"> useful </w:t>
      </w:r>
      <w:r w:rsidR="005959BB" w:rsidRPr="007F12EC">
        <w:rPr>
          <w:rFonts w:cstheme="minorHAnsi"/>
        </w:rPr>
        <w:t xml:space="preserve">to find leads </w:t>
      </w:r>
      <w:r w:rsidRPr="00C1373E">
        <w:rPr>
          <w:rFonts w:cstheme="minorHAnsi"/>
        </w:rPr>
        <w:t>f</w:t>
      </w:r>
      <w:r w:rsidR="005959BB" w:rsidRPr="00C1373E">
        <w:rPr>
          <w:rFonts w:cstheme="minorHAnsi"/>
        </w:rPr>
        <w:t>rom</w:t>
      </w:r>
      <w:r w:rsidRPr="00C1373E">
        <w:rPr>
          <w:rFonts w:cstheme="minorHAnsi"/>
        </w:rPr>
        <w:t xml:space="preserve"> </w:t>
      </w:r>
      <w:r w:rsidR="0055543B">
        <w:rPr>
          <w:rFonts w:cstheme="minorHAnsi"/>
        </w:rPr>
        <w:t xml:space="preserve">compounds </w:t>
      </w:r>
      <w:r w:rsidRPr="00FC28BC">
        <w:rPr>
          <w:rFonts w:cstheme="minorHAnsi"/>
        </w:rPr>
        <w:t>that</w:t>
      </w:r>
      <w:r w:rsidR="00B81B8E">
        <w:rPr>
          <w:rFonts w:cstheme="minorHAnsi"/>
        </w:rPr>
        <w:t xml:space="preserve"> are biologically active</w:t>
      </w:r>
      <w:r w:rsidR="00CE7A91">
        <w:rPr>
          <w:rFonts w:cstheme="minorHAnsi"/>
        </w:rPr>
        <w:t xml:space="preserve"> “hits”</w:t>
      </w:r>
      <w:r w:rsidR="00B81B8E">
        <w:rPr>
          <w:rFonts w:cstheme="minorHAnsi"/>
        </w:rPr>
        <w:t xml:space="preserve"> against other microorganisms.  Repurposing </w:t>
      </w:r>
      <w:r w:rsidR="0055543B">
        <w:rPr>
          <w:rFonts w:cstheme="minorHAnsi"/>
        </w:rPr>
        <w:t>infectious diseases hit compounds</w:t>
      </w:r>
      <w:r w:rsidRPr="00FC28BC">
        <w:rPr>
          <w:rFonts w:cstheme="minorHAnsi"/>
        </w:rPr>
        <w:t xml:space="preserve"> may</w:t>
      </w:r>
      <w:r w:rsidR="00B81B8E">
        <w:rPr>
          <w:rFonts w:cstheme="minorHAnsi"/>
        </w:rPr>
        <w:t xml:space="preserve"> be even more useful when applied</w:t>
      </w:r>
      <w:r w:rsidRPr="00FC28BC">
        <w:rPr>
          <w:rFonts w:cstheme="minorHAnsi"/>
        </w:rPr>
        <w:t xml:space="preserve"> among related </w:t>
      </w:r>
      <w:r w:rsidR="00B63FA9" w:rsidRPr="00FC28BC">
        <w:rPr>
          <w:rFonts w:cstheme="minorHAnsi"/>
        </w:rPr>
        <w:t>organisms, such as apicomplexan parasites</w:t>
      </w:r>
      <w:r w:rsidR="00C1373E">
        <w:rPr>
          <w:rFonts w:cstheme="minorHAnsi"/>
        </w:rPr>
        <w:t xml:space="preserve">. </w:t>
      </w:r>
      <w:r w:rsidR="00B63FA9" w:rsidRPr="00FC28BC">
        <w:rPr>
          <w:rFonts w:cstheme="minorHAnsi"/>
        </w:rPr>
        <w:t xml:space="preserve"> </w:t>
      </w:r>
      <w:r w:rsidR="000079B9" w:rsidRPr="00FC28BC">
        <w:rPr>
          <w:rFonts w:cstheme="minorHAnsi"/>
        </w:rPr>
        <w:t>Apicomplexans</w:t>
      </w:r>
      <w:r w:rsidR="00B63FA9" w:rsidRPr="00FC28BC">
        <w:rPr>
          <w:rFonts w:cstheme="minorHAnsi"/>
        </w:rPr>
        <w:t xml:space="preserve"> include </w:t>
      </w:r>
      <w:r w:rsidR="00B63FA9" w:rsidRPr="00FC28BC">
        <w:rPr>
          <w:rFonts w:cstheme="minorHAnsi"/>
          <w:i/>
        </w:rPr>
        <w:t>Toxoplasma</w:t>
      </w:r>
      <w:r w:rsidR="00B63FA9" w:rsidRPr="00FC28BC">
        <w:rPr>
          <w:rFonts w:cstheme="minorHAnsi"/>
        </w:rPr>
        <w:t xml:space="preserve">, </w:t>
      </w:r>
      <w:r w:rsidR="003315EB" w:rsidRPr="00FC28BC">
        <w:rPr>
          <w:rFonts w:cstheme="minorHAnsi"/>
          <w:i/>
        </w:rPr>
        <w:t>Babesia</w:t>
      </w:r>
      <w:r w:rsidR="003315EB" w:rsidRPr="00FC28BC">
        <w:rPr>
          <w:rFonts w:cstheme="minorHAnsi"/>
        </w:rPr>
        <w:t xml:space="preserve">, </w:t>
      </w:r>
      <w:r w:rsidR="003315EB" w:rsidRPr="00FC28BC">
        <w:rPr>
          <w:rFonts w:cstheme="minorHAnsi"/>
          <w:i/>
        </w:rPr>
        <w:t>Plasmodium</w:t>
      </w:r>
      <w:r w:rsidR="00B63FA9" w:rsidRPr="00FC28BC">
        <w:rPr>
          <w:rFonts w:cstheme="minorHAnsi"/>
        </w:rPr>
        <w:t xml:space="preserve">, and </w:t>
      </w:r>
      <w:r w:rsidR="00F5336B">
        <w:rPr>
          <w:rFonts w:cstheme="minorHAnsi"/>
          <w:i/>
        </w:rPr>
        <w:t>Cryptosporidium</w:t>
      </w:r>
      <w:r w:rsidR="00C1373E">
        <w:rPr>
          <w:rFonts w:cstheme="minorHAnsi"/>
          <w:i/>
        </w:rPr>
        <w:t xml:space="preserve"> </w:t>
      </w:r>
      <w:r w:rsidR="00C1373E">
        <w:rPr>
          <w:rFonts w:cstheme="minorHAnsi"/>
        </w:rPr>
        <w:t xml:space="preserve">and </w:t>
      </w:r>
      <w:r w:rsidR="00C1373E" w:rsidRPr="00FC28BC">
        <w:rPr>
          <w:rFonts w:cstheme="minorHAnsi"/>
        </w:rPr>
        <w:t>are among the most prevalent parasites to infect both humans and livestock</w:t>
      </w:r>
      <w:r w:rsidRPr="00FC28BC">
        <w:rPr>
          <w:rFonts w:cstheme="minorHAnsi"/>
        </w:rPr>
        <w:t>.</w:t>
      </w:r>
      <w:r w:rsidR="003315EB" w:rsidRPr="00FC28BC">
        <w:rPr>
          <w:rFonts w:cstheme="minorHAnsi"/>
        </w:rPr>
        <w:t xml:space="preserve"> Due to their close phylogenetic relationship, drug targets are likely preserved to the extent that the same drug or drug class could be safe and effective for </w:t>
      </w:r>
      <w:r w:rsidR="00C1373E">
        <w:rPr>
          <w:rFonts w:cstheme="minorHAnsi"/>
        </w:rPr>
        <w:t xml:space="preserve">therapy </w:t>
      </w:r>
      <w:r w:rsidR="00F5336B">
        <w:rPr>
          <w:rFonts w:cstheme="minorHAnsi"/>
        </w:rPr>
        <w:t>against multiple</w:t>
      </w:r>
      <w:r w:rsidR="00C1373E">
        <w:rPr>
          <w:rFonts w:cstheme="minorHAnsi"/>
        </w:rPr>
        <w:t xml:space="preserve"> apicomplexa</w:t>
      </w:r>
      <w:r w:rsidR="00F5336B">
        <w:rPr>
          <w:rFonts w:cstheme="minorHAnsi"/>
        </w:rPr>
        <w:t xml:space="preserve"> diseases </w:t>
      </w:r>
      <w:r w:rsidR="00F5336B">
        <w:rPr>
          <w:rFonts w:cstheme="minorHAnsi"/>
        </w:rPr>
        <w:fldChar w:fldCharType="begin">
          <w:fldData xml:space="preserve">PEVuZE5vdGU+PENpdGU+PEF1dGhvcj5WYW4gVm9vcmhpczwvQXV0aG9yPjxZZWFyPjIwMTc8L1ll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</w:fldData>
        </w:fldChar>
      </w:r>
      <w:r w:rsidR="00126D69">
        <w:rPr>
          <w:rFonts w:cstheme="minorHAnsi"/>
        </w:rPr>
        <w:instrText xml:space="preserve"> ADDIN EN.CITE </w:instrText>
      </w:r>
      <w:r w:rsidR="00126D69">
        <w:rPr>
          <w:rFonts w:cstheme="minorHAnsi"/>
        </w:rPr>
        <w:fldChar w:fldCharType="begin">
          <w:fldData xml:space="preserve">PEVuZE5vdGU+PENpdGU+PEF1dGhvcj5WYW4gVm9vcmhpczwvQXV0aG9yPjxZZWFyPjIwMTc8L1ll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F5336B">
        <w:rPr>
          <w:rFonts w:cstheme="minorHAnsi"/>
        </w:rPr>
      </w:r>
      <w:r w:rsidR="00F5336B">
        <w:rPr>
          <w:rFonts w:cstheme="minorHAnsi"/>
        </w:rPr>
        <w:fldChar w:fldCharType="separate"/>
      </w:r>
      <w:r w:rsidR="00126D69" w:rsidRPr="00126D69">
        <w:rPr>
          <w:rFonts w:cstheme="minorHAnsi"/>
          <w:noProof/>
          <w:vertAlign w:val="superscript"/>
        </w:rPr>
        <w:t>19</w:t>
      </w:r>
      <w:r w:rsidR="00F5336B">
        <w:rPr>
          <w:rFonts w:cstheme="minorHAnsi"/>
        </w:rPr>
        <w:fldChar w:fldCharType="end"/>
      </w:r>
      <w:r w:rsidR="003315EB" w:rsidRPr="00FC28BC">
        <w:rPr>
          <w:rFonts w:cstheme="minorHAnsi"/>
        </w:rPr>
        <w:t xml:space="preserve">. </w:t>
      </w:r>
      <w:r w:rsidR="00FC4C6C" w:rsidRPr="00FC28BC">
        <w:rPr>
          <w:rFonts w:cstheme="minorHAnsi"/>
        </w:rPr>
        <w:t xml:space="preserve">An additional advantage is that a </w:t>
      </w:r>
      <w:r w:rsidR="00CE7A91">
        <w:rPr>
          <w:rFonts w:cstheme="minorHAnsi"/>
        </w:rPr>
        <w:t>hit or a lead</w:t>
      </w:r>
      <w:r w:rsidR="00C1373E">
        <w:rPr>
          <w:rFonts w:cstheme="minorHAnsi"/>
        </w:rPr>
        <w:t xml:space="preserve"> that was</w:t>
      </w:r>
      <w:r w:rsidR="00C1373E" w:rsidRPr="00FC28BC">
        <w:rPr>
          <w:rFonts w:cstheme="minorHAnsi"/>
        </w:rPr>
        <w:t xml:space="preserve"> </w:t>
      </w:r>
      <w:r w:rsidR="00FC4C6C" w:rsidRPr="00FC28BC">
        <w:rPr>
          <w:rFonts w:cstheme="minorHAnsi"/>
        </w:rPr>
        <w:t xml:space="preserve">abandoned </w:t>
      </w:r>
      <w:r w:rsidR="00B81B8E">
        <w:rPr>
          <w:rFonts w:cstheme="minorHAnsi"/>
        </w:rPr>
        <w:t xml:space="preserve">for a pharmacological reason, </w:t>
      </w:r>
      <w:r w:rsidR="00FC4C6C" w:rsidRPr="00FC28BC">
        <w:rPr>
          <w:rFonts w:cstheme="minorHAnsi"/>
        </w:rPr>
        <w:t xml:space="preserve">such as inadequate systemic exposure </w:t>
      </w:r>
      <w:r w:rsidR="00FC4C6C" w:rsidRPr="00B81B8E">
        <w:rPr>
          <w:rFonts w:cstheme="minorHAnsi"/>
        </w:rPr>
        <w:t>for</w:t>
      </w:r>
      <w:r w:rsidR="00FC4C6C" w:rsidRPr="00FC28BC">
        <w:rPr>
          <w:rFonts w:cstheme="minorHAnsi"/>
        </w:rPr>
        <w:t xml:space="preserve"> </w:t>
      </w:r>
      <w:r w:rsidR="00B81B8E">
        <w:rPr>
          <w:rFonts w:cstheme="minorHAnsi"/>
        </w:rPr>
        <w:t xml:space="preserve">therapy of </w:t>
      </w:r>
      <w:r w:rsidR="00B81B8E">
        <w:rPr>
          <w:rFonts w:cstheme="minorHAnsi"/>
          <w:i/>
        </w:rPr>
        <w:t xml:space="preserve">Toxoplasma </w:t>
      </w:r>
      <w:r w:rsidR="00B81B8E">
        <w:rPr>
          <w:rFonts w:cstheme="minorHAnsi"/>
        </w:rPr>
        <w:t xml:space="preserve">or </w:t>
      </w:r>
      <w:r w:rsidR="00B81B8E">
        <w:rPr>
          <w:rFonts w:cstheme="minorHAnsi"/>
          <w:i/>
        </w:rPr>
        <w:t>Plasmodium</w:t>
      </w:r>
      <w:r w:rsidR="00FC4C6C" w:rsidRPr="00FC28BC">
        <w:rPr>
          <w:rFonts w:cstheme="minorHAnsi"/>
        </w:rPr>
        <w:t xml:space="preserve">, might be </w:t>
      </w:r>
      <w:r w:rsidR="00B81B8E">
        <w:rPr>
          <w:rFonts w:cstheme="minorHAnsi"/>
        </w:rPr>
        <w:t>useful for an infection with</w:t>
      </w:r>
      <w:r w:rsidR="00FC4C6C" w:rsidRPr="00FC28BC">
        <w:rPr>
          <w:rFonts w:cstheme="minorHAnsi"/>
        </w:rPr>
        <w:t xml:space="preserve"> different</w:t>
      </w:r>
      <w:r w:rsidR="00B81B8E">
        <w:rPr>
          <w:rFonts w:cstheme="minorHAnsi"/>
        </w:rPr>
        <w:t xml:space="preserve"> pharmacological</w:t>
      </w:r>
      <w:r w:rsidR="00FC4C6C" w:rsidRPr="00FC28BC">
        <w:rPr>
          <w:rFonts w:cstheme="minorHAnsi"/>
        </w:rPr>
        <w:t xml:space="preserve"> requirements, such as </w:t>
      </w:r>
      <w:r w:rsidR="00FC4C6C" w:rsidRPr="00FC28BC">
        <w:rPr>
          <w:rFonts w:cstheme="minorHAnsi"/>
          <w:i/>
        </w:rPr>
        <w:t>Cryptosporidium</w:t>
      </w:r>
      <w:r w:rsidR="00FC4C6C" w:rsidRPr="00FC28BC">
        <w:rPr>
          <w:rFonts w:cstheme="minorHAnsi"/>
        </w:rPr>
        <w:t xml:space="preserve"> or </w:t>
      </w:r>
      <w:r w:rsidR="00FC4C6C" w:rsidRPr="00FC28BC">
        <w:rPr>
          <w:rFonts w:cstheme="minorHAnsi"/>
          <w:i/>
        </w:rPr>
        <w:t>Giardia</w:t>
      </w:r>
      <w:r w:rsidR="00FC4C6C" w:rsidRPr="00FC28BC">
        <w:rPr>
          <w:rFonts w:cstheme="minorHAnsi"/>
        </w:rPr>
        <w:t xml:space="preserve">, which are isolated to the gastrointestinal tract and </w:t>
      </w:r>
      <w:r w:rsidR="00835AA4">
        <w:rPr>
          <w:rFonts w:cstheme="minorHAnsi"/>
        </w:rPr>
        <w:t>would not theoretically</w:t>
      </w:r>
      <w:r w:rsidR="00835AA4" w:rsidRPr="00FC28BC">
        <w:rPr>
          <w:rFonts w:cstheme="minorHAnsi"/>
        </w:rPr>
        <w:t xml:space="preserve"> </w:t>
      </w:r>
      <w:r w:rsidR="00FC4C6C" w:rsidRPr="00FC28BC">
        <w:rPr>
          <w:rFonts w:cstheme="minorHAnsi"/>
        </w:rPr>
        <w:t>require large systemic exp</w:t>
      </w:r>
      <w:r w:rsidR="00F5336B">
        <w:rPr>
          <w:rFonts w:cstheme="minorHAnsi"/>
        </w:rPr>
        <w:t xml:space="preserve">osures </w:t>
      </w:r>
      <w:r w:rsidR="00F5336B">
        <w:rPr>
          <w:rFonts w:cstheme="minorHAnsi"/>
        </w:rPr>
        <w:fldChar w:fldCharType="begin">
          <w:fldData xml:space="preserve">PEVuZE5vdGU+PENpdGU+PEF1dGhvcj5Bcm5vbGQ8L0F1dGhvcj48WWVhcj4yMDE3PC9ZZWFyPjxS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=
</w:fldData>
        </w:fldChar>
      </w:r>
      <w:r w:rsidR="00126D69">
        <w:rPr>
          <w:rFonts w:cstheme="minorHAnsi"/>
        </w:rPr>
        <w:instrText xml:space="preserve"> ADDIN EN.CITE </w:instrText>
      </w:r>
      <w:r w:rsidR="00126D69">
        <w:rPr>
          <w:rFonts w:cstheme="minorHAnsi"/>
        </w:rPr>
        <w:fldChar w:fldCharType="begin">
          <w:fldData xml:space="preserve">PEVuZE5vdGU+PENpdGU+PEF1dGhvcj5Bcm5vbGQ8L0F1dGhvcj48WWVhcj4yMDE3PC9ZZWFyPjxS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=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F5336B">
        <w:rPr>
          <w:rFonts w:cstheme="minorHAnsi"/>
        </w:rPr>
      </w:r>
      <w:r w:rsidR="00F5336B">
        <w:rPr>
          <w:rFonts w:cstheme="minorHAnsi"/>
        </w:rPr>
        <w:fldChar w:fldCharType="separate"/>
      </w:r>
      <w:r w:rsidR="00126D69" w:rsidRPr="00126D69">
        <w:rPr>
          <w:rFonts w:cstheme="minorHAnsi"/>
          <w:noProof/>
          <w:vertAlign w:val="superscript"/>
        </w:rPr>
        <w:t>6, 8, 20</w:t>
      </w:r>
      <w:r w:rsidR="00F5336B">
        <w:rPr>
          <w:rFonts w:cstheme="minorHAnsi"/>
        </w:rPr>
        <w:fldChar w:fldCharType="end"/>
      </w:r>
      <w:r w:rsidR="00FC4C6C" w:rsidRPr="00FC28BC">
        <w:rPr>
          <w:rFonts w:cstheme="minorHAnsi"/>
        </w:rPr>
        <w:t xml:space="preserve">. If the </w:t>
      </w:r>
      <w:r w:rsidR="0055543B">
        <w:rPr>
          <w:rFonts w:cstheme="minorHAnsi"/>
        </w:rPr>
        <w:t>hit compound</w:t>
      </w:r>
      <w:r w:rsidR="00B81B8E" w:rsidRPr="00FC28BC">
        <w:rPr>
          <w:rFonts w:cstheme="minorHAnsi"/>
        </w:rPr>
        <w:t xml:space="preserve"> </w:t>
      </w:r>
      <w:r w:rsidR="00FC4C6C" w:rsidRPr="00FC28BC">
        <w:rPr>
          <w:rFonts w:cstheme="minorHAnsi"/>
        </w:rPr>
        <w:t>properties are a fit for</w:t>
      </w:r>
      <w:r w:rsidR="0055543B">
        <w:rPr>
          <w:rFonts w:cstheme="minorHAnsi"/>
        </w:rPr>
        <w:t xml:space="preserve"> a new</w:t>
      </w:r>
      <w:r w:rsidR="00FC4C6C" w:rsidRPr="00FC28BC">
        <w:rPr>
          <w:rFonts w:cstheme="minorHAnsi"/>
        </w:rPr>
        <w:t xml:space="preserve"> </w:t>
      </w:r>
      <w:r w:rsidR="0055543B">
        <w:rPr>
          <w:rFonts w:cstheme="minorHAnsi"/>
        </w:rPr>
        <w:t>indication</w:t>
      </w:r>
      <w:r w:rsidR="00FC4C6C" w:rsidRPr="00FC28BC">
        <w:rPr>
          <w:rFonts w:cstheme="minorHAnsi"/>
        </w:rPr>
        <w:t xml:space="preserve">, then otherwise unused research results </w:t>
      </w:r>
      <w:r w:rsidR="006E0185" w:rsidRPr="00FC28BC">
        <w:rPr>
          <w:rFonts w:cstheme="minorHAnsi"/>
        </w:rPr>
        <w:t>can</w:t>
      </w:r>
      <w:r w:rsidR="00FC4C6C" w:rsidRPr="00FC28BC">
        <w:rPr>
          <w:rFonts w:cstheme="minorHAnsi"/>
        </w:rPr>
        <w:t xml:space="preserve"> be repurposed for a different disease.  </w:t>
      </w:r>
    </w:p>
    <w:p w14:paraId="4BEEC1C9" w14:textId="743E634D" w:rsidR="006E0185" w:rsidRPr="00FC28BC" w:rsidRDefault="00D4479F" w:rsidP="00D925A9">
      <w:pPr>
        <w:ind w:firstLine="720"/>
        <w:jc w:val="both"/>
        <w:rPr>
          <w:rFonts w:cstheme="minorHAnsi"/>
        </w:rPr>
      </w:pPr>
      <w:r w:rsidRPr="00FC28BC">
        <w:rPr>
          <w:rFonts w:cstheme="minorHAnsi"/>
        </w:rPr>
        <w:t>To examine and identify possible</w:t>
      </w:r>
      <w:r w:rsidR="00CE7A91">
        <w:rPr>
          <w:rFonts w:cstheme="minorHAnsi"/>
        </w:rPr>
        <w:t xml:space="preserve"> hits and</w:t>
      </w:r>
      <w:r w:rsidRPr="00FC28BC">
        <w:rPr>
          <w:rFonts w:cstheme="minorHAnsi"/>
        </w:rPr>
        <w:t xml:space="preserve"> leads</w:t>
      </w:r>
      <w:r w:rsidR="006E0185" w:rsidRPr="00FC28BC">
        <w:rPr>
          <w:rFonts w:cstheme="minorHAnsi"/>
        </w:rPr>
        <w:t xml:space="preserve"> </w:t>
      </w:r>
      <w:r w:rsidR="00CE7A91">
        <w:rPr>
          <w:rFonts w:cstheme="minorHAnsi"/>
        </w:rPr>
        <w:t>f</w:t>
      </w:r>
      <w:r w:rsidR="006E0185" w:rsidRPr="00FC28BC">
        <w:rPr>
          <w:rFonts w:cstheme="minorHAnsi"/>
        </w:rPr>
        <w:t>or candidates for repurposing</w:t>
      </w:r>
      <w:r w:rsidR="00CE7A91">
        <w:rPr>
          <w:rFonts w:cstheme="minorHAnsi"/>
        </w:rPr>
        <w:t xml:space="preserve"> for the therapy of cryptosporidiosis</w:t>
      </w:r>
      <w:r w:rsidRPr="00FC28BC">
        <w:rPr>
          <w:rFonts w:cstheme="minorHAnsi"/>
        </w:rPr>
        <w:t>, a subset of the GlaxoSmithKline</w:t>
      </w:r>
      <w:r w:rsidR="00997D22" w:rsidRPr="00FC28BC">
        <w:rPr>
          <w:rFonts w:cstheme="minorHAnsi"/>
        </w:rPr>
        <w:t xml:space="preserve"> (GSK)</w:t>
      </w:r>
      <w:r w:rsidRPr="00FC28BC">
        <w:rPr>
          <w:rFonts w:cstheme="minorHAnsi"/>
        </w:rPr>
        <w:t xml:space="preserve"> Bioactives library known to inhibit other microorganisms, </w:t>
      </w:r>
      <w:r w:rsidR="00494693" w:rsidRPr="00FC28BC">
        <w:rPr>
          <w:rFonts w:cstheme="minorHAnsi"/>
        </w:rPr>
        <w:t>including</w:t>
      </w:r>
      <w:r w:rsidRPr="00FC28BC">
        <w:rPr>
          <w:rFonts w:cstheme="minorHAnsi"/>
        </w:rPr>
        <w:t xml:space="preserve"> </w:t>
      </w:r>
      <w:r w:rsidRPr="00FC28BC">
        <w:rPr>
          <w:rFonts w:cstheme="minorHAnsi"/>
          <w:i/>
        </w:rPr>
        <w:t>Plasmodium falciparum</w:t>
      </w:r>
      <w:r w:rsidR="00494693" w:rsidRPr="00FC28BC">
        <w:rPr>
          <w:rFonts w:cstheme="minorHAnsi"/>
          <w:i/>
        </w:rPr>
        <w:t xml:space="preserve"> (Pf)</w:t>
      </w:r>
      <w:r w:rsidRPr="00FC28BC">
        <w:rPr>
          <w:rFonts w:cstheme="minorHAnsi"/>
        </w:rPr>
        <w:t xml:space="preserve">, </w:t>
      </w:r>
      <w:r w:rsidR="00D01CE5" w:rsidRPr="00FC28BC">
        <w:rPr>
          <w:rFonts w:cstheme="minorHAnsi"/>
          <w:i/>
        </w:rPr>
        <w:t>Trypanos</w:t>
      </w:r>
      <w:r w:rsidR="00D93024">
        <w:rPr>
          <w:rFonts w:cstheme="minorHAnsi"/>
          <w:i/>
        </w:rPr>
        <w:t>o</w:t>
      </w:r>
      <w:r w:rsidR="00D01CE5" w:rsidRPr="00FC28BC">
        <w:rPr>
          <w:rFonts w:cstheme="minorHAnsi"/>
          <w:i/>
        </w:rPr>
        <w:t>ma brucei (Tb)</w:t>
      </w:r>
      <w:r w:rsidR="00D01CE5" w:rsidRPr="00FC28BC">
        <w:rPr>
          <w:rFonts w:cstheme="minorHAnsi"/>
        </w:rPr>
        <w:t xml:space="preserve">, </w:t>
      </w:r>
      <w:r w:rsidRPr="00FC28BC">
        <w:rPr>
          <w:rFonts w:cstheme="minorHAnsi"/>
          <w:i/>
        </w:rPr>
        <w:t>Mycobacterium tuberculosis</w:t>
      </w:r>
      <w:r w:rsidR="00494693" w:rsidRPr="00FC28BC">
        <w:rPr>
          <w:rFonts w:cstheme="minorHAnsi"/>
          <w:i/>
        </w:rPr>
        <w:t xml:space="preserve"> (Mtb)</w:t>
      </w:r>
      <w:r w:rsidRPr="00FC28BC">
        <w:rPr>
          <w:rFonts w:cstheme="minorHAnsi"/>
        </w:rPr>
        <w:t>,</w:t>
      </w:r>
      <w:r w:rsidR="00D01CE5">
        <w:rPr>
          <w:rFonts w:cstheme="minorHAnsi"/>
        </w:rPr>
        <w:t xml:space="preserve"> </w:t>
      </w:r>
      <w:r w:rsidR="00D01CE5" w:rsidRPr="00D01CE5">
        <w:rPr>
          <w:rFonts w:cstheme="minorHAnsi"/>
          <w:i/>
        </w:rPr>
        <w:t>Leishmania donovani</w:t>
      </w:r>
      <w:r w:rsidR="00D01CE5">
        <w:rPr>
          <w:rFonts w:cstheme="minorHAnsi"/>
        </w:rPr>
        <w:t xml:space="preserve">, and </w:t>
      </w:r>
      <w:r w:rsidR="00D01CE5" w:rsidRPr="00D01CE5">
        <w:rPr>
          <w:rFonts w:cstheme="minorHAnsi"/>
          <w:i/>
        </w:rPr>
        <w:t>Trypanosoma cruzi</w:t>
      </w:r>
      <w:r w:rsidR="00D01CE5">
        <w:rPr>
          <w:rFonts w:cstheme="minorHAnsi"/>
        </w:rPr>
        <w:t>,</w:t>
      </w:r>
      <w:r w:rsidRPr="00FC28BC">
        <w:rPr>
          <w:rFonts w:cstheme="minorHAnsi"/>
        </w:rPr>
        <w:t xml:space="preserve"> </w:t>
      </w:r>
      <w:r w:rsidR="00494693" w:rsidRPr="00FC28BC">
        <w:rPr>
          <w:rFonts w:cstheme="minorHAnsi"/>
        </w:rPr>
        <w:t xml:space="preserve">was screened against </w:t>
      </w:r>
      <w:r w:rsidR="00494693" w:rsidRPr="00FC28BC">
        <w:rPr>
          <w:rFonts w:cstheme="minorHAnsi"/>
          <w:i/>
        </w:rPr>
        <w:t>C. parvum</w:t>
      </w:r>
      <w:r w:rsidR="00494693" w:rsidRPr="00FC28BC">
        <w:rPr>
          <w:rFonts w:cstheme="minorHAnsi"/>
        </w:rPr>
        <w:t xml:space="preserve"> </w:t>
      </w:r>
      <w:r w:rsidR="0079457E" w:rsidRPr="00FC28BC">
        <w:rPr>
          <w:rFonts w:cstheme="minorHAnsi"/>
        </w:rPr>
        <w:t>(</w:t>
      </w:r>
      <w:r w:rsidR="0079457E" w:rsidRPr="00FC28BC">
        <w:rPr>
          <w:rFonts w:cstheme="minorHAnsi"/>
          <w:i/>
        </w:rPr>
        <w:t>Cp</w:t>
      </w:r>
      <w:r w:rsidR="0079457E" w:rsidRPr="00FC28BC">
        <w:rPr>
          <w:rFonts w:cstheme="minorHAnsi"/>
        </w:rPr>
        <w:t xml:space="preserve">) </w:t>
      </w:r>
      <w:r w:rsidR="004D2DCD" w:rsidRPr="00FC28BC">
        <w:rPr>
          <w:rFonts w:cstheme="minorHAnsi"/>
        </w:rPr>
        <w:t>in vitro and</w:t>
      </w:r>
      <w:r w:rsidR="00494693" w:rsidRPr="00FC28BC">
        <w:rPr>
          <w:rFonts w:cstheme="minorHAnsi"/>
        </w:rPr>
        <w:t xml:space="preserve"> </w:t>
      </w:r>
      <w:r w:rsidR="00494693" w:rsidRPr="007F12EC">
        <w:rPr>
          <w:rFonts w:cstheme="minorHAnsi"/>
          <w:i/>
        </w:rPr>
        <w:t>a</w:t>
      </w:r>
      <w:r w:rsidR="00B81B8E">
        <w:rPr>
          <w:rFonts w:cstheme="minorHAnsi"/>
        </w:rPr>
        <w:t xml:space="preserve"> </w:t>
      </w:r>
      <w:r w:rsidR="00B81B8E">
        <w:rPr>
          <w:rFonts w:cstheme="minorHAnsi"/>
          <w:i/>
        </w:rPr>
        <w:t>Cp</w:t>
      </w:r>
      <w:r w:rsidR="00B81B8E">
        <w:rPr>
          <w:rFonts w:cstheme="minorHAnsi"/>
        </w:rPr>
        <w:t>-</w:t>
      </w:r>
      <w:r w:rsidR="00494693" w:rsidRPr="00FC28BC">
        <w:rPr>
          <w:rFonts w:cstheme="minorHAnsi"/>
        </w:rPr>
        <w:t xml:space="preserve">infected mouse model. </w:t>
      </w:r>
      <w:r w:rsidR="00FC4C6C" w:rsidRPr="00FC28BC">
        <w:rPr>
          <w:rFonts w:cstheme="minorHAnsi"/>
        </w:rPr>
        <w:t>Several compounds were identified that inhibited multiple organisms</w:t>
      </w:r>
      <w:r w:rsidR="006E0185" w:rsidRPr="00FC28BC">
        <w:rPr>
          <w:rFonts w:cstheme="minorHAnsi"/>
        </w:rPr>
        <w:t xml:space="preserve"> and were potential treatment candidates for </w:t>
      </w:r>
      <w:r w:rsidR="006E0185" w:rsidRPr="00FC28BC">
        <w:rPr>
          <w:rFonts w:cstheme="minorHAnsi"/>
          <w:i/>
        </w:rPr>
        <w:t>Cryptosporidium</w:t>
      </w:r>
      <w:r w:rsidR="003B44C7">
        <w:rPr>
          <w:rFonts w:cstheme="minorHAnsi"/>
        </w:rPr>
        <w:t>, with one,</w:t>
      </w:r>
      <w:r w:rsidR="00DC44C9">
        <w:rPr>
          <w:rFonts w:cstheme="minorHAnsi"/>
        </w:rPr>
        <w:t xml:space="preserve"> compound </w:t>
      </w:r>
      <w:r w:rsidR="00182306">
        <w:rPr>
          <w:rFonts w:cstheme="minorHAnsi"/>
          <w:b/>
          <w:bCs/>
        </w:rPr>
        <w:t>1</w:t>
      </w:r>
      <w:r w:rsidR="00FC13C1" w:rsidRPr="00FC28BC">
        <w:rPr>
          <w:rFonts w:cstheme="minorHAnsi"/>
        </w:rPr>
        <w:t xml:space="preserve">, emerging as </w:t>
      </w:r>
      <w:r w:rsidR="00B81B8E">
        <w:rPr>
          <w:rFonts w:cstheme="minorHAnsi"/>
        </w:rPr>
        <w:t>a very</w:t>
      </w:r>
      <w:r w:rsidR="00FC13C1" w:rsidRPr="00FC28BC">
        <w:rPr>
          <w:rFonts w:cstheme="minorHAnsi"/>
        </w:rPr>
        <w:t xml:space="preserve"> promising </w:t>
      </w:r>
      <w:r w:rsidR="00477126" w:rsidRPr="00FC28BC">
        <w:rPr>
          <w:rFonts w:cstheme="minorHAnsi"/>
        </w:rPr>
        <w:t xml:space="preserve">cryptosporidiosis </w:t>
      </w:r>
      <w:r w:rsidR="00FC13C1" w:rsidRPr="00FC28BC">
        <w:rPr>
          <w:rFonts w:cstheme="minorHAnsi"/>
        </w:rPr>
        <w:t xml:space="preserve">candidate. </w:t>
      </w:r>
      <w:r w:rsidR="006E0185" w:rsidRPr="00FC28BC">
        <w:rPr>
          <w:rFonts w:cstheme="minorHAnsi"/>
        </w:rPr>
        <w:t xml:space="preserve"> </w:t>
      </w:r>
    </w:p>
    <w:p w14:paraId="134DA032" w14:textId="038A1487" w:rsidR="00E416B0" w:rsidRDefault="00E416B0" w:rsidP="00D925A9">
      <w:pPr>
        <w:jc w:val="both"/>
        <w:rPr>
          <w:rFonts w:cstheme="minorHAnsi"/>
          <w:b/>
        </w:rPr>
      </w:pPr>
      <w:r>
        <w:rPr>
          <w:rFonts w:cstheme="minorHAnsi"/>
          <w:b/>
        </w:rPr>
        <w:t>RESULTS</w:t>
      </w:r>
    </w:p>
    <w:p w14:paraId="1C4570D4" w14:textId="1F0F6701" w:rsidR="00266D5A" w:rsidRDefault="0083562D" w:rsidP="00266D5A">
      <w:pPr>
        <w:jc w:val="both"/>
        <w:rPr>
          <w:rFonts w:cstheme="minorHAnsi"/>
        </w:rPr>
      </w:pPr>
      <w:r w:rsidRPr="00FC28BC">
        <w:rPr>
          <w:rFonts w:cstheme="minorHAnsi"/>
          <w:b/>
        </w:rPr>
        <w:t xml:space="preserve">Screening of Bioactives Library against </w:t>
      </w:r>
      <w:r w:rsidRPr="00FC28BC">
        <w:rPr>
          <w:rFonts w:cstheme="minorHAnsi"/>
          <w:b/>
          <w:i/>
        </w:rPr>
        <w:t>Cryptosporidium parvum</w:t>
      </w:r>
      <w:r w:rsidR="00540E71">
        <w:rPr>
          <w:rFonts w:cstheme="minorHAnsi"/>
        </w:rPr>
        <w:t xml:space="preserve">. </w:t>
      </w:r>
      <w:r w:rsidR="00997D22" w:rsidRPr="00FC28BC">
        <w:rPr>
          <w:rFonts w:cstheme="minorHAnsi"/>
        </w:rPr>
        <w:t xml:space="preserve">To search for new </w:t>
      </w:r>
      <w:r w:rsidR="006E7AA1" w:rsidRPr="006E7AA1">
        <w:rPr>
          <w:rFonts w:cstheme="minorHAnsi"/>
          <w:i/>
        </w:rPr>
        <w:t>Cryptosporidium</w:t>
      </w:r>
      <w:r w:rsidR="006E7AA1">
        <w:rPr>
          <w:rFonts w:cstheme="minorHAnsi"/>
        </w:rPr>
        <w:t xml:space="preserve"> treatment </w:t>
      </w:r>
      <w:r w:rsidR="00997D22" w:rsidRPr="00FC28BC">
        <w:rPr>
          <w:rFonts w:cstheme="minorHAnsi"/>
        </w:rPr>
        <w:t>leads</w:t>
      </w:r>
      <w:r w:rsidR="000A1638">
        <w:rPr>
          <w:rFonts w:cstheme="minorHAnsi"/>
        </w:rPr>
        <w:t>,</w:t>
      </w:r>
      <w:r w:rsidR="00997D22" w:rsidRPr="00FC28BC">
        <w:rPr>
          <w:rFonts w:cstheme="minorHAnsi"/>
        </w:rPr>
        <w:t xml:space="preserve"> </w:t>
      </w:r>
      <w:r w:rsidR="006E7AA1">
        <w:rPr>
          <w:rFonts w:cstheme="minorHAnsi"/>
        </w:rPr>
        <w:t>assess possible mechanisms of action</w:t>
      </w:r>
      <w:r w:rsidR="00FF06F3">
        <w:rPr>
          <w:rFonts w:cstheme="minorHAnsi"/>
        </w:rPr>
        <w:t xml:space="preserve"> using compound hits with known targets for other apicomplexan parasites</w:t>
      </w:r>
      <w:r w:rsidR="006E7AA1">
        <w:rPr>
          <w:rFonts w:cstheme="minorHAnsi"/>
        </w:rPr>
        <w:t xml:space="preserve">, </w:t>
      </w:r>
      <w:r w:rsidR="00997D22" w:rsidRPr="00FC28BC">
        <w:rPr>
          <w:rFonts w:cstheme="minorHAnsi"/>
        </w:rPr>
        <w:t xml:space="preserve">and </w:t>
      </w:r>
      <w:r w:rsidR="006E7AA1">
        <w:rPr>
          <w:rFonts w:cstheme="minorHAnsi"/>
        </w:rPr>
        <w:t xml:space="preserve">search for </w:t>
      </w:r>
      <w:r w:rsidR="00997D22" w:rsidRPr="00FC28BC">
        <w:rPr>
          <w:rFonts w:cstheme="minorHAnsi"/>
        </w:rPr>
        <w:t>possible multi-parasite treatments, a subset of the</w:t>
      </w:r>
      <w:r w:rsidR="0079457E" w:rsidRPr="00FC28BC">
        <w:rPr>
          <w:rFonts w:cstheme="minorHAnsi"/>
        </w:rPr>
        <w:t xml:space="preserve"> GSK</w:t>
      </w:r>
      <w:r w:rsidR="00997D22" w:rsidRPr="00FC28BC">
        <w:rPr>
          <w:rFonts w:cstheme="minorHAnsi"/>
        </w:rPr>
        <w:t xml:space="preserve"> Library </w:t>
      </w:r>
      <w:r w:rsidR="00CB7D92">
        <w:rPr>
          <w:rFonts w:cstheme="minorHAnsi"/>
        </w:rPr>
        <w:t>with kno</w:t>
      </w:r>
      <w:r w:rsidR="005E364B">
        <w:rPr>
          <w:rFonts w:cstheme="minorHAnsi"/>
        </w:rPr>
        <w:t>wn</w:t>
      </w:r>
      <w:r w:rsidR="00CB7D92">
        <w:rPr>
          <w:rFonts w:cstheme="minorHAnsi"/>
        </w:rPr>
        <w:t xml:space="preserve"> bioactive activity </w:t>
      </w:r>
      <w:r w:rsidR="00997D22" w:rsidRPr="00FC28BC">
        <w:rPr>
          <w:rFonts w:cstheme="minorHAnsi"/>
        </w:rPr>
        <w:t xml:space="preserve">was screened </w:t>
      </w:r>
      <w:r w:rsidR="00CE7A91">
        <w:rPr>
          <w:rFonts w:cstheme="minorHAnsi"/>
        </w:rPr>
        <w:t>for inhibition of</w:t>
      </w:r>
      <w:r w:rsidR="00997D22" w:rsidRPr="00FC28BC">
        <w:rPr>
          <w:rFonts w:cstheme="minorHAnsi"/>
        </w:rPr>
        <w:t xml:space="preserve"> Nanoluciferase </w:t>
      </w:r>
      <w:r w:rsidR="0079457E" w:rsidRPr="00FC28BC">
        <w:rPr>
          <w:rFonts w:cstheme="minorHAnsi"/>
        </w:rPr>
        <w:t>(Nluc)</w:t>
      </w:r>
      <w:r w:rsidR="00CE7A91">
        <w:rPr>
          <w:rFonts w:cstheme="minorHAnsi"/>
        </w:rPr>
        <w:t>-</w:t>
      </w:r>
      <w:r w:rsidR="00997D22" w:rsidRPr="00FC28BC">
        <w:rPr>
          <w:rFonts w:cstheme="minorHAnsi"/>
        </w:rPr>
        <w:t xml:space="preserve">expressing </w:t>
      </w:r>
      <w:r w:rsidR="0079457E" w:rsidRPr="00FC28BC">
        <w:rPr>
          <w:rFonts w:cstheme="minorHAnsi"/>
          <w:i/>
        </w:rPr>
        <w:t>Cp</w:t>
      </w:r>
      <w:r w:rsidR="0079457E" w:rsidRPr="00FC28BC">
        <w:rPr>
          <w:rFonts w:cstheme="minorHAnsi"/>
        </w:rPr>
        <w:t xml:space="preserve"> </w:t>
      </w:r>
      <w:r w:rsidR="00CE7A91">
        <w:rPr>
          <w:rFonts w:cstheme="minorHAnsi"/>
        </w:rPr>
        <w:t xml:space="preserve">growth </w:t>
      </w:r>
      <w:r w:rsidR="00997D22" w:rsidRPr="00FC28BC">
        <w:rPr>
          <w:rFonts w:cstheme="minorHAnsi"/>
        </w:rPr>
        <w:t xml:space="preserve">in HCT-8 </w:t>
      </w:r>
      <w:r w:rsidR="00997D22" w:rsidRPr="004428AD">
        <w:rPr>
          <w:rFonts w:cstheme="minorHAnsi"/>
        </w:rPr>
        <w:t>cells</w:t>
      </w:r>
      <w:r w:rsidR="0079457E" w:rsidRPr="004428AD">
        <w:rPr>
          <w:rFonts w:cstheme="minorHAnsi"/>
        </w:rPr>
        <w:t xml:space="preserve"> (Figure 1)</w:t>
      </w:r>
      <w:r w:rsidR="00997D22" w:rsidRPr="004428AD">
        <w:rPr>
          <w:rFonts w:cstheme="minorHAnsi"/>
        </w:rPr>
        <w:t>.</w:t>
      </w:r>
      <w:r w:rsidR="00997D22" w:rsidRPr="00FC28BC">
        <w:rPr>
          <w:rFonts w:cstheme="minorHAnsi"/>
        </w:rPr>
        <w:t xml:space="preserve"> </w:t>
      </w:r>
    </w:p>
    <w:p w14:paraId="6A5B0FE3" w14:textId="47BD7668" w:rsidR="00266D5A" w:rsidRPr="006A7FFD" w:rsidRDefault="0023735C" w:rsidP="00266D5A">
      <w:pPr>
        <w:jc w:val="both"/>
      </w:pPr>
      <w:bookmarkStart w:id="0" w:name="OLE_LINK1"/>
      <w:r>
        <w:rPr>
          <w:b/>
          <w:noProof/>
        </w:rPr>
        <w:lastRenderedPageBreak/>
        <w:drawing>
          <wp:inline distT="0" distB="0" distL="0" distR="0" wp14:anchorId="62458ED6" wp14:editId="143E8606">
            <wp:extent cx="5943600" cy="38595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e 1 revised.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3859530"/>
                    </a:xfrm>
                    <a:prstGeom prst="rect">
                      <a:avLst/>
                    </a:prstGeom>
                  </pic:spPr>
                </pic:pic>
              </a:graphicData>
            </a:graphic>
          </wp:inline>
        </w:drawing>
      </w:r>
      <w:r w:rsidR="00266D5A" w:rsidRPr="00A47AE5">
        <w:rPr>
          <w:b/>
        </w:rPr>
        <w:fldChar w:fldCharType="begin"/>
      </w:r>
      <w:r w:rsidR="00266D5A" w:rsidRPr="00A47AE5">
        <w:rPr>
          <w:b/>
        </w:rPr>
        <w:instrText xml:space="preserve"> ADDIN </w:instrText>
      </w:r>
      <w:r w:rsidR="00266D5A" w:rsidRPr="00A47AE5">
        <w:rPr>
          <w:b/>
        </w:rPr>
        <w:fldChar w:fldCharType="end"/>
      </w:r>
      <w:r w:rsidR="00266D5A" w:rsidRPr="00A47AE5">
        <w:rPr>
          <w:b/>
        </w:rPr>
        <w:t>Figure 1:</w:t>
      </w:r>
      <w:r w:rsidR="00266D5A">
        <w:t xml:space="preserve"> </w:t>
      </w:r>
      <w:r w:rsidR="00266D5A" w:rsidRPr="004428AD">
        <w:rPr>
          <w:b/>
          <w:bCs/>
          <w:lang w:val="en-GB"/>
        </w:rPr>
        <w:t xml:space="preserve">High level analysis of the screening cascade employed with the Tres-Cantos Bioactive Library against </w:t>
      </w:r>
      <w:r w:rsidR="00266D5A" w:rsidRPr="004428AD">
        <w:rPr>
          <w:b/>
          <w:bCs/>
          <w:i/>
          <w:lang w:val="en-GB"/>
        </w:rPr>
        <w:t xml:space="preserve">Cryptosporidium parvum.  </w:t>
      </w:r>
      <w:r w:rsidR="00115B35">
        <w:rPr>
          <w:bCs/>
          <w:lang w:val="en-GB"/>
        </w:rPr>
        <w:t xml:space="preserve">Compounds were initially screened at a single concentration of 10 </w:t>
      </w:r>
      <w:r w:rsidR="00115B35">
        <w:rPr>
          <w:rFonts w:cstheme="minorHAnsi"/>
          <w:bCs/>
          <w:lang w:val="en-GB"/>
        </w:rPr>
        <w:t>µ</w:t>
      </w:r>
      <w:r w:rsidR="00115B35">
        <w:rPr>
          <w:bCs/>
          <w:lang w:val="en-GB"/>
        </w:rPr>
        <w:t xml:space="preserve">M. </w:t>
      </w:r>
      <w:r w:rsidR="00266D5A" w:rsidRPr="006A7FFD">
        <w:rPr>
          <w:bCs/>
          <w:lang w:val="en-GB"/>
        </w:rPr>
        <w:t>Cmpds = compounds, Inh = inhibition, #Ar = number of fused aryl rings.</w:t>
      </w:r>
    </w:p>
    <w:bookmarkEnd w:id="0"/>
    <w:p w14:paraId="427D775E" w14:textId="18747BC8" w:rsidR="00266D5A" w:rsidRDefault="00266D5A" w:rsidP="00266D5A">
      <w:pPr>
        <w:jc w:val="both"/>
      </w:pPr>
    </w:p>
    <w:p w14:paraId="5B6E3808" w14:textId="06A32203" w:rsidR="00266D5A" w:rsidRDefault="00CE7A91" w:rsidP="00266D5A">
      <w:pPr>
        <w:jc w:val="both"/>
        <w:rPr>
          <w:rFonts w:cstheme="minorHAnsi"/>
        </w:rPr>
      </w:pPr>
      <w:r w:rsidRPr="00FC28BC">
        <w:rPr>
          <w:rFonts w:cstheme="minorHAnsi"/>
        </w:rPr>
        <w:t xml:space="preserve">Compounds were selected based on availability, quality control compliance, previous screening and activity against </w:t>
      </w:r>
      <w:r w:rsidRPr="00FC28BC">
        <w:rPr>
          <w:rFonts w:cstheme="minorHAnsi"/>
          <w:i/>
        </w:rPr>
        <w:t>Pf</w:t>
      </w:r>
      <w:r>
        <w:rPr>
          <w:rFonts w:cstheme="minorHAnsi"/>
        </w:rPr>
        <w:t xml:space="preserve">, </w:t>
      </w:r>
      <w:r w:rsidRPr="00FC28BC">
        <w:rPr>
          <w:rFonts w:cstheme="minorHAnsi"/>
          <w:i/>
        </w:rPr>
        <w:t>Tb</w:t>
      </w:r>
      <w:r w:rsidRPr="00FC28BC">
        <w:rPr>
          <w:rFonts w:cstheme="minorHAnsi"/>
        </w:rPr>
        <w:t>,</w:t>
      </w:r>
      <w:r>
        <w:rPr>
          <w:rFonts w:cstheme="minorHAnsi"/>
        </w:rPr>
        <w:t xml:space="preserve"> </w:t>
      </w:r>
      <w:r w:rsidRPr="00D01CE5">
        <w:rPr>
          <w:rFonts w:cstheme="minorHAnsi"/>
          <w:i/>
        </w:rPr>
        <w:t>Mtb</w:t>
      </w:r>
      <w:r>
        <w:rPr>
          <w:rFonts w:cstheme="minorHAnsi"/>
        </w:rPr>
        <w:t xml:space="preserve">, </w:t>
      </w:r>
      <w:r w:rsidRPr="00D01CE5">
        <w:rPr>
          <w:rFonts w:cstheme="minorHAnsi"/>
          <w:i/>
        </w:rPr>
        <w:t>L. donovani</w:t>
      </w:r>
      <w:r>
        <w:rPr>
          <w:rFonts w:cstheme="minorHAnsi"/>
        </w:rPr>
        <w:t xml:space="preserve">, and </w:t>
      </w:r>
      <w:r w:rsidRPr="00D01CE5">
        <w:rPr>
          <w:rFonts w:cstheme="minorHAnsi"/>
          <w:i/>
        </w:rPr>
        <w:t>T. cruzi</w:t>
      </w:r>
      <w:r>
        <w:rPr>
          <w:rFonts w:cstheme="minorHAnsi"/>
        </w:rPr>
        <w:t>,</w:t>
      </w:r>
      <w:r w:rsidRPr="00FC28BC">
        <w:rPr>
          <w:rFonts w:cstheme="minorHAnsi"/>
        </w:rPr>
        <w:t xml:space="preserve"> and structural diversity. </w:t>
      </w:r>
      <w:r>
        <w:rPr>
          <w:rFonts w:cstheme="minorHAnsi"/>
        </w:rPr>
        <w:t xml:space="preserve"> </w:t>
      </w:r>
      <w:r w:rsidR="00997D22" w:rsidRPr="00FC28BC">
        <w:rPr>
          <w:rFonts w:cstheme="minorHAnsi"/>
        </w:rPr>
        <w:t xml:space="preserve">A total of 2199 compounds were </w:t>
      </w:r>
      <w:r w:rsidR="00D67079" w:rsidRPr="00FC28BC">
        <w:rPr>
          <w:rFonts w:cstheme="minorHAnsi"/>
        </w:rPr>
        <w:t>screened in duplicate</w:t>
      </w:r>
      <w:r w:rsidR="00997D22" w:rsidRPr="00FC28BC">
        <w:rPr>
          <w:rFonts w:cstheme="minorHAnsi"/>
        </w:rPr>
        <w:t xml:space="preserve"> </w:t>
      </w:r>
      <w:r w:rsidR="00D67079" w:rsidRPr="00FC28BC">
        <w:rPr>
          <w:rFonts w:cstheme="minorHAnsi"/>
        </w:rPr>
        <w:t>at</w:t>
      </w:r>
      <w:r w:rsidR="00997D22" w:rsidRPr="00FC28BC">
        <w:rPr>
          <w:rFonts w:cstheme="minorHAnsi"/>
        </w:rPr>
        <w:t xml:space="preserve"> </w:t>
      </w:r>
      <w:r w:rsidR="00D67079" w:rsidRPr="00FC28BC">
        <w:rPr>
          <w:rFonts w:cstheme="minorHAnsi"/>
        </w:rPr>
        <w:t>an</w:t>
      </w:r>
      <w:r w:rsidR="00997D22" w:rsidRPr="00FC28BC">
        <w:rPr>
          <w:rFonts w:cstheme="minorHAnsi"/>
        </w:rPr>
        <w:t xml:space="preserve"> initial single concentration </w:t>
      </w:r>
      <w:r w:rsidR="00D67079" w:rsidRPr="00FC28BC">
        <w:rPr>
          <w:rFonts w:cstheme="minorHAnsi"/>
        </w:rPr>
        <w:t>of</w:t>
      </w:r>
      <w:r w:rsidR="00997D22" w:rsidRPr="00FC28BC">
        <w:rPr>
          <w:rFonts w:cstheme="minorHAnsi"/>
        </w:rPr>
        <w:t xml:space="preserve"> 10 µ</w:t>
      </w:r>
      <w:r w:rsidR="00DB31F6" w:rsidRPr="00FC28BC">
        <w:rPr>
          <w:rFonts w:cstheme="minorHAnsi"/>
        </w:rPr>
        <w:t xml:space="preserve">M. </w:t>
      </w:r>
      <w:r>
        <w:rPr>
          <w:rFonts w:cstheme="minorHAnsi"/>
        </w:rPr>
        <w:t>Each well was observed microscopically,</w:t>
      </w:r>
      <w:r w:rsidR="00EA336D" w:rsidRPr="00FC28BC">
        <w:rPr>
          <w:rFonts w:cstheme="minorHAnsi"/>
        </w:rPr>
        <w:t xml:space="preserve"> 66 compounds display</w:t>
      </w:r>
      <w:r>
        <w:rPr>
          <w:rFonts w:cstheme="minorHAnsi"/>
        </w:rPr>
        <w:t>ed</w:t>
      </w:r>
      <w:r w:rsidR="00EA336D" w:rsidRPr="00FC28BC">
        <w:rPr>
          <w:rFonts w:cstheme="minorHAnsi"/>
        </w:rPr>
        <w:t xml:space="preserve"> </w:t>
      </w:r>
      <w:r w:rsidRPr="00FC28BC">
        <w:rPr>
          <w:rFonts w:cstheme="minorHAnsi"/>
        </w:rPr>
        <w:t>microscopically</w:t>
      </w:r>
      <w:r>
        <w:rPr>
          <w:rFonts w:cstheme="minorHAnsi"/>
        </w:rPr>
        <w:t>-</w:t>
      </w:r>
      <w:r w:rsidR="00EA336D" w:rsidRPr="00FC28BC">
        <w:rPr>
          <w:rFonts w:cstheme="minorHAnsi"/>
        </w:rPr>
        <w:t>observable toxicity to the HCT-8 cell monolayer</w:t>
      </w:r>
      <w:r>
        <w:rPr>
          <w:rFonts w:cstheme="minorHAnsi"/>
        </w:rPr>
        <w:t>, and these 66 compounds were removed from further consideration</w:t>
      </w:r>
      <w:r w:rsidR="00EA336D" w:rsidRPr="00FC28BC">
        <w:rPr>
          <w:rFonts w:cstheme="minorHAnsi"/>
        </w:rPr>
        <w:t>.</w:t>
      </w:r>
      <w:r>
        <w:rPr>
          <w:rFonts w:cstheme="minorHAnsi"/>
        </w:rPr>
        <w:t xml:space="preserve"> </w:t>
      </w:r>
      <w:r w:rsidR="00EA336D" w:rsidRPr="00FC28BC">
        <w:rPr>
          <w:rFonts w:cstheme="minorHAnsi"/>
        </w:rPr>
        <w:t xml:space="preserve"> </w:t>
      </w:r>
      <w:r w:rsidR="001A059A">
        <w:rPr>
          <w:rFonts w:cstheme="minorHAnsi"/>
        </w:rPr>
        <w:t>Two hundred and forty-</w:t>
      </w:r>
      <w:r>
        <w:rPr>
          <w:rFonts w:cstheme="minorHAnsi"/>
        </w:rPr>
        <w:t>six</w:t>
      </w:r>
      <w:r w:rsidR="00391944" w:rsidRPr="00FC28BC">
        <w:rPr>
          <w:rFonts w:cstheme="minorHAnsi"/>
        </w:rPr>
        <w:t xml:space="preserve"> compounds</w:t>
      </w:r>
      <w:r w:rsidR="00EA336D" w:rsidRPr="00FC28BC">
        <w:rPr>
          <w:rFonts w:cstheme="minorHAnsi"/>
        </w:rPr>
        <w:t xml:space="preserve"> with &gt; 80% </w:t>
      </w:r>
      <w:r w:rsidR="000C75BC" w:rsidRPr="000C75BC">
        <w:rPr>
          <w:rFonts w:cstheme="minorHAnsi"/>
          <w:i/>
        </w:rPr>
        <w:t>Cp</w:t>
      </w:r>
      <w:r w:rsidR="000C75BC">
        <w:rPr>
          <w:rFonts w:cstheme="minorHAnsi"/>
        </w:rPr>
        <w:t xml:space="preserve"> growth </w:t>
      </w:r>
      <w:r w:rsidR="00EA336D" w:rsidRPr="000C75BC">
        <w:rPr>
          <w:rFonts w:cstheme="minorHAnsi"/>
        </w:rPr>
        <w:t>inhibition</w:t>
      </w:r>
      <w:r w:rsidR="00EA336D" w:rsidRPr="00FC28BC">
        <w:rPr>
          <w:rFonts w:cstheme="minorHAnsi"/>
        </w:rPr>
        <w:t xml:space="preserve"> </w:t>
      </w:r>
      <w:r w:rsidR="000C75BC">
        <w:rPr>
          <w:rFonts w:cstheme="minorHAnsi"/>
        </w:rPr>
        <w:t>in both replicates</w:t>
      </w:r>
      <w:r>
        <w:rPr>
          <w:rFonts w:cstheme="minorHAnsi"/>
        </w:rPr>
        <w:t xml:space="preserve">, </w:t>
      </w:r>
      <w:r w:rsidR="00E94546">
        <w:rPr>
          <w:rFonts w:cstheme="minorHAnsi"/>
        </w:rPr>
        <w:t>w</w:t>
      </w:r>
      <w:r>
        <w:rPr>
          <w:rFonts w:cstheme="minorHAnsi"/>
        </w:rPr>
        <w:t>ere</w:t>
      </w:r>
      <w:r w:rsidR="00E94546">
        <w:rPr>
          <w:rFonts w:cstheme="minorHAnsi"/>
        </w:rPr>
        <w:t xml:space="preserve"> observed</w:t>
      </w:r>
      <w:r>
        <w:rPr>
          <w:rFonts w:cstheme="minorHAnsi"/>
        </w:rPr>
        <w:t>, a</w:t>
      </w:r>
      <w:r w:rsidRPr="00FC28BC">
        <w:rPr>
          <w:rFonts w:cstheme="minorHAnsi"/>
        </w:rPr>
        <w:t xml:space="preserve"> hit rate of 11.1%</w:t>
      </w:r>
      <w:r w:rsidR="00EA336D" w:rsidRPr="00FC28BC">
        <w:rPr>
          <w:rFonts w:cstheme="minorHAnsi"/>
        </w:rPr>
        <w:t xml:space="preserve">. Compounds displaying a &gt;80 % inhibition were moved to </w:t>
      </w:r>
      <w:r w:rsidR="00391944" w:rsidRPr="00FC28BC">
        <w:rPr>
          <w:rFonts w:cstheme="minorHAnsi"/>
        </w:rPr>
        <w:t>in vitro dose response</w:t>
      </w:r>
      <w:r w:rsidR="008F6110" w:rsidRPr="00FC28BC">
        <w:rPr>
          <w:rFonts w:cstheme="minorHAnsi"/>
        </w:rPr>
        <w:t xml:space="preserve"> to determine the</w:t>
      </w:r>
      <w:r w:rsidR="00240232">
        <w:rPr>
          <w:rFonts w:cstheme="minorHAnsi"/>
        </w:rPr>
        <w:t xml:space="preserve"> </w:t>
      </w:r>
      <w:r w:rsidR="008F6110" w:rsidRPr="00FC28BC">
        <w:rPr>
          <w:rFonts w:cstheme="minorHAnsi"/>
        </w:rPr>
        <w:t xml:space="preserve">effective concentration </w:t>
      </w:r>
      <w:r w:rsidR="000C75BC">
        <w:rPr>
          <w:rFonts w:cstheme="minorHAnsi"/>
        </w:rPr>
        <w:t xml:space="preserve">to inhibit </w:t>
      </w:r>
      <w:r w:rsidR="000C75BC" w:rsidRPr="007F12EC">
        <w:rPr>
          <w:rFonts w:cstheme="minorHAnsi"/>
          <w:i/>
        </w:rPr>
        <w:t>Cp</w:t>
      </w:r>
      <w:r w:rsidR="000C75BC">
        <w:rPr>
          <w:rFonts w:cstheme="minorHAnsi"/>
        </w:rPr>
        <w:t xml:space="preserve"> growth by 50</w:t>
      </w:r>
      <w:r w:rsidR="000C75BC" w:rsidRPr="00FC28BC">
        <w:rPr>
          <w:rFonts w:cstheme="minorHAnsi"/>
        </w:rPr>
        <w:t xml:space="preserve">% </w:t>
      </w:r>
      <w:r w:rsidR="008F6110" w:rsidRPr="00FC28BC">
        <w:rPr>
          <w:rFonts w:cstheme="minorHAnsi"/>
        </w:rPr>
        <w:t>(EC</w:t>
      </w:r>
      <w:r w:rsidR="008F6110" w:rsidRPr="00FC28BC">
        <w:rPr>
          <w:rFonts w:cstheme="minorHAnsi"/>
          <w:vertAlign w:val="subscript"/>
        </w:rPr>
        <w:t>50</w:t>
      </w:r>
      <w:r w:rsidR="008F6110" w:rsidRPr="00FC28BC">
        <w:rPr>
          <w:rFonts w:cstheme="minorHAnsi"/>
        </w:rPr>
        <w:t>)</w:t>
      </w:r>
      <w:r w:rsidR="00EA336D" w:rsidRPr="00FC28BC">
        <w:rPr>
          <w:rFonts w:cstheme="minorHAnsi"/>
        </w:rPr>
        <w:t>.  Also, an additional 76 compounds from the original screen were retested</w:t>
      </w:r>
      <w:r w:rsidR="00F74EEA">
        <w:rPr>
          <w:rFonts w:cstheme="minorHAnsi"/>
        </w:rPr>
        <w:t xml:space="preserve"> in dose response</w:t>
      </w:r>
      <w:r w:rsidR="00EA336D" w:rsidRPr="00FC28BC">
        <w:rPr>
          <w:rFonts w:cstheme="minorHAnsi"/>
        </w:rPr>
        <w:t xml:space="preserve"> after showing &gt; 80% inhibition in at least 1 replicate. </w:t>
      </w:r>
      <w:r w:rsidR="00F74EEA" w:rsidRPr="00FC28BC">
        <w:rPr>
          <w:rFonts w:cstheme="minorHAnsi"/>
        </w:rPr>
        <w:t>These hits were analyzed for structur</w:t>
      </w:r>
      <w:r w:rsidR="00F74EEA">
        <w:rPr>
          <w:rFonts w:cstheme="minorHAnsi"/>
        </w:rPr>
        <w:t>e-</w:t>
      </w:r>
      <w:r w:rsidR="00F74EEA" w:rsidRPr="00FC28BC">
        <w:rPr>
          <w:rFonts w:cstheme="minorHAnsi"/>
        </w:rPr>
        <w:t>activity relationships (SAR) and an additiona</w:t>
      </w:r>
      <w:r w:rsidR="00F74EEA" w:rsidRPr="003F4A11">
        <w:rPr>
          <w:rFonts w:cstheme="minorHAnsi"/>
        </w:rPr>
        <w:t>l 260</w:t>
      </w:r>
      <w:r w:rsidR="00F74EEA">
        <w:rPr>
          <w:rFonts w:cstheme="minorHAnsi"/>
        </w:rPr>
        <w:t xml:space="preserve"> compounds with structural-similarity</w:t>
      </w:r>
      <w:r w:rsidR="00F74EEA" w:rsidRPr="00FC28BC">
        <w:rPr>
          <w:rFonts w:cstheme="minorHAnsi"/>
        </w:rPr>
        <w:t xml:space="preserve"> w</w:t>
      </w:r>
      <w:r w:rsidR="00F74EEA">
        <w:rPr>
          <w:rFonts w:cstheme="minorHAnsi"/>
        </w:rPr>
        <w:t>ere</w:t>
      </w:r>
      <w:r w:rsidR="00F74EEA" w:rsidRPr="00FC28BC">
        <w:rPr>
          <w:rFonts w:cstheme="minorHAnsi"/>
        </w:rPr>
        <w:t xml:space="preserve"> screened for hit expansion from available analogs within the GSK library. </w:t>
      </w:r>
      <w:r w:rsidR="00F74EEA">
        <w:rPr>
          <w:rFonts w:cstheme="minorHAnsi"/>
        </w:rPr>
        <w:t>Thus, a</w:t>
      </w:r>
      <w:r w:rsidR="000C523E" w:rsidRPr="00FC28BC">
        <w:rPr>
          <w:rFonts w:cstheme="minorHAnsi"/>
        </w:rPr>
        <w:t xml:space="preserve"> total of 582 compounds were t</w:t>
      </w:r>
      <w:r w:rsidR="00391944" w:rsidRPr="00FC28BC">
        <w:rPr>
          <w:rFonts w:cstheme="minorHAnsi"/>
        </w:rPr>
        <w:t>ested in dose response and t</w:t>
      </w:r>
      <w:r w:rsidR="008F6110" w:rsidRPr="00FC28BC">
        <w:rPr>
          <w:rFonts w:cstheme="minorHAnsi"/>
        </w:rPr>
        <w:t>he most potent compounds were also tested for 50 % cytotoxic concentration (CC</w:t>
      </w:r>
      <w:r w:rsidR="008F6110" w:rsidRPr="00FC28BC">
        <w:rPr>
          <w:rFonts w:cstheme="minorHAnsi"/>
          <w:vertAlign w:val="subscript"/>
        </w:rPr>
        <w:t>50</w:t>
      </w:r>
      <w:r w:rsidR="008F6110" w:rsidRPr="00FC28BC">
        <w:rPr>
          <w:rFonts w:cstheme="minorHAnsi"/>
        </w:rPr>
        <w:t xml:space="preserve">) against </w:t>
      </w:r>
      <w:r w:rsidR="00F66A64" w:rsidRPr="006A7FFD">
        <w:rPr>
          <w:rFonts w:cstheme="minorHAnsi"/>
        </w:rPr>
        <w:t>to growing human liver derived HepG2 cells</w:t>
      </w:r>
      <w:r w:rsidR="00F66A64">
        <w:rPr>
          <w:rFonts w:cstheme="minorHAnsi"/>
        </w:rPr>
        <w:t xml:space="preserve"> using a</w:t>
      </w:r>
      <w:r w:rsidR="00F66A64" w:rsidRPr="00FC28BC" w:rsidDel="00F66A64">
        <w:rPr>
          <w:rFonts w:cstheme="minorHAnsi"/>
        </w:rPr>
        <w:t xml:space="preserve"> </w:t>
      </w:r>
      <w:r w:rsidR="00F66A64" w:rsidRPr="00917194">
        <w:rPr>
          <w:rFonts w:ascii="Arial" w:hAnsi="Arial" w:cs="Arial"/>
          <w:sz w:val="20"/>
        </w:rPr>
        <w:t xml:space="preserve">luminescence based assay to measure acute </w:t>
      </w:r>
      <w:r w:rsidR="00F66A64" w:rsidRPr="006A7FFD">
        <w:rPr>
          <w:rFonts w:cstheme="minorHAnsi"/>
        </w:rPr>
        <w:t>cytotoxic</w:t>
      </w:r>
      <w:r w:rsidR="00835AA4">
        <w:rPr>
          <w:rFonts w:cstheme="minorHAnsi"/>
        </w:rPr>
        <w:t>ity</w:t>
      </w:r>
      <w:r w:rsidR="00F66A64" w:rsidRPr="006A7FFD">
        <w:rPr>
          <w:rFonts w:cstheme="minorHAnsi"/>
        </w:rPr>
        <w:t>. The basis of this assay is to quantitate intracellular ATP concentrations after exposure to compounds; mitochondrial function and cell redox state are both markers for cell health, and impairment of either results in a decrease in intracellular ATP.  The relatively short treatment time of cells with compound (24-48 hours) allows acutely toxic compounds to be identified.</w:t>
      </w:r>
      <w:r w:rsidR="00F66A64">
        <w:rPr>
          <w:rFonts w:ascii="Arial" w:hAnsi="Arial" w:cs="Arial"/>
          <w:sz w:val="20"/>
        </w:rPr>
        <w:t xml:space="preserve"> </w:t>
      </w:r>
      <w:r w:rsidR="000C523E" w:rsidRPr="00FC28BC">
        <w:rPr>
          <w:rFonts w:cstheme="minorHAnsi"/>
        </w:rPr>
        <w:t xml:space="preserve">Results showed 19 compounds </w:t>
      </w:r>
      <w:r w:rsidR="008F6110" w:rsidRPr="00FC28BC">
        <w:rPr>
          <w:rFonts w:cstheme="minorHAnsi"/>
        </w:rPr>
        <w:t>with an EC</w:t>
      </w:r>
      <w:r w:rsidR="008F6110" w:rsidRPr="00FC28BC">
        <w:rPr>
          <w:rFonts w:cstheme="minorHAnsi"/>
          <w:vertAlign w:val="subscript"/>
        </w:rPr>
        <w:t>50</w:t>
      </w:r>
      <w:r w:rsidR="008F6110" w:rsidRPr="00FC28BC">
        <w:rPr>
          <w:rFonts w:cstheme="minorHAnsi"/>
        </w:rPr>
        <w:t xml:space="preserve"> value of &lt; 1 µM</w:t>
      </w:r>
      <w:r w:rsidR="000B7C83">
        <w:rPr>
          <w:rFonts w:cstheme="minorHAnsi"/>
        </w:rPr>
        <w:t>, number of</w:t>
      </w:r>
      <w:r w:rsidR="004428AD">
        <w:rPr>
          <w:rFonts w:cstheme="minorHAnsi"/>
        </w:rPr>
        <w:t xml:space="preserve"> fused aryl rings</w:t>
      </w:r>
      <w:r w:rsidR="000B7C83">
        <w:rPr>
          <w:rFonts w:cstheme="minorHAnsi"/>
        </w:rPr>
        <w:t xml:space="preserve"> &lt;3,</w:t>
      </w:r>
      <w:r w:rsidR="002B444E">
        <w:rPr>
          <w:rFonts w:cstheme="minorHAnsi"/>
        </w:rPr>
        <w:t xml:space="preserve"> </w:t>
      </w:r>
      <w:r w:rsidR="008F6110" w:rsidRPr="00FC28BC">
        <w:rPr>
          <w:rFonts w:cstheme="minorHAnsi"/>
        </w:rPr>
        <w:t xml:space="preserve">and </w:t>
      </w:r>
      <w:r w:rsidR="008F6110" w:rsidRPr="00FC28BC">
        <w:rPr>
          <w:rFonts w:cstheme="minorHAnsi"/>
        </w:rPr>
        <w:lastRenderedPageBreak/>
        <w:t xml:space="preserve">a ratio of </w:t>
      </w:r>
      <w:r w:rsidR="008F6110" w:rsidRPr="00FC28BC">
        <w:rPr>
          <w:rFonts w:cstheme="minorHAnsi"/>
          <w:i/>
        </w:rPr>
        <w:t xml:space="preserve">Cp </w:t>
      </w:r>
      <w:r w:rsidR="008F6110" w:rsidRPr="00FC28BC">
        <w:rPr>
          <w:rFonts w:cstheme="minorHAnsi"/>
        </w:rPr>
        <w:t>EC</w:t>
      </w:r>
      <w:r w:rsidR="008F6110" w:rsidRPr="00FC28BC">
        <w:rPr>
          <w:rFonts w:cstheme="minorHAnsi"/>
          <w:vertAlign w:val="subscript"/>
        </w:rPr>
        <w:t>50</w:t>
      </w:r>
      <w:r w:rsidR="008F6110" w:rsidRPr="00FC28BC">
        <w:rPr>
          <w:rFonts w:cstheme="minorHAnsi"/>
        </w:rPr>
        <w:t xml:space="preserve"> to HepG2 CC</w:t>
      </w:r>
      <w:r w:rsidR="008F6110" w:rsidRPr="00FC28BC">
        <w:rPr>
          <w:rFonts w:cstheme="minorHAnsi"/>
          <w:vertAlign w:val="subscript"/>
        </w:rPr>
        <w:t>50</w:t>
      </w:r>
      <w:r w:rsidR="008F6110" w:rsidRPr="00FC28BC">
        <w:rPr>
          <w:rFonts w:cstheme="minorHAnsi"/>
        </w:rPr>
        <w:t xml:space="preserve"> of ≥ 10. </w:t>
      </w:r>
      <w:r w:rsidR="0079457E" w:rsidRPr="00FC28BC">
        <w:rPr>
          <w:rFonts w:cstheme="minorHAnsi"/>
        </w:rPr>
        <w:t>These 19 compounds were divided into 9 clusters</w:t>
      </w:r>
      <w:r w:rsidR="006E7AA1">
        <w:rPr>
          <w:rFonts w:cstheme="minorHAnsi"/>
        </w:rPr>
        <w:t>,</w:t>
      </w:r>
      <w:r w:rsidR="0079457E" w:rsidRPr="00FC28BC">
        <w:rPr>
          <w:rFonts w:cstheme="minorHAnsi"/>
        </w:rPr>
        <w:t xml:space="preserve"> based on structural similarities</w:t>
      </w:r>
      <w:r w:rsidR="00C77A1D">
        <w:rPr>
          <w:rFonts w:cstheme="minorHAnsi"/>
        </w:rPr>
        <w:t>, with varied</w:t>
      </w:r>
      <w:r w:rsidR="0055543B">
        <w:rPr>
          <w:rFonts w:cstheme="minorHAnsi"/>
        </w:rPr>
        <w:t xml:space="preserve"> absorption, distribution, metabolism, and </w:t>
      </w:r>
      <w:r w:rsidR="0055543B" w:rsidRPr="0055543B">
        <w:rPr>
          <w:rFonts w:cstheme="minorHAnsi"/>
        </w:rPr>
        <w:t>excretion (</w:t>
      </w:r>
      <w:r w:rsidR="00C77A1D" w:rsidRPr="0055543B">
        <w:rPr>
          <w:rFonts w:cstheme="minorHAnsi"/>
        </w:rPr>
        <w:t>ADME</w:t>
      </w:r>
      <w:r w:rsidR="0055543B" w:rsidRPr="007F12EC">
        <w:rPr>
          <w:rFonts w:cstheme="minorHAnsi"/>
        </w:rPr>
        <w:t>)</w:t>
      </w:r>
      <w:r w:rsidR="00C77A1D" w:rsidRPr="0055543B">
        <w:rPr>
          <w:rFonts w:cstheme="minorHAnsi"/>
        </w:rPr>
        <w:t xml:space="preserve"> </w:t>
      </w:r>
      <w:r w:rsidR="00C77A1D" w:rsidRPr="00A47AE5">
        <w:rPr>
          <w:rFonts w:cstheme="minorHAnsi"/>
        </w:rPr>
        <w:t>profiles.</w:t>
      </w:r>
      <w:r w:rsidR="008A074A" w:rsidRPr="00A47AE5">
        <w:rPr>
          <w:rFonts w:cstheme="minorHAnsi"/>
        </w:rPr>
        <w:t xml:space="preserve"> </w:t>
      </w:r>
      <w:r w:rsidR="006E7AA1" w:rsidRPr="00A47AE5">
        <w:rPr>
          <w:rFonts w:cstheme="minorHAnsi"/>
        </w:rPr>
        <w:t>One</w:t>
      </w:r>
      <w:r w:rsidR="009F6893" w:rsidRPr="00A47AE5">
        <w:rPr>
          <w:rFonts w:cstheme="minorHAnsi"/>
        </w:rPr>
        <w:t xml:space="preserve"> or more</w:t>
      </w:r>
      <w:r w:rsidR="0079457E" w:rsidRPr="00A47AE5">
        <w:rPr>
          <w:rFonts w:cstheme="minorHAnsi"/>
        </w:rPr>
        <w:t xml:space="preserve"> representative compound</w:t>
      </w:r>
      <w:r w:rsidR="009F6893" w:rsidRPr="00A47AE5">
        <w:rPr>
          <w:rFonts w:cstheme="minorHAnsi"/>
        </w:rPr>
        <w:t>s</w:t>
      </w:r>
      <w:r w:rsidR="006E7AA1" w:rsidRPr="00A47AE5">
        <w:rPr>
          <w:rFonts w:cstheme="minorHAnsi"/>
        </w:rPr>
        <w:t xml:space="preserve"> were chosen from each cluster for possible further evaluation</w:t>
      </w:r>
      <w:r w:rsidR="00C77A1D" w:rsidRPr="00A47AE5">
        <w:rPr>
          <w:rFonts w:cstheme="minorHAnsi"/>
        </w:rPr>
        <w:t xml:space="preserve"> (Figure 2)</w:t>
      </w:r>
      <w:r w:rsidR="009F6893" w:rsidRPr="00A47AE5">
        <w:rPr>
          <w:rFonts w:cstheme="minorHAnsi"/>
        </w:rPr>
        <w:t xml:space="preserve">, </w:t>
      </w:r>
      <w:r w:rsidR="0079457E" w:rsidRPr="00A47AE5">
        <w:rPr>
          <w:rFonts w:cstheme="minorHAnsi"/>
        </w:rPr>
        <w:t xml:space="preserve">based on inhibition of </w:t>
      </w:r>
      <w:r w:rsidR="0079457E" w:rsidRPr="00A47AE5">
        <w:rPr>
          <w:rFonts w:cstheme="minorHAnsi"/>
          <w:i/>
        </w:rPr>
        <w:t>Cp</w:t>
      </w:r>
      <w:r w:rsidR="0079457E" w:rsidRPr="00A47AE5">
        <w:rPr>
          <w:rFonts w:cstheme="minorHAnsi"/>
        </w:rPr>
        <w:t>, inhibition of at least one other pathogen screened</w:t>
      </w:r>
      <w:r w:rsidR="00FD5997">
        <w:rPr>
          <w:rFonts w:cstheme="minorHAnsi"/>
        </w:rPr>
        <w:t xml:space="preserve"> with known targets for that pathogen</w:t>
      </w:r>
      <w:r w:rsidR="0079457E" w:rsidRPr="00A47AE5">
        <w:rPr>
          <w:rFonts w:cstheme="minorHAnsi"/>
        </w:rPr>
        <w:t>, and cytotoxicity</w:t>
      </w:r>
      <w:r w:rsidR="008A074A" w:rsidRPr="00A47AE5">
        <w:rPr>
          <w:rFonts w:cstheme="minorHAnsi"/>
        </w:rPr>
        <w:t xml:space="preserve"> (</w:t>
      </w:r>
      <w:r w:rsidR="00CD4315" w:rsidRPr="00A47AE5">
        <w:rPr>
          <w:rFonts w:cstheme="minorHAnsi"/>
        </w:rPr>
        <w:t>Figure 2</w:t>
      </w:r>
      <w:r w:rsidR="006E7AA1" w:rsidRPr="00A47AE5">
        <w:rPr>
          <w:rFonts w:cstheme="minorHAnsi"/>
        </w:rPr>
        <w:t>).</w:t>
      </w:r>
      <w:r w:rsidR="008A074A" w:rsidRPr="00A47AE5">
        <w:rPr>
          <w:rFonts w:cstheme="minorHAnsi"/>
        </w:rPr>
        <w:t xml:space="preserve"> </w:t>
      </w:r>
    </w:p>
    <w:p w14:paraId="756422A0" w14:textId="2AE979FF" w:rsidR="00835AA4" w:rsidRDefault="00E61B8F" w:rsidP="00266D5A">
      <w:pPr>
        <w:jc w:val="both"/>
        <w:rPr>
          <w:b/>
        </w:rPr>
      </w:pPr>
      <w:r>
        <w:rPr>
          <w:b/>
          <w:noProof/>
        </w:rPr>
        <w:drawing>
          <wp:inline distT="0" distB="0" distL="0" distR="0" wp14:anchorId="59FA05C6" wp14:editId="3515E7CC">
            <wp:extent cx="5943600" cy="54317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Figure 2_revised.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3600" cy="5431790"/>
                    </a:xfrm>
                    <a:prstGeom prst="rect">
                      <a:avLst/>
                    </a:prstGeom>
                  </pic:spPr>
                </pic:pic>
              </a:graphicData>
            </a:graphic>
          </wp:inline>
        </w:drawing>
      </w:r>
    </w:p>
    <w:p w14:paraId="55AB3847" w14:textId="3EB22F6B" w:rsidR="00266D5A" w:rsidRDefault="00266D5A" w:rsidP="00266D5A">
      <w:pPr>
        <w:jc w:val="both"/>
      </w:pPr>
      <w:r w:rsidRPr="008C72DD">
        <w:rPr>
          <w:b/>
        </w:rPr>
        <w:t xml:space="preserve">Figure 2: Hits in 9 different clusters identified from the Tres-Cantos Bioactives library.  </w:t>
      </w:r>
      <w:r>
        <w:t>5</w:t>
      </w:r>
      <w:r w:rsidRPr="00821BF8">
        <w:t xml:space="preserve"> compounds w</w:t>
      </w:r>
      <w:r>
        <w:t>ere available to</w:t>
      </w:r>
      <w:r w:rsidRPr="00821BF8">
        <w:t xml:space="preserve"> be tested in vivo</w:t>
      </w:r>
      <w:r>
        <w:t>.  EC</w:t>
      </w:r>
      <w:r w:rsidRPr="007E68EC">
        <w:rPr>
          <w:vertAlign w:val="subscript"/>
        </w:rPr>
        <w:t>50</w:t>
      </w:r>
      <w:r>
        <w:t xml:space="preserve"> (</w:t>
      </w:r>
      <w:r>
        <w:rPr>
          <w:rFonts w:cstheme="minorHAnsi"/>
        </w:rPr>
        <w:t>μ</w:t>
      </w:r>
      <w:r>
        <w:t xml:space="preserve">M) represents the compound concentration to give a 50% reduction in growth for Cp </w:t>
      </w:r>
      <w:r w:rsidR="00FD5997">
        <w:t>(</w:t>
      </w:r>
      <w:r w:rsidRPr="008C72DD">
        <w:rPr>
          <w:i/>
        </w:rPr>
        <w:t>Cryptosporidium parvum</w:t>
      </w:r>
      <w:r w:rsidR="00FD5997">
        <w:rPr>
          <w:i/>
        </w:rPr>
        <w:t>)</w:t>
      </w:r>
      <w:r>
        <w:t>.  HepG2 CC</w:t>
      </w:r>
      <w:r w:rsidRPr="008C72DD">
        <w:rPr>
          <w:vertAlign w:val="subscript"/>
        </w:rPr>
        <w:t>50</w:t>
      </w:r>
      <w:r>
        <w:rPr>
          <w:vertAlign w:val="subscript"/>
        </w:rPr>
        <w:t xml:space="preserve"> </w:t>
      </w:r>
      <w:r>
        <w:t>(</w:t>
      </w:r>
      <w:r>
        <w:rPr>
          <w:rFonts w:cstheme="minorHAnsi"/>
        </w:rPr>
        <w:t>μ</w:t>
      </w:r>
      <w:r>
        <w:t>M) represents the compound concentration to give 50% growth inhibition of the mammalian cell line, HepG2.</w:t>
      </w:r>
    </w:p>
    <w:p w14:paraId="249AE3A5" w14:textId="54D1EB12" w:rsidR="00266D5A" w:rsidRDefault="00266D5A" w:rsidP="00266D5A">
      <w:pPr>
        <w:jc w:val="both"/>
      </w:pPr>
    </w:p>
    <w:p w14:paraId="00DCA37F" w14:textId="77777777" w:rsidR="00853D3A" w:rsidRDefault="00853D3A" w:rsidP="00F66A64">
      <w:pPr>
        <w:jc w:val="both"/>
        <w:rPr>
          <w:rFonts w:cstheme="minorHAnsi"/>
        </w:rPr>
      </w:pPr>
    </w:p>
    <w:p w14:paraId="000A181E" w14:textId="6F2A630E" w:rsidR="00290344" w:rsidRDefault="009F6893" w:rsidP="00F66A64">
      <w:pPr>
        <w:jc w:val="both"/>
        <w:rPr>
          <w:rFonts w:cstheme="minorHAnsi"/>
        </w:rPr>
      </w:pPr>
      <w:r w:rsidRPr="00A47AE5">
        <w:rPr>
          <w:rFonts w:cstheme="minorHAnsi"/>
        </w:rPr>
        <w:lastRenderedPageBreak/>
        <w:t xml:space="preserve">An additional screen for </w:t>
      </w:r>
      <w:r w:rsidRPr="00A47AE5">
        <w:rPr>
          <w:rFonts w:cstheme="minorHAnsi"/>
          <w:i/>
        </w:rPr>
        <w:t>Cp</w:t>
      </w:r>
      <w:r w:rsidRPr="00A47AE5">
        <w:rPr>
          <w:rFonts w:cstheme="minorHAnsi"/>
        </w:rPr>
        <w:t xml:space="preserve"> EC</w:t>
      </w:r>
      <w:r w:rsidRPr="00A47AE5">
        <w:rPr>
          <w:rFonts w:cstheme="minorHAnsi"/>
          <w:vertAlign w:val="subscript"/>
        </w:rPr>
        <w:t>50</w:t>
      </w:r>
      <w:r w:rsidRPr="00A47AE5">
        <w:rPr>
          <w:rFonts w:cstheme="minorHAnsi"/>
        </w:rPr>
        <w:t xml:space="preserve"> was performed on compounds</w:t>
      </w:r>
      <w:r w:rsidR="008A074A" w:rsidRPr="00A47AE5">
        <w:rPr>
          <w:rFonts w:cstheme="minorHAnsi"/>
        </w:rPr>
        <w:t xml:space="preserve"> from 5 of these clusters using</w:t>
      </w:r>
      <w:r w:rsidR="00C1471C" w:rsidRPr="00A47AE5">
        <w:rPr>
          <w:rFonts w:cstheme="minorHAnsi"/>
        </w:rPr>
        <w:t xml:space="preserve"> high-content</w:t>
      </w:r>
      <w:r w:rsidR="00C1471C" w:rsidRPr="00FC28BC">
        <w:rPr>
          <w:rFonts w:cstheme="minorHAnsi"/>
        </w:rPr>
        <w:t xml:space="preserve"> imaging </w:t>
      </w:r>
      <w:r w:rsidR="00BB03F7" w:rsidRPr="00FC28BC">
        <w:rPr>
          <w:rFonts w:cstheme="minorHAnsi"/>
        </w:rPr>
        <w:t xml:space="preserve">on 3 different strains of </w:t>
      </w:r>
      <w:r w:rsidR="00BB03F7" w:rsidRPr="00FC28BC">
        <w:rPr>
          <w:rFonts w:cstheme="minorHAnsi"/>
          <w:i/>
        </w:rPr>
        <w:t>Cp</w:t>
      </w:r>
      <w:r w:rsidR="00BB03F7" w:rsidRPr="00FC28BC">
        <w:rPr>
          <w:rFonts w:cstheme="minorHAnsi"/>
        </w:rPr>
        <w:t xml:space="preserve"> and one strain of </w:t>
      </w:r>
      <w:r w:rsidR="00BB03F7" w:rsidRPr="00FC28BC">
        <w:rPr>
          <w:rFonts w:cstheme="minorHAnsi"/>
          <w:i/>
        </w:rPr>
        <w:t xml:space="preserve">C. </w:t>
      </w:r>
      <w:r w:rsidR="00BB03F7" w:rsidRPr="00916254">
        <w:rPr>
          <w:rFonts w:cstheme="minorHAnsi"/>
          <w:i/>
        </w:rPr>
        <w:t xml:space="preserve">hominis </w:t>
      </w:r>
      <w:r w:rsidR="00BB03F7" w:rsidRPr="00916254">
        <w:rPr>
          <w:rFonts w:cstheme="minorHAnsi"/>
        </w:rPr>
        <w:t>(Table 1).</w:t>
      </w:r>
      <w:r w:rsidR="00BB03F7" w:rsidRPr="00FC28BC">
        <w:rPr>
          <w:rFonts w:cstheme="minorHAnsi"/>
        </w:rPr>
        <w:t xml:space="preserve"> </w:t>
      </w:r>
      <w:r w:rsidR="004C3AF4" w:rsidRPr="00FC28BC">
        <w:rPr>
          <w:rFonts w:cstheme="minorHAnsi"/>
        </w:rPr>
        <w:t>Some variation was observed between the strains, but a</w:t>
      </w:r>
      <w:r w:rsidR="00BB03F7" w:rsidRPr="00FC28BC">
        <w:rPr>
          <w:rFonts w:cstheme="minorHAnsi"/>
        </w:rPr>
        <w:t xml:space="preserve">cceptable potency was seen for all 5 </w:t>
      </w:r>
      <w:r w:rsidR="004C3AF4" w:rsidRPr="00FC28BC">
        <w:rPr>
          <w:rFonts w:cstheme="minorHAnsi"/>
        </w:rPr>
        <w:t>of</w:t>
      </w:r>
      <w:r w:rsidR="00BB03F7" w:rsidRPr="00FC28BC">
        <w:rPr>
          <w:rFonts w:cstheme="minorHAnsi"/>
        </w:rPr>
        <w:t xml:space="preserve"> these </w:t>
      </w:r>
      <w:r w:rsidR="004C3AF4" w:rsidRPr="00FC28BC">
        <w:rPr>
          <w:rFonts w:cstheme="minorHAnsi"/>
        </w:rPr>
        <w:t>compounds o</w:t>
      </w:r>
      <w:r w:rsidR="00BB03F7" w:rsidRPr="00FC28BC">
        <w:rPr>
          <w:rFonts w:cstheme="minorHAnsi"/>
        </w:rPr>
        <w:t xml:space="preserve">n all </w:t>
      </w:r>
      <w:r w:rsidR="00BB03F7" w:rsidRPr="00FC28BC">
        <w:rPr>
          <w:rFonts w:cstheme="minorHAnsi"/>
          <w:i/>
        </w:rPr>
        <w:t>Cryptosporidium</w:t>
      </w:r>
      <w:r w:rsidR="00BB03F7" w:rsidRPr="00FC28BC">
        <w:rPr>
          <w:rFonts w:cstheme="minorHAnsi"/>
        </w:rPr>
        <w:t xml:space="preserve"> strains tested. </w:t>
      </w:r>
      <w:r w:rsidR="0023735C">
        <w:rPr>
          <w:rFonts w:cstheme="minorHAnsi"/>
        </w:rPr>
        <w:t>Such variation is commonly observed</w:t>
      </w:r>
      <w:r w:rsidR="00BB03F7" w:rsidRPr="00FC28BC">
        <w:rPr>
          <w:rFonts w:cstheme="minorHAnsi"/>
        </w:rPr>
        <w:t xml:space="preserve"> </w:t>
      </w:r>
      <w:r w:rsidR="0023735C">
        <w:rPr>
          <w:rFonts w:cstheme="minorHAnsi"/>
        </w:rPr>
        <w:t xml:space="preserve">between different strains of </w:t>
      </w:r>
      <w:r w:rsidR="0023735C" w:rsidRPr="00866FB1">
        <w:rPr>
          <w:rFonts w:cstheme="minorHAnsi"/>
          <w:i/>
        </w:rPr>
        <w:t>Cryptosporidium</w:t>
      </w:r>
      <w:r w:rsidR="0023735C">
        <w:rPr>
          <w:rFonts w:cstheme="minorHAnsi"/>
          <w:i/>
        </w:rPr>
        <w:t xml:space="preserve"> </w:t>
      </w:r>
      <w:r w:rsidR="0023735C">
        <w:rPr>
          <w:rFonts w:cstheme="minorHAnsi"/>
        </w:rPr>
        <w:t xml:space="preserve"> </w:t>
      </w:r>
      <w:r w:rsidR="0023735C">
        <w:rPr>
          <w:rFonts w:cstheme="minorHAnsi"/>
        </w:rPr>
        <w:fldChar w:fldCharType="begin">
          <w:fldData xml:space="preserve">PEVuZE5vdGU+PENpdGU+PEF1dGhvcj5IdWx2ZXJzb248L0F1dGhvcj48WWVhcj4yMDE3PC9ZZWFy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==
</w:fldData>
        </w:fldChar>
      </w:r>
      <w:r w:rsidR="0023735C">
        <w:rPr>
          <w:rFonts w:cstheme="minorHAnsi"/>
        </w:rPr>
        <w:instrText xml:space="preserve"> ADDIN EN.CITE </w:instrText>
      </w:r>
      <w:r w:rsidR="0023735C">
        <w:rPr>
          <w:rFonts w:cstheme="minorHAnsi"/>
        </w:rPr>
        <w:fldChar w:fldCharType="begin">
          <w:fldData xml:space="preserve">PEVuZE5vdGU+PENpdGU+PEF1dGhvcj5IdWx2ZXJzb248L0F1dGhvcj48WWVhcj4yMDE3PC9ZZWFy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==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23735C">
        <w:rPr>
          <w:rFonts w:cstheme="minorHAnsi"/>
        </w:rPr>
      </w:r>
      <w:r w:rsidR="0023735C">
        <w:rPr>
          <w:rFonts w:cstheme="minorHAnsi"/>
        </w:rPr>
        <w:fldChar w:fldCharType="separate"/>
      </w:r>
      <w:r w:rsidR="0023735C" w:rsidRPr="0023735C">
        <w:rPr>
          <w:rFonts w:cstheme="minorHAnsi"/>
          <w:noProof/>
          <w:vertAlign w:val="superscript"/>
        </w:rPr>
        <w:t>21</w:t>
      </w:r>
      <w:r w:rsidR="0023735C">
        <w:rPr>
          <w:rFonts w:cstheme="minorHAnsi"/>
        </w:rPr>
        <w:fldChar w:fldCharType="end"/>
      </w:r>
      <w:r w:rsidR="0023735C">
        <w:rPr>
          <w:rFonts w:cstheme="minorHAnsi"/>
        </w:rPr>
        <w:t>.</w:t>
      </w:r>
    </w:p>
    <w:p w14:paraId="15AF6F59" w14:textId="42A6DA23" w:rsidR="00557912" w:rsidRPr="00FC28BC" w:rsidRDefault="00266D5A" w:rsidP="006A7FFD">
      <w:pPr>
        <w:jc w:val="both"/>
        <w:rPr>
          <w:rFonts w:cstheme="minorHAnsi"/>
        </w:rPr>
      </w:pPr>
      <w:r w:rsidRPr="006D7161">
        <w:rPr>
          <w:b/>
        </w:rPr>
        <w:t xml:space="preserve">Table 1.  50% effective dose against multiple </w:t>
      </w:r>
      <w:r w:rsidRPr="00556C13">
        <w:rPr>
          <w:b/>
          <w:i/>
        </w:rPr>
        <w:t>Cryptosporidium</w:t>
      </w:r>
      <w:r w:rsidRPr="006D7161">
        <w:rPr>
          <w:b/>
        </w:rPr>
        <w:t xml:space="preserve"> species as determined by high-content imaging.</w:t>
      </w:r>
      <w:r w:rsidR="00B93A78" w:rsidRPr="00FC28BC">
        <w:rPr>
          <w:rFonts w:cstheme="minorHAnsi"/>
        </w:rPr>
        <w:t xml:space="preserve"> </w:t>
      </w:r>
    </w:p>
    <w:tbl>
      <w:tblPr>
        <w:tblW w:w="8010" w:type="dxa"/>
        <w:tblLook w:val="04A0" w:firstRow="1" w:lastRow="0" w:firstColumn="1" w:lastColumn="0" w:noHBand="0" w:noVBand="1"/>
      </w:tblPr>
      <w:tblGrid>
        <w:gridCol w:w="1780"/>
        <w:gridCol w:w="1460"/>
        <w:gridCol w:w="1800"/>
        <w:gridCol w:w="1440"/>
        <w:gridCol w:w="1530"/>
      </w:tblGrid>
      <w:tr w:rsidR="00557912" w:rsidRPr="00557912" w14:paraId="422B2962" w14:textId="77777777" w:rsidTr="00557912">
        <w:trPr>
          <w:trHeight w:val="360"/>
        </w:trPr>
        <w:tc>
          <w:tcPr>
            <w:tcW w:w="1780" w:type="dxa"/>
            <w:tcBorders>
              <w:top w:val="single" w:sz="4" w:space="0" w:color="auto"/>
              <w:left w:val="nil"/>
              <w:bottom w:val="single" w:sz="4" w:space="0" w:color="auto"/>
              <w:right w:val="nil"/>
            </w:tcBorders>
            <w:shd w:val="clear" w:color="auto" w:fill="auto"/>
            <w:noWrap/>
            <w:vAlign w:val="bottom"/>
            <w:hideMark/>
          </w:tcPr>
          <w:p w14:paraId="064F7371" w14:textId="77777777" w:rsidR="00557912" w:rsidRPr="00557912" w:rsidRDefault="00557912" w:rsidP="00557912">
            <w:pPr>
              <w:spacing w:after="0" w:line="240" w:lineRule="auto"/>
              <w:rPr>
                <w:rFonts w:ascii="Calibri" w:eastAsia="Times New Roman" w:hAnsi="Calibri" w:cs="Calibri"/>
                <w:color w:val="000000"/>
              </w:rPr>
            </w:pPr>
            <w:r w:rsidRPr="00557912">
              <w:rPr>
                <w:rFonts w:ascii="Calibri" w:eastAsia="Times New Roman" w:hAnsi="Calibri" w:cs="Calibri"/>
                <w:color w:val="000000"/>
              </w:rPr>
              <w:t> </w:t>
            </w:r>
          </w:p>
        </w:tc>
        <w:tc>
          <w:tcPr>
            <w:tcW w:w="6230" w:type="dxa"/>
            <w:gridSpan w:val="4"/>
            <w:tcBorders>
              <w:top w:val="single" w:sz="4" w:space="0" w:color="auto"/>
              <w:left w:val="nil"/>
              <w:bottom w:val="single" w:sz="4" w:space="0" w:color="auto"/>
              <w:right w:val="nil"/>
            </w:tcBorders>
            <w:shd w:val="clear" w:color="auto" w:fill="auto"/>
            <w:noWrap/>
            <w:vAlign w:val="bottom"/>
            <w:hideMark/>
          </w:tcPr>
          <w:p w14:paraId="310C5BD1" w14:textId="77777777" w:rsidR="00557912" w:rsidRPr="00557912" w:rsidRDefault="00557912" w:rsidP="00557912">
            <w:pPr>
              <w:spacing w:after="0" w:line="240" w:lineRule="auto"/>
              <w:jc w:val="center"/>
              <w:rPr>
                <w:rFonts w:ascii="Calibri" w:eastAsia="Times New Roman" w:hAnsi="Calibri" w:cs="Calibri"/>
                <w:b/>
                <w:bCs/>
                <w:color w:val="000000"/>
              </w:rPr>
            </w:pPr>
            <w:r w:rsidRPr="00557912">
              <w:rPr>
                <w:rFonts w:ascii="Calibri" w:eastAsia="Times New Roman" w:hAnsi="Calibri" w:cs="Calibri"/>
                <w:b/>
                <w:bCs/>
                <w:color w:val="000000"/>
              </w:rPr>
              <w:t>EC</w:t>
            </w:r>
            <w:r w:rsidRPr="00557912">
              <w:rPr>
                <w:rFonts w:ascii="Calibri" w:eastAsia="Times New Roman" w:hAnsi="Calibri" w:cs="Calibri"/>
                <w:b/>
                <w:bCs/>
                <w:color w:val="000000"/>
                <w:vertAlign w:val="subscript"/>
              </w:rPr>
              <w:t>50</w:t>
            </w:r>
            <w:r w:rsidRPr="00557912">
              <w:rPr>
                <w:rFonts w:ascii="Calibri" w:eastAsia="Times New Roman" w:hAnsi="Calibri" w:cs="Calibri"/>
                <w:b/>
                <w:bCs/>
                <w:color w:val="000000"/>
              </w:rPr>
              <w:t xml:space="preserve"> (μM)</w:t>
            </w:r>
          </w:p>
        </w:tc>
      </w:tr>
      <w:tr w:rsidR="00557912" w:rsidRPr="00557912" w14:paraId="6ED0E18D" w14:textId="77777777" w:rsidTr="00557912">
        <w:trPr>
          <w:trHeight w:val="645"/>
        </w:trPr>
        <w:tc>
          <w:tcPr>
            <w:tcW w:w="1780" w:type="dxa"/>
            <w:tcBorders>
              <w:top w:val="nil"/>
              <w:left w:val="nil"/>
              <w:bottom w:val="single" w:sz="4" w:space="0" w:color="auto"/>
              <w:right w:val="single" w:sz="4" w:space="0" w:color="auto"/>
            </w:tcBorders>
            <w:shd w:val="clear" w:color="auto" w:fill="auto"/>
            <w:noWrap/>
            <w:vAlign w:val="center"/>
            <w:hideMark/>
          </w:tcPr>
          <w:p w14:paraId="0CDF60E2"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Compound</w:t>
            </w:r>
          </w:p>
        </w:tc>
        <w:tc>
          <w:tcPr>
            <w:tcW w:w="1460" w:type="dxa"/>
            <w:tcBorders>
              <w:top w:val="nil"/>
              <w:left w:val="nil"/>
              <w:bottom w:val="single" w:sz="4" w:space="0" w:color="auto"/>
              <w:right w:val="nil"/>
            </w:tcBorders>
            <w:shd w:val="clear" w:color="auto" w:fill="auto"/>
            <w:vAlign w:val="center"/>
            <w:hideMark/>
          </w:tcPr>
          <w:p w14:paraId="70946E21" w14:textId="77777777" w:rsidR="00557912" w:rsidRPr="00557912" w:rsidRDefault="00557912" w:rsidP="00557912">
            <w:pPr>
              <w:spacing w:after="0" w:line="240" w:lineRule="auto"/>
              <w:jc w:val="center"/>
              <w:rPr>
                <w:rFonts w:ascii="Calibri" w:eastAsia="Times New Roman" w:hAnsi="Calibri" w:cs="Calibri"/>
              </w:rPr>
            </w:pPr>
            <w:r w:rsidRPr="00557912">
              <w:rPr>
                <w:rFonts w:ascii="Calibri" w:eastAsia="Times New Roman" w:hAnsi="Calibri" w:cs="Calibri"/>
              </w:rPr>
              <w:t xml:space="preserve">Sterling Lab </w:t>
            </w:r>
            <w:r w:rsidRPr="00557912">
              <w:rPr>
                <w:rFonts w:ascii="Calibri" w:eastAsia="Times New Roman" w:hAnsi="Calibri" w:cs="Calibri"/>
                <w:i/>
                <w:iCs/>
              </w:rPr>
              <w:t>C. parvum</w:t>
            </w:r>
            <w:r w:rsidRPr="00557912">
              <w:rPr>
                <w:rFonts w:ascii="Calibri" w:eastAsia="Times New Roman" w:hAnsi="Calibri" w:cs="Calibri"/>
              </w:rPr>
              <w:t xml:space="preserve"> </w:t>
            </w:r>
          </w:p>
        </w:tc>
        <w:tc>
          <w:tcPr>
            <w:tcW w:w="1800" w:type="dxa"/>
            <w:tcBorders>
              <w:top w:val="nil"/>
              <w:left w:val="single" w:sz="4" w:space="0" w:color="auto"/>
              <w:bottom w:val="single" w:sz="4" w:space="0" w:color="auto"/>
              <w:right w:val="nil"/>
            </w:tcBorders>
            <w:shd w:val="clear" w:color="auto" w:fill="auto"/>
            <w:vAlign w:val="center"/>
            <w:hideMark/>
          </w:tcPr>
          <w:p w14:paraId="0951D264" w14:textId="77777777" w:rsidR="00557912" w:rsidRPr="00557912" w:rsidRDefault="00557912" w:rsidP="00557912">
            <w:pPr>
              <w:spacing w:after="0" w:line="240" w:lineRule="auto"/>
              <w:jc w:val="center"/>
              <w:rPr>
                <w:rFonts w:ascii="Calibri" w:eastAsia="Times New Roman" w:hAnsi="Calibri" w:cs="Calibri"/>
              </w:rPr>
            </w:pPr>
            <w:r w:rsidRPr="00557912">
              <w:rPr>
                <w:rFonts w:ascii="Calibri" w:eastAsia="Times New Roman" w:hAnsi="Calibri" w:cs="Calibri"/>
              </w:rPr>
              <w:t xml:space="preserve">Bunch Grass Farm </w:t>
            </w:r>
            <w:r w:rsidRPr="00557912">
              <w:rPr>
                <w:rFonts w:ascii="Calibri" w:eastAsia="Times New Roman" w:hAnsi="Calibri" w:cs="Calibri"/>
                <w:i/>
                <w:iCs/>
              </w:rPr>
              <w:t>C. parvum</w:t>
            </w:r>
            <w:r w:rsidRPr="00557912">
              <w:rPr>
                <w:rFonts w:ascii="Calibri" w:eastAsia="Times New Roman" w:hAnsi="Calibri" w:cs="Calibri"/>
              </w:rPr>
              <w:t xml:space="preserve"> </w:t>
            </w:r>
          </w:p>
        </w:tc>
        <w:tc>
          <w:tcPr>
            <w:tcW w:w="1440" w:type="dxa"/>
            <w:tcBorders>
              <w:top w:val="nil"/>
              <w:left w:val="single" w:sz="4" w:space="0" w:color="auto"/>
              <w:bottom w:val="single" w:sz="4" w:space="0" w:color="auto"/>
              <w:right w:val="nil"/>
            </w:tcBorders>
            <w:shd w:val="clear" w:color="auto" w:fill="auto"/>
            <w:vAlign w:val="center"/>
            <w:hideMark/>
          </w:tcPr>
          <w:p w14:paraId="2300F71C" w14:textId="77777777" w:rsidR="00557912" w:rsidRPr="00557912" w:rsidRDefault="00557912" w:rsidP="00557912">
            <w:pPr>
              <w:spacing w:after="0" w:line="240" w:lineRule="auto"/>
              <w:jc w:val="center"/>
              <w:rPr>
                <w:rFonts w:ascii="Calibri" w:eastAsia="Times New Roman" w:hAnsi="Calibri" w:cs="Calibri"/>
              </w:rPr>
            </w:pPr>
            <w:r w:rsidRPr="00557912">
              <w:rPr>
                <w:rFonts w:ascii="Calibri" w:eastAsia="Times New Roman" w:hAnsi="Calibri" w:cs="Calibri"/>
              </w:rPr>
              <w:t xml:space="preserve">Wild                </w:t>
            </w:r>
            <w:r w:rsidRPr="00557912">
              <w:rPr>
                <w:rFonts w:ascii="Calibri" w:eastAsia="Times New Roman" w:hAnsi="Calibri" w:cs="Calibri"/>
                <w:i/>
                <w:iCs/>
              </w:rPr>
              <w:t>C. parvum</w:t>
            </w:r>
            <w:r w:rsidRPr="00557912">
              <w:rPr>
                <w:rFonts w:ascii="Calibri" w:eastAsia="Times New Roman" w:hAnsi="Calibri" w:cs="Calibri"/>
              </w:rPr>
              <w:t xml:space="preserve"> </w:t>
            </w:r>
          </w:p>
        </w:tc>
        <w:tc>
          <w:tcPr>
            <w:tcW w:w="1530" w:type="dxa"/>
            <w:tcBorders>
              <w:top w:val="nil"/>
              <w:left w:val="single" w:sz="4" w:space="0" w:color="auto"/>
              <w:bottom w:val="single" w:sz="4" w:space="0" w:color="auto"/>
              <w:right w:val="nil"/>
            </w:tcBorders>
            <w:shd w:val="clear" w:color="auto" w:fill="auto"/>
            <w:noWrap/>
            <w:vAlign w:val="center"/>
            <w:hideMark/>
          </w:tcPr>
          <w:p w14:paraId="7714AA29" w14:textId="77777777" w:rsidR="00557912" w:rsidRPr="00557912" w:rsidRDefault="00557912" w:rsidP="00557912">
            <w:pPr>
              <w:spacing w:after="0" w:line="240" w:lineRule="auto"/>
              <w:jc w:val="center"/>
              <w:rPr>
                <w:rFonts w:ascii="Calibri" w:eastAsia="Times New Roman" w:hAnsi="Calibri" w:cs="Calibri"/>
              </w:rPr>
            </w:pPr>
            <w:r w:rsidRPr="00557912">
              <w:rPr>
                <w:rFonts w:ascii="Calibri" w:eastAsia="Times New Roman" w:hAnsi="Calibri" w:cs="Calibri"/>
                <w:i/>
                <w:iCs/>
              </w:rPr>
              <w:t>C. hominis</w:t>
            </w:r>
            <w:r w:rsidRPr="00557912">
              <w:rPr>
                <w:rFonts w:ascii="Calibri" w:eastAsia="Times New Roman" w:hAnsi="Calibri" w:cs="Calibri"/>
              </w:rPr>
              <w:t xml:space="preserve"> </w:t>
            </w:r>
          </w:p>
        </w:tc>
      </w:tr>
      <w:tr w:rsidR="00557912" w:rsidRPr="00557912" w14:paraId="710278AE" w14:textId="77777777" w:rsidTr="00557912">
        <w:trPr>
          <w:trHeight w:val="300"/>
        </w:trPr>
        <w:tc>
          <w:tcPr>
            <w:tcW w:w="1780" w:type="dxa"/>
            <w:tcBorders>
              <w:top w:val="nil"/>
              <w:left w:val="nil"/>
              <w:bottom w:val="nil"/>
              <w:right w:val="nil"/>
            </w:tcBorders>
            <w:shd w:val="clear" w:color="auto" w:fill="E7E6E6" w:themeFill="background2"/>
            <w:noWrap/>
            <w:vAlign w:val="center"/>
            <w:hideMark/>
          </w:tcPr>
          <w:p w14:paraId="5E69C566" w14:textId="77777777" w:rsidR="00557912" w:rsidRPr="00557912" w:rsidRDefault="00557912" w:rsidP="00557912">
            <w:pPr>
              <w:spacing w:after="0" w:line="240" w:lineRule="auto"/>
              <w:jc w:val="center"/>
              <w:rPr>
                <w:rFonts w:ascii="Calibri" w:eastAsia="Times New Roman" w:hAnsi="Calibri" w:cs="Calibri"/>
                <w:b/>
                <w:bCs/>
                <w:color w:val="000000"/>
              </w:rPr>
            </w:pPr>
            <w:r w:rsidRPr="00557912">
              <w:rPr>
                <w:rFonts w:ascii="Calibri" w:eastAsia="Times New Roman" w:hAnsi="Calibri" w:cs="Calibri"/>
                <w:b/>
                <w:bCs/>
                <w:color w:val="000000"/>
              </w:rPr>
              <w:t>1</w:t>
            </w:r>
          </w:p>
        </w:tc>
        <w:tc>
          <w:tcPr>
            <w:tcW w:w="1460" w:type="dxa"/>
            <w:tcBorders>
              <w:top w:val="nil"/>
              <w:left w:val="nil"/>
              <w:bottom w:val="nil"/>
              <w:right w:val="nil"/>
            </w:tcBorders>
            <w:shd w:val="clear" w:color="auto" w:fill="E7E6E6" w:themeFill="background2"/>
            <w:noWrap/>
            <w:hideMark/>
          </w:tcPr>
          <w:p w14:paraId="1AC6B88B" w14:textId="160B4011"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0.29</w:t>
            </w:r>
          </w:p>
        </w:tc>
        <w:tc>
          <w:tcPr>
            <w:tcW w:w="1800" w:type="dxa"/>
            <w:tcBorders>
              <w:top w:val="nil"/>
              <w:left w:val="nil"/>
              <w:bottom w:val="nil"/>
              <w:right w:val="nil"/>
            </w:tcBorders>
            <w:shd w:val="clear" w:color="auto" w:fill="E7E6E6" w:themeFill="background2"/>
            <w:noWrap/>
            <w:hideMark/>
          </w:tcPr>
          <w:p w14:paraId="54A261D8" w14:textId="48A58D5D"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1.3</w:t>
            </w:r>
          </w:p>
        </w:tc>
        <w:tc>
          <w:tcPr>
            <w:tcW w:w="1440" w:type="dxa"/>
            <w:tcBorders>
              <w:top w:val="nil"/>
              <w:left w:val="nil"/>
              <w:bottom w:val="nil"/>
              <w:right w:val="nil"/>
            </w:tcBorders>
            <w:shd w:val="clear" w:color="auto" w:fill="E7E6E6" w:themeFill="background2"/>
            <w:noWrap/>
            <w:hideMark/>
          </w:tcPr>
          <w:p w14:paraId="749081E5"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0.0031</w:t>
            </w:r>
          </w:p>
        </w:tc>
        <w:tc>
          <w:tcPr>
            <w:tcW w:w="1530" w:type="dxa"/>
            <w:tcBorders>
              <w:top w:val="nil"/>
              <w:left w:val="nil"/>
              <w:bottom w:val="nil"/>
              <w:right w:val="nil"/>
            </w:tcBorders>
            <w:shd w:val="clear" w:color="auto" w:fill="E7E6E6" w:themeFill="background2"/>
            <w:noWrap/>
            <w:hideMark/>
          </w:tcPr>
          <w:p w14:paraId="66D413A4" w14:textId="63F2C3FC" w:rsidR="00557912" w:rsidRPr="00557912" w:rsidRDefault="00557912" w:rsidP="005620EB">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1.</w:t>
            </w:r>
            <w:r w:rsidR="005620EB">
              <w:rPr>
                <w:rFonts w:ascii="Calibri" w:eastAsia="Times New Roman" w:hAnsi="Calibri" w:cs="Calibri"/>
                <w:color w:val="000000"/>
              </w:rPr>
              <w:t>4</w:t>
            </w:r>
          </w:p>
        </w:tc>
      </w:tr>
      <w:tr w:rsidR="00557912" w:rsidRPr="00557912" w14:paraId="79B83030" w14:textId="77777777" w:rsidTr="00557912">
        <w:trPr>
          <w:trHeight w:val="300"/>
        </w:trPr>
        <w:tc>
          <w:tcPr>
            <w:tcW w:w="1780" w:type="dxa"/>
            <w:tcBorders>
              <w:top w:val="nil"/>
              <w:left w:val="nil"/>
              <w:bottom w:val="nil"/>
              <w:right w:val="nil"/>
            </w:tcBorders>
            <w:shd w:val="clear" w:color="auto" w:fill="auto"/>
            <w:noWrap/>
            <w:vAlign w:val="center"/>
            <w:hideMark/>
          </w:tcPr>
          <w:p w14:paraId="06DC9FF4" w14:textId="77777777" w:rsidR="00557912" w:rsidRPr="00557912" w:rsidRDefault="00557912" w:rsidP="00557912">
            <w:pPr>
              <w:spacing w:after="0" w:line="240" w:lineRule="auto"/>
              <w:jc w:val="center"/>
              <w:rPr>
                <w:rFonts w:ascii="Calibri" w:eastAsia="Times New Roman" w:hAnsi="Calibri" w:cs="Calibri"/>
                <w:b/>
                <w:bCs/>
                <w:color w:val="000000"/>
              </w:rPr>
            </w:pPr>
            <w:r w:rsidRPr="00557912">
              <w:rPr>
                <w:rFonts w:ascii="Calibri" w:eastAsia="Times New Roman" w:hAnsi="Calibri" w:cs="Calibri"/>
                <w:b/>
                <w:bCs/>
                <w:color w:val="000000"/>
              </w:rPr>
              <w:t>7</w:t>
            </w:r>
          </w:p>
        </w:tc>
        <w:tc>
          <w:tcPr>
            <w:tcW w:w="1460" w:type="dxa"/>
            <w:tcBorders>
              <w:top w:val="nil"/>
              <w:left w:val="nil"/>
              <w:bottom w:val="nil"/>
              <w:right w:val="nil"/>
            </w:tcBorders>
            <w:shd w:val="clear" w:color="auto" w:fill="auto"/>
            <w:noWrap/>
            <w:hideMark/>
          </w:tcPr>
          <w:p w14:paraId="58F1071D"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0.0028</w:t>
            </w:r>
          </w:p>
        </w:tc>
        <w:tc>
          <w:tcPr>
            <w:tcW w:w="1800" w:type="dxa"/>
            <w:tcBorders>
              <w:top w:val="nil"/>
              <w:left w:val="nil"/>
              <w:bottom w:val="nil"/>
              <w:right w:val="nil"/>
            </w:tcBorders>
            <w:shd w:val="clear" w:color="auto" w:fill="auto"/>
            <w:noWrap/>
            <w:hideMark/>
          </w:tcPr>
          <w:p w14:paraId="31AADB92"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0.0017</w:t>
            </w:r>
          </w:p>
        </w:tc>
        <w:tc>
          <w:tcPr>
            <w:tcW w:w="1440" w:type="dxa"/>
            <w:tcBorders>
              <w:top w:val="nil"/>
              <w:left w:val="nil"/>
              <w:bottom w:val="nil"/>
              <w:right w:val="nil"/>
            </w:tcBorders>
            <w:shd w:val="clear" w:color="auto" w:fill="auto"/>
            <w:noWrap/>
            <w:hideMark/>
          </w:tcPr>
          <w:p w14:paraId="02B6496F"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0.0028</w:t>
            </w:r>
          </w:p>
        </w:tc>
        <w:tc>
          <w:tcPr>
            <w:tcW w:w="1530" w:type="dxa"/>
            <w:tcBorders>
              <w:top w:val="nil"/>
              <w:left w:val="nil"/>
              <w:bottom w:val="nil"/>
              <w:right w:val="nil"/>
            </w:tcBorders>
            <w:shd w:val="clear" w:color="auto" w:fill="auto"/>
            <w:noWrap/>
            <w:hideMark/>
          </w:tcPr>
          <w:p w14:paraId="262BCF30" w14:textId="735586F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0.02</w:t>
            </w:r>
            <w:r w:rsidR="005620EB">
              <w:rPr>
                <w:rFonts w:ascii="Calibri" w:eastAsia="Times New Roman" w:hAnsi="Calibri" w:cs="Calibri"/>
                <w:color w:val="000000"/>
              </w:rPr>
              <w:t>1</w:t>
            </w:r>
          </w:p>
        </w:tc>
      </w:tr>
      <w:tr w:rsidR="00557912" w:rsidRPr="00557912" w14:paraId="2653C3CA" w14:textId="77777777" w:rsidTr="00557912">
        <w:trPr>
          <w:trHeight w:val="300"/>
        </w:trPr>
        <w:tc>
          <w:tcPr>
            <w:tcW w:w="1780" w:type="dxa"/>
            <w:tcBorders>
              <w:top w:val="nil"/>
              <w:left w:val="nil"/>
              <w:bottom w:val="nil"/>
              <w:right w:val="nil"/>
            </w:tcBorders>
            <w:shd w:val="clear" w:color="auto" w:fill="E7E6E6" w:themeFill="background2"/>
            <w:noWrap/>
            <w:vAlign w:val="center"/>
            <w:hideMark/>
          </w:tcPr>
          <w:p w14:paraId="2A1DAAC8" w14:textId="77777777" w:rsidR="00557912" w:rsidRPr="00557912" w:rsidRDefault="00557912" w:rsidP="00557912">
            <w:pPr>
              <w:spacing w:after="0" w:line="240" w:lineRule="auto"/>
              <w:jc w:val="center"/>
              <w:rPr>
                <w:rFonts w:ascii="Calibri" w:eastAsia="Times New Roman" w:hAnsi="Calibri" w:cs="Calibri"/>
                <w:b/>
                <w:bCs/>
                <w:color w:val="000000"/>
              </w:rPr>
            </w:pPr>
            <w:r w:rsidRPr="00557912">
              <w:rPr>
                <w:rFonts w:ascii="Calibri" w:eastAsia="Times New Roman" w:hAnsi="Calibri" w:cs="Calibri"/>
                <w:b/>
                <w:bCs/>
                <w:color w:val="000000"/>
              </w:rPr>
              <w:t>6</w:t>
            </w:r>
          </w:p>
        </w:tc>
        <w:tc>
          <w:tcPr>
            <w:tcW w:w="1460" w:type="dxa"/>
            <w:tcBorders>
              <w:top w:val="nil"/>
              <w:left w:val="nil"/>
              <w:bottom w:val="nil"/>
              <w:right w:val="nil"/>
            </w:tcBorders>
            <w:shd w:val="clear" w:color="auto" w:fill="E7E6E6" w:themeFill="background2"/>
            <w:noWrap/>
            <w:hideMark/>
          </w:tcPr>
          <w:p w14:paraId="4F2D928C"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0.0010</w:t>
            </w:r>
          </w:p>
        </w:tc>
        <w:tc>
          <w:tcPr>
            <w:tcW w:w="1800" w:type="dxa"/>
            <w:tcBorders>
              <w:top w:val="nil"/>
              <w:left w:val="nil"/>
              <w:bottom w:val="nil"/>
              <w:right w:val="nil"/>
            </w:tcBorders>
            <w:shd w:val="clear" w:color="auto" w:fill="E7E6E6" w:themeFill="background2"/>
            <w:noWrap/>
            <w:hideMark/>
          </w:tcPr>
          <w:p w14:paraId="225BE12C"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0.0005</w:t>
            </w:r>
          </w:p>
        </w:tc>
        <w:tc>
          <w:tcPr>
            <w:tcW w:w="1440" w:type="dxa"/>
            <w:tcBorders>
              <w:top w:val="nil"/>
              <w:left w:val="nil"/>
              <w:bottom w:val="nil"/>
              <w:right w:val="nil"/>
            </w:tcBorders>
            <w:shd w:val="clear" w:color="auto" w:fill="E7E6E6" w:themeFill="background2"/>
            <w:noWrap/>
            <w:hideMark/>
          </w:tcPr>
          <w:p w14:paraId="39DA266F"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0.0004</w:t>
            </w:r>
          </w:p>
        </w:tc>
        <w:tc>
          <w:tcPr>
            <w:tcW w:w="1530" w:type="dxa"/>
            <w:tcBorders>
              <w:top w:val="nil"/>
              <w:left w:val="nil"/>
              <w:bottom w:val="nil"/>
              <w:right w:val="nil"/>
            </w:tcBorders>
            <w:shd w:val="clear" w:color="auto" w:fill="E7E6E6" w:themeFill="background2"/>
            <w:noWrap/>
            <w:hideMark/>
          </w:tcPr>
          <w:p w14:paraId="010134D0"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0.0030</w:t>
            </w:r>
          </w:p>
        </w:tc>
      </w:tr>
      <w:tr w:rsidR="00557912" w:rsidRPr="00557912" w14:paraId="51DE5136" w14:textId="77777777" w:rsidTr="00557912">
        <w:trPr>
          <w:trHeight w:val="300"/>
        </w:trPr>
        <w:tc>
          <w:tcPr>
            <w:tcW w:w="1780" w:type="dxa"/>
            <w:tcBorders>
              <w:top w:val="nil"/>
              <w:left w:val="nil"/>
              <w:bottom w:val="nil"/>
              <w:right w:val="nil"/>
            </w:tcBorders>
            <w:shd w:val="clear" w:color="auto" w:fill="auto"/>
            <w:noWrap/>
            <w:vAlign w:val="center"/>
            <w:hideMark/>
          </w:tcPr>
          <w:p w14:paraId="768AE702" w14:textId="77777777" w:rsidR="00557912" w:rsidRPr="00557912" w:rsidRDefault="00557912" w:rsidP="00557912">
            <w:pPr>
              <w:spacing w:after="0" w:line="240" w:lineRule="auto"/>
              <w:jc w:val="center"/>
              <w:rPr>
                <w:rFonts w:ascii="Calibri" w:eastAsia="Times New Roman" w:hAnsi="Calibri" w:cs="Calibri"/>
                <w:b/>
                <w:bCs/>
                <w:color w:val="000000"/>
              </w:rPr>
            </w:pPr>
            <w:r w:rsidRPr="00557912">
              <w:rPr>
                <w:rFonts w:ascii="Calibri" w:eastAsia="Times New Roman" w:hAnsi="Calibri" w:cs="Calibri"/>
                <w:b/>
                <w:bCs/>
                <w:color w:val="000000"/>
              </w:rPr>
              <w:t>10</w:t>
            </w:r>
          </w:p>
        </w:tc>
        <w:tc>
          <w:tcPr>
            <w:tcW w:w="1460" w:type="dxa"/>
            <w:tcBorders>
              <w:top w:val="nil"/>
              <w:left w:val="nil"/>
              <w:bottom w:val="nil"/>
              <w:right w:val="nil"/>
            </w:tcBorders>
            <w:shd w:val="clear" w:color="auto" w:fill="auto"/>
            <w:noWrap/>
            <w:hideMark/>
          </w:tcPr>
          <w:p w14:paraId="49CD4022" w14:textId="3327AB91"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0.06</w:t>
            </w:r>
            <w:r w:rsidR="005620EB">
              <w:rPr>
                <w:rFonts w:ascii="Calibri" w:eastAsia="Times New Roman" w:hAnsi="Calibri" w:cs="Calibri"/>
                <w:color w:val="000000"/>
              </w:rPr>
              <w:t>6</w:t>
            </w:r>
          </w:p>
        </w:tc>
        <w:tc>
          <w:tcPr>
            <w:tcW w:w="1800" w:type="dxa"/>
            <w:tcBorders>
              <w:top w:val="nil"/>
              <w:left w:val="nil"/>
              <w:bottom w:val="nil"/>
              <w:right w:val="nil"/>
            </w:tcBorders>
            <w:shd w:val="clear" w:color="auto" w:fill="auto"/>
            <w:noWrap/>
            <w:hideMark/>
          </w:tcPr>
          <w:p w14:paraId="62223915" w14:textId="13ED9AA4"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0.02</w:t>
            </w:r>
            <w:r w:rsidR="005620EB">
              <w:rPr>
                <w:rFonts w:ascii="Calibri" w:eastAsia="Times New Roman" w:hAnsi="Calibri" w:cs="Calibri"/>
                <w:color w:val="000000"/>
              </w:rPr>
              <w:t>2</w:t>
            </w:r>
          </w:p>
        </w:tc>
        <w:tc>
          <w:tcPr>
            <w:tcW w:w="1440" w:type="dxa"/>
            <w:tcBorders>
              <w:top w:val="nil"/>
              <w:left w:val="nil"/>
              <w:bottom w:val="nil"/>
              <w:right w:val="nil"/>
            </w:tcBorders>
            <w:shd w:val="clear" w:color="auto" w:fill="auto"/>
            <w:noWrap/>
            <w:hideMark/>
          </w:tcPr>
          <w:p w14:paraId="55F4C793" w14:textId="77777777"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0.0044</w:t>
            </w:r>
          </w:p>
        </w:tc>
        <w:tc>
          <w:tcPr>
            <w:tcW w:w="1530" w:type="dxa"/>
            <w:tcBorders>
              <w:top w:val="nil"/>
              <w:left w:val="nil"/>
              <w:bottom w:val="nil"/>
              <w:right w:val="nil"/>
            </w:tcBorders>
            <w:shd w:val="clear" w:color="auto" w:fill="auto"/>
            <w:noWrap/>
            <w:hideMark/>
          </w:tcPr>
          <w:p w14:paraId="2A99304A" w14:textId="1D524B90"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0.04</w:t>
            </w:r>
            <w:r w:rsidR="005620EB">
              <w:rPr>
                <w:rFonts w:ascii="Calibri" w:eastAsia="Times New Roman" w:hAnsi="Calibri" w:cs="Calibri"/>
                <w:color w:val="000000"/>
              </w:rPr>
              <w:t>9</w:t>
            </w:r>
          </w:p>
        </w:tc>
      </w:tr>
      <w:tr w:rsidR="00557912" w:rsidRPr="00557912" w14:paraId="7F766A56" w14:textId="77777777" w:rsidTr="00557912">
        <w:trPr>
          <w:trHeight w:val="300"/>
        </w:trPr>
        <w:tc>
          <w:tcPr>
            <w:tcW w:w="1780" w:type="dxa"/>
            <w:tcBorders>
              <w:top w:val="nil"/>
              <w:left w:val="nil"/>
              <w:bottom w:val="single" w:sz="4" w:space="0" w:color="auto"/>
              <w:right w:val="nil"/>
            </w:tcBorders>
            <w:shd w:val="clear" w:color="auto" w:fill="E7E6E6" w:themeFill="background2"/>
            <w:noWrap/>
            <w:vAlign w:val="center"/>
            <w:hideMark/>
          </w:tcPr>
          <w:p w14:paraId="58DE65A6" w14:textId="77777777" w:rsidR="00557912" w:rsidRPr="00557912" w:rsidRDefault="00557912" w:rsidP="00557912">
            <w:pPr>
              <w:spacing w:after="0" w:line="240" w:lineRule="auto"/>
              <w:jc w:val="center"/>
              <w:rPr>
                <w:rFonts w:ascii="Calibri" w:eastAsia="Times New Roman" w:hAnsi="Calibri" w:cs="Calibri"/>
                <w:b/>
                <w:bCs/>
                <w:color w:val="000000"/>
              </w:rPr>
            </w:pPr>
            <w:r w:rsidRPr="00557912">
              <w:rPr>
                <w:rFonts w:ascii="Calibri" w:eastAsia="Times New Roman" w:hAnsi="Calibri" w:cs="Calibri"/>
                <w:b/>
                <w:bCs/>
                <w:color w:val="000000"/>
              </w:rPr>
              <w:t>9</w:t>
            </w:r>
          </w:p>
        </w:tc>
        <w:tc>
          <w:tcPr>
            <w:tcW w:w="1460" w:type="dxa"/>
            <w:tcBorders>
              <w:top w:val="nil"/>
              <w:left w:val="nil"/>
              <w:bottom w:val="single" w:sz="4" w:space="0" w:color="auto"/>
              <w:right w:val="nil"/>
            </w:tcBorders>
            <w:shd w:val="clear" w:color="auto" w:fill="E7E6E6" w:themeFill="background2"/>
            <w:noWrap/>
            <w:hideMark/>
          </w:tcPr>
          <w:p w14:paraId="66EE73C2" w14:textId="79299FD0"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0.3</w:t>
            </w:r>
            <w:r w:rsidR="005620EB">
              <w:rPr>
                <w:rFonts w:ascii="Calibri" w:eastAsia="Times New Roman" w:hAnsi="Calibri" w:cs="Calibri"/>
                <w:color w:val="000000"/>
              </w:rPr>
              <w:t>9</w:t>
            </w:r>
          </w:p>
        </w:tc>
        <w:tc>
          <w:tcPr>
            <w:tcW w:w="1800" w:type="dxa"/>
            <w:tcBorders>
              <w:top w:val="nil"/>
              <w:left w:val="nil"/>
              <w:bottom w:val="single" w:sz="4" w:space="0" w:color="auto"/>
              <w:right w:val="nil"/>
            </w:tcBorders>
            <w:shd w:val="clear" w:color="auto" w:fill="E7E6E6" w:themeFill="background2"/>
            <w:noWrap/>
            <w:hideMark/>
          </w:tcPr>
          <w:p w14:paraId="64DBCD3D" w14:textId="4CE4D9DC"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0.91</w:t>
            </w:r>
          </w:p>
        </w:tc>
        <w:tc>
          <w:tcPr>
            <w:tcW w:w="1440" w:type="dxa"/>
            <w:tcBorders>
              <w:top w:val="nil"/>
              <w:left w:val="nil"/>
              <w:bottom w:val="single" w:sz="4" w:space="0" w:color="auto"/>
              <w:right w:val="nil"/>
            </w:tcBorders>
            <w:shd w:val="clear" w:color="auto" w:fill="E7E6E6" w:themeFill="background2"/>
            <w:noWrap/>
            <w:hideMark/>
          </w:tcPr>
          <w:p w14:paraId="5F5D8F59" w14:textId="0286AAF6"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0.4</w:t>
            </w:r>
            <w:r w:rsidR="005620EB">
              <w:rPr>
                <w:rFonts w:ascii="Calibri" w:eastAsia="Times New Roman" w:hAnsi="Calibri" w:cs="Calibri"/>
                <w:color w:val="000000"/>
              </w:rPr>
              <w:t>4</w:t>
            </w:r>
          </w:p>
        </w:tc>
        <w:tc>
          <w:tcPr>
            <w:tcW w:w="1530" w:type="dxa"/>
            <w:tcBorders>
              <w:top w:val="nil"/>
              <w:left w:val="nil"/>
              <w:bottom w:val="single" w:sz="4" w:space="0" w:color="auto"/>
              <w:right w:val="nil"/>
            </w:tcBorders>
            <w:shd w:val="clear" w:color="auto" w:fill="E7E6E6" w:themeFill="background2"/>
            <w:noWrap/>
            <w:hideMark/>
          </w:tcPr>
          <w:p w14:paraId="235142A5" w14:textId="03595146" w:rsidR="00557912" w:rsidRPr="00557912" w:rsidRDefault="00557912" w:rsidP="00557912">
            <w:pPr>
              <w:spacing w:after="0" w:line="240" w:lineRule="auto"/>
              <w:jc w:val="center"/>
              <w:rPr>
                <w:rFonts w:ascii="Calibri" w:eastAsia="Times New Roman" w:hAnsi="Calibri" w:cs="Calibri"/>
                <w:color w:val="000000"/>
              </w:rPr>
            </w:pPr>
            <w:r w:rsidRPr="00557912">
              <w:rPr>
                <w:rFonts w:ascii="Calibri" w:eastAsia="Times New Roman" w:hAnsi="Calibri" w:cs="Calibri"/>
                <w:color w:val="000000"/>
              </w:rPr>
              <w:t>0.78</w:t>
            </w:r>
          </w:p>
        </w:tc>
      </w:tr>
    </w:tbl>
    <w:p w14:paraId="49E65773" w14:textId="66604121" w:rsidR="00F66A64" w:rsidRPr="00FC28BC" w:rsidRDefault="00F66A64" w:rsidP="006A7FFD">
      <w:pPr>
        <w:jc w:val="both"/>
        <w:rPr>
          <w:rFonts w:cstheme="minorHAnsi"/>
        </w:rPr>
      </w:pPr>
    </w:p>
    <w:p w14:paraId="014C5AF5" w14:textId="0360CC9A" w:rsidR="00B84C28" w:rsidRDefault="00FA0BCD" w:rsidP="000B7C83">
      <w:pPr>
        <w:jc w:val="both"/>
        <w:rPr>
          <w:rFonts w:cstheme="minorHAnsi"/>
        </w:rPr>
      </w:pPr>
      <w:r w:rsidRPr="00FC28BC">
        <w:rPr>
          <w:rFonts w:cstheme="minorHAnsi"/>
          <w:b/>
        </w:rPr>
        <w:t>SAR for inhibition of</w:t>
      </w:r>
      <w:r w:rsidR="00EF49D8" w:rsidRPr="00FC28BC">
        <w:rPr>
          <w:rFonts w:cstheme="minorHAnsi"/>
          <w:b/>
        </w:rPr>
        <w:t xml:space="preserve"> </w:t>
      </w:r>
      <w:r w:rsidR="00EF49D8" w:rsidRPr="00FC28BC">
        <w:rPr>
          <w:rFonts w:cstheme="minorHAnsi"/>
          <w:b/>
          <w:i/>
        </w:rPr>
        <w:t>Plasmodium</w:t>
      </w:r>
      <w:r w:rsidRPr="00FC28BC">
        <w:rPr>
          <w:rFonts w:cstheme="minorHAnsi"/>
          <w:b/>
        </w:rPr>
        <w:t xml:space="preserve"> or</w:t>
      </w:r>
      <w:r w:rsidR="00EF49D8" w:rsidRPr="00FC28BC">
        <w:rPr>
          <w:rFonts w:cstheme="minorHAnsi"/>
          <w:b/>
        </w:rPr>
        <w:t xml:space="preserve"> </w:t>
      </w:r>
      <w:r w:rsidR="00EF49D8" w:rsidRPr="00FC28BC">
        <w:rPr>
          <w:rFonts w:cstheme="minorHAnsi"/>
          <w:b/>
          <w:i/>
        </w:rPr>
        <w:t>Cryptosporidium</w:t>
      </w:r>
      <w:r w:rsidR="006A10D2" w:rsidRPr="00FC28BC">
        <w:rPr>
          <w:rFonts w:cstheme="minorHAnsi"/>
          <w:b/>
        </w:rPr>
        <w:t xml:space="preserve"> </w:t>
      </w:r>
      <w:r w:rsidR="00231063">
        <w:rPr>
          <w:rFonts w:cstheme="minorHAnsi"/>
          <w:b/>
        </w:rPr>
        <w:t>– case study cluster 2</w:t>
      </w:r>
      <w:r w:rsidR="00540E71">
        <w:rPr>
          <w:rFonts w:cstheme="minorHAnsi"/>
        </w:rPr>
        <w:t xml:space="preserve">. </w:t>
      </w:r>
      <w:r w:rsidR="00D925A9">
        <w:rPr>
          <w:rFonts w:cstheme="minorHAnsi"/>
        </w:rPr>
        <w:t>Cluster 2,</w:t>
      </w:r>
      <w:r w:rsidR="00231063">
        <w:rPr>
          <w:rFonts w:cstheme="minorHAnsi"/>
        </w:rPr>
        <w:t xml:space="preserve"> which is based on </w:t>
      </w:r>
      <w:r w:rsidR="00BA5D9A">
        <w:rPr>
          <w:rFonts w:cstheme="minorHAnsi"/>
        </w:rPr>
        <w:t xml:space="preserve">a </w:t>
      </w:r>
      <w:r w:rsidR="00D10A27" w:rsidRPr="00FC28BC">
        <w:rPr>
          <w:rFonts w:cstheme="minorHAnsi"/>
        </w:rPr>
        <w:t xml:space="preserve">N-carbamoylazole </w:t>
      </w:r>
      <w:r w:rsidR="00231063">
        <w:rPr>
          <w:rFonts w:cstheme="minorHAnsi"/>
        </w:rPr>
        <w:t>core (</w:t>
      </w:r>
      <w:r w:rsidR="00786333">
        <w:rPr>
          <w:rFonts w:cstheme="minorHAnsi"/>
        </w:rPr>
        <w:t>compound</w:t>
      </w:r>
      <w:r w:rsidR="00D925A9">
        <w:rPr>
          <w:rFonts w:cstheme="minorHAnsi"/>
        </w:rPr>
        <w:t>s</w:t>
      </w:r>
      <w:r w:rsidR="00786333">
        <w:rPr>
          <w:rFonts w:cstheme="minorHAnsi"/>
        </w:rPr>
        <w:t xml:space="preserve"> </w:t>
      </w:r>
      <w:r w:rsidR="00786333" w:rsidRPr="00D925A9">
        <w:rPr>
          <w:rFonts w:cstheme="minorHAnsi"/>
          <w:b/>
          <w:bCs/>
        </w:rPr>
        <w:t>2</w:t>
      </w:r>
      <w:r w:rsidR="00786333">
        <w:rPr>
          <w:rFonts w:cstheme="minorHAnsi"/>
        </w:rPr>
        <w:t xml:space="preserve"> and </w:t>
      </w:r>
      <w:r w:rsidR="00786333" w:rsidRPr="00D925A9">
        <w:rPr>
          <w:rFonts w:cstheme="minorHAnsi"/>
          <w:b/>
          <w:bCs/>
        </w:rPr>
        <w:t>3</w:t>
      </w:r>
      <w:r w:rsidR="00786333">
        <w:rPr>
          <w:rFonts w:cstheme="minorHAnsi"/>
        </w:rPr>
        <w:t>)</w:t>
      </w:r>
      <w:r w:rsidR="00D925A9">
        <w:rPr>
          <w:rFonts w:cstheme="minorHAnsi"/>
        </w:rPr>
        <w:t xml:space="preserve">, </w:t>
      </w:r>
      <w:r w:rsidR="006C21C0">
        <w:rPr>
          <w:rFonts w:cstheme="minorHAnsi"/>
        </w:rPr>
        <w:t>is of note</w:t>
      </w:r>
      <w:r w:rsidR="00D925A9">
        <w:rPr>
          <w:rFonts w:cstheme="minorHAnsi"/>
        </w:rPr>
        <w:t xml:space="preserve"> because</w:t>
      </w:r>
      <w:r w:rsidR="00BA5D9A">
        <w:rPr>
          <w:rFonts w:cstheme="minorHAnsi"/>
        </w:rPr>
        <w:t xml:space="preserve"> </w:t>
      </w:r>
      <w:r w:rsidR="001D3945">
        <w:rPr>
          <w:rFonts w:cstheme="minorHAnsi"/>
        </w:rPr>
        <w:t>i</w:t>
      </w:r>
      <w:r w:rsidR="00231063">
        <w:rPr>
          <w:rFonts w:cstheme="minorHAnsi"/>
        </w:rPr>
        <w:t xml:space="preserve">ts consistent SAR </w:t>
      </w:r>
      <w:r w:rsidR="00AD7558">
        <w:rPr>
          <w:rFonts w:cstheme="minorHAnsi"/>
        </w:rPr>
        <w:t>against</w:t>
      </w:r>
      <w:r w:rsidR="00BC7ACE">
        <w:rPr>
          <w:rFonts w:cstheme="minorHAnsi"/>
        </w:rPr>
        <w:t xml:space="preserve"> the apicomplexa </w:t>
      </w:r>
      <w:r w:rsidR="00786333" w:rsidRPr="006A7FFD">
        <w:rPr>
          <w:rFonts w:cstheme="minorHAnsi"/>
          <w:i/>
          <w:iCs/>
        </w:rPr>
        <w:t>Pf</w:t>
      </w:r>
      <w:r w:rsidR="00D925A9">
        <w:rPr>
          <w:rFonts w:cstheme="minorHAnsi"/>
        </w:rPr>
        <w:t xml:space="preserve"> </w:t>
      </w:r>
      <w:r w:rsidR="00BC7ACE">
        <w:rPr>
          <w:rFonts w:cstheme="minorHAnsi"/>
        </w:rPr>
        <w:t>make of this chemical series an attractive starting point for a parasite</w:t>
      </w:r>
      <w:r w:rsidR="00231063">
        <w:rPr>
          <w:rFonts w:cstheme="minorHAnsi"/>
        </w:rPr>
        <w:t>-hopping strateg</w:t>
      </w:r>
      <w:r w:rsidR="001D3945">
        <w:rPr>
          <w:rFonts w:cstheme="minorHAnsi"/>
        </w:rPr>
        <w:t>y</w:t>
      </w:r>
      <w:r w:rsidR="008D3D00">
        <w:rPr>
          <w:rFonts w:cstheme="minorHAnsi"/>
        </w:rPr>
        <w:t xml:space="preserve"> </w:t>
      </w:r>
      <w:r w:rsidR="008D3D00">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23735C">
        <w:rPr>
          <w:rFonts w:cstheme="minorHAnsi"/>
        </w:rPr>
        <w:instrText xml:space="preserve"> ADDIN EN.CITE </w:instrText>
      </w:r>
      <w:r w:rsidR="0023735C">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8D3D00">
        <w:rPr>
          <w:rFonts w:cstheme="minorHAnsi"/>
        </w:rPr>
      </w:r>
      <w:r w:rsidR="008D3D00">
        <w:rPr>
          <w:rFonts w:cstheme="minorHAnsi"/>
        </w:rPr>
        <w:fldChar w:fldCharType="separate"/>
      </w:r>
      <w:r w:rsidR="0023735C" w:rsidRPr="0023735C">
        <w:rPr>
          <w:rFonts w:cstheme="minorHAnsi"/>
          <w:noProof/>
          <w:vertAlign w:val="superscript"/>
        </w:rPr>
        <w:t>22</w:t>
      </w:r>
      <w:r w:rsidR="008D3D00">
        <w:rPr>
          <w:rFonts w:cstheme="minorHAnsi"/>
        </w:rPr>
        <w:fldChar w:fldCharType="end"/>
      </w:r>
      <w:r w:rsidR="00BC7ACE">
        <w:rPr>
          <w:rFonts w:cstheme="minorHAnsi"/>
        </w:rPr>
        <w:t>. In addition,</w:t>
      </w:r>
      <w:r w:rsidR="00DC44C9">
        <w:rPr>
          <w:rFonts w:cstheme="minorHAnsi"/>
        </w:rPr>
        <w:t xml:space="preserve"> this core was interesting due to their </w:t>
      </w:r>
      <w:r w:rsidR="00BC7ACE">
        <w:rPr>
          <w:rFonts w:cstheme="minorHAnsi"/>
        </w:rPr>
        <w:t>efficacy on</w:t>
      </w:r>
      <w:r w:rsidR="00231063">
        <w:rPr>
          <w:rFonts w:cstheme="minorHAnsi"/>
        </w:rPr>
        <w:t xml:space="preserve"> increasing glucose tolerance by inhibiting </w:t>
      </w:r>
      <w:r w:rsidR="00BC7ACE">
        <w:rPr>
          <w:rFonts w:cstheme="minorHAnsi"/>
        </w:rPr>
        <w:t xml:space="preserve">Dipetptidyl peptidase IV (DPP-IV) which is mainly located </w:t>
      </w:r>
      <w:r w:rsidR="00231063">
        <w:rPr>
          <w:rFonts w:cstheme="minorHAnsi"/>
        </w:rPr>
        <w:t>on the brush border epithelium of the small intestine</w:t>
      </w:r>
      <w:r w:rsidR="008D3D00">
        <w:rPr>
          <w:rFonts w:cstheme="minorHAnsi"/>
        </w:rPr>
        <w:t xml:space="preserve"> </w:t>
      </w:r>
      <w:r w:rsidR="008D3D00">
        <w:rPr>
          <w:rFonts w:cstheme="minorHAnsi"/>
        </w:rPr>
        <w:fldChar w:fldCharType="begin">
          <w:fldData xml:space="preserve">PEVuZE5vdGU+PENpdGU+PEF1dGhvcj5IYW5zZW48L0F1dGhvcj48WWVhcj4xOTk5PC9ZZWFyPjxS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</w:fldData>
        </w:fldChar>
      </w:r>
      <w:r w:rsidR="0023735C">
        <w:rPr>
          <w:rFonts w:cstheme="minorHAnsi"/>
        </w:rPr>
        <w:instrText xml:space="preserve"> ADDIN EN.CITE </w:instrText>
      </w:r>
      <w:r w:rsidR="0023735C">
        <w:rPr>
          <w:rFonts w:cstheme="minorHAnsi"/>
        </w:rPr>
        <w:fldChar w:fldCharType="begin">
          <w:fldData xml:space="preserve">PEVuZE5vdGU+PENpdGU+PEF1dGhvcj5IYW5zZW48L0F1dGhvcj48WWVhcj4xOTk5PC9ZZWFyPjxS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8D3D00">
        <w:rPr>
          <w:rFonts w:cstheme="minorHAnsi"/>
        </w:rPr>
      </w:r>
      <w:r w:rsidR="008D3D00">
        <w:rPr>
          <w:rFonts w:cstheme="minorHAnsi"/>
        </w:rPr>
        <w:fldChar w:fldCharType="separate"/>
      </w:r>
      <w:r w:rsidR="0023735C" w:rsidRPr="0023735C">
        <w:rPr>
          <w:rFonts w:cstheme="minorHAnsi"/>
          <w:noProof/>
          <w:vertAlign w:val="superscript"/>
        </w:rPr>
        <w:t>23</w:t>
      </w:r>
      <w:r w:rsidR="008D3D00">
        <w:rPr>
          <w:rFonts w:cstheme="minorHAnsi"/>
        </w:rPr>
        <w:fldChar w:fldCharType="end"/>
      </w:r>
      <w:r w:rsidR="00DC44C9">
        <w:rPr>
          <w:rFonts w:cstheme="minorHAnsi"/>
        </w:rPr>
        <w:t>.</w:t>
      </w:r>
      <w:r w:rsidR="00BC7ACE">
        <w:rPr>
          <w:rFonts w:cstheme="minorHAnsi"/>
        </w:rPr>
        <w:t xml:space="preserve"> </w:t>
      </w:r>
      <w:r w:rsidR="00231063">
        <w:rPr>
          <w:rFonts w:cstheme="minorHAnsi"/>
        </w:rPr>
        <w:t xml:space="preserve">It is an open debate </w:t>
      </w:r>
      <w:r w:rsidR="00BC7ACE">
        <w:rPr>
          <w:rFonts w:cstheme="minorHAnsi"/>
        </w:rPr>
        <w:t xml:space="preserve">in the crypto community </w:t>
      </w:r>
      <w:r w:rsidR="00231063">
        <w:rPr>
          <w:rFonts w:cstheme="minorHAnsi"/>
        </w:rPr>
        <w:t>if s</w:t>
      </w:r>
      <w:r w:rsidR="00AD7558">
        <w:rPr>
          <w:rFonts w:cstheme="minorHAnsi"/>
        </w:rPr>
        <w:t>y</w:t>
      </w:r>
      <w:r w:rsidR="00231063">
        <w:rPr>
          <w:rFonts w:cstheme="minorHAnsi"/>
        </w:rPr>
        <w:t xml:space="preserve">stemic drug exposure is needed to </w:t>
      </w:r>
      <w:r w:rsidR="00DC44C9">
        <w:rPr>
          <w:rFonts w:cstheme="minorHAnsi"/>
        </w:rPr>
        <w:t>control</w:t>
      </w:r>
      <w:r w:rsidR="00AD7558">
        <w:rPr>
          <w:rFonts w:cstheme="minorHAnsi"/>
        </w:rPr>
        <w:t xml:space="preserve"> the infection, therefore, a highly-metabolizable scaffold</w:t>
      </w:r>
      <w:r w:rsidR="00BC7ACE">
        <w:rPr>
          <w:rFonts w:cstheme="minorHAnsi"/>
        </w:rPr>
        <w:t xml:space="preserve"> </w:t>
      </w:r>
      <w:r w:rsidR="00AD7558">
        <w:rPr>
          <w:rFonts w:cstheme="minorHAnsi"/>
        </w:rPr>
        <w:t>in blood</w:t>
      </w:r>
      <w:r w:rsidR="00BC7ACE">
        <w:rPr>
          <w:rFonts w:cstheme="minorHAnsi"/>
        </w:rPr>
        <w:t>, like the N-carbamoylazole</w:t>
      </w:r>
      <w:r w:rsidR="00DC44C9">
        <w:rPr>
          <w:rFonts w:cstheme="minorHAnsi"/>
        </w:rPr>
        <w:t xml:space="preserve"> series</w:t>
      </w:r>
      <w:r w:rsidR="00BC7ACE">
        <w:rPr>
          <w:rFonts w:cstheme="minorHAnsi"/>
        </w:rPr>
        <w:t xml:space="preserve">, </w:t>
      </w:r>
      <w:r w:rsidR="00AD7558">
        <w:rPr>
          <w:rFonts w:cstheme="minorHAnsi"/>
        </w:rPr>
        <w:t>but with a good residence time in the intestine, could be an attractive chemical series to treat cryptosporidiosis, as potential side effects d</w:t>
      </w:r>
      <w:r w:rsidR="008524BF">
        <w:rPr>
          <w:rFonts w:cstheme="minorHAnsi"/>
        </w:rPr>
        <w:t>u</w:t>
      </w:r>
      <w:r w:rsidR="00AD7558">
        <w:rPr>
          <w:rFonts w:cstheme="minorHAnsi"/>
        </w:rPr>
        <w:t xml:space="preserve">e to distribution in the organisms would be </w:t>
      </w:r>
      <w:r w:rsidR="00BC7ACE">
        <w:rPr>
          <w:rFonts w:cstheme="minorHAnsi"/>
        </w:rPr>
        <w:t>mitigated</w:t>
      </w:r>
      <w:r w:rsidR="00AD7558">
        <w:rPr>
          <w:rFonts w:cstheme="minorHAnsi"/>
        </w:rPr>
        <w:t>.</w:t>
      </w:r>
      <w:r w:rsidR="00A735BD">
        <w:rPr>
          <w:rFonts w:cstheme="minorHAnsi"/>
          <w:vertAlign w:val="superscript"/>
        </w:rPr>
        <w:t>21</w:t>
      </w:r>
      <w:r w:rsidR="00AD7558">
        <w:rPr>
          <w:rFonts w:cstheme="minorHAnsi"/>
        </w:rPr>
        <w:t xml:space="preserve"> </w:t>
      </w:r>
      <w:r w:rsidR="00231063">
        <w:rPr>
          <w:rFonts w:cstheme="minorHAnsi"/>
        </w:rPr>
        <w:t xml:space="preserve"> </w:t>
      </w:r>
      <w:r w:rsidR="00D10A27" w:rsidRPr="00FC28BC">
        <w:rPr>
          <w:rFonts w:cstheme="minorHAnsi"/>
        </w:rPr>
        <w:t xml:space="preserve"> </w:t>
      </w:r>
      <w:r w:rsidR="00A735BD">
        <w:rPr>
          <w:rFonts w:cstheme="minorHAnsi"/>
        </w:rPr>
        <w:t xml:space="preserve">For this purpose </w:t>
      </w:r>
      <w:r w:rsidR="00DA0F3B">
        <w:rPr>
          <w:rFonts w:cstheme="minorHAnsi"/>
        </w:rPr>
        <w:t xml:space="preserve"> 4</w:t>
      </w:r>
      <w:r w:rsidR="00D0619B">
        <w:rPr>
          <w:rFonts w:cstheme="minorHAnsi"/>
        </w:rPr>
        <w:t>0</w:t>
      </w:r>
      <w:r w:rsidR="00D10A27" w:rsidRPr="00FC28BC">
        <w:rPr>
          <w:rFonts w:cstheme="minorHAnsi"/>
        </w:rPr>
        <w:t xml:space="preserve"> </w:t>
      </w:r>
      <w:r w:rsidR="00FC28BC" w:rsidRPr="00FC28BC">
        <w:rPr>
          <w:rFonts w:cstheme="minorHAnsi"/>
        </w:rPr>
        <w:t xml:space="preserve">N-carbamoylazole </w:t>
      </w:r>
      <w:r w:rsidR="00D10A27" w:rsidRPr="00FC28BC">
        <w:rPr>
          <w:rFonts w:cstheme="minorHAnsi"/>
        </w:rPr>
        <w:t xml:space="preserve">compounds </w:t>
      </w:r>
      <w:r w:rsidR="00922D95">
        <w:rPr>
          <w:rFonts w:cstheme="minorHAnsi"/>
        </w:rPr>
        <w:t xml:space="preserve">from the GSK collection </w:t>
      </w:r>
      <w:r w:rsidR="00FC28BC">
        <w:rPr>
          <w:rFonts w:cstheme="minorHAnsi"/>
        </w:rPr>
        <w:t xml:space="preserve">with varying </w:t>
      </w:r>
      <w:r w:rsidR="00FC28BC" w:rsidRPr="00FC28BC">
        <w:rPr>
          <w:rFonts w:cstheme="minorHAnsi"/>
          <w:i/>
        </w:rPr>
        <w:t>Pf</w:t>
      </w:r>
      <w:r w:rsidR="00FC28BC">
        <w:rPr>
          <w:rFonts w:cstheme="minorHAnsi"/>
        </w:rPr>
        <w:t xml:space="preserve"> EC</w:t>
      </w:r>
      <w:r w:rsidR="00FC28BC" w:rsidRPr="00DA0F3B">
        <w:rPr>
          <w:rFonts w:cstheme="minorHAnsi"/>
          <w:vertAlign w:val="subscript"/>
        </w:rPr>
        <w:t>50</w:t>
      </w:r>
      <w:r w:rsidR="00FC28BC">
        <w:rPr>
          <w:rFonts w:cstheme="minorHAnsi"/>
        </w:rPr>
        <w:t>s between 1</w:t>
      </w:r>
      <w:r w:rsidR="00DA0F3B">
        <w:rPr>
          <w:rFonts w:cstheme="minorHAnsi"/>
        </w:rPr>
        <w:t>00</w:t>
      </w:r>
      <w:r w:rsidR="00FC28BC">
        <w:rPr>
          <w:rFonts w:cstheme="minorHAnsi"/>
        </w:rPr>
        <w:t xml:space="preserve"> </w:t>
      </w:r>
      <w:r w:rsidR="00DA0F3B">
        <w:rPr>
          <w:rFonts w:cstheme="minorHAnsi"/>
        </w:rPr>
        <w:t>µM and 10</w:t>
      </w:r>
      <w:r w:rsidR="00FC28BC">
        <w:rPr>
          <w:rFonts w:cstheme="minorHAnsi"/>
        </w:rPr>
        <w:t xml:space="preserve"> nM </w:t>
      </w:r>
      <w:r w:rsidR="000B00F3">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0B00F3">
        <w:rPr>
          <w:rFonts w:cstheme="minorHAnsi"/>
        </w:rPr>
        <w:instrText xml:space="preserve"> ADDIN EN.CITE </w:instrText>
      </w:r>
      <w:r w:rsidR="000B00F3">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0B00F3">
        <w:rPr>
          <w:rFonts w:cstheme="minorHAnsi"/>
        </w:rPr>
        <w:instrText xml:space="preserve"> ADDIN EN.CITE.DATA </w:instrText>
      </w:r>
      <w:r w:rsidR="000B00F3">
        <w:rPr>
          <w:rFonts w:cstheme="minorHAnsi"/>
        </w:rPr>
      </w:r>
      <w:r w:rsidR="000B00F3">
        <w:rPr>
          <w:rFonts w:cstheme="minorHAnsi"/>
        </w:rPr>
        <w:fldChar w:fldCharType="end"/>
      </w:r>
      <w:r w:rsidR="000B00F3">
        <w:rPr>
          <w:rFonts w:cstheme="minorHAnsi"/>
        </w:rPr>
      </w:r>
      <w:r w:rsidR="000B00F3">
        <w:rPr>
          <w:rFonts w:cstheme="minorHAnsi"/>
        </w:rPr>
        <w:fldChar w:fldCharType="separate"/>
      </w:r>
      <w:r w:rsidR="000B00F3" w:rsidRPr="000B00F3">
        <w:rPr>
          <w:rFonts w:cstheme="minorHAnsi"/>
          <w:noProof/>
          <w:vertAlign w:val="superscript"/>
        </w:rPr>
        <w:t>22</w:t>
      </w:r>
      <w:r w:rsidR="000B00F3">
        <w:rPr>
          <w:rFonts w:cstheme="minorHAnsi"/>
        </w:rPr>
        <w:fldChar w:fldCharType="end"/>
      </w:r>
      <w:r w:rsidR="000B00F3">
        <w:rPr>
          <w:rFonts w:cstheme="minorHAnsi"/>
        </w:rPr>
        <w:t xml:space="preserve"> </w:t>
      </w:r>
      <w:r w:rsidR="00D10A27" w:rsidRPr="00FC28BC">
        <w:rPr>
          <w:rFonts w:cstheme="minorHAnsi"/>
        </w:rPr>
        <w:t>were</w:t>
      </w:r>
      <w:r w:rsidR="00FC28BC">
        <w:rPr>
          <w:rFonts w:cstheme="minorHAnsi"/>
        </w:rPr>
        <w:t xml:space="preserve"> compared against their </w:t>
      </w:r>
      <w:r w:rsidR="00FC28BC" w:rsidRPr="00866FB1">
        <w:rPr>
          <w:rFonts w:cstheme="minorHAnsi"/>
          <w:i/>
        </w:rPr>
        <w:t>Cp</w:t>
      </w:r>
      <w:r w:rsidR="00FC28BC">
        <w:rPr>
          <w:rFonts w:cstheme="minorHAnsi"/>
        </w:rPr>
        <w:t xml:space="preserve"> </w:t>
      </w:r>
      <w:r w:rsidR="00FC28BC" w:rsidRPr="00EE3D30">
        <w:rPr>
          <w:rFonts w:cstheme="minorHAnsi"/>
        </w:rPr>
        <w:t>EC</w:t>
      </w:r>
      <w:r w:rsidR="00FC28BC" w:rsidRPr="00EE3D30">
        <w:rPr>
          <w:rFonts w:cstheme="minorHAnsi"/>
          <w:vertAlign w:val="subscript"/>
        </w:rPr>
        <w:t>50</w:t>
      </w:r>
      <w:r w:rsidR="00FC28BC" w:rsidRPr="00EE3D30">
        <w:rPr>
          <w:rFonts w:cstheme="minorHAnsi"/>
        </w:rPr>
        <w:t>s (Figure 3</w:t>
      </w:r>
      <w:r w:rsidR="00DA0F3B" w:rsidRPr="00EE3D30">
        <w:rPr>
          <w:rFonts w:cstheme="minorHAnsi"/>
        </w:rPr>
        <w:t>). Of these</w:t>
      </w:r>
      <w:r w:rsidR="00DA0F3B">
        <w:rPr>
          <w:rFonts w:cstheme="minorHAnsi"/>
        </w:rPr>
        <w:t xml:space="preserve"> 40</w:t>
      </w:r>
      <w:r w:rsidR="00FC28BC">
        <w:rPr>
          <w:rFonts w:cstheme="minorHAnsi"/>
        </w:rPr>
        <w:t xml:space="preserve"> compounds, 24 had </w:t>
      </w:r>
      <w:r w:rsidR="00FC28BC" w:rsidRPr="00FC28BC">
        <w:rPr>
          <w:rFonts w:cstheme="minorHAnsi"/>
          <w:i/>
        </w:rPr>
        <w:t>Cp</w:t>
      </w:r>
      <w:r w:rsidR="00FC28BC">
        <w:rPr>
          <w:rFonts w:cstheme="minorHAnsi"/>
        </w:rPr>
        <w:t xml:space="preserve"> EC</w:t>
      </w:r>
      <w:r w:rsidR="00FC28BC" w:rsidRPr="00DA0F3B">
        <w:rPr>
          <w:rFonts w:cstheme="minorHAnsi"/>
          <w:vertAlign w:val="subscript"/>
        </w:rPr>
        <w:t>50</w:t>
      </w:r>
      <w:r w:rsidR="00FC28BC">
        <w:rPr>
          <w:rFonts w:cstheme="minorHAnsi"/>
        </w:rPr>
        <w:t>s of ≤ 1</w:t>
      </w:r>
      <w:r w:rsidR="00FD5997">
        <w:rPr>
          <w:rFonts w:cstheme="minorHAnsi"/>
        </w:rPr>
        <w:t>0</w:t>
      </w:r>
      <w:r w:rsidR="00FC28BC">
        <w:rPr>
          <w:rFonts w:cstheme="minorHAnsi"/>
        </w:rPr>
        <w:t xml:space="preserve"> µM</w:t>
      </w:r>
      <w:r w:rsidR="00A40271">
        <w:rPr>
          <w:rFonts w:cstheme="minorHAnsi"/>
        </w:rPr>
        <w:t xml:space="preserve">. </w:t>
      </w:r>
      <w:r w:rsidR="006C21C0" w:rsidRPr="00866FB1">
        <w:rPr>
          <w:rFonts w:cstheme="minorHAnsi"/>
          <w:color w:val="000000"/>
          <w:shd w:val="clear" w:color="auto" w:fill="FFFFFF"/>
        </w:rPr>
        <w:t xml:space="preserve">SAR differs between the </w:t>
      </w:r>
      <w:r w:rsidR="006C21C0" w:rsidRPr="00866FB1">
        <w:rPr>
          <w:rFonts w:cstheme="minorHAnsi"/>
          <w:i/>
          <w:color w:val="000000"/>
          <w:shd w:val="clear" w:color="auto" w:fill="FFFFFF"/>
        </w:rPr>
        <w:t>Pf</w:t>
      </w:r>
      <w:r w:rsidR="006C21C0" w:rsidRPr="00866FB1">
        <w:rPr>
          <w:rFonts w:cstheme="minorHAnsi"/>
          <w:color w:val="000000"/>
          <w:shd w:val="clear" w:color="auto" w:fill="FFFFFF"/>
        </w:rPr>
        <w:t xml:space="preserve"> and </w:t>
      </w:r>
      <w:r w:rsidR="006C21C0" w:rsidRPr="00866FB1">
        <w:rPr>
          <w:rFonts w:cstheme="minorHAnsi"/>
          <w:i/>
          <w:color w:val="000000"/>
          <w:shd w:val="clear" w:color="auto" w:fill="FFFFFF"/>
        </w:rPr>
        <w:t>Cp</w:t>
      </w:r>
      <w:r w:rsidR="006C21C0" w:rsidRPr="00866FB1">
        <w:rPr>
          <w:rFonts w:cstheme="minorHAnsi"/>
          <w:color w:val="000000"/>
          <w:shd w:val="clear" w:color="auto" w:fill="FFFFFF"/>
        </w:rPr>
        <w:t xml:space="preserve"> and no correlation was found between the potencies</w:t>
      </w:r>
      <w:r w:rsidR="006C21C0" w:rsidRPr="006C21C0" w:rsidDel="006C21C0">
        <w:rPr>
          <w:rFonts w:cstheme="minorHAnsi"/>
        </w:rPr>
        <w:t xml:space="preserve"> </w:t>
      </w:r>
      <w:r w:rsidR="000B7C83">
        <w:rPr>
          <w:rFonts w:cstheme="minorHAnsi"/>
        </w:rPr>
        <w:t>of the two apicomplexa species</w:t>
      </w:r>
      <w:r w:rsidR="00A40271">
        <w:rPr>
          <w:rFonts w:cstheme="minorHAnsi"/>
        </w:rPr>
        <w:t xml:space="preserve">. </w:t>
      </w:r>
      <w:r w:rsidR="00FC28BC">
        <w:rPr>
          <w:rFonts w:cstheme="minorHAnsi"/>
        </w:rPr>
        <w:t xml:space="preserve"> </w:t>
      </w:r>
      <w:r w:rsidR="00A735BD">
        <w:rPr>
          <w:rFonts w:cstheme="minorHAnsi"/>
          <w:i/>
          <w:iCs/>
        </w:rPr>
        <w:t xml:space="preserve">In vivo </w:t>
      </w:r>
      <w:r w:rsidR="00A735BD">
        <w:rPr>
          <w:rFonts w:cstheme="minorHAnsi"/>
        </w:rPr>
        <w:t>activity is discussed in the next section.</w:t>
      </w:r>
    </w:p>
    <w:p w14:paraId="4BFAB2E2" w14:textId="6A195F25" w:rsidR="00536D58" w:rsidRDefault="00A80DA0" w:rsidP="00536D58">
      <w:pPr>
        <w:jc w:val="both"/>
      </w:pPr>
      <w:r>
        <w:rPr>
          <w:b/>
          <w:noProof/>
        </w:rPr>
        <w:lastRenderedPageBreak/>
        <w:drawing>
          <wp:inline distT="0" distB="0" distL="0" distR="0" wp14:anchorId="73192243" wp14:editId="2E1D56ED">
            <wp:extent cx="5943600" cy="35648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igure 3 revised.tif"/>
                    <pic:cNvPicPr/>
                  </pic:nvPicPr>
                  <pic:blipFill>
                    <a:blip r:embed="rId11">
                      <a:extLst>
                        <a:ext uri="{28A0092B-C50C-407E-A947-70E740481C1C}">
                          <a14:useLocalDpi xmlns:a14="http://schemas.microsoft.com/office/drawing/2010/main" val="0"/>
                        </a:ext>
                      </a:extLst>
                    </a:blip>
                    <a:stretch>
                      <a:fillRect/>
                    </a:stretch>
                  </pic:blipFill>
                  <pic:spPr>
                    <a:xfrm>
                      <a:off x="0" y="0"/>
                      <a:ext cx="5943600" cy="3564890"/>
                    </a:xfrm>
                    <a:prstGeom prst="rect">
                      <a:avLst/>
                    </a:prstGeom>
                  </pic:spPr>
                </pic:pic>
              </a:graphicData>
            </a:graphic>
          </wp:inline>
        </w:drawing>
      </w:r>
      <w:r w:rsidR="00536D58" w:rsidRPr="00EE3D30">
        <w:rPr>
          <w:b/>
        </w:rPr>
        <w:t xml:space="preserve">Figure 3: </w:t>
      </w:r>
      <w:r w:rsidR="00536D58" w:rsidRPr="003B44C7">
        <w:rPr>
          <w:b/>
          <w:lang w:val="en-GB"/>
        </w:rPr>
        <w:t>N-carbamoylazole compounds’ structure-activity relationship (SAR) comparing activity</w:t>
      </w:r>
      <w:r w:rsidR="00536D58">
        <w:rPr>
          <w:b/>
          <w:lang w:val="en-GB"/>
        </w:rPr>
        <w:t xml:space="preserve"> (pEC</w:t>
      </w:r>
      <w:r w:rsidR="00536D58" w:rsidRPr="006143AE">
        <w:rPr>
          <w:b/>
          <w:vertAlign w:val="subscript"/>
          <w:lang w:val="en-GB"/>
        </w:rPr>
        <w:t>50</w:t>
      </w:r>
      <w:r w:rsidR="00536D58">
        <w:rPr>
          <w:b/>
          <w:lang w:val="en-GB"/>
        </w:rPr>
        <w:t>)</w:t>
      </w:r>
      <w:r w:rsidR="00536D58" w:rsidRPr="003B44C7">
        <w:rPr>
          <w:b/>
          <w:lang w:val="en-GB"/>
        </w:rPr>
        <w:t xml:space="preserve"> against </w:t>
      </w:r>
      <w:r w:rsidR="00536D58" w:rsidRPr="003B44C7">
        <w:rPr>
          <w:b/>
          <w:i/>
          <w:lang w:val="en-GB"/>
        </w:rPr>
        <w:t xml:space="preserve">P. falciparum </w:t>
      </w:r>
      <w:r w:rsidR="00536D58">
        <w:rPr>
          <w:b/>
          <w:lang w:val="en-GB"/>
        </w:rPr>
        <w:t>(Y-axis)</w:t>
      </w:r>
      <w:r w:rsidR="00536D58" w:rsidRPr="003B44C7">
        <w:rPr>
          <w:b/>
          <w:i/>
          <w:lang w:val="en-GB"/>
        </w:rPr>
        <w:t xml:space="preserve"> </w:t>
      </w:r>
      <w:r w:rsidR="00536D58" w:rsidRPr="003B44C7">
        <w:rPr>
          <w:b/>
          <w:lang w:val="en-GB"/>
        </w:rPr>
        <w:t xml:space="preserve">and </w:t>
      </w:r>
      <w:r w:rsidR="00536D58" w:rsidRPr="003B44C7">
        <w:rPr>
          <w:b/>
          <w:i/>
          <w:lang w:val="en-GB"/>
        </w:rPr>
        <w:t xml:space="preserve">C. parvum </w:t>
      </w:r>
      <w:r w:rsidR="00536D58">
        <w:rPr>
          <w:b/>
          <w:i/>
          <w:lang w:val="en-GB"/>
        </w:rPr>
        <w:t>(X-axis)</w:t>
      </w:r>
      <w:r w:rsidR="00536D58" w:rsidRPr="003B44C7">
        <w:rPr>
          <w:b/>
          <w:i/>
          <w:lang w:val="en-GB"/>
        </w:rPr>
        <w:t>.</w:t>
      </w:r>
      <w:r w:rsidR="00536D58" w:rsidRPr="003B44C7">
        <w:rPr>
          <w:i/>
          <w:lang w:val="en-GB"/>
        </w:rPr>
        <w:t xml:space="preserve">  </w:t>
      </w:r>
      <w:r w:rsidR="00536D58" w:rsidRPr="003B44C7">
        <w:rPr>
          <w:lang w:val="en-GB"/>
        </w:rPr>
        <w:t xml:space="preserve">Forty N-Carbamoylazole compounds were tested and 24 inhibited </w:t>
      </w:r>
      <w:r w:rsidR="00536D58" w:rsidRPr="003B44C7">
        <w:rPr>
          <w:i/>
          <w:lang w:val="en-GB"/>
        </w:rPr>
        <w:t>Cp</w:t>
      </w:r>
      <w:r w:rsidR="00536D58" w:rsidRPr="003B44C7">
        <w:rPr>
          <w:lang w:val="en-GB"/>
        </w:rPr>
        <w:t xml:space="preserve"> growth at &lt;10 </w:t>
      </w:r>
      <w:r w:rsidR="00536D58">
        <w:rPr>
          <w:rFonts w:cstheme="minorHAnsi"/>
          <w:lang w:val="es-ES_tradnl"/>
        </w:rPr>
        <w:t>μ</w:t>
      </w:r>
      <w:r w:rsidR="00536D58">
        <w:rPr>
          <w:lang w:val="en-GB"/>
        </w:rPr>
        <w:t>M (pE</w:t>
      </w:r>
      <w:r w:rsidR="00536D58" w:rsidRPr="003B44C7">
        <w:rPr>
          <w:lang w:val="en-GB"/>
        </w:rPr>
        <w:t>C</w:t>
      </w:r>
      <w:r w:rsidR="00536D58" w:rsidRPr="003B44C7">
        <w:rPr>
          <w:vertAlign w:val="subscript"/>
          <w:lang w:val="en-GB"/>
        </w:rPr>
        <w:t>50</w:t>
      </w:r>
      <w:r w:rsidR="00536D58" w:rsidRPr="003B44C7">
        <w:rPr>
          <w:lang w:val="en-GB"/>
        </w:rPr>
        <w:t xml:space="preserve"> &gt;5.0). There was no clear </w:t>
      </w:r>
      <w:r w:rsidR="00536D58" w:rsidRPr="003B44C7">
        <w:rPr>
          <w:i/>
          <w:lang w:val="en-GB"/>
        </w:rPr>
        <w:t>Pf-Cp</w:t>
      </w:r>
      <w:r w:rsidR="00536D58" w:rsidRPr="003B44C7">
        <w:rPr>
          <w:lang w:val="en-GB"/>
        </w:rPr>
        <w:t xml:space="preserve"> SAR correlation.  Two compounds were progressed to in vivo </w:t>
      </w:r>
      <w:r w:rsidR="00536D58" w:rsidRPr="003B44C7">
        <w:rPr>
          <w:i/>
          <w:lang w:val="en-GB"/>
        </w:rPr>
        <w:t xml:space="preserve">Cp </w:t>
      </w:r>
      <w:r w:rsidR="00536D58" w:rsidRPr="003B44C7">
        <w:rPr>
          <w:lang w:val="en-GB"/>
        </w:rPr>
        <w:t>testing (</w:t>
      </w:r>
      <w:r w:rsidR="00536D58">
        <w:rPr>
          <w:lang w:val="en-GB"/>
        </w:rPr>
        <w:t>Compound 2 and 3</w:t>
      </w:r>
      <w:r w:rsidR="00536D58" w:rsidRPr="003B44C7">
        <w:rPr>
          <w:lang w:val="en-GB"/>
        </w:rPr>
        <w:t>).</w:t>
      </w:r>
    </w:p>
    <w:p w14:paraId="6BAD6503" w14:textId="6A6407D3" w:rsidR="00536D58" w:rsidRDefault="00536D58" w:rsidP="00536D58">
      <w:pPr>
        <w:jc w:val="both"/>
      </w:pPr>
    </w:p>
    <w:p w14:paraId="4AB5AF5B" w14:textId="77777777" w:rsidR="00536D58" w:rsidRPr="00A735BD" w:rsidRDefault="00536D58" w:rsidP="000B7C83">
      <w:pPr>
        <w:jc w:val="both"/>
        <w:rPr>
          <w:rFonts w:cstheme="minorHAnsi"/>
        </w:rPr>
      </w:pPr>
    </w:p>
    <w:p w14:paraId="1110A7B7" w14:textId="271BC668" w:rsidR="00D10A27" w:rsidRDefault="00CC4E3C" w:rsidP="00540E71">
      <w:pPr>
        <w:jc w:val="both"/>
        <w:rPr>
          <w:rFonts w:cstheme="minorHAnsi"/>
        </w:rPr>
      </w:pPr>
      <w:r w:rsidRPr="00FC28BC">
        <w:rPr>
          <w:rFonts w:cstheme="minorHAnsi"/>
          <w:b/>
        </w:rPr>
        <w:t xml:space="preserve">Efficacy in </w:t>
      </w:r>
      <w:r w:rsidR="00A9198B" w:rsidRPr="00A9198B">
        <w:rPr>
          <w:rFonts w:cstheme="minorHAnsi"/>
          <w:b/>
          <w:i/>
        </w:rPr>
        <w:t>C. parvum</w:t>
      </w:r>
      <w:r w:rsidR="00A9198B">
        <w:rPr>
          <w:rFonts w:cstheme="minorHAnsi"/>
          <w:b/>
        </w:rPr>
        <w:t xml:space="preserve"> </w:t>
      </w:r>
      <w:r w:rsidRPr="00FC28BC">
        <w:rPr>
          <w:rFonts w:cstheme="minorHAnsi"/>
          <w:b/>
        </w:rPr>
        <w:t>infected mice</w:t>
      </w:r>
      <w:r w:rsidR="00540E71">
        <w:rPr>
          <w:rFonts w:cstheme="minorHAnsi"/>
          <w:b/>
        </w:rPr>
        <w:t>.</w:t>
      </w:r>
      <w:r w:rsidR="00540E71">
        <w:rPr>
          <w:rFonts w:cstheme="minorHAnsi"/>
        </w:rPr>
        <w:t xml:space="preserve"> </w:t>
      </w:r>
      <w:r w:rsidR="00D925A9">
        <w:rPr>
          <w:rFonts w:cstheme="minorHAnsi"/>
        </w:rPr>
        <w:t>Five</w:t>
      </w:r>
      <w:r w:rsidR="006E7AA1">
        <w:rPr>
          <w:rFonts w:cstheme="minorHAnsi"/>
        </w:rPr>
        <w:t xml:space="preserve"> representative compounds were chosen to be tested for efficacy in interferon-γ knock out (IFN-γ KO) mice infected with Nluc expressing </w:t>
      </w:r>
      <w:r w:rsidR="006E7AA1" w:rsidRPr="006E7AA1">
        <w:rPr>
          <w:rFonts w:cstheme="minorHAnsi"/>
          <w:i/>
        </w:rPr>
        <w:t>Cp</w:t>
      </w:r>
      <w:r w:rsidR="006E7AA1">
        <w:rPr>
          <w:rFonts w:cstheme="minorHAnsi"/>
        </w:rPr>
        <w:t>. Compounds were cho</w:t>
      </w:r>
      <w:r w:rsidR="00357E69">
        <w:rPr>
          <w:rFonts w:cstheme="minorHAnsi"/>
        </w:rPr>
        <w:t>sen based on availability from 4</w:t>
      </w:r>
      <w:r w:rsidR="006E7AA1">
        <w:rPr>
          <w:rFonts w:cstheme="minorHAnsi"/>
        </w:rPr>
        <w:t xml:space="preserve"> of the 9 clusters</w:t>
      </w:r>
      <w:r w:rsidR="00357E69">
        <w:rPr>
          <w:rFonts w:cstheme="minorHAnsi"/>
        </w:rPr>
        <w:t xml:space="preserve">. Compounds </w:t>
      </w:r>
      <w:r w:rsidR="00A735BD" w:rsidRPr="000B7C83">
        <w:rPr>
          <w:rFonts w:cstheme="minorHAnsi"/>
          <w:b/>
          <w:bCs/>
        </w:rPr>
        <w:t>2</w:t>
      </w:r>
      <w:r w:rsidR="00357E69">
        <w:rPr>
          <w:rFonts w:cstheme="minorHAnsi"/>
        </w:rPr>
        <w:t xml:space="preserve"> and </w:t>
      </w:r>
      <w:r w:rsidR="00A735BD" w:rsidRPr="000B7C83">
        <w:rPr>
          <w:rFonts w:cstheme="minorHAnsi"/>
          <w:b/>
          <w:bCs/>
        </w:rPr>
        <w:t>3</w:t>
      </w:r>
      <w:r w:rsidR="00357E69">
        <w:rPr>
          <w:rFonts w:cstheme="minorHAnsi"/>
        </w:rPr>
        <w:t xml:space="preserve"> were chosen from the aforementioned N-carbamoylazoles. </w:t>
      </w:r>
      <w:r w:rsidR="0085112D">
        <w:rPr>
          <w:rFonts w:cstheme="minorHAnsi"/>
        </w:rPr>
        <w:t xml:space="preserve">Compound </w:t>
      </w:r>
      <w:r w:rsidR="00852AC1" w:rsidRPr="000B7C83">
        <w:rPr>
          <w:rFonts w:cstheme="minorHAnsi"/>
          <w:b/>
          <w:bCs/>
        </w:rPr>
        <w:t>3</w:t>
      </w:r>
      <w:r w:rsidR="00D10A27" w:rsidRPr="00FC28BC">
        <w:rPr>
          <w:rFonts w:cstheme="minorHAnsi"/>
        </w:rPr>
        <w:t>is a known protease inhibitor and was used as lead optimiza</w:t>
      </w:r>
      <w:r w:rsidR="000D795C">
        <w:rPr>
          <w:rFonts w:cstheme="minorHAnsi"/>
        </w:rPr>
        <w:t xml:space="preserve">tion candidate against Malaria </w:t>
      </w:r>
      <w:r w:rsidR="000D795C">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23735C">
        <w:rPr>
          <w:rFonts w:cstheme="minorHAnsi"/>
        </w:rPr>
        <w:instrText xml:space="preserve"> ADDIN EN.CITE </w:instrText>
      </w:r>
      <w:r w:rsidR="0023735C">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0D795C">
        <w:rPr>
          <w:rFonts w:cstheme="minorHAnsi"/>
        </w:rPr>
      </w:r>
      <w:r w:rsidR="000D795C">
        <w:rPr>
          <w:rFonts w:cstheme="minorHAnsi"/>
        </w:rPr>
        <w:fldChar w:fldCharType="separate"/>
      </w:r>
      <w:r w:rsidR="0023735C" w:rsidRPr="0023735C">
        <w:rPr>
          <w:rFonts w:cstheme="minorHAnsi"/>
          <w:noProof/>
          <w:vertAlign w:val="superscript"/>
        </w:rPr>
        <w:t>22</w:t>
      </w:r>
      <w:r w:rsidR="000D795C">
        <w:rPr>
          <w:rFonts w:cstheme="minorHAnsi"/>
        </w:rPr>
        <w:fldChar w:fldCharType="end"/>
      </w:r>
      <w:r w:rsidR="00D10A27" w:rsidRPr="00FC28BC">
        <w:rPr>
          <w:rFonts w:cstheme="minorHAnsi"/>
        </w:rPr>
        <w:t xml:space="preserve">. </w:t>
      </w:r>
      <w:r w:rsidR="0085112D">
        <w:rPr>
          <w:rFonts w:cstheme="minorHAnsi"/>
        </w:rPr>
        <w:t>However, this compound showed low stability in mouse blo</w:t>
      </w:r>
      <w:r w:rsidR="000D795C">
        <w:rPr>
          <w:rFonts w:cstheme="minorHAnsi"/>
        </w:rPr>
        <w:t xml:space="preserve">od without protease inhibitors </w:t>
      </w:r>
      <w:r w:rsidR="000D795C">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23735C">
        <w:rPr>
          <w:rFonts w:cstheme="minorHAnsi"/>
        </w:rPr>
        <w:instrText xml:space="preserve"> ADDIN EN.CITE </w:instrText>
      </w:r>
      <w:r w:rsidR="0023735C">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0D795C">
        <w:rPr>
          <w:rFonts w:cstheme="minorHAnsi"/>
        </w:rPr>
      </w:r>
      <w:r w:rsidR="000D795C">
        <w:rPr>
          <w:rFonts w:cstheme="minorHAnsi"/>
        </w:rPr>
        <w:fldChar w:fldCharType="separate"/>
      </w:r>
      <w:r w:rsidR="0023735C" w:rsidRPr="0023735C">
        <w:rPr>
          <w:rFonts w:cstheme="minorHAnsi"/>
          <w:noProof/>
          <w:vertAlign w:val="superscript"/>
        </w:rPr>
        <w:t>22</w:t>
      </w:r>
      <w:r w:rsidR="000D795C">
        <w:rPr>
          <w:rFonts w:cstheme="minorHAnsi"/>
        </w:rPr>
        <w:fldChar w:fldCharType="end"/>
      </w:r>
      <w:r w:rsidR="0085112D">
        <w:rPr>
          <w:rFonts w:cstheme="minorHAnsi"/>
        </w:rPr>
        <w:t xml:space="preserve"> which severely limits it as a potential </w:t>
      </w:r>
      <w:r w:rsidR="000F758A">
        <w:rPr>
          <w:rFonts w:cstheme="minorHAnsi"/>
        </w:rPr>
        <w:t xml:space="preserve">malaria </w:t>
      </w:r>
      <w:r w:rsidR="0085112D">
        <w:rPr>
          <w:rFonts w:cstheme="minorHAnsi"/>
        </w:rPr>
        <w:t xml:space="preserve">treatment. Its analog, </w:t>
      </w:r>
      <w:r w:rsidR="008145E2">
        <w:rPr>
          <w:rFonts w:cstheme="minorHAnsi"/>
        </w:rPr>
        <w:t xml:space="preserve">compound </w:t>
      </w:r>
      <w:r w:rsidR="00852AC1" w:rsidRPr="000B7C83">
        <w:rPr>
          <w:rFonts w:cstheme="minorHAnsi"/>
          <w:b/>
          <w:bCs/>
        </w:rPr>
        <w:t>2</w:t>
      </w:r>
      <w:r w:rsidR="008145E2">
        <w:rPr>
          <w:rFonts w:cstheme="minorHAnsi"/>
          <w:b/>
          <w:bCs/>
        </w:rPr>
        <w:t xml:space="preserve"> </w:t>
      </w:r>
      <w:r w:rsidR="000D795C">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23735C">
        <w:rPr>
          <w:rFonts w:cstheme="minorHAnsi"/>
        </w:rPr>
        <w:instrText xml:space="preserve"> ADDIN EN.CITE </w:instrText>
      </w:r>
      <w:r w:rsidR="0023735C">
        <w:rPr>
          <w:rFonts w:cstheme="minorHAnsi"/>
        </w:rPr>
        <w:fldChar w:fldCharType="begin">
          <w:fldData xml:space="preserve">PEVuZE5vdGU+PENpdGU+PEF1dGhvcj5NY0NvbnZpbGxlPC9BdXRob3I+PFllYXI+MjAxNTwvWWVh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PC9hbHQtcGVyaW9kaWNhbD48cGFnZXM+NjQ0OC01NTwvcGFnZXM+PHZvbHVtZT41ODwvdm9sdW1l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==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0D795C">
        <w:rPr>
          <w:rFonts w:cstheme="minorHAnsi"/>
        </w:rPr>
      </w:r>
      <w:r w:rsidR="000D795C">
        <w:rPr>
          <w:rFonts w:cstheme="minorHAnsi"/>
        </w:rPr>
        <w:fldChar w:fldCharType="separate"/>
      </w:r>
      <w:r w:rsidR="0023735C" w:rsidRPr="0023735C">
        <w:rPr>
          <w:rFonts w:cstheme="minorHAnsi"/>
          <w:noProof/>
          <w:vertAlign w:val="superscript"/>
        </w:rPr>
        <w:t>22</w:t>
      </w:r>
      <w:r w:rsidR="000D795C">
        <w:rPr>
          <w:rFonts w:cstheme="minorHAnsi"/>
        </w:rPr>
        <w:fldChar w:fldCharType="end"/>
      </w:r>
      <w:r w:rsidR="0085112D">
        <w:rPr>
          <w:rFonts w:cstheme="minorHAnsi"/>
        </w:rPr>
        <w:t xml:space="preserve">, was also potent against </w:t>
      </w:r>
      <w:r w:rsidR="0085112D" w:rsidRPr="0085112D">
        <w:rPr>
          <w:rFonts w:cstheme="minorHAnsi"/>
          <w:i/>
        </w:rPr>
        <w:t>Pf</w:t>
      </w:r>
      <w:r w:rsidR="0085112D">
        <w:rPr>
          <w:rFonts w:cstheme="minorHAnsi"/>
        </w:rPr>
        <w:t xml:space="preserve"> and had improved metabolic stability </w:t>
      </w:r>
      <w:r w:rsidR="008D2ED0">
        <w:rPr>
          <w:rFonts w:cstheme="minorHAnsi"/>
        </w:rPr>
        <w:t>over</w:t>
      </w:r>
      <w:r w:rsidR="0085112D">
        <w:rPr>
          <w:rFonts w:cstheme="minorHAnsi"/>
        </w:rPr>
        <w:t xml:space="preserve"> </w:t>
      </w:r>
      <w:r w:rsidR="00852AC1" w:rsidRPr="000B7C83">
        <w:rPr>
          <w:rFonts w:cstheme="minorHAnsi"/>
          <w:b/>
        </w:rPr>
        <w:t>3</w:t>
      </w:r>
      <w:r w:rsidR="0085112D">
        <w:rPr>
          <w:rFonts w:cstheme="minorHAnsi"/>
        </w:rPr>
        <w:t xml:space="preserve">. </w:t>
      </w:r>
      <w:r w:rsidR="00B739CA">
        <w:rPr>
          <w:rFonts w:cstheme="minorHAnsi"/>
        </w:rPr>
        <w:t xml:space="preserve">Compound </w:t>
      </w:r>
      <w:r w:rsidR="00852AC1" w:rsidRPr="000B7C83">
        <w:rPr>
          <w:rFonts w:cstheme="minorHAnsi"/>
          <w:b/>
        </w:rPr>
        <w:t>3</w:t>
      </w:r>
      <w:r w:rsidR="00852AC1">
        <w:rPr>
          <w:rFonts w:cstheme="minorHAnsi"/>
        </w:rPr>
        <w:t xml:space="preserve"> </w:t>
      </w:r>
      <w:r w:rsidR="0085112D">
        <w:rPr>
          <w:rFonts w:cstheme="minorHAnsi"/>
        </w:rPr>
        <w:t xml:space="preserve">had a </w:t>
      </w:r>
      <w:r w:rsidR="0085112D" w:rsidRPr="0085112D">
        <w:rPr>
          <w:rFonts w:cstheme="minorHAnsi"/>
          <w:i/>
        </w:rPr>
        <w:t>Cp</w:t>
      </w:r>
      <w:r w:rsidR="0085112D">
        <w:rPr>
          <w:rFonts w:cstheme="minorHAnsi"/>
        </w:rPr>
        <w:t xml:space="preserve"> EC</w:t>
      </w:r>
      <w:r w:rsidR="0085112D" w:rsidRPr="0085112D">
        <w:rPr>
          <w:rFonts w:cstheme="minorHAnsi"/>
          <w:vertAlign w:val="subscript"/>
        </w:rPr>
        <w:t>50</w:t>
      </w:r>
      <w:r w:rsidR="0085112D">
        <w:rPr>
          <w:rFonts w:cstheme="minorHAnsi"/>
        </w:rPr>
        <w:t xml:space="preserve"> of </w:t>
      </w:r>
      <w:r w:rsidR="00B25DEC">
        <w:rPr>
          <w:rFonts w:cstheme="minorHAnsi"/>
        </w:rPr>
        <w:t>&lt;100</w:t>
      </w:r>
      <w:r w:rsidR="0085112D">
        <w:rPr>
          <w:rFonts w:cstheme="minorHAnsi"/>
        </w:rPr>
        <w:t xml:space="preserve"> nM and </w:t>
      </w:r>
      <w:r w:rsidR="00852AC1" w:rsidRPr="000B7C83">
        <w:rPr>
          <w:rFonts w:cstheme="minorHAnsi"/>
          <w:b/>
        </w:rPr>
        <w:t>2</w:t>
      </w:r>
      <w:r w:rsidR="00852AC1">
        <w:rPr>
          <w:rFonts w:cstheme="minorHAnsi"/>
        </w:rPr>
        <w:t xml:space="preserve"> </w:t>
      </w:r>
      <w:r w:rsidR="0085112D">
        <w:rPr>
          <w:rFonts w:cstheme="minorHAnsi"/>
        </w:rPr>
        <w:t xml:space="preserve">had a </w:t>
      </w:r>
      <w:r w:rsidR="0085112D" w:rsidRPr="0085112D">
        <w:rPr>
          <w:rFonts w:cstheme="minorHAnsi"/>
          <w:i/>
        </w:rPr>
        <w:t>Cp</w:t>
      </w:r>
      <w:r w:rsidR="0085112D">
        <w:rPr>
          <w:rFonts w:cstheme="minorHAnsi"/>
        </w:rPr>
        <w:t xml:space="preserve"> EC</w:t>
      </w:r>
      <w:r w:rsidR="0085112D" w:rsidRPr="0085112D">
        <w:rPr>
          <w:rFonts w:cstheme="minorHAnsi"/>
          <w:vertAlign w:val="subscript"/>
        </w:rPr>
        <w:t>50</w:t>
      </w:r>
      <w:r w:rsidR="0085112D">
        <w:rPr>
          <w:rFonts w:cstheme="minorHAnsi"/>
        </w:rPr>
        <w:t xml:space="preserve"> of </w:t>
      </w:r>
      <w:r w:rsidR="00B25DEC">
        <w:rPr>
          <w:rFonts w:cstheme="minorHAnsi"/>
        </w:rPr>
        <w:t>400</w:t>
      </w:r>
      <w:r w:rsidR="0085112D">
        <w:rPr>
          <w:rFonts w:cstheme="minorHAnsi"/>
        </w:rPr>
        <w:t xml:space="preserve"> nM. Since plasma exposure and stability are not likely to effect the </w:t>
      </w:r>
      <w:r w:rsidR="0085112D" w:rsidRPr="00126D69">
        <w:rPr>
          <w:rFonts w:cstheme="minorHAnsi"/>
        </w:rPr>
        <w:t>efficacy of a gastrointestinal infect</w:t>
      </w:r>
      <w:r w:rsidR="00E416B0" w:rsidRPr="00126D69">
        <w:rPr>
          <w:rFonts w:cstheme="minorHAnsi"/>
        </w:rPr>
        <w:t>ion</w:t>
      </w:r>
      <w:r w:rsidR="0085112D" w:rsidRPr="00126D69">
        <w:rPr>
          <w:rFonts w:cstheme="minorHAnsi"/>
        </w:rPr>
        <w:t xml:space="preserve"> like </w:t>
      </w:r>
      <w:r w:rsidR="0085112D" w:rsidRPr="00126D69">
        <w:rPr>
          <w:rFonts w:cstheme="minorHAnsi"/>
          <w:i/>
        </w:rPr>
        <w:t>Cryptosporidium</w:t>
      </w:r>
      <w:r w:rsidR="0085112D" w:rsidRPr="00126D69">
        <w:rPr>
          <w:rFonts w:cstheme="minorHAnsi"/>
        </w:rPr>
        <w:t xml:space="preserve">, </w:t>
      </w:r>
      <w:r w:rsidR="00852AC1" w:rsidRPr="000B7C83">
        <w:rPr>
          <w:rFonts w:cstheme="minorHAnsi"/>
          <w:b/>
          <w:bCs/>
        </w:rPr>
        <w:t>3</w:t>
      </w:r>
      <w:r w:rsidR="00852AC1">
        <w:rPr>
          <w:rFonts w:cstheme="minorHAnsi"/>
        </w:rPr>
        <w:t xml:space="preserve"> </w:t>
      </w:r>
      <w:r w:rsidR="00B005E9">
        <w:rPr>
          <w:rFonts w:cstheme="minorHAnsi"/>
        </w:rPr>
        <w:t>was</w:t>
      </w:r>
      <w:r w:rsidR="0085112D" w:rsidRPr="00126D69">
        <w:rPr>
          <w:rFonts w:cstheme="minorHAnsi"/>
        </w:rPr>
        <w:t xml:space="preserve"> dosed at</w:t>
      </w:r>
      <w:r w:rsidR="00034C28" w:rsidRPr="00126D69">
        <w:rPr>
          <w:rFonts w:cstheme="minorHAnsi"/>
        </w:rPr>
        <w:t xml:space="preserve"> </w:t>
      </w:r>
      <w:r w:rsidR="00396D58" w:rsidRPr="00C87763">
        <w:rPr>
          <w:rFonts w:cstheme="minorHAnsi"/>
        </w:rPr>
        <w:t>100 mg/kg</w:t>
      </w:r>
      <w:r w:rsidR="00C87763">
        <w:rPr>
          <w:rFonts w:cstheme="minorHAnsi"/>
        </w:rPr>
        <w:t xml:space="preserve"> </w:t>
      </w:r>
      <w:r w:rsidR="00B005E9">
        <w:rPr>
          <w:rFonts w:cstheme="minorHAnsi"/>
        </w:rPr>
        <w:t xml:space="preserve">and </w:t>
      </w:r>
      <w:r w:rsidR="00852AC1" w:rsidRPr="000B7C83">
        <w:rPr>
          <w:rFonts w:cstheme="minorHAnsi"/>
          <w:b/>
          <w:bCs/>
        </w:rPr>
        <w:t>2</w:t>
      </w:r>
      <w:r w:rsidR="00852AC1">
        <w:rPr>
          <w:rFonts w:cstheme="minorHAnsi"/>
        </w:rPr>
        <w:t xml:space="preserve"> </w:t>
      </w:r>
      <w:r w:rsidR="00B005E9">
        <w:rPr>
          <w:rFonts w:cstheme="minorHAnsi"/>
        </w:rPr>
        <w:t xml:space="preserve">was dosed at 60 mg/kg, both </w:t>
      </w:r>
      <w:r w:rsidR="0085112D" w:rsidRPr="00126D69">
        <w:rPr>
          <w:rFonts w:cstheme="minorHAnsi"/>
        </w:rPr>
        <w:t>once</w:t>
      </w:r>
      <w:r w:rsidR="0085112D">
        <w:rPr>
          <w:rFonts w:cstheme="minorHAnsi"/>
        </w:rPr>
        <w:t xml:space="preserve"> daily </w:t>
      </w:r>
      <w:r w:rsidR="00B005E9">
        <w:rPr>
          <w:rFonts w:cstheme="minorHAnsi"/>
        </w:rPr>
        <w:t xml:space="preserve">by oral </w:t>
      </w:r>
      <w:r w:rsidR="00B005E9" w:rsidRPr="00B005E9">
        <w:rPr>
          <w:rFonts w:cstheme="minorHAnsi"/>
        </w:rPr>
        <w:t xml:space="preserve">gavage </w:t>
      </w:r>
      <w:r w:rsidR="0085112D" w:rsidRPr="00B005E9">
        <w:rPr>
          <w:rFonts w:cstheme="minorHAnsi"/>
        </w:rPr>
        <w:t>(Figure 4</w:t>
      </w:r>
      <w:r w:rsidR="00513DA6" w:rsidRPr="00B005E9">
        <w:rPr>
          <w:rFonts w:cstheme="minorHAnsi"/>
        </w:rPr>
        <w:t>A</w:t>
      </w:r>
      <w:r w:rsidR="0085112D" w:rsidRPr="00B005E9">
        <w:rPr>
          <w:rFonts w:cstheme="minorHAnsi"/>
        </w:rPr>
        <w:t xml:space="preserve">). </w:t>
      </w:r>
      <w:r w:rsidR="001D3945">
        <w:rPr>
          <w:rFonts w:cstheme="minorHAnsi"/>
        </w:rPr>
        <w:t>Three</w:t>
      </w:r>
      <w:r w:rsidR="001D3945" w:rsidRPr="00B005E9">
        <w:rPr>
          <w:rFonts w:cstheme="minorHAnsi"/>
        </w:rPr>
        <w:t xml:space="preserve"> </w:t>
      </w:r>
      <w:r w:rsidR="0085112D" w:rsidRPr="00B005E9">
        <w:rPr>
          <w:rFonts w:cstheme="minorHAnsi"/>
        </w:rPr>
        <w:t xml:space="preserve">additional </w:t>
      </w:r>
      <w:r w:rsidR="00034C28" w:rsidRPr="00B005E9">
        <w:rPr>
          <w:rFonts w:cstheme="minorHAnsi"/>
        </w:rPr>
        <w:t>compounds</w:t>
      </w:r>
      <w:r w:rsidR="00C5348C" w:rsidRPr="00B005E9">
        <w:rPr>
          <w:rFonts w:cstheme="minorHAnsi"/>
        </w:rPr>
        <w:t>,</w:t>
      </w:r>
      <w:r w:rsidR="0085112D" w:rsidRPr="00B005E9">
        <w:rPr>
          <w:rFonts w:cstheme="minorHAnsi"/>
        </w:rPr>
        <w:t xml:space="preserve"> </w:t>
      </w:r>
      <w:r w:rsidR="00B21E0B" w:rsidRPr="00B005E9">
        <w:rPr>
          <w:rFonts w:cstheme="minorHAnsi"/>
        </w:rPr>
        <w:t xml:space="preserve">including </w:t>
      </w:r>
      <w:r w:rsidR="0055573B" w:rsidRPr="00B005E9">
        <w:rPr>
          <w:rFonts w:cstheme="minorHAnsi"/>
          <w:i/>
        </w:rPr>
        <w:t>Pf</w:t>
      </w:r>
      <w:r w:rsidR="0055573B" w:rsidRPr="00B005E9">
        <w:rPr>
          <w:rFonts w:cstheme="minorHAnsi"/>
        </w:rPr>
        <w:t xml:space="preserve"> and </w:t>
      </w:r>
      <w:r w:rsidR="0055573B" w:rsidRPr="00B005E9">
        <w:rPr>
          <w:rFonts w:cstheme="minorHAnsi"/>
          <w:i/>
        </w:rPr>
        <w:t>Tb</w:t>
      </w:r>
      <w:r w:rsidR="0055573B" w:rsidRPr="00B005E9">
        <w:rPr>
          <w:rFonts w:cstheme="minorHAnsi"/>
        </w:rPr>
        <w:t xml:space="preserve"> inhibitor </w:t>
      </w:r>
      <w:r w:rsidR="003C4E04" w:rsidRPr="000B7C83">
        <w:rPr>
          <w:rFonts w:cstheme="minorHAnsi"/>
          <w:b/>
          <w:bCs/>
        </w:rPr>
        <w:t>1</w:t>
      </w:r>
      <w:r w:rsidR="00B21E0B" w:rsidRPr="00B005E9">
        <w:rPr>
          <w:rFonts w:cstheme="minorHAnsi"/>
        </w:rPr>
        <w:t xml:space="preserve">, </w:t>
      </w:r>
      <w:r w:rsidR="00B21E0B" w:rsidRPr="00B005E9">
        <w:rPr>
          <w:rFonts w:cstheme="minorHAnsi"/>
          <w:i/>
        </w:rPr>
        <w:t>Pf</w:t>
      </w:r>
      <w:r w:rsidR="00B21E0B" w:rsidRPr="00B005E9">
        <w:rPr>
          <w:rFonts w:cstheme="minorHAnsi"/>
        </w:rPr>
        <w:t xml:space="preserve"> inhibitor </w:t>
      </w:r>
      <w:r w:rsidR="00A3161A" w:rsidRPr="000B7C83">
        <w:rPr>
          <w:rFonts w:cstheme="minorHAnsi"/>
          <w:b/>
          <w:bCs/>
        </w:rPr>
        <w:t>6</w:t>
      </w:r>
      <w:r w:rsidR="003C4E04">
        <w:rPr>
          <w:rFonts w:cstheme="minorHAnsi"/>
        </w:rPr>
        <w:t xml:space="preserve"> and</w:t>
      </w:r>
      <w:r w:rsidR="00A3161A">
        <w:rPr>
          <w:rFonts w:cstheme="minorHAnsi"/>
        </w:rPr>
        <w:t xml:space="preserve"> </w:t>
      </w:r>
      <w:r w:rsidR="00C5348C" w:rsidRPr="00C5348C">
        <w:rPr>
          <w:rFonts w:cstheme="minorHAnsi"/>
          <w:i/>
        </w:rPr>
        <w:t>Pf</w:t>
      </w:r>
      <w:r w:rsidR="00C5348C">
        <w:rPr>
          <w:rFonts w:cstheme="minorHAnsi"/>
        </w:rPr>
        <w:t xml:space="preserve"> and </w:t>
      </w:r>
      <w:r w:rsidR="00C5348C" w:rsidRPr="00C5348C">
        <w:rPr>
          <w:rFonts w:cstheme="minorHAnsi"/>
          <w:i/>
        </w:rPr>
        <w:t>Tb</w:t>
      </w:r>
      <w:r w:rsidR="00C5348C">
        <w:rPr>
          <w:rFonts w:cstheme="minorHAnsi"/>
        </w:rPr>
        <w:t xml:space="preserve"> inhibitor</w:t>
      </w:r>
      <w:r w:rsidR="00B21E0B">
        <w:rPr>
          <w:rFonts w:cstheme="minorHAnsi"/>
        </w:rPr>
        <w:t xml:space="preserve"> </w:t>
      </w:r>
      <w:r w:rsidR="00A3161A" w:rsidRPr="000B7C83">
        <w:rPr>
          <w:rFonts w:cstheme="minorHAnsi"/>
          <w:b/>
          <w:bCs/>
        </w:rPr>
        <w:t>7</w:t>
      </w:r>
      <w:r w:rsidR="00B21E0B">
        <w:rPr>
          <w:rFonts w:cstheme="minorHAnsi"/>
        </w:rPr>
        <w:t xml:space="preserve">, </w:t>
      </w:r>
      <w:r w:rsidR="00C5348C">
        <w:rPr>
          <w:rFonts w:cstheme="minorHAnsi"/>
        </w:rPr>
        <w:t xml:space="preserve">were also orally dosed </w:t>
      </w:r>
      <w:r w:rsidR="00C5348C" w:rsidRPr="00126D69">
        <w:rPr>
          <w:rFonts w:cstheme="minorHAnsi"/>
        </w:rPr>
        <w:t xml:space="preserve">at </w:t>
      </w:r>
      <w:r w:rsidR="00B005E9">
        <w:rPr>
          <w:rFonts w:cstheme="minorHAnsi"/>
        </w:rPr>
        <w:t>60</w:t>
      </w:r>
      <w:r w:rsidR="00B005E9" w:rsidRPr="00C87763">
        <w:rPr>
          <w:rFonts w:cstheme="minorHAnsi"/>
        </w:rPr>
        <w:t xml:space="preserve"> </w:t>
      </w:r>
      <w:r w:rsidR="00396D58" w:rsidRPr="00C87763">
        <w:rPr>
          <w:rFonts w:cstheme="minorHAnsi"/>
        </w:rPr>
        <w:t>mg/kg</w:t>
      </w:r>
      <w:r w:rsidR="00396D58">
        <w:rPr>
          <w:rFonts w:cstheme="minorHAnsi"/>
        </w:rPr>
        <w:t xml:space="preserve"> </w:t>
      </w:r>
      <w:r w:rsidR="00C5348C">
        <w:rPr>
          <w:rFonts w:cstheme="minorHAnsi"/>
        </w:rPr>
        <w:t xml:space="preserve">once daily. </w:t>
      </w:r>
      <w:r w:rsidR="003C534C">
        <w:rPr>
          <w:rFonts w:cstheme="minorHAnsi"/>
        </w:rPr>
        <w:t>All mice were dosed on days 6</w:t>
      </w:r>
      <w:r w:rsidR="009A614B">
        <w:rPr>
          <w:rFonts w:cstheme="minorHAnsi"/>
        </w:rPr>
        <w:t xml:space="preserve"> through 10 post infection (PI</w:t>
      </w:r>
      <w:r w:rsidR="003C534C">
        <w:rPr>
          <w:rFonts w:cstheme="minorHAnsi"/>
        </w:rPr>
        <w:t>)</w:t>
      </w:r>
      <w:r w:rsidR="00396D58">
        <w:rPr>
          <w:rFonts w:cstheme="minorHAnsi"/>
        </w:rPr>
        <w:t xml:space="preserve"> to allow the infection to become fully established </w:t>
      </w:r>
      <w:r w:rsidR="00256257">
        <w:rPr>
          <w:rFonts w:cstheme="minorHAnsi"/>
        </w:rPr>
        <w:fldChar w:fldCharType="begin">
          <w:fldData xml:space="preserve">PEVuZE5vdGU+PENpdGU+PEF1dGhvcj5IdWx2ZXJzb248L0F1dGhvcj48WWVhcj4yMDE3PC9ZZWFy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</w:fldData>
        </w:fldChar>
      </w:r>
      <w:r w:rsidR="00126D69">
        <w:rPr>
          <w:rFonts w:cstheme="minorHAnsi"/>
        </w:rPr>
        <w:instrText xml:space="preserve"> ADDIN EN.CITE </w:instrText>
      </w:r>
      <w:r w:rsidR="00126D69">
        <w:rPr>
          <w:rFonts w:cstheme="minorHAnsi"/>
        </w:rPr>
        <w:fldChar w:fldCharType="begin">
          <w:fldData xml:space="preserve">PEVuZE5vdGU+PENpdGU+PEF1dGhvcj5IdWx2ZXJzb248L0F1dGhvcj48WWVhcj4yMDE3PC9ZZWFy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256257">
        <w:rPr>
          <w:rFonts w:cstheme="minorHAnsi"/>
        </w:rPr>
      </w:r>
      <w:r w:rsidR="00256257">
        <w:rPr>
          <w:rFonts w:cstheme="minorHAnsi"/>
        </w:rPr>
        <w:fldChar w:fldCharType="separate"/>
      </w:r>
      <w:r w:rsidR="00126D69" w:rsidRPr="00126D69">
        <w:rPr>
          <w:rFonts w:cstheme="minorHAnsi"/>
          <w:noProof/>
          <w:vertAlign w:val="superscript"/>
        </w:rPr>
        <w:t>6</w:t>
      </w:r>
      <w:r w:rsidR="00256257">
        <w:rPr>
          <w:rFonts w:cstheme="minorHAnsi"/>
        </w:rPr>
        <w:fldChar w:fldCharType="end"/>
      </w:r>
      <w:r w:rsidR="00396D58">
        <w:rPr>
          <w:rFonts w:cstheme="minorHAnsi"/>
        </w:rPr>
        <w:t xml:space="preserve">. </w:t>
      </w:r>
      <w:r w:rsidR="0085112D">
        <w:rPr>
          <w:rFonts w:cstheme="minorHAnsi"/>
        </w:rPr>
        <w:t xml:space="preserve"> </w:t>
      </w:r>
    </w:p>
    <w:p w14:paraId="0C0D471D" w14:textId="596314B7" w:rsidR="00536D58" w:rsidRDefault="00D1534E" w:rsidP="00D925A9">
      <w:pPr>
        <w:ind w:firstLine="720"/>
        <w:jc w:val="both"/>
        <w:rPr>
          <w:rFonts w:cstheme="minorHAnsi"/>
        </w:rPr>
      </w:pPr>
      <w:r>
        <w:rPr>
          <w:rFonts w:cstheme="minorHAnsi"/>
        </w:rPr>
        <w:t xml:space="preserve">The compounds showed varied levels of </w:t>
      </w:r>
      <w:r w:rsidRPr="00B005E9">
        <w:rPr>
          <w:rFonts w:cstheme="minorHAnsi"/>
        </w:rPr>
        <w:t>efficacy (Figure 4</w:t>
      </w:r>
      <w:r w:rsidR="00513DA6" w:rsidRPr="00B005E9">
        <w:rPr>
          <w:rFonts w:cstheme="minorHAnsi"/>
        </w:rPr>
        <w:t>A</w:t>
      </w:r>
      <w:r w:rsidRPr="00B005E9">
        <w:rPr>
          <w:rFonts w:cstheme="minorHAnsi"/>
        </w:rPr>
        <w:t>).</w:t>
      </w:r>
      <w:r w:rsidR="006101AB" w:rsidRPr="00B005E9">
        <w:rPr>
          <w:rFonts w:cstheme="minorHAnsi"/>
        </w:rPr>
        <w:t xml:space="preserve"> Vehicle only treated control mice showed a 2 log rise in infectio</w:t>
      </w:r>
      <w:r w:rsidR="003C534C" w:rsidRPr="00B005E9">
        <w:rPr>
          <w:rFonts w:cstheme="minorHAnsi"/>
        </w:rPr>
        <w:t xml:space="preserve">n from day 6 to 15 </w:t>
      </w:r>
      <w:r w:rsidR="009A614B" w:rsidRPr="00B005E9">
        <w:rPr>
          <w:rFonts w:cstheme="minorHAnsi"/>
        </w:rPr>
        <w:t>PI</w:t>
      </w:r>
      <w:r w:rsidR="006101AB" w:rsidRPr="00B005E9">
        <w:rPr>
          <w:rFonts w:cstheme="minorHAnsi"/>
        </w:rPr>
        <w:t xml:space="preserve"> and gradually lost weight until</w:t>
      </w:r>
      <w:r w:rsidR="006101AB">
        <w:rPr>
          <w:rFonts w:cstheme="minorHAnsi"/>
        </w:rPr>
        <w:t xml:space="preserve"> they needed to be euthanized for 20% weight loss in accordance with institutional animal use guidelines.</w:t>
      </w:r>
      <w:r>
        <w:rPr>
          <w:rFonts w:cstheme="minorHAnsi"/>
        </w:rPr>
        <w:t xml:space="preserve"> </w:t>
      </w:r>
      <w:r w:rsidR="006101AB">
        <w:rPr>
          <w:rFonts w:cstheme="minorHAnsi"/>
        </w:rPr>
        <w:t xml:space="preserve">Gradual weight loss resulting from infection and dehydration, with associated declines in overall health are the typical </w:t>
      </w:r>
      <w:r w:rsidR="006101AB">
        <w:rPr>
          <w:rFonts w:cstheme="minorHAnsi"/>
        </w:rPr>
        <w:lastRenderedPageBreak/>
        <w:t>observations for ineffe</w:t>
      </w:r>
      <w:r w:rsidR="000D795C">
        <w:rPr>
          <w:rFonts w:cstheme="minorHAnsi"/>
        </w:rPr>
        <w:t xml:space="preserve">ctive treatments in this assay </w:t>
      </w:r>
      <w:r w:rsidR="000D795C">
        <w:rPr>
          <w:rFonts w:cstheme="minorHAnsi"/>
        </w:rPr>
        <w:fldChar w:fldCharType="begin">
          <w:fldData xml:space="preserve">PEVuZE5vdGU+PENpdGU+PEF1dGhvcj5IdWFuZzwvQXV0aG9yPjxZZWFyPjIwMTk8L1llYXI+PFJl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</w:fldData>
        </w:fldChar>
      </w:r>
      <w:r w:rsidR="0023735C">
        <w:rPr>
          <w:rFonts w:cstheme="minorHAnsi"/>
        </w:rPr>
        <w:instrText xml:space="preserve"> ADDIN EN.CITE </w:instrText>
      </w:r>
      <w:r w:rsidR="0023735C">
        <w:rPr>
          <w:rFonts w:cstheme="minorHAnsi"/>
        </w:rPr>
        <w:fldChar w:fldCharType="begin">
          <w:fldData xml:space="preserve">PEVuZE5vdGU+PENpdGU+PEF1dGhvcj5IdWFuZzwvQXV0aG9yPjxZZWFyPjIwMTk8L1llYXI+PFJl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0D795C">
        <w:rPr>
          <w:rFonts w:cstheme="minorHAnsi"/>
        </w:rPr>
      </w:r>
      <w:r w:rsidR="000D795C">
        <w:rPr>
          <w:rFonts w:cstheme="minorHAnsi"/>
        </w:rPr>
        <w:fldChar w:fldCharType="separate"/>
      </w:r>
      <w:r w:rsidR="0023735C" w:rsidRPr="0023735C">
        <w:rPr>
          <w:rFonts w:cstheme="minorHAnsi"/>
          <w:noProof/>
          <w:vertAlign w:val="superscript"/>
        </w:rPr>
        <w:t>6, 24</w:t>
      </w:r>
      <w:r w:rsidR="000D795C">
        <w:rPr>
          <w:rFonts w:cstheme="minorHAnsi"/>
        </w:rPr>
        <w:fldChar w:fldCharType="end"/>
      </w:r>
      <w:r w:rsidR="006101AB">
        <w:rPr>
          <w:rFonts w:cstheme="minorHAnsi"/>
        </w:rPr>
        <w:t xml:space="preserve">. BKI-1369 was </w:t>
      </w:r>
      <w:r w:rsidR="000F758A">
        <w:rPr>
          <w:rFonts w:cstheme="minorHAnsi"/>
        </w:rPr>
        <w:t>administered as a positive control for efficacy</w:t>
      </w:r>
      <w:r w:rsidR="006101AB">
        <w:rPr>
          <w:rFonts w:cstheme="minorHAnsi"/>
        </w:rPr>
        <w:t xml:space="preserve"> </w:t>
      </w:r>
      <w:r w:rsidR="000D795C">
        <w:rPr>
          <w:rFonts w:cstheme="minorHAnsi"/>
        </w:rPr>
        <w:fldChar w:fldCharType="begin">
          <w:fldData xml:space="preserve">PEVuZE5vdGU+PENpdGU+PEF1dGhvcj5IdWx2ZXJzb248L0F1dGhvcj48WWVhcj4yMDE3PC9ZZWFy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==
</w:fldData>
        </w:fldChar>
      </w:r>
      <w:r w:rsidR="0023735C">
        <w:rPr>
          <w:rFonts w:cstheme="minorHAnsi"/>
        </w:rPr>
        <w:instrText xml:space="preserve"> ADDIN EN.CITE </w:instrText>
      </w:r>
      <w:r w:rsidR="0023735C">
        <w:rPr>
          <w:rFonts w:cstheme="minorHAnsi"/>
        </w:rPr>
        <w:fldChar w:fldCharType="begin">
          <w:fldData xml:space="preserve">PEVuZE5vdGU+PENpdGU+PEF1dGhvcj5IdWx2ZXJzb248L0F1dGhvcj48WWVhcj4yMDE3PC9ZZWFy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==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0D795C">
        <w:rPr>
          <w:rFonts w:cstheme="minorHAnsi"/>
        </w:rPr>
      </w:r>
      <w:r w:rsidR="000D795C">
        <w:rPr>
          <w:rFonts w:cstheme="minorHAnsi"/>
        </w:rPr>
        <w:fldChar w:fldCharType="separate"/>
      </w:r>
      <w:r w:rsidR="0023735C" w:rsidRPr="0023735C">
        <w:rPr>
          <w:rFonts w:cstheme="minorHAnsi"/>
          <w:noProof/>
          <w:vertAlign w:val="superscript"/>
        </w:rPr>
        <w:t>21</w:t>
      </w:r>
      <w:r w:rsidR="000D795C">
        <w:rPr>
          <w:rFonts w:cstheme="minorHAnsi"/>
        </w:rPr>
        <w:fldChar w:fldCharType="end"/>
      </w:r>
      <w:r w:rsidR="006101AB">
        <w:rPr>
          <w:rFonts w:cstheme="minorHAnsi"/>
        </w:rPr>
        <w:t xml:space="preserve">. </w:t>
      </w:r>
    </w:p>
    <w:p w14:paraId="49F1E144" w14:textId="1BCA3BA1" w:rsidR="00536D58" w:rsidRDefault="00AE54DD" w:rsidP="00536D58">
      <w:pPr>
        <w:jc w:val="both"/>
        <w:rPr>
          <w:b/>
        </w:rPr>
      </w:pPr>
      <w:bookmarkStart w:id="1" w:name="OLE_LINK2"/>
      <w:r>
        <w:rPr>
          <w:b/>
          <w:noProof/>
        </w:rPr>
        <w:drawing>
          <wp:inline distT="0" distB="0" distL="0" distR="0" wp14:anchorId="72D5F1EC" wp14:editId="585BAC26">
            <wp:extent cx="5943600" cy="689356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gure 4 revised.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6893560"/>
                    </a:xfrm>
                    <a:prstGeom prst="rect">
                      <a:avLst/>
                    </a:prstGeom>
                  </pic:spPr>
                </pic:pic>
              </a:graphicData>
            </a:graphic>
          </wp:inline>
        </w:drawing>
      </w:r>
      <w:r w:rsidR="00536D58" w:rsidRPr="002D2A81">
        <w:rPr>
          <w:b/>
        </w:rPr>
        <w:t xml:space="preserve">Figure 4. Compound efficacy in </w:t>
      </w:r>
      <w:r w:rsidR="00536D58">
        <w:rPr>
          <w:b/>
        </w:rPr>
        <w:t>adult female i</w:t>
      </w:r>
      <w:r w:rsidR="00536D58" w:rsidRPr="002D2A81">
        <w:rPr>
          <w:b/>
        </w:rPr>
        <w:t>nterferon-</w:t>
      </w:r>
      <w:r w:rsidR="00536D58" w:rsidRPr="002D2A81">
        <w:rPr>
          <w:rFonts w:cstheme="minorHAnsi"/>
          <w:b/>
        </w:rPr>
        <w:t>γ</w:t>
      </w:r>
      <w:r w:rsidR="00536D58" w:rsidRPr="002D2A81">
        <w:rPr>
          <w:b/>
        </w:rPr>
        <w:t xml:space="preserve"> knockout mice (n=3) infected with nanoluciferase expressing </w:t>
      </w:r>
      <w:r w:rsidR="00536D58" w:rsidRPr="002D2A81">
        <w:rPr>
          <w:b/>
          <w:i/>
        </w:rPr>
        <w:t>C. parvum</w:t>
      </w:r>
      <w:r w:rsidR="00536D58" w:rsidRPr="002D2A81">
        <w:rPr>
          <w:b/>
        </w:rPr>
        <w:t xml:space="preserve">. </w:t>
      </w:r>
      <w:r w:rsidR="006C21C0">
        <w:rPr>
          <w:b/>
        </w:rPr>
        <w:t>A</w:t>
      </w:r>
      <w:r w:rsidR="006C21C0" w:rsidRPr="00866FB1">
        <w:t xml:space="preserve">. Initial efficacy testing of Compounds </w:t>
      </w:r>
      <w:r w:rsidR="006C21C0" w:rsidRPr="00163162">
        <w:rPr>
          <w:b/>
        </w:rPr>
        <w:t>1</w:t>
      </w:r>
      <w:r w:rsidR="006C21C0" w:rsidRPr="00866FB1">
        <w:t xml:space="preserve">, </w:t>
      </w:r>
      <w:r w:rsidR="006C21C0" w:rsidRPr="00163162">
        <w:rPr>
          <w:b/>
        </w:rPr>
        <w:t>2</w:t>
      </w:r>
      <w:r w:rsidR="006C21C0" w:rsidRPr="00866FB1">
        <w:t xml:space="preserve">, </w:t>
      </w:r>
      <w:r w:rsidR="006C21C0" w:rsidRPr="00163162">
        <w:rPr>
          <w:b/>
        </w:rPr>
        <w:t>3</w:t>
      </w:r>
      <w:r w:rsidR="006C21C0" w:rsidRPr="00866FB1">
        <w:t xml:space="preserve">, </w:t>
      </w:r>
      <w:r w:rsidR="006C21C0" w:rsidRPr="00163162">
        <w:rPr>
          <w:b/>
        </w:rPr>
        <w:t>6</w:t>
      </w:r>
      <w:r w:rsidR="006C21C0" w:rsidRPr="00866FB1">
        <w:t xml:space="preserve">, and </w:t>
      </w:r>
      <w:r w:rsidR="006C21C0" w:rsidRPr="00163162">
        <w:rPr>
          <w:b/>
        </w:rPr>
        <w:t>7</w:t>
      </w:r>
      <w:r w:rsidR="006C21C0" w:rsidRPr="00866FB1">
        <w:t xml:space="preserve"> at a single concentration for each. </w:t>
      </w:r>
      <w:r w:rsidR="006C21C0" w:rsidRPr="0010324B">
        <w:rPr>
          <w:b/>
        </w:rPr>
        <w:t xml:space="preserve">B. </w:t>
      </w:r>
      <w:r w:rsidR="006C21C0" w:rsidRPr="00866FB1">
        <w:t xml:space="preserve">Dose response efficacy of compound </w:t>
      </w:r>
      <w:r w:rsidR="006C21C0" w:rsidRPr="00163162">
        <w:rPr>
          <w:b/>
        </w:rPr>
        <w:t>1</w:t>
      </w:r>
      <w:r w:rsidR="006C21C0" w:rsidRPr="00866FB1">
        <w:t xml:space="preserve">. </w:t>
      </w:r>
      <w:r w:rsidR="006C21C0" w:rsidRPr="0010324B">
        <w:rPr>
          <w:b/>
        </w:rPr>
        <w:t>C.</w:t>
      </w:r>
      <w:r w:rsidR="006C21C0" w:rsidRPr="00866FB1">
        <w:t xml:space="preserve"> Plasma concentrations of compound </w:t>
      </w:r>
      <w:r w:rsidR="006C21C0" w:rsidRPr="00460B7E">
        <w:rPr>
          <w:b/>
        </w:rPr>
        <w:t>1</w:t>
      </w:r>
      <w:r w:rsidR="006C21C0" w:rsidRPr="00866FB1">
        <w:t xml:space="preserve"> taken before and after 4 doses on day 9 post infection. </w:t>
      </w:r>
    </w:p>
    <w:bookmarkEnd w:id="1"/>
    <w:p w14:paraId="373A049B" w14:textId="6F9755FA" w:rsidR="00536D58" w:rsidRPr="00D26551" w:rsidRDefault="00536D58" w:rsidP="00D26551">
      <w:pPr>
        <w:jc w:val="both"/>
      </w:pPr>
    </w:p>
    <w:p w14:paraId="1D99FC0D" w14:textId="75927B4E" w:rsidR="00B84C28" w:rsidRDefault="00D1534E" w:rsidP="00D925A9">
      <w:pPr>
        <w:ind w:firstLine="720"/>
        <w:jc w:val="both"/>
        <w:rPr>
          <w:rFonts w:cstheme="minorHAnsi"/>
        </w:rPr>
      </w:pPr>
      <w:r>
        <w:rPr>
          <w:rFonts w:cstheme="minorHAnsi"/>
        </w:rPr>
        <w:t xml:space="preserve">N-carbamoylazoles </w:t>
      </w:r>
      <w:r w:rsidR="003D6E79" w:rsidRPr="000B7C83">
        <w:rPr>
          <w:rFonts w:cstheme="minorHAnsi"/>
          <w:b/>
          <w:bCs/>
        </w:rPr>
        <w:t>2</w:t>
      </w:r>
      <w:r w:rsidR="003D6E79">
        <w:rPr>
          <w:rFonts w:cstheme="minorHAnsi"/>
        </w:rPr>
        <w:t xml:space="preserve"> </w:t>
      </w:r>
      <w:r>
        <w:rPr>
          <w:rFonts w:cstheme="minorHAnsi"/>
        </w:rPr>
        <w:t xml:space="preserve">and </w:t>
      </w:r>
      <w:r w:rsidR="003D6E79" w:rsidRPr="000B7C83">
        <w:rPr>
          <w:rFonts w:cstheme="minorHAnsi"/>
          <w:b/>
          <w:bCs/>
        </w:rPr>
        <w:t>3</w:t>
      </w:r>
      <w:r w:rsidR="003D6E79">
        <w:rPr>
          <w:rFonts w:cstheme="minorHAnsi"/>
        </w:rPr>
        <w:t xml:space="preserve"> </w:t>
      </w:r>
      <w:r>
        <w:rPr>
          <w:rFonts w:cstheme="minorHAnsi"/>
        </w:rPr>
        <w:t xml:space="preserve">not only showed no signs of efficacy, the </w:t>
      </w:r>
      <w:r w:rsidR="006101AB">
        <w:rPr>
          <w:rFonts w:cstheme="minorHAnsi"/>
        </w:rPr>
        <w:t xml:space="preserve">infection levels rose more rapidly and the </w:t>
      </w:r>
      <w:r>
        <w:rPr>
          <w:rFonts w:cstheme="minorHAnsi"/>
        </w:rPr>
        <w:t xml:space="preserve">mice lost weight and showed deteriorating signs of health </w:t>
      </w:r>
      <w:r w:rsidR="006101AB">
        <w:rPr>
          <w:rFonts w:cstheme="minorHAnsi"/>
        </w:rPr>
        <w:t>when compared to</w:t>
      </w:r>
      <w:r>
        <w:rPr>
          <w:rFonts w:cstheme="minorHAnsi"/>
        </w:rPr>
        <w:t xml:space="preserve"> the control group and had to be euthanized at 20% weight loss on days 8 and 9</w:t>
      </w:r>
      <w:r w:rsidR="009A614B">
        <w:rPr>
          <w:rFonts w:cstheme="minorHAnsi"/>
        </w:rPr>
        <w:t xml:space="preserve"> PI</w:t>
      </w:r>
      <w:r>
        <w:rPr>
          <w:rFonts w:cstheme="minorHAnsi"/>
        </w:rPr>
        <w:t xml:space="preserve">, respectively. Infection levels in mice dosed with </w:t>
      </w:r>
      <w:r w:rsidR="003D6E79" w:rsidRPr="000B7C83">
        <w:rPr>
          <w:rFonts w:cstheme="minorHAnsi"/>
          <w:b/>
          <w:bCs/>
        </w:rPr>
        <w:t>6</w:t>
      </w:r>
      <w:r w:rsidR="003D6E79">
        <w:rPr>
          <w:rFonts w:cstheme="minorHAnsi"/>
        </w:rPr>
        <w:t xml:space="preserve"> </w:t>
      </w:r>
      <w:r>
        <w:rPr>
          <w:rFonts w:cstheme="minorHAnsi"/>
        </w:rPr>
        <w:t>stayed approximately the same as the control group, but these mice also lost weight slightly faster than controls and had to be euthanized for 20% weight loss on day 10</w:t>
      </w:r>
      <w:r w:rsidR="009A614B">
        <w:rPr>
          <w:rFonts w:cstheme="minorHAnsi"/>
        </w:rPr>
        <w:t xml:space="preserve"> PI</w:t>
      </w:r>
      <w:r>
        <w:rPr>
          <w:rFonts w:cstheme="minorHAnsi"/>
        </w:rPr>
        <w:t>.</w:t>
      </w:r>
      <w:r w:rsidR="006101AB">
        <w:rPr>
          <w:rFonts w:cstheme="minorHAnsi"/>
        </w:rPr>
        <w:t xml:space="preserve"> </w:t>
      </w:r>
      <w:r w:rsidR="00A3161A">
        <w:rPr>
          <w:rFonts w:cstheme="minorHAnsi"/>
          <w:b/>
          <w:bCs/>
        </w:rPr>
        <w:t xml:space="preserve">7 </w:t>
      </w:r>
      <w:r w:rsidR="003C534C">
        <w:rPr>
          <w:rFonts w:cstheme="minorHAnsi"/>
        </w:rPr>
        <w:t xml:space="preserve">held infection levels steady through the dosing period with a slow decline </w:t>
      </w:r>
      <w:r w:rsidR="009A614B">
        <w:rPr>
          <w:rFonts w:cstheme="minorHAnsi"/>
        </w:rPr>
        <w:t>in infections through day 20 PI</w:t>
      </w:r>
      <w:r w:rsidR="002B444E">
        <w:rPr>
          <w:rFonts w:cstheme="minorHAnsi"/>
        </w:rPr>
        <w:t>, but again, inferior to BKI-1</w:t>
      </w:r>
      <w:r w:rsidR="00256257">
        <w:rPr>
          <w:rFonts w:cstheme="minorHAnsi"/>
        </w:rPr>
        <w:t>3</w:t>
      </w:r>
      <w:r w:rsidR="002B444E">
        <w:rPr>
          <w:rFonts w:cstheme="minorHAnsi"/>
        </w:rPr>
        <w:t>69</w:t>
      </w:r>
      <w:r w:rsidR="003C534C">
        <w:rPr>
          <w:rFonts w:cstheme="minorHAnsi"/>
        </w:rPr>
        <w:t xml:space="preserve">. </w:t>
      </w:r>
      <w:r w:rsidR="003D6E79" w:rsidRPr="000B7C83">
        <w:rPr>
          <w:rFonts w:cstheme="minorHAnsi"/>
          <w:b/>
          <w:bCs/>
        </w:rPr>
        <w:t>1</w:t>
      </w:r>
      <w:r w:rsidR="002B444E">
        <w:rPr>
          <w:rFonts w:cstheme="minorHAnsi"/>
        </w:rPr>
        <w:t>,</w:t>
      </w:r>
      <w:r w:rsidR="009D4F7E">
        <w:rPr>
          <w:rFonts w:cstheme="minorHAnsi"/>
        </w:rPr>
        <w:t xml:space="preserve"> an </w:t>
      </w:r>
      <w:r w:rsidR="009D4F7E" w:rsidRPr="00C87763">
        <w:rPr>
          <w:rFonts w:cstheme="minorHAnsi"/>
        </w:rPr>
        <w:t>imidazole-pyrimidine</w:t>
      </w:r>
      <w:r w:rsidR="009D4F7E">
        <w:rPr>
          <w:rFonts w:cstheme="minorHAnsi"/>
        </w:rPr>
        <w:t xml:space="preserve"> compound,</w:t>
      </w:r>
      <w:r w:rsidR="00ED1E26">
        <w:rPr>
          <w:rFonts w:cstheme="minorHAnsi"/>
        </w:rPr>
        <w:t xml:space="preserve"> which was also a potent in vitro inhibitor with an EC</w:t>
      </w:r>
      <w:r w:rsidR="00ED1E26" w:rsidRPr="00ED7CB4">
        <w:rPr>
          <w:rFonts w:cstheme="minorHAnsi"/>
          <w:vertAlign w:val="subscript"/>
        </w:rPr>
        <w:t>50</w:t>
      </w:r>
      <w:r w:rsidR="00ED1E26">
        <w:rPr>
          <w:rFonts w:cstheme="minorHAnsi"/>
        </w:rPr>
        <w:t xml:space="preserve"> of 49 ± 9 nM (Table 2), </w:t>
      </w:r>
      <w:r w:rsidR="003C534C">
        <w:rPr>
          <w:rFonts w:cstheme="minorHAnsi"/>
        </w:rPr>
        <w:t>proved to be the most efficacious</w:t>
      </w:r>
      <w:r w:rsidR="002B444E">
        <w:rPr>
          <w:rFonts w:cstheme="minorHAnsi"/>
        </w:rPr>
        <w:t xml:space="preserve"> compound</w:t>
      </w:r>
      <w:r w:rsidR="008D2ED0">
        <w:rPr>
          <w:rFonts w:cstheme="minorHAnsi"/>
        </w:rPr>
        <w:t>,</w:t>
      </w:r>
      <w:r w:rsidR="003C534C">
        <w:rPr>
          <w:rFonts w:cstheme="minorHAnsi"/>
        </w:rPr>
        <w:t xml:space="preserve"> matching BKI-1369 with a rapid decline in infection</w:t>
      </w:r>
      <w:r w:rsidR="002B444E">
        <w:rPr>
          <w:rFonts w:cstheme="minorHAnsi"/>
        </w:rPr>
        <w:t xml:space="preserve"> </w:t>
      </w:r>
      <w:r w:rsidR="003C534C">
        <w:rPr>
          <w:rFonts w:cstheme="minorHAnsi"/>
        </w:rPr>
        <w:t>that</w:t>
      </w:r>
      <w:r w:rsidR="009A614B">
        <w:rPr>
          <w:rFonts w:cstheme="minorHAnsi"/>
        </w:rPr>
        <w:t xml:space="preserve"> remained low with a 4.1 log reduction over untreated controls by day 20 PI</w:t>
      </w:r>
      <w:r w:rsidR="003C534C">
        <w:rPr>
          <w:rFonts w:cstheme="minorHAnsi"/>
        </w:rPr>
        <w:t>.</w:t>
      </w:r>
    </w:p>
    <w:p w14:paraId="265D1275" w14:textId="77777777" w:rsidR="00536D58" w:rsidRPr="0063113E" w:rsidRDefault="00536D58" w:rsidP="00536D58">
      <w:pPr>
        <w:jc w:val="both"/>
        <w:rPr>
          <w:b/>
        </w:rPr>
      </w:pPr>
      <w:r w:rsidRPr="0063113E">
        <w:rPr>
          <w:b/>
          <w:noProof/>
        </w:rPr>
        <w:drawing>
          <wp:anchor distT="0" distB="0" distL="114300" distR="114300" simplePos="0" relativeHeight="251665408" behindDoc="0" locked="0" layoutInCell="1" allowOverlap="1" wp14:anchorId="56562F62" wp14:editId="4364B565">
            <wp:simplePos x="0" y="0"/>
            <wp:positionH relativeFrom="margin">
              <wp:align>left</wp:align>
            </wp:positionH>
            <wp:positionV relativeFrom="paragraph">
              <wp:posOffset>276225</wp:posOffset>
            </wp:positionV>
            <wp:extent cx="1304925" cy="1676400"/>
            <wp:effectExtent l="0" t="0" r="9525" b="0"/>
            <wp:wrapNone/>
            <wp:docPr id="11" name="Picture 11">
              <a:extLst xmlns:a="http://schemas.openxmlformats.org/drawingml/2006/main">
                <a:ext uri="{63B3BB69-23CF-44E3-9099-C40C66FF867C}">
                  <a14:compatExt xmlns:a14="http://schemas.microsoft.com/office/drawing/2010/main" spid="_x0000_s1026"/>
                </a:ext>
              </a:extLst>
            </wp:docPr>
            <wp:cNvGraphicFramePr/>
            <a:graphic xmlns:a="http://schemas.openxmlformats.org/drawingml/2006/main">
              <a:graphicData uri="http://schemas.openxmlformats.org/drawingml/2006/picture">
                <pic:pic xmlns:pic="http://schemas.openxmlformats.org/drawingml/2006/picture">
                  <pic:nvPicPr>
                    <pic:cNvPr id="2" name="Object 2">
                      <a:extLst>
                        <a:ext uri="{63B3BB69-23CF-44E3-9099-C40C66FF867C}">
                          <a14:compatExt xmlns:a14="http://schemas.microsoft.com/office/drawing/2010/main" spid="_x0000_s1026"/>
                        </a:ext>
                      </a:extLst>
                    </pic:cNvPr>
                    <pic:cNvPicPr>
                      <a:picLocks noChangeAspect="1"/>
                    </pic:cNvPicPr>
                  </pic:nvPicPr>
                  <pic:blipFill>
                    <a:blip r:embed="rId13"/>
                    <a:stretch>
                      <a:fillRect/>
                    </a:stretch>
                  </pic:blipFill>
                  <pic:spPr>
                    <a:xfrm>
                      <a:off x="0" y="0"/>
                      <a:ext cx="1304925" cy="1676400"/>
                    </a:xfrm>
                    <a:prstGeom prst="rect">
                      <a:avLst/>
                    </a:prstGeom>
                  </pic:spPr>
                </pic:pic>
              </a:graphicData>
            </a:graphic>
            <wp14:sizeRelH relativeFrom="page">
              <wp14:pctWidth>0</wp14:pctWidth>
            </wp14:sizeRelH>
            <wp14:sizeRelV relativeFrom="page">
              <wp14:pctHeight>0</wp14:pctHeight>
            </wp14:sizeRelV>
          </wp:anchor>
        </w:drawing>
      </w:r>
      <w:r w:rsidRPr="0063113E">
        <w:rPr>
          <w:b/>
        </w:rPr>
        <w:t xml:space="preserve">Table 2. In vitro properties of </w:t>
      </w:r>
      <w:r>
        <w:rPr>
          <w:b/>
        </w:rPr>
        <w:t xml:space="preserve">compound </w:t>
      </w:r>
      <w:r w:rsidRPr="003B44C7">
        <w:rPr>
          <w:b/>
        </w:rPr>
        <w:t>1</w:t>
      </w:r>
      <w:r w:rsidRPr="0063113E">
        <w:rPr>
          <w:b/>
        </w:rPr>
        <w:t>.</w:t>
      </w:r>
    </w:p>
    <w:p w14:paraId="5B99D6FD" w14:textId="77777777" w:rsidR="00536D58" w:rsidRDefault="00536D58" w:rsidP="00536D58">
      <w:pPr>
        <w:jc w:val="both"/>
      </w:pPr>
    </w:p>
    <w:p w14:paraId="37D98280" w14:textId="77777777" w:rsidR="00536D58" w:rsidRDefault="00536D58" w:rsidP="00536D58">
      <w:pPr>
        <w:jc w:val="both"/>
      </w:pPr>
    </w:p>
    <w:p w14:paraId="2E703321" w14:textId="77777777" w:rsidR="00536D58" w:rsidRDefault="00536D58" w:rsidP="00536D58">
      <w:pPr>
        <w:jc w:val="both"/>
      </w:pPr>
    </w:p>
    <w:p w14:paraId="21664F88" w14:textId="77777777" w:rsidR="00536D58" w:rsidRDefault="00536D58" w:rsidP="00536D58">
      <w:pPr>
        <w:jc w:val="both"/>
      </w:pPr>
    </w:p>
    <w:p w14:paraId="6D05E660" w14:textId="77777777" w:rsidR="00536D58" w:rsidRDefault="00536D58" w:rsidP="00536D58">
      <w:pPr>
        <w:jc w:val="both"/>
      </w:pPr>
    </w:p>
    <w:p w14:paraId="0F915786" w14:textId="3A9638CB" w:rsidR="00536D58" w:rsidRDefault="00536D58" w:rsidP="00D925A9">
      <w:pPr>
        <w:ind w:firstLine="720"/>
        <w:jc w:val="both"/>
      </w:pPr>
    </w:p>
    <w:tbl>
      <w:tblPr>
        <w:tblW w:w="3630" w:type="dxa"/>
        <w:tblLook w:val="04A0" w:firstRow="1" w:lastRow="0" w:firstColumn="1" w:lastColumn="0" w:noHBand="0" w:noVBand="1"/>
      </w:tblPr>
      <w:tblGrid>
        <w:gridCol w:w="2360"/>
        <w:gridCol w:w="1270"/>
      </w:tblGrid>
      <w:tr w:rsidR="00694E7E" w:rsidRPr="00694E7E" w14:paraId="1693E165" w14:textId="77777777" w:rsidTr="00B82373">
        <w:trPr>
          <w:trHeight w:val="360"/>
        </w:trPr>
        <w:tc>
          <w:tcPr>
            <w:tcW w:w="2360" w:type="dxa"/>
            <w:tcBorders>
              <w:top w:val="single" w:sz="8" w:space="0" w:color="auto"/>
              <w:left w:val="nil"/>
              <w:bottom w:val="single" w:sz="8" w:space="0" w:color="auto"/>
              <w:right w:val="nil"/>
            </w:tcBorders>
            <w:shd w:val="clear" w:color="auto" w:fill="D9D9D9" w:themeFill="background1" w:themeFillShade="D9"/>
            <w:noWrap/>
            <w:vAlign w:val="center"/>
            <w:hideMark/>
          </w:tcPr>
          <w:p w14:paraId="5514EF1E"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Cellular Inhibition</w:t>
            </w:r>
          </w:p>
        </w:tc>
        <w:tc>
          <w:tcPr>
            <w:tcW w:w="1270" w:type="dxa"/>
            <w:tcBorders>
              <w:top w:val="single" w:sz="8" w:space="0" w:color="auto"/>
              <w:left w:val="nil"/>
              <w:bottom w:val="single" w:sz="8" w:space="0" w:color="auto"/>
              <w:right w:val="nil"/>
            </w:tcBorders>
            <w:shd w:val="clear" w:color="auto" w:fill="D9D9D9" w:themeFill="background1" w:themeFillShade="D9"/>
            <w:vAlign w:val="center"/>
            <w:hideMark/>
          </w:tcPr>
          <w:p w14:paraId="1F262CDD"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EC</w:t>
            </w:r>
            <w:r w:rsidRPr="00694E7E">
              <w:rPr>
                <w:rFonts w:ascii="Calibri" w:eastAsia="Times New Roman" w:hAnsi="Calibri" w:cs="Calibri"/>
                <w:b/>
                <w:bCs/>
                <w:color w:val="000000"/>
                <w:vertAlign w:val="subscript"/>
              </w:rPr>
              <w:t>50</w:t>
            </w:r>
            <w:r w:rsidRPr="00694E7E">
              <w:rPr>
                <w:rFonts w:ascii="Calibri" w:eastAsia="Times New Roman" w:hAnsi="Calibri" w:cs="Calibri"/>
                <w:b/>
                <w:bCs/>
                <w:color w:val="000000"/>
              </w:rPr>
              <w:t xml:space="preserve"> (μM)</w:t>
            </w:r>
          </w:p>
        </w:tc>
      </w:tr>
      <w:tr w:rsidR="00694E7E" w:rsidRPr="00694E7E" w14:paraId="5BA3AD88" w14:textId="77777777" w:rsidTr="00B82373">
        <w:trPr>
          <w:trHeight w:val="315"/>
        </w:trPr>
        <w:tc>
          <w:tcPr>
            <w:tcW w:w="2360" w:type="dxa"/>
            <w:tcBorders>
              <w:top w:val="nil"/>
              <w:left w:val="nil"/>
              <w:bottom w:val="single" w:sz="8" w:space="0" w:color="auto"/>
              <w:right w:val="nil"/>
            </w:tcBorders>
            <w:shd w:val="clear" w:color="auto" w:fill="auto"/>
            <w:noWrap/>
            <w:vAlign w:val="center"/>
            <w:hideMark/>
          </w:tcPr>
          <w:p w14:paraId="423AA1A1"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Nluc expressing</w:t>
            </w:r>
            <w:r w:rsidRPr="00694E7E">
              <w:rPr>
                <w:rFonts w:ascii="Calibri" w:eastAsia="Times New Roman" w:hAnsi="Calibri" w:cs="Calibri"/>
                <w:i/>
                <w:iCs/>
                <w:color w:val="000000"/>
              </w:rPr>
              <w:t xml:space="preserve"> Cp</w:t>
            </w:r>
          </w:p>
        </w:tc>
        <w:tc>
          <w:tcPr>
            <w:tcW w:w="1270" w:type="dxa"/>
            <w:tcBorders>
              <w:top w:val="nil"/>
              <w:left w:val="nil"/>
              <w:bottom w:val="single" w:sz="8" w:space="0" w:color="auto"/>
              <w:right w:val="nil"/>
            </w:tcBorders>
            <w:shd w:val="clear" w:color="auto" w:fill="auto"/>
            <w:vAlign w:val="center"/>
            <w:hideMark/>
          </w:tcPr>
          <w:p w14:paraId="5E577155"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0.049</w:t>
            </w:r>
          </w:p>
        </w:tc>
      </w:tr>
      <w:tr w:rsidR="00694E7E" w:rsidRPr="00694E7E" w14:paraId="38FC38C2" w14:textId="77777777" w:rsidTr="00B82373">
        <w:trPr>
          <w:trHeight w:val="360"/>
        </w:trPr>
        <w:tc>
          <w:tcPr>
            <w:tcW w:w="2360" w:type="dxa"/>
            <w:tcBorders>
              <w:top w:val="nil"/>
              <w:left w:val="nil"/>
              <w:bottom w:val="single" w:sz="8" w:space="0" w:color="auto"/>
              <w:right w:val="nil"/>
            </w:tcBorders>
            <w:shd w:val="clear" w:color="auto" w:fill="D9D9D9" w:themeFill="background1" w:themeFillShade="D9"/>
            <w:noWrap/>
            <w:vAlign w:val="center"/>
            <w:hideMark/>
          </w:tcPr>
          <w:p w14:paraId="31452A93"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Enzyme Inhibition</w:t>
            </w:r>
          </w:p>
        </w:tc>
        <w:tc>
          <w:tcPr>
            <w:tcW w:w="1270" w:type="dxa"/>
            <w:tcBorders>
              <w:top w:val="nil"/>
              <w:left w:val="nil"/>
              <w:bottom w:val="single" w:sz="8" w:space="0" w:color="auto"/>
              <w:right w:val="nil"/>
            </w:tcBorders>
            <w:shd w:val="clear" w:color="auto" w:fill="D9D9D9" w:themeFill="background1" w:themeFillShade="D9"/>
            <w:vAlign w:val="center"/>
            <w:hideMark/>
          </w:tcPr>
          <w:p w14:paraId="457F2005"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IC</w:t>
            </w:r>
            <w:r w:rsidRPr="00694E7E">
              <w:rPr>
                <w:rFonts w:ascii="Calibri" w:eastAsia="Times New Roman" w:hAnsi="Calibri" w:cs="Calibri"/>
                <w:b/>
                <w:bCs/>
                <w:color w:val="000000"/>
                <w:vertAlign w:val="subscript"/>
              </w:rPr>
              <w:t>50</w:t>
            </w:r>
            <w:r w:rsidRPr="00694E7E">
              <w:rPr>
                <w:rFonts w:ascii="Calibri" w:eastAsia="Times New Roman" w:hAnsi="Calibri" w:cs="Calibri"/>
                <w:b/>
                <w:bCs/>
                <w:color w:val="000000"/>
              </w:rPr>
              <w:t xml:space="preserve"> (μM)</w:t>
            </w:r>
          </w:p>
        </w:tc>
      </w:tr>
      <w:tr w:rsidR="00694E7E" w:rsidRPr="00694E7E" w14:paraId="3E09D973" w14:textId="77777777" w:rsidTr="00B82373">
        <w:trPr>
          <w:trHeight w:val="300"/>
        </w:trPr>
        <w:tc>
          <w:tcPr>
            <w:tcW w:w="2360" w:type="dxa"/>
            <w:tcBorders>
              <w:top w:val="nil"/>
              <w:left w:val="nil"/>
              <w:bottom w:val="nil"/>
              <w:right w:val="nil"/>
            </w:tcBorders>
            <w:shd w:val="clear" w:color="auto" w:fill="auto"/>
            <w:noWrap/>
            <w:vAlign w:val="center"/>
            <w:hideMark/>
          </w:tcPr>
          <w:p w14:paraId="3F1A3541" w14:textId="355D49D6" w:rsidR="00694E7E" w:rsidRPr="00694E7E" w:rsidRDefault="00694E7E" w:rsidP="00694E7E">
            <w:pPr>
              <w:spacing w:after="0" w:line="240" w:lineRule="auto"/>
              <w:rPr>
                <w:rFonts w:ascii="Calibri" w:eastAsia="Times New Roman" w:hAnsi="Calibri" w:cs="Calibri"/>
                <w:i/>
                <w:iCs/>
                <w:color w:val="000000"/>
              </w:rPr>
            </w:pPr>
            <w:r w:rsidRPr="00694E7E">
              <w:rPr>
                <w:rFonts w:ascii="Calibri" w:eastAsia="Times New Roman" w:hAnsi="Calibri" w:cs="Calibri"/>
                <w:i/>
                <w:iCs/>
                <w:color w:val="000000"/>
              </w:rPr>
              <w:t>Pf</w:t>
            </w:r>
            <w:r w:rsidRPr="00694E7E">
              <w:rPr>
                <w:rFonts w:ascii="Calibri" w:eastAsia="Times New Roman" w:hAnsi="Calibri" w:cs="Calibri"/>
                <w:color w:val="000000"/>
              </w:rPr>
              <w:t xml:space="preserve"> PKG WT</w:t>
            </w:r>
            <w:r w:rsidRPr="00694E7E">
              <w:rPr>
                <w:rFonts w:ascii="Calibri" w:eastAsia="Times New Roman" w:hAnsi="Calibri" w:cs="Calibri"/>
                <w:color w:val="000000"/>
                <w:vertAlign w:val="superscript"/>
              </w:rPr>
              <w:t>25</w:t>
            </w:r>
          </w:p>
        </w:tc>
        <w:tc>
          <w:tcPr>
            <w:tcW w:w="1270" w:type="dxa"/>
            <w:tcBorders>
              <w:top w:val="nil"/>
              <w:left w:val="nil"/>
              <w:bottom w:val="nil"/>
              <w:right w:val="nil"/>
            </w:tcBorders>
            <w:shd w:val="clear" w:color="auto" w:fill="auto"/>
            <w:vAlign w:val="center"/>
            <w:hideMark/>
          </w:tcPr>
          <w:p w14:paraId="6B79E317" w14:textId="7D91BCBE" w:rsidR="00694E7E" w:rsidRPr="00694E7E" w:rsidRDefault="00694E7E" w:rsidP="00803C0B">
            <w:pPr>
              <w:spacing w:after="0" w:line="240" w:lineRule="auto"/>
              <w:rPr>
                <w:rFonts w:ascii="Calibri" w:eastAsia="Times New Roman" w:hAnsi="Calibri" w:cs="Calibri"/>
                <w:color w:val="000000"/>
              </w:rPr>
            </w:pPr>
            <w:r w:rsidRPr="00694E7E">
              <w:rPr>
                <w:rFonts w:ascii="Calibri" w:eastAsia="Times New Roman" w:hAnsi="Calibri" w:cs="Calibri"/>
                <w:color w:val="000000"/>
              </w:rPr>
              <w:t>0.</w:t>
            </w:r>
            <w:r w:rsidR="00803C0B">
              <w:rPr>
                <w:rFonts w:ascii="Calibri" w:eastAsia="Times New Roman" w:hAnsi="Calibri" w:cs="Calibri"/>
                <w:color w:val="000000"/>
              </w:rPr>
              <w:t>08</w:t>
            </w:r>
          </w:p>
        </w:tc>
      </w:tr>
      <w:tr w:rsidR="00694E7E" w:rsidRPr="00694E7E" w14:paraId="3A9C27CD" w14:textId="77777777" w:rsidTr="00B82373">
        <w:trPr>
          <w:trHeight w:val="300"/>
        </w:trPr>
        <w:tc>
          <w:tcPr>
            <w:tcW w:w="2360" w:type="dxa"/>
            <w:tcBorders>
              <w:top w:val="nil"/>
              <w:left w:val="nil"/>
              <w:bottom w:val="nil"/>
              <w:right w:val="nil"/>
            </w:tcBorders>
            <w:shd w:val="clear" w:color="auto" w:fill="auto"/>
            <w:noWrap/>
            <w:vAlign w:val="center"/>
            <w:hideMark/>
          </w:tcPr>
          <w:p w14:paraId="1AE7E06E" w14:textId="60FE3B5C" w:rsidR="00694E7E" w:rsidRPr="00694E7E" w:rsidRDefault="00694E7E" w:rsidP="00694E7E">
            <w:pPr>
              <w:spacing w:after="0" w:line="240" w:lineRule="auto"/>
              <w:rPr>
                <w:rFonts w:ascii="Calibri" w:eastAsia="Times New Roman" w:hAnsi="Calibri" w:cs="Calibri"/>
                <w:i/>
                <w:iCs/>
                <w:color w:val="000000"/>
              </w:rPr>
            </w:pPr>
            <w:r w:rsidRPr="00694E7E">
              <w:rPr>
                <w:rFonts w:ascii="Calibri" w:eastAsia="Times New Roman" w:hAnsi="Calibri" w:cs="Calibri"/>
                <w:i/>
                <w:iCs/>
                <w:color w:val="000000"/>
              </w:rPr>
              <w:t>Pf</w:t>
            </w:r>
            <w:r w:rsidRPr="00694E7E">
              <w:rPr>
                <w:rFonts w:ascii="Calibri" w:eastAsia="Times New Roman" w:hAnsi="Calibri" w:cs="Calibri"/>
                <w:color w:val="000000"/>
              </w:rPr>
              <w:t xml:space="preserve"> PKG T-Q mutant</w:t>
            </w:r>
            <w:r w:rsidRPr="00694E7E">
              <w:rPr>
                <w:rFonts w:ascii="Calibri" w:eastAsia="Times New Roman" w:hAnsi="Calibri" w:cs="Calibri"/>
                <w:color w:val="000000"/>
                <w:vertAlign w:val="superscript"/>
              </w:rPr>
              <w:t>25</w:t>
            </w:r>
          </w:p>
        </w:tc>
        <w:tc>
          <w:tcPr>
            <w:tcW w:w="1270" w:type="dxa"/>
            <w:tcBorders>
              <w:top w:val="nil"/>
              <w:left w:val="nil"/>
              <w:bottom w:val="nil"/>
              <w:right w:val="nil"/>
            </w:tcBorders>
            <w:shd w:val="clear" w:color="auto" w:fill="auto"/>
            <w:vAlign w:val="center"/>
            <w:hideMark/>
          </w:tcPr>
          <w:p w14:paraId="4C9992A8"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&gt;100</w:t>
            </w:r>
          </w:p>
        </w:tc>
      </w:tr>
      <w:tr w:rsidR="00694E7E" w:rsidRPr="00694E7E" w14:paraId="356CA601" w14:textId="77777777" w:rsidTr="00B82373">
        <w:trPr>
          <w:trHeight w:val="300"/>
        </w:trPr>
        <w:tc>
          <w:tcPr>
            <w:tcW w:w="2360" w:type="dxa"/>
            <w:tcBorders>
              <w:top w:val="nil"/>
              <w:left w:val="nil"/>
              <w:bottom w:val="nil"/>
              <w:right w:val="nil"/>
            </w:tcBorders>
            <w:shd w:val="clear" w:color="auto" w:fill="auto"/>
            <w:noWrap/>
            <w:vAlign w:val="center"/>
            <w:hideMark/>
          </w:tcPr>
          <w:p w14:paraId="13AFA51D" w14:textId="77777777" w:rsidR="00694E7E" w:rsidRPr="00694E7E" w:rsidRDefault="00694E7E" w:rsidP="00694E7E">
            <w:pPr>
              <w:spacing w:after="0" w:line="240" w:lineRule="auto"/>
              <w:rPr>
                <w:rFonts w:ascii="Calibri" w:eastAsia="Times New Roman" w:hAnsi="Calibri" w:cs="Calibri"/>
                <w:i/>
                <w:iCs/>
                <w:color w:val="000000"/>
              </w:rPr>
            </w:pPr>
            <w:r w:rsidRPr="00694E7E">
              <w:rPr>
                <w:rFonts w:ascii="Calibri" w:eastAsia="Times New Roman" w:hAnsi="Calibri" w:cs="Calibri"/>
                <w:i/>
                <w:iCs/>
                <w:color w:val="000000"/>
              </w:rPr>
              <w:t>Pf</w:t>
            </w:r>
            <w:r w:rsidRPr="00694E7E">
              <w:rPr>
                <w:rFonts w:ascii="Calibri" w:eastAsia="Times New Roman" w:hAnsi="Calibri" w:cs="Calibri"/>
                <w:color w:val="000000"/>
              </w:rPr>
              <w:t xml:space="preserve"> CDPK1</w:t>
            </w:r>
          </w:p>
        </w:tc>
        <w:tc>
          <w:tcPr>
            <w:tcW w:w="1270" w:type="dxa"/>
            <w:tcBorders>
              <w:top w:val="nil"/>
              <w:left w:val="nil"/>
              <w:bottom w:val="nil"/>
              <w:right w:val="nil"/>
            </w:tcBorders>
            <w:shd w:val="clear" w:color="auto" w:fill="auto"/>
            <w:vAlign w:val="center"/>
            <w:hideMark/>
          </w:tcPr>
          <w:p w14:paraId="545E0181"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0.07</w:t>
            </w:r>
          </w:p>
        </w:tc>
      </w:tr>
      <w:tr w:rsidR="00694E7E" w:rsidRPr="00694E7E" w14:paraId="496E8D49" w14:textId="77777777" w:rsidTr="00B82373">
        <w:trPr>
          <w:trHeight w:val="300"/>
        </w:trPr>
        <w:tc>
          <w:tcPr>
            <w:tcW w:w="2360" w:type="dxa"/>
            <w:tcBorders>
              <w:top w:val="nil"/>
              <w:left w:val="nil"/>
              <w:bottom w:val="nil"/>
              <w:right w:val="nil"/>
            </w:tcBorders>
            <w:shd w:val="clear" w:color="auto" w:fill="auto"/>
            <w:noWrap/>
            <w:vAlign w:val="center"/>
            <w:hideMark/>
          </w:tcPr>
          <w:p w14:paraId="24293CAC" w14:textId="499F5DCB"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Human PKG</w:t>
            </w:r>
            <w:r w:rsidRPr="00694E7E">
              <w:rPr>
                <w:rFonts w:ascii="Calibri" w:eastAsia="Times New Roman" w:hAnsi="Calibri" w:cs="Calibri"/>
                <w:color w:val="000000"/>
                <w:vertAlign w:val="superscript"/>
              </w:rPr>
              <w:t>25</w:t>
            </w:r>
          </w:p>
        </w:tc>
        <w:tc>
          <w:tcPr>
            <w:tcW w:w="1270" w:type="dxa"/>
            <w:tcBorders>
              <w:top w:val="nil"/>
              <w:left w:val="nil"/>
              <w:bottom w:val="nil"/>
              <w:right w:val="nil"/>
            </w:tcBorders>
            <w:shd w:val="clear" w:color="auto" w:fill="auto"/>
            <w:vAlign w:val="center"/>
            <w:hideMark/>
          </w:tcPr>
          <w:p w14:paraId="5D0950D3"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&gt;100</w:t>
            </w:r>
          </w:p>
        </w:tc>
      </w:tr>
      <w:tr w:rsidR="00694E7E" w:rsidRPr="00694E7E" w14:paraId="5AE66309" w14:textId="77777777" w:rsidTr="00B82373">
        <w:trPr>
          <w:trHeight w:val="300"/>
        </w:trPr>
        <w:tc>
          <w:tcPr>
            <w:tcW w:w="2360" w:type="dxa"/>
            <w:tcBorders>
              <w:top w:val="nil"/>
              <w:left w:val="nil"/>
              <w:bottom w:val="nil"/>
              <w:right w:val="nil"/>
            </w:tcBorders>
            <w:shd w:val="clear" w:color="auto" w:fill="auto"/>
            <w:noWrap/>
            <w:vAlign w:val="center"/>
            <w:hideMark/>
          </w:tcPr>
          <w:p w14:paraId="312F132B" w14:textId="77777777" w:rsidR="00694E7E" w:rsidRPr="00694E7E" w:rsidRDefault="00694E7E" w:rsidP="00694E7E">
            <w:pPr>
              <w:spacing w:after="0" w:line="240" w:lineRule="auto"/>
              <w:rPr>
                <w:rFonts w:ascii="Calibri" w:eastAsia="Times New Roman" w:hAnsi="Calibri" w:cs="Calibri"/>
                <w:i/>
                <w:iCs/>
                <w:color w:val="000000"/>
              </w:rPr>
            </w:pPr>
            <w:r w:rsidRPr="00694E7E">
              <w:rPr>
                <w:rFonts w:ascii="Calibri" w:eastAsia="Times New Roman" w:hAnsi="Calibri" w:cs="Calibri"/>
                <w:i/>
                <w:iCs/>
                <w:color w:val="000000"/>
              </w:rPr>
              <w:t>Cp</w:t>
            </w:r>
            <w:r w:rsidRPr="00694E7E">
              <w:rPr>
                <w:rFonts w:ascii="Calibri" w:eastAsia="Times New Roman" w:hAnsi="Calibri" w:cs="Calibri"/>
                <w:color w:val="000000"/>
              </w:rPr>
              <w:t xml:space="preserve"> CDPK1 WT</w:t>
            </w:r>
          </w:p>
        </w:tc>
        <w:tc>
          <w:tcPr>
            <w:tcW w:w="1270" w:type="dxa"/>
            <w:tcBorders>
              <w:top w:val="nil"/>
              <w:left w:val="nil"/>
              <w:bottom w:val="nil"/>
              <w:right w:val="nil"/>
            </w:tcBorders>
            <w:shd w:val="clear" w:color="auto" w:fill="auto"/>
            <w:vAlign w:val="center"/>
            <w:hideMark/>
          </w:tcPr>
          <w:p w14:paraId="75FF36CE"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0.002</w:t>
            </w:r>
          </w:p>
        </w:tc>
      </w:tr>
      <w:tr w:rsidR="00694E7E" w:rsidRPr="00694E7E" w14:paraId="3D2AC670" w14:textId="77777777" w:rsidTr="00B82373">
        <w:trPr>
          <w:trHeight w:val="315"/>
        </w:trPr>
        <w:tc>
          <w:tcPr>
            <w:tcW w:w="2360" w:type="dxa"/>
            <w:tcBorders>
              <w:top w:val="nil"/>
              <w:left w:val="nil"/>
              <w:bottom w:val="single" w:sz="8" w:space="0" w:color="auto"/>
              <w:right w:val="nil"/>
            </w:tcBorders>
            <w:shd w:val="clear" w:color="auto" w:fill="auto"/>
            <w:noWrap/>
            <w:vAlign w:val="center"/>
            <w:hideMark/>
          </w:tcPr>
          <w:p w14:paraId="5372472E" w14:textId="77777777" w:rsidR="00694E7E" w:rsidRPr="00694E7E" w:rsidRDefault="00694E7E" w:rsidP="00694E7E">
            <w:pPr>
              <w:spacing w:after="0" w:line="240" w:lineRule="auto"/>
              <w:rPr>
                <w:rFonts w:ascii="Calibri" w:eastAsia="Times New Roman" w:hAnsi="Calibri" w:cs="Calibri"/>
                <w:i/>
                <w:iCs/>
                <w:color w:val="000000"/>
              </w:rPr>
            </w:pPr>
            <w:r w:rsidRPr="00694E7E">
              <w:rPr>
                <w:rFonts w:ascii="Calibri" w:eastAsia="Times New Roman" w:hAnsi="Calibri" w:cs="Calibri"/>
                <w:i/>
                <w:iCs/>
                <w:color w:val="000000"/>
              </w:rPr>
              <w:t>Cp</w:t>
            </w:r>
            <w:r w:rsidRPr="00694E7E">
              <w:rPr>
                <w:rFonts w:ascii="Calibri" w:eastAsia="Times New Roman" w:hAnsi="Calibri" w:cs="Calibri"/>
                <w:color w:val="000000"/>
              </w:rPr>
              <w:t xml:space="preserve"> CDPK1 G-M mutant</w:t>
            </w:r>
          </w:p>
        </w:tc>
        <w:tc>
          <w:tcPr>
            <w:tcW w:w="1270" w:type="dxa"/>
            <w:tcBorders>
              <w:top w:val="nil"/>
              <w:left w:val="nil"/>
              <w:bottom w:val="single" w:sz="8" w:space="0" w:color="auto"/>
              <w:right w:val="nil"/>
            </w:tcBorders>
            <w:shd w:val="clear" w:color="auto" w:fill="auto"/>
            <w:vAlign w:val="center"/>
            <w:hideMark/>
          </w:tcPr>
          <w:p w14:paraId="622193AA"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6.2</w:t>
            </w:r>
          </w:p>
        </w:tc>
      </w:tr>
      <w:tr w:rsidR="00694E7E" w:rsidRPr="00694E7E" w14:paraId="30EA0977" w14:textId="77777777" w:rsidTr="00B82373">
        <w:trPr>
          <w:trHeight w:val="315"/>
        </w:trPr>
        <w:tc>
          <w:tcPr>
            <w:tcW w:w="2360" w:type="dxa"/>
            <w:tcBorders>
              <w:top w:val="nil"/>
              <w:left w:val="nil"/>
              <w:bottom w:val="single" w:sz="8" w:space="0" w:color="auto"/>
              <w:right w:val="nil"/>
            </w:tcBorders>
            <w:shd w:val="clear" w:color="auto" w:fill="D9D9D9" w:themeFill="background1" w:themeFillShade="D9"/>
            <w:vAlign w:val="center"/>
            <w:hideMark/>
          </w:tcPr>
          <w:p w14:paraId="502F20E9"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Cardiotoxicity</w:t>
            </w:r>
          </w:p>
        </w:tc>
        <w:tc>
          <w:tcPr>
            <w:tcW w:w="1270" w:type="dxa"/>
            <w:tcBorders>
              <w:top w:val="nil"/>
              <w:left w:val="nil"/>
              <w:bottom w:val="single" w:sz="8" w:space="0" w:color="auto"/>
              <w:right w:val="nil"/>
            </w:tcBorders>
            <w:shd w:val="clear" w:color="auto" w:fill="D9D9D9" w:themeFill="background1" w:themeFillShade="D9"/>
            <w:noWrap/>
            <w:vAlign w:val="center"/>
            <w:hideMark/>
          </w:tcPr>
          <w:p w14:paraId="3B0E5BF1"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IC</w:t>
            </w:r>
            <w:r w:rsidRPr="00694E7E">
              <w:rPr>
                <w:rFonts w:ascii="Calibri" w:eastAsia="Times New Roman" w:hAnsi="Calibri" w:cs="Calibri"/>
                <w:b/>
                <w:bCs/>
                <w:color w:val="000000"/>
                <w:vertAlign w:val="subscript"/>
              </w:rPr>
              <w:t>50</w:t>
            </w:r>
            <w:r w:rsidRPr="00694E7E">
              <w:rPr>
                <w:rFonts w:ascii="Calibri" w:eastAsia="Times New Roman" w:hAnsi="Calibri" w:cs="Calibri"/>
                <w:b/>
                <w:bCs/>
                <w:color w:val="000000"/>
              </w:rPr>
              <w:t xml:space="preserve"> (μM)</w:t>
            </w:r>
          </w:p>
        </w:tc>
      </w:tr>
      <w:tr w:rsidR="00694E7E" w:rsidRPr="00694E7E" w14:paraId="1B6253DF" w14:textId="77777777" w:rsidTr="00B82373">
        <w:trPr>
          <w:trHeight w:val="300"/>
        </w:trPr>
        <w:tc>
          <w:tcPr>
            <w:tcW w:w="2360" w:type="dxa"/>
            <w:tcBorders>
              <w:top w:val="nil"/>
              <w:left w:val="nil"/>
              <w:bottom w:val="nil"/>
              <w:right w:val="nil"/>
            </w:tcBorders>
            <w:shd w:val="clear" w:color="auto" w:fill="auto"/>
            <w:noWrap/>
            <w:vAlign w:val="center"/>
            <w:hideMark/>
          </w:tcPr>
          <w:p w14:paraId="1D79D6B3"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 xml:space="preserve">hERG </w:t>
            </w:r>
          </w:p>
        </w:tc>
        <w:tc>
          <w:tcPr>
            <w:tcW w:w="1270" w:type="dxa"/>
            <w:tcBorders>
              <w:top w:val="nil"/>
              <w:left w:val="nil"/>
              <w:bottom w:val="nil"/>
              <w:right w:val="nil"/>
            </w:tcBorders>
            <w:shd w:val="clear" w:color="auto" w:fill="auto"/>
            <w:vAlign w:val="center"/>
            <w:hideMark/>
          </w:tcPr>
          <w:p w14:paraId="662E5AE8"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&gt;50</w:t>
            </w:r>
          </w:p>
        </w:tc>
      </w:tr>
      <w:tr w:rsidR="00694E7E" w:rsidRPr="00694E7E" w14:paraId="5025AE58" w14:textId="77777777" w:rsidTr="00B82373">
        <w:trPr>
          <w:trHeight w:val="315"/>
        </w:trPr>
        <w:tc>
          <w:tcPr>
            <w:tcW w:w="2360" w:type="dxa"/>
            <w:tcBorders>
              <w:top w:val="nil"/>
              <w:left w:val="nil"/>
              <w:bottom w:val="single" w:sz="8" w:space="0" w:color="auto"/>
              <w:right w:val="nil"/>
            </w:tcBorders>
            <w:shd w:val="clear" w:color="auto" w:fill="auto"/>
            <w:noWrap/>
            <w:vAlign w:val="center"/>
            <w:hideMark/>
          </w:tcPr>
          <w:p w14:paraId="26384078"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NaV1.5</w:t>
            </w:r>
          </w:p>
        </w:tc>
        <w:tc>
          <w:tcPr>
            <w:tcW w:w="1270" w:type="dxa"/>
            <w:tcBorders>
              <w:top w:val="nil"/>
              <w:left w:val="nil"/>
              <w:bottom w:val="single" w:sz="8" w:space="0" w:color="auto"/>
              <w:right w:val="nil"/>
            </w:tcBorders>
            <w:shd w:val="clear" w:color="auto" w:fill="auto"/>
            <w:vAlign w:val="center"/>
            <w:hideMark/>
          </w:tcPr>
          <w:p w14:paraId="570E06BF"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&gt;100</w:t>
            </w:r>
          </w:p>
        </w:tc>
      </w:tr>
      <w:tr w:rsidR="00694E7E" w:rsidRPr="00694E7E" w14:paraId="17AE9300" w14:textId="77777777" w:rsidTr="00B82373">
        <w:trPr>
          <w:trHeight w:hRule="exact" w:val="315"/>
        </w:trPr>
        <w:tc>
          <w:tcPr>
            <w:tcW w:w="2360" w:type="dxa"/>
            <w:tcBorders>
              <w:top w:val="nil"/>
              <w:left w:val="nil"/>
              <w:bottom w:val="single" w:sz="8" w:space="0" w:color="auto"/>
              <w:right w:val="nil"/>
            </w:tcBorders>
            <w:shd w:val="clear" w:color="auto" w:fill="D9D9D9" w:themeFill="background1" w:themeFillShade="D9"/>
            <w:noWrap/>
            <w:vAlign w:val="center"/>
            <w:hideMark/>
          </w:tcPr>
          <w:p w14:paraId="509E4175"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Kinase antagonism</w:t>
            </w:r>
          </w:p>
        </w:tc>
        <w:tc>
          <w:tcPr>
            <w:tcW w:w="1270" w:type="dxa"/>
            <w:tcBorders>
              <w:top w:val="nil"/>
              <w:left w:val="nil"/>
              <w:bottom w:val="single" w:sz="8" w:space="0" w:color="auto"/>
              <w:right w:val="nil"/>
            </w:tcBorders>
            <w:shd w:val="clear" w:color="auto" w:fill="D9D9D9" w:themeFill="background1" w:themeFillShade="D9"/>
            <w:vAlign w:val="center"/>
            <w:hideMark/>
          </w:tcPr>
          <w:p w14:paraId="6241F706" w14:textId="5F4A87AC" w:rsidR="00694E7E" w:rsidRPr="00694E7E" w:rsidRDefault="0023735C" w:rsidP="00694E7E">
            <w:pPr>
              <w:spacing w:after="0" w:line="240" w:lineRule="auto"/>
              <w:rPr>
                <w:rFonts w:ascii="Calibri" w:eastAsia="Times New Roman" w:hAnsi="Calibri" w:cs="Calibri"/>
                <w:b/>
                <w:bCs/>
                <w:color w:val="000000"/>
              </w:rPr>
            </w:pPr>
            <w:r>
              <w:rPr>
                <w:rFonts w:ascii="Calibri" w:eastAsia="Times New Roman" w:hAnsi="Calibri" w:cs="Calibri"/>
                <w:b/>
                <w:bCs/>
                <w:color w:val="000000"/>
              </w:rPr>
              <w:t>IC</w:t>
            </w:r>
            <w:r w:rsidRPr="00866FB1">
              <w:rPr>
                <w:rFonts w:ascii="Calibri" w:eastAsia="Times New Roman" w:hAnsi="Calibri" w:cs="Calibri"/>
                <w:b/>
                <w:bCs/>
                <w:color w:val="000000"/>
                <w:vertAlign w:val="subscript"/>
              </w:rPr>
              <w:t>50</w:t>
            </w:r>
            <w:r>
              <w:rPr>
                <w:rFonts w:ascii="Calibri" w:eastAsia="Times New Roman" w:hAnsi="Calibri" w:cs="Calibri"/>
                <w:b/>
                <w:bCs/>
                <w:color w:val="000000"/>
              </w:rPr>
              <w:t xml:space="preserve"> </w:t>
            </w:r>
            <w:r w:rsidR="00694E7E" w:rsidRPr="00694E7E">
              <w:rPr>
                <w:rFonts w:ascii="Calibri" w:eastAsia="Times New Roman" w:hAnsi="Calibri" w:cs="Calibri"/>
                <w:b/>
                <w:bCs/>
                <w:color w:val="000000"/>
              </w:rPr>
              <w:t>(μM)</w:t>
            </w:r>
          </w:p>
        </w:tc>
      </w:tr>
      <w:tr w:rsidR="00694E7E" w:rsidRPr="00694E7E" w14:paraId="5D34CB95" w14:textId="77777777" w:rsidTr="00B82373">
        <w:trPr>
          <w:trHeight w:val="300"/>
        </w:trPr>
        <w:tc>
          <w:tcPr>
            <w:tcW w:w="2360" w:type="dxa"/>
            <w:tcBorders>
              <w:top w:val="nil"/>
              <w:left w:val="nil"/>
              <w:bottom w:val="nil"/>
              <w:right w:val="nil"/>
            </w:tcBorders>
            <w:shd w:val="clear" w:color="auto" w:fill="auto"/>
            <w:noWrap/>
            <w:vAlign w:val="center"/>
            <w:hideMark/>
          </w:tcPr>
          <w:p w14:paraId="1F4A171B" w14:textId="429A4594"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AuroraB</w:t>
            </w:r>
            <w:r w:rsidR="00803C0B" w:rsidRPr="00866FB1">
              <w:rPr>
                <w:rFonts w:ascii="Calibri" w:eastAsia="Times New Roman" w:hAnsi="Calibri" w:cs="Calibri"/>
                <w:color w:val="000000"/>
                <w:vertAlign w:val="superscript"/>
              </w:rPr>
              <w:t>25</w:t>
            </w:r>
          </w:p>
        </w:tc>
        <w:tc>
          <w:tcPr>
            <w:tcW w:w="1270" w:type="dxa"/>
            <w:tcBorders>
              <w:top w:val="nil"/>
              <w:left w:val="nil"/>
              <w:bottom w:val="nil"/>
              <w:right w:val="nil"/>
            </w:tcBorders>
            <w:shd w:val="clear" w:color="auto" w:fill="auto"/>
            <w:vAlign w:val="center"/>
            <w:hideMark/>
          </w:tcPr>
          <w:p w14:paraId="786531CF"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2.5</w:t>
            </w:r>
          </w:p>
        </w:tc>
      </w:tr>
      <w:tr w:rsidR="00694E7E" w:rsidRPr="00694E7E" w14:paraId="7F5A4D28" w14:textId="77777777" w:rsidTr="00B82373">
        <w:trPr>
          <w:trHeight w:hRule="exact" w:val="300"/>
        </w:trPr>
        <w:tc>
          <w:tcPr>
            <w:tcW w:w="2360" w:type="dxa"/>
            <w:tcBorders>
              <w:top w:val="nil"/>
              <w:left w:val="nil"/>
              <w:bottom w:val="nil"/>
              <w:right w:val="nil"/>
            </w:tcBorders>
            <w:shd w:val="clear" w:color="auto" w:fill="auto"/>
            <w:noWrap/>
            <w:vAlign w:val="center"/>
            <w:hideMark/>
          </w:tcPr>
          <w:p w14:paraId="4D72F6DC" w14:textId="5679F2A6"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PI3Kγ</w:t>
            </w:r>
            <w:r w:rsidR="00803C0B" w:rsidRPr="00866FB1">
              <w:rPr>
                <w:rFonts w:ascii="Calibri" w:eastAsia="Times New Roman" w:hAnsi="Calibri" w:cs="Calibri"/>
                <w:color w:val="000000"/>
                <w:vertAlign w:val="superscript"/>
              </w:rPr>
              <w:t>25</w:t>
            </w:r>
          </w:p>
        </w:tc>
        <w:tc>
          <w:tcPr>
            <w:tcW w:w="1270" w:type="dxa"/>
            <w:tcBorders>
              <w:top w:val="nil"/>
              <w:left w:val="nil"/>
              <w:bottom w:val="nil"/>
              <w:right w:val="nil"/>
            </w:tcBorders>
            <w:shd w:val="clear" w:color="auto" w:fill="auto"/>
            <w:vAlign w:val="center"/>
            <w:hideMark/>
          </w:tcPr>
          <w:p w14:paraId="4E7526B2" w14:textId="5B02CD04" w:rsidR="00694E7E" w:rsidRPr="00694E7E" w:rsidRDefault="00803C0B" w:rsidP="00694E7E">
            <w:pPr>
              <w:spacing w:after="0" w:line="240" w:lineRule="auto"/>
              <w:rPr>
                <w:rFonts w:ascii="Calibri" w:eastAsia="Times New Roman" w:hAnsi="Calibri" w:cs="Calibri"/>
                <w:color w:val="000000"/>
              </w:rPr>
            </w:pPr>
            <w:r>
              <w:rPr>
                <w:rFonts w:ascii="Calibri" w:eastAsia="Times New Roman" w:hAnsi="Calibri" w:cs="Calibri"/>
                <w:color w:val="000000"/>
              </w:rPr>
              <w:t>31.6</w:t>
            </w:r>
          </w:p>
        </w:tc>
      </w:tr>
      <w:tr w:rsidR="00694E7E" w:rsidRPr="00694E7E" w14:paraId="5411F63F" w14:textId="77777777" w:rsidTr="00B82373">
        <w:trPr>
          <w:trHeight w:hRule="exact" w:val="315"/>
        </w:trPr>
        <w:tc>
          <w:tcPr>
            <w:tcW w:w="2360" w:type="dxa"/>
            <w:tcBorders>
              <w:top w:val="nil"/>
              <w:left w:val="nil"/>
              <w:bottom w:val="single" w:sz="8" w:space="0" w:color="auto"/>
              <w:right w:val="nil"/>
            </w:tcBorders>
            <w:shd w:val="clear" w:color="auto" w:fill="auto"/>
            <w:noWrap/>
            <w:vAlign w:val="center"/>
            <w:hideMark/>
          </w:tcPr>
          <w:p w14:paraId="464EF736" w14:textId="1035C9CD"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LCK</w:t>
            </w:r>
            <w:r w:rsidR="00803C0B" w:rsidRPr="00866FB1">
              <w:rPr>
                <w:rFonts w:ascii="Calibri" w:eastAsia="Times New Roman" w:hAnsi="Calibri" w:cs="Calibri"/>
                <w:color w:val="000000"/>
                <w:vertAlign w:val="superscript"/>
              </w:rPr>
              <w:t>25</w:t>
            </w:r>
          </w:p>
        </w:tc>
        <w:tc>
          <w:tcPr>
            <w:tcW w:w="1270" w:type="dxa"/>
            <w:tcBorders>
              <w:top w:val="nil"/>
              <w:left w:val="nil"/>
              <w:bottom w:val="single" w:sz="8" w:space="0" w:color="auto"/>
              <w:right w:val="nil"/>
            </w:tcBorders>
            <w:shd w:val="clear" w:color="auto" w:fill="auto"/>
            <w:vAlign w:val="center"/>
            <w:hideMark/>
          </w:tcPr>
          <w:p w14:paraId="5E6E99DF"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1.25</w:t>
            </w:r>
          </w:p>
        </w:tc>
      </w:tr>
      <w:tr w:rsidR="00694E7E" w:rsidRPr="00694E7E" w14:paraId="156189B6" w14:textId="77777777" w:rsidTr="00B82373">
        <w:trPr>
          <w:trHeight w:val="360"/>
        </w:trPr>
        <w:tc>
          <w:tcPr>
            <w:tcW w:w="2360" w:type="dxa"/>
            <w:tcBorders>
              <w:top w:val="nil"/>
              <w:left w:val="nil"/>
              <w:bottom w:val="single" w:sz="8" w:space="0" w:color="auto"/>
              <w:right w:val="nil"/>
            </w:tcBorders>
            <w:shd w:val="clear" w:color="auto" w:fill="D9D9D9" w:themeFill="background1" w:themeFillShade="D9"/>
            <w:noWrap/>
            <w:vAlign w:val="center"/>
            <w:hideMark/>
          </w:tcPr>
          <w:p w14:paraId="5020C0DA"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 xml:space="preserve">Cytotoxicity </w:t>
            </w:r>
          </w:p>
        </w:tc>
        <w:tc>
          <w:tcPr>
            <w:tcW w:w="1270" w:type="dxa"/>
            <w:tcBorders>
              <w:top w:val="nil"/>
              <w:left w:val="nil"/>
              <w:bottom w:val="single" w:sz="8" w:space="0" w:color="auto"/>
              <w:right w:val="nil"/>
            </w:tcBorders>
            <w:shd w:val="clear" w:color="auto" w:fill="D9D9D9" w:themeFill="background1" w:themeFillShade="D9"/>
            <w:vAlign w:val="center"/>
            <w:hideMark/>
          </w:tcPr>
          <w:p w14:paraId="13934F9A"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CC</w:t>
            </w:r>
            <w:r w:rsidRPr="00694E7E">
              <w:rPr>
                <w:rFonts w:ascii="Calibri" w:eastAsia="Times New Roman" w:hAnsi="Calibri" w:cs="Calibri"/>
                <w:b/>
                <w:bCs/>
                <w:color w:val="000000"/>
                <w:vertAlign w:val="subscript"/>
              </w:rPr>
              <w:t xml:space="preserve">50 </w:t>
            </w:r>
            <w:r w:rsidRPr="00694E7E">
              <w:rPr>
                <w:rFonts w:ascii="Calibri" w:eastAsia="Times New Roman" w:hAnsi="Calibri" w:cs="Calibri"/>
                <w:b/>
                <w:bCs/>
                <w:color w:val="000000"/>
              </w:rPr>
              <w:t>(μM)</w:t>
            </w:r>
          </w:p>
        </w:tc>
      </w:tr>
      <w:tr w:rsidR="00694E7E" w:rsidRPr="00694E7E" w14:paraId="008CE914" w14:textId="77777777" w:rsidTr="00B82373">
        <w:trPr>
          <w:trHeight w:val="300"/>
        </w:trPr>
        <w:tc>
          <w:tcPr>
            <w:tcW w:w="2360" w:type="dxa"/>
            <w:tcBorders>
              <w:top w:val="nil"/>
              <w:left w:val="nil"/>
              <w:bottom w:val="nil"/>
              <w:right w:val="nil"/>
            </w:tcBorders>
            <w:shd w:val="clear" w:color="auto" w:fill="auto"/>
            <w:noWrap/>
            <w:vAlign w:val="center"/>
            <w:hideMark/>
          </w:tcPr>
          <w:p w14:paraId="59ECB886"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HepG2</w:t>
            </w:r>
          </w:p>
        </w:tc>
        <w:tc>
          <w:tcPr>
            <w:tcW w:w="1270" w:type="dxa"/>
            <w:tcBorders>
              <w:top w:val="nil"/>
              <w:left w:val="nil"/>
              <w:bottom w:val="nil"/>
              <w:right w:val="nil"/>
            </w:tcBorders>
            <w:shd w:val="clear" w:color="auto" w:fill="auto"/>
            <w:vAlign w:val="center"/>
            <w:hideMark/>
          </w:tcPr>
          <w:p w14:paraId="696FC95D" w14:textId="1580065F" w:rsidR="00694E7E" w:rsidRPr="00694E7E" w:rsidRDefault="00803C0B" w:rsidP="00694E7E">
            <w:pPr>
              <w:spacing w:after="0" w:line="240" w:lineRule="auto"/>
              <w:rPr>
                <w:rFonts w:ascii="Calibri" w:eastAsia="Times New Roman" w:hAnsi="Calibri" w:cs="Calibri"/>
                <w:color w:val="000000"/>
              </w:rPr>
            </w:pPr>
            <w:r>
              <w:rPr>
                <w:rFonts w:ascii="Calibri" w:eastAsia="Times New Roman" w:hAnsi="Calibri" w:cs="Calibri"/>
                <w:color w:val="000000"/>
              </w:rPr>
              <w:t>19</w:t>
            </w:r>
          </w:p>
        </w:tc>
      </w:tr>
      <w:tr w:rsidR="00694E7E" w:rsidRPr="00694E7E" w14:paraId="3474E7C4" w14:textId="77777777" w:rsidTr="00B82373">
        <w:trPr>
          <w:trHeight w:val="300"/>
        </w:trPr>
        <w:tc>
          <w:tcPr>
            <w:tcW w:w="2360" w:type="dxa"/>
            <w:tcBorders>
              <w:top w:val="nil"/>
              <w:left w:val="nil"/>
              <w:bottom w:val="nil"/>
              <w:right w:val="nil"/>
            </w:tcBorders>
            <w:shd w:val="clear" w:color="auto" w:fill="auto"/>
            <w:noWrap/>
            <w:vAlign w:val="center"/>
            <w:hideMark/>
          </w:tcPr>
          <w:p w14:paraId="38D65425"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HEK293T</w:t>
            </w:r>
          </w:p>
        </w:tc>
        <w:tc>
          <w:tcPr>
            <w:tcW w:w="1270" w:type="dxa"/>
            <w:tcBorders>
              <w:top w:val="nil"/>
              <w:left w:val="nil"/>
              <w:bottom w:val="nil"/>
              <w:right w:val="nil"/>
            </w:tcBorders>
            <w:shd w:val="clear" w:color="auto" w:fill="auto"/>
            <w:vAlign w:val="center"/>
            <w:hideMark/>
          </w:tcPr>
          <w:p w14:paraId="1166EBE8"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&gt;40</w:t>
            </w:r>
          </w:p>
        </w:tc>
      </w:tr>
      <w:tr w:rsidR="00694E7E" w:rsidRPr="00694E7E" w14:paraId="2ACE1B6B" w14:textId="77777777" w:rsidTr="00B82373">
        <w:trPr>
          <w:trHeight w:val="315"/>
        </w:trPr>
        <w:tc>
          <w:tcPr>
            <w:tcW w:w="2360" w:type="dxa"/>
            <w:tcBorders>
              <w:top w:val="nil"/>
              <w:left w:val="nil"/>
              <w:bottom w:val="single" w:sz="8" w:space="0" w:color="auto"/>
              <w:right w:val="nil"/>
            </w:tcBorders>
            <w:shd w:val="clear" w:color="auto" w:fill="auto"/>
            <w:noWrap/>
            <w:vAlign w:val="center"/>
            <w:hideMark/>
          </w:tcPr>
          <w:p w14:paraId="03EC24CC"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 xml:space="preserve">HCT-8 </w:t>
            </w:r>
          </w:p>
        </w:tc>
        <w:tc>
          <w:tcPr>
            <w:tcW w:w="1270" w:type="dxa"/>
            <w:tcBorders>
              <w:top w:val="nil"/>
              <w:left w:val="nil"/>
              <w:bottom w:val="single" w:sz="8" w:space="0" w:color="auto"/>
              <w:right w:val="nil"/>
            </w:tcBorders>
            <w:shd w:val="clear" w:color="auto" w:fill="auto"/>
            <w:vAlign w:val="center"/>
            <w:hideMark/>
          </w:tcPr>
          <w:p w14:paraId="154C4A61"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&gt;25</w:t>
            </w:r>
          </w:p>
        </w:tc>
      </w:tr>
      <w:tr w:rsidR="00694E7E" w:rsidRPr="00694E7E" w14:paraId="07EA0442" w14:textId="77777777" w:rsidTr="00B82373">
        <w:trPr>
          <w:trHeight w:val="315"/>
        </w:trPr>
        <w:tc>
          <w:tcPr>
            <w:tcW w:w="2360" w:type="dxa"/>
            <w:tcBorders>
              <w:top w:val="nil"/>
              <w:left w:val="nil"/>
              <w:bottom w:val="single" w:sz="8" w:space="0" w:color="auto"/>
              <w:right w:val="nil"/>
            </w:tcBorders>
            <w:shd w:val="clear" w:color="auto" w:fill="D9D9D9" w:themeFill="background1" w:themeFillShade="D9"/>
            <w:noWrap/>
            <w:vAlign w:val="center"/>
            <w:hideMark/>
          </w:tcPr>
          <w:p w14:paraId="3FFEA9D8"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lastRenderedPageBreak/>
              <w:t>Solubility</w:t>
            </w:r>
          </w:p>
        </w:tc>
        <w:tc>
          <w:tcPr>
            <w:tcW w:w="1270" w:type="dxa"/>
            <w:tcBorders>
              <w:top w:val="nil"/>
              <w:left w:val="nil"/>
              <w:bottom w:val="single" w:sz="8" w:space="0" w:color="auto"/>
              <w:right w:val="nil"/>
            </w:tcBorders>
            <w:shd w:val="clear" w:color="auto" w:fill="D9D9D9" w:themeFill="background1" w:themeFillShade="D9"/>
            <w:vAlign w:val="center"/>
            <w:hideMark/>
          </w:tcPr>
          <w:p w14:paraId="27C6925F"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w:t>
            </w:r>
            <w:r w:rsidRPr="00694E7E">
              <w:rPr>
                <w:rFonts w:ascii="Calibri" w:eastAsia="Times New Roman" w:hAnsi="Calibri" w:cs="Calibri"/>
                <w:b/>
                <w:bCs/>
                <w:color w:val="000000"/>
              </w:rPr>
              <w:t>μM)</w:t>
            </w:r>
          </w:p>
        </w:tc>
      </w:tr>
      <w:tr w:rsidR="00694E7E" w:rsidRPr="00694E7E" w14:paraId="746AB151" w14:textId="77777777" w:rsidTr="00B82373">
        <w:trPr>
          <w:trHeight w:val="300"/>
        </w:trPr>
        <w:tc>
          <w:tcPr>
            <w:tcW w:w="2360" w:type="dxa"/>
            <w:tcBorders>
              <w:top w:val="nil"/>
              <w:left w:val="nil"/>
              <w:bottom w:val="nil"/>
              <w:right w:val="nil"/>
            </w:tcBorders>
            <w:shd w:val="clear" w:color="auto" w:fill="auto"/>
            <w:noWrap/>
            <w:vAlign w:val="center"/>
            <w:hideMark/>
          </w:tcPr>
          <w:p w14:paraId="37B1FEDD"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FeSSIF pH 5</w:t>
            </w:r>
          </w:p>
        </w:tc>
        <w:tc>
          <w:tcPr>
            <w:tcW w:w="1270" w:type="dxa"/>
            <w:tcBorders>
              <w:top w:val="nil"/>
              <w:left w:val="nil"/>
              <w:bottom w:val="nil"/>
              <w:right w:val="nil"/>
            </w:tcBorders>
            <w:shd w:val="clear" w:color="auto" w:fill="auto"/>
            <w:vAlign w:val="center"/>
            <w:hideMark/>
          </w:tcPr>
          <w:p w14:paraId="428B488A"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116</w:t>
            </w:r>
          </w:p>
        </w:tc>
      </w:tr>
      <w:tr w:rsidR="00694E7E" w:rsidRPr="00694E7E" w14:paraId="6755D71C" w14:textId="77777777" w:rsidTr="00B82373">
        <w:trPr>
          <w:trHeight w:val="300"/>
        </w:trPr>
        <w:tc>
          <w:tcPr>
            <w:tcW w:w="2360" w:type="dxa"/>
            <w:tcBorders>
              <w:top w:val="nil"/>
              <w:left w:val="nil"/>
              <w:bottom w:val="nil"/>
              <w:right w:val="nil"/>
            </w:tcBorders>
            <w:shd w:val="clear" w:color="auto" w:fill="auto"/>
            <w:noWrap/>
            <w:vAlign w:val="center"/>
            <w:hideMark/>
          </w:tcPr>
          <w:p w14:paraId="3C2172CD"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FaSSIF pH 6.5</w:t>
            </w:r>
          </w:p>
        </w:tc>
        <w:tc>
          <w:tcPr>
            <w:tcW w:w="1270" w:type="dxa"/>
            <w:tcBorders>
              <w:top w:val="nil"/>
              <w:left w:val="nil"/>
              <w:bottom w:val="nil"/>
              <w:right w:val="nil"/>
            </w:tcBorders>
            <w:shd w:val="clear" w:color="auto" w:fill="auto"/>
            <w:vAlign w:val="center"/>
            <w:hideMark/>
          </w:tcPr>
          <w:p w14:paraId="6A3DFE68"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56</w:t>
            </w:r>
          </w:p>
        </w:tc>
      </w:tr>
      <w:tr w:rsidR="00694E7E" w:rsidRPr="00694E7E" w14:paraId="390B0A58" w14:textId="77777777" w:rsidTr="00B82373">
        <w:trPr>
          <w:trHeight w:val="315"/>
        </w:trPr>
        <w:tc>
          <w:tcPr>
            <w:tcW w:w="2360" w:type="dxa"/>
            <w:tcBorders>
              <w:top w:val="nil"/>
              <w:left w:val="nil"/>
              <w:bottom w:val="single" w:sz="8" w:space="0" w:color="auto"/>
              <w:right w:val="nil"/>
            </w:tcBorders>
            <w:shd w:val="clear" w:color="auto" w:fill="auto"/>
            <w:noWrap/>
            <w:vAlign w:val="center"/>
            <w:hideMark/>
          </w:tcPr>
          <w:p w14:paraId="632A4CA0"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PBS pH 7.4</w:t>
            </w:r>
          </w:p>
        </w:tc>
        <w:tc>
          <w:tcPr>
            <w:tcW w:w="1270" w:type="dxa"/>
            <w:tcBorders>
              <w:top w:val="nil"/>
              <w:left w:val="nil"/>
              <w:bottom w:val="single" w:sz="8" w:space="0" w:color="auto"/>
              <w:right w:val="nil"/>
            </w:tcBorders>
            <w:shd w:val="clear" w:color="auto" w:fill="auto"/>
            <w:vAlign w:val="center"/>
            <w:hideMark/>
          </w:tcPr>
          <w:p w14:paraId="68CA6ED7"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45</w:t>
            </w:r>
          </w:p>
        </w:tc>
      </w:tr>
      <w:tr w:rsidR="00694E7E" w:rsidRPr="00694E7E" w14:paraId="5F9979E3" w14:textId="77777777" w:rsidTr="00B82373">
        <w:trPr>
          <w:trHeight w:val="615"/>
        </w:trPr>
        <w:tc>
          <w:tcPr>
            <w:tcW w:w="2360" w:type="dxa"/>
            <w:tcBorders>
              <w:top w:val="nil"/>
              <w:left w:val="nil"/>
              <w:bottom w:val="single" w:sz="8" w:space="0" w:color="auto"/>
              <w:right w:val="nil"/>
            </w:tcBorders>
            <w:shd w:val="clear" w:color="auto" w:fill="D9D9D9" w:themeFill="background1" w:themeFillShade="D9"/>
            <w:vAlign w:val="center"/>
            <w:hideMark/>
          </w:tcPr>
          <w:p w14:paraId="77989C72"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Liver Microsome Stability</w:t>
            </w:r>
          </w:p>
        </w:tc>
        <w:tc>
          <w:tcPr>
            <w:tcW w:w="1270" w:type="dxa"/>
            <w:tcBorders>
              <w:top w:val="nil"/>
              <w:left w:val="nil"/>
              <w:bottom w:val="single" w:sz="8" w:space="0" w:color="auto"/>
              <w:right w:val="nil"/>
            </w:tcBorders>
            <w:shd w:val="clear" w:color="auto" w:fill="D9D9D9" w:themeFill="background1" w:themeFillShade="D9"/>
            <w:vAlign w:val="center"/>
            <w:hideMark/>
          </w:tcPr>
          <w:p w14:paraId="34B6B062" w14:textId="77777777" w:rsidR="00694E7E" w:rsidRPr="00694E7E" w:rsidRDefault="00694E7E" w:rsidP="00694E7E">
            <w:pPr>
              <w:spacing w:after="0" w:line="240" w:lineRule="auto"/>
              <w:rPr>
                <w:rFonts w:ascii="Calibri" w:eastAsia="Times New Roman" w:hAnsi="Calibri" w:cs="Calibri"/>
                <w:b/>
                <w:bCs/>
                <w:color w:val="000000"/>
              </w:rPr>
            </w:pPr>
            <w:r w:rsidRPr="00694E7E">
              <w:rPr>
                <w:rFonts w:ascii="Calibri" w:eastAsia="Times New Roman" w:hAnsi="Calibri" w:cs="Calibri"/>
                <w:b/>
                <w:bCs/>
                <w:color w:val="000000"/>
              </w:rPr>
              <w:t>Clearance (mL/min/g)</w:t>
            </w:r>
          </w:p>
        </w:tc>
      </w:tr>
      <w:tr w:rsidR="00694E7E" w:rsidRPr="00694E7E" w14:paraId="12F9C407" w14:textId="77777777" w:rsidTr="00B82373">
        <w:trPr>
          <w:trHeight w:val="300"/>
        </w:trPr>
        <w:tc>
          <w:tcPr>
            <w:tcW w:w="2360" w:type="dxa"/>
            <w:tcBorders>
              <w:top w:val="nil"/>
              <w:left w:val="nil"/>
              <w:bottom w:val="nil"/>
              <w:right w:val="nil"/>
            </w:tcBorders>
            <w:shd w:val="clear" w:color="auto" w:fill="auto"/>
            <w:noWrap/>
            <w:vAlign w:val="center"/>
            <w:hideMark/>
          </w:tcPr>
          <w:p w14:paraId="1DE5F4F3"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Rat</w:t>
            </w:r>
          </w:p>
        </w:tc>
        <w:tc>
          <w:tcPr>
            <w:tcW w:w="1270" w:type="dxa"/>
            <w:tcBorders>
              <w:top w:val="nil"/>
              <w:left w:val="nil"/>
              <w:bottom w:val="nil"/>
              <w:right w:val="nil"/>
            </w:tcBorders>
            <w:shd w:val="clear" w:color="auto" w:fill="auto"/>
            <w:vAlign w:val="center"/>
            <w:hideMark/>
          </w:tcPr>
          <w:p w14:paraId="19F2CEF1"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0.4894</w:t>
            </w:r>
          </w:p>
        </w:tc>
      </w:tr>
      <w:tr w:rsidR="00694E7E" w:rsidRPr="00694E7E" w14:paraId="3AAD3535" w14:textId="77777777" w:rsidTr="00B82373">
        <w:trPr>
          <w:trHeight w:val="300"/>
        </w:trPr>
        <w:tc>
          <w:tcPr>
            <w:tcW w:w="2360" w:type="dxa"/>
            <w:tcBorders>
              <w:top w:val="nil"/>
              <w:left w:val="nil"/>
              <w:bottom w:val="nil"/>
              <w:right w:val="nil"/>
            </w:tcBorders>
            <w:shd w:val="clear" w:color="auto" w:fill="auto"/>
            <w:noWrap/>
            <w:vAlign w:val="center"/>
            <w:hideMark/>
          </w:tcPr>
          <w:p w14:paraId="12E1F72B"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 xml:space="preserve">Human  </w:t>
            </w:r>
          </w:p>
        </w:tc>
        <w:tc>
          <w:tcPr>
            <w:tcW w:w="1270" w:type="dxa"/>
            <w:tcBorders>
              <w:top w:val="nil"/>
              <w:left w:val="nil"/>
              <w:bottom w:val="nil"/>
              <w:right w:val="nil"/>
            </w:tcBorders>
            <w:shd w:val="clear" w:color="auto" w:fill="auto"/>
            <w:vAlign w:val="center"/>
            <w:hideMark/>
          </w:tcPr>
          <w:p w14:paraId="01D3F010"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0.397</w:t>
            </w:r>
          </w:p>
        </w:tc>
      </w:tr>
      <w:tr w:rsidR="00694E7E" w:rsidRPr="00694E7E" w14:paraId="4C5DFC00" w14:textId="77777777" w:rsidTr="00B82373">
        <w:trPr>
          <w:trHeight w:val="315"/>
        </w:trPr>
        <w:tc>
          <w:tcPr>
            <w:tcW w:w="2360" w:type="dxa"/>
            <w:tcBorders>
              <w:top w:val="nil"/>
              <w:left w:val="nil"/>
              <w:bottom w:val="single" w:sz="8" w:space="0" w:color="auto"/>
              <w:right w:val="nil"/>
            </w:tcBorders>
            <w:shd w:val="clear" w:color="auto" w:fill="auto"/>
            <w:noWrap/>
            <w:vAlign w:val="center"/>
            <w:hideMark/>
          </w:tcPr>
          <w:p w14:paraId="21DF1038"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Mouse</w:t>
            </w:r>
          </w:p>
        </w:tc>
        <w:tc>
          <w:tcPr>
            <w:tcW w:w="1270" w:type="dxa"/>
            <w:tcBorders>
              <w:top w:val="nil"/>
              <w:left w:val="nil"/>
              <w:bottom w:val="single" w:sz="8" w:space="0" w:color="auto"/>
              <w:right w:val="nil"/>
            </w:tcBorders>
            <w:shd w:val="clear" w:color="auto" w:fill="auto"/>
            <w:vAlign w:val="center"/>
            <w:hideMark/>
          </w:tcPr>
          <w:p w14:paraId="057DF649" w14:textId="77777777" w:rsidR="00694E7E" w:rsidRPr="00694E7E" w:rsidRDefault="00694E7E" w:rsidP="00694E7E">
            <w:pPr>
              <w:spacing w:after="0" w:line="240" w:lineRule="auto"/>
              <w:rPr>
                <w:rFonts w:ascii="Calibri" w:eastAsia="Times New Roman" w:hAnsi="Calibri" w:cs="Calibri"/>
                <w:color w:val="000000"/>
              </w:rPr>
            </w:pPr>
            <w:r w:rsidRPr="00694E7E">
              <w:rPr>
                <w:rFonts w:ascii="Calibri" w:eastAsia="Times New Roman" w:hAnsi="Calibri" w:cs="Calibri"/>
                <w:color w:val="000000"/>
              </w:rPr>
              <w:t>0.7565</w:t>
            </w:r>
          </w:p>
        </w:tc>
      </w:tr>
    </w:tbl>
    <w:p w14:paraId="300D8B27" w14:textId="77777777" w:rsidR="00694E7E" w:rsidRPr="00FC28BC" w:rsidRDefault="00694E7E" w:rsidP="00D925A9">
      <w:pPr>
        <w:ind w:firstLine="720"/>
        <w:jc w:val="both"/>
        <w:rPr>
          <w:rFonts w:cstheme="minorHAnsi"/>
        </w:rPr>
      </w:pPr>
    </w:p>
    <w:p w14:paraId="5F1FF6A0" w14:textId="0FC69187" w:rsidR="00A75EFA" w:rsidRPr="004C0B07" w:rsidRDefault="00AE54DD" w:rsidP="004428AD">
      <w:pPr>
        <w:jc w:val="both"/>
        <w:rPr>
          <w:rFonts w:cstheme="minorHAnsi"/>
        </w:rPr>
      </w:pPr>
      <w:r>
        <w:rPr>
          <w:rFonts w:cstheme="minorHAnsi"/>
          <w:b/>
        </w:rPr>
        <w:t xml:space="preserve">Compound </w:t>
      </w:r>
      <w:r w:rsidR="00583EF5">
        <w:rPr>
          <w:rFonts w:cstheme="minorHAnsi"/>
          <w:b/>
        </w:rPr>
        <w:t>1</w:t>
      </w:r>
      <w:r w:rsidR="00583EF5" w:rsidRPr="00FC28BC">
        <w:rPr>
          <w:rFonts w:cstheme="minorHAnsi"/>
          <w:b/>
        </w:rPr>
        <w:t xml:space="preserve"> </w:t>
      </w:r>
      <w:r w:rsidR="00AF535A" w:rsidRPr="00FC28BC">
        <w:rPr>
          <w:rFonts w:cstheme="minorHAnsi"/>
          <w:b/>
        </w:rPr>
        <w:t xml:space="preserve">inhibits </w:t>
      </w:r>
      <w:r w:rsidR="00391944" w:rsidRPr="00FC28BC">
        <w:rPr>
          <w:rFonts w:cstheme="minorHAnsi"/>
          <w:b/>
        </w:rPr>
        <w:t>kinases</w:t>
      </w:r>
      <w:r w:rsidR="00D36D8E" w:rsidRPr="00FC28BC">
        <w:rPr>
          <w:rFonts w:cstheme="minorHAnsi"/>
          <w:b/>
        </w:rPr>
        <w:t xml:space="preserve"> </w:t>
      </w:r>
      <w:r w:rsidR="00BC6964" w:rsidRPr="00FC28BC">
        <w:rPr>
          <w:rFonts w:cstheme="minorHAnsi"/>
          <w:b/>
        </w:rPr>
        <w:t xml:space="preserve">in Malaria and </w:t>
      </w:r>
      <w:r w:rsidR="00BC6964" w:rsidRPr="00FC28BC">
        <w:rPr>
          <w:rFonts w:cstheme="minorHAnsi"/>
          <w:b/>
          <w:i/>
        </w:rPr>
        <w:t>Cryptosporidium</w:t>
      </w:r>
      <w:r w:rsidR="00540E71">
        <w:rPr>
          <w:rFonts w:cstheme="minorHAnsi"/>
          <w:bCs/>
        </w:rPr>
        <w:t xml:space="preserve">. </w:t>
      </w:r>
      <w:r w:rsidR="00540E71" w:rsidRPr="00540E71">
        <w:rPr>
          <w:rFonts w:cstheme="minorHAnsi"/>
          <w:bCs/>
        </w:rPr>
        <w:t>Compound</w:t>
      </w:r>
      <w:r w:rsidR="00540E71">
        <w:rPr>
          <w:rFonts w:cstheme="minorHAnsi"/>
          <w:b/>
          <w:bCs/>
        </w:rPr>
        <w:t xml:space="preserve"> </w:t>
      </w:r>
      <w:r w:rsidR="00A75EFA" w:rsidRPr="004428AD">
        <w:rPr>
          <w:rFonts w:cstheme="minorHAnsi"/>
          <w:b/>
          <w:bCs/>
        </w:rPr>
        <w:t>1</w:t>
      </w:r>
      <w:r w:rsidR="00A75EFA">
        <w:rPr>
          <w:rFonts w:cstheme="minorHAnsi"/>
        </w:rPr>
        <w:t xml:space="preserve"> was examined </w:t>
      </w:r>
      <w:r w:rsidR="004428AD">
        <w:rPr>
          <w:rFonts w:cstheme="minorHAnsi"/>
        </w:rPr>
        <w:t xml:space="preserve">for inhibition of </w:t>
      </w:r>
      <w:r w:rsidR="003B44C7" w:rsidRPr="00866FB1">
        <w:rPr>
          <w:rFonts w:cstheme="minorHAnsi"/>
          <w:i/>
        </w:rPr>
        <w:t>Pf</w:t>
      </w:r>
      <w:r w:rsidR="003B44C7">
        <w:rPr>
          <w:rFonts w:cstheme="minorHAnsi"/>
        </w:rPr>
        <w:t xml:space="preserve"> </w:t>
      </w:r>
      <w:r w:rsidR="008D6EF2">
        <w:rPr>
          <w:rFonts w:cstheme="minorHAnsi"/>
        </w:rPr>
        <w:t>k</w:t>
      </w:r>
      <w:r w:rsidR="003B44C7">
        <w:rPr>
          <w:rFonts w:cstheme="minorHAnsi"/>
        </w:rPr>
        <w:t>inases including</w:t>
      </w:r>
      <w:r w:rsidR="00A75EFA">
        <w:rPr>
          <w:rFonts w:cstheme="minorHAnsi"/>
        </w:rPr>
        <w:t xml:space="preserve"> </w:t>
      </w:r>
      <w:r w:rsidR="008D6EF2">
        <w:rPr>
          <w:rFonts w:cstheme="minorHAnsi"/>
        </w:rPr>
        <w:t>c</w:t>
      </w:r>
      <w:r w:rsidR="00A75EFA" w:rsidRPr="00916254">
        <w:rPr>
          <w:rFonts w:cstheme="minorHAnsi"/>
        </w:rPr>
        <w:t xml:space="preserve">alcium </w:t>
      </w:r>
      <w:r w:rsidR="008D6EF2">
        <w:rPr>
          <w:rFonts w:cstheme="minorHAnsi"/>
        </w:rPr>
        <w:t>d</w:t>
      </w:r>
      <w:r w:rsidR="00A75EFA" w:rsidRPr="00916254">
        <w:rPr>
          <w:rFonts w:cstheme="minorHAnsi"/>
        </w:rPr>
        <w:t xml:space="preserve">ependent </w:t>
      </w:r>
      <w:r w:rsidR="008D6EF2">
        <w:rPr>
          <w:rFonts w:cstheme="minorHAnsi"/>
        </w:rPr>
        <w:t>p</w:t>
      </w:r>
      <w:r w:rsidR="00A75EFA" w:rsidRPr="00916254">
        <w:rPr>
          <w:rFonts w:cstheme="minorHAnsi"/>
        </w:rPr>
        <w:t xml:space="preserve">rotein </w:t>
      </w:r>
      <w:r w:rsidR="008D6EF2">
        <w:rPr>
          <w:rFonts w:cstheme="minorHAnsi"/>
        </w:rPr>
        <w:t>k</w:t>
      </w:r>
      <w:r w:rsidR="00A75EFA" w:rsidRPr="00916254">
        <w:rPr>
          <w:rFonts w:cstheme="minorHAnsi"/>
        </w:rPr>
        <w:t>inase 1 (CDPK1</w:t>
      </w:r>
      <w:r w:rsidR="00A75EFA">
        <w:rPr>
          <w:rFonts w:cstheme="minorHAnsi"/>
        </w:rPr>
        <w:t>) and c</w:t>
      </w:r>
      <w:r w:rsidR="00A75EFA">
        <w:t xml:space="preserve">yclic GMP-dependent protein kinase (PKG). </w:t>
      </w:r>
      <w:r w:rsidR="00A75EFA">
        <w:rPr>
          <w:b/>
          <w:bCs/>
        </w:rPr>
        <w:t xml:space="preserve">1 </w:t>
      </w:r>
      <w:r w:rsidR="00A75EFA" w:rsidRPr="00916254">
        <w:rPr>
          <w:rFonts w:cstheme="minorHAnsi"/>
        </w:rPr>
        <w:t xml:space="preserve">had </w:t>
      </w:r>
      <w:r w:rsidR="00681BAB">
        <w:rPr>
          <w:rFonts w:cstheme="minorHAnsi"/>
        </w:rPr>
        <w:t xml:space="preserve">had an </w:t>
      </w:r>
      <w:r w:rsidR="00A75EFA">
        <w:rPr>
          <w:rFonts w:cstheme="minorHAnsi"/>
        </w:rPr>
        <w:t>IC</w:t>
      </w:r>
      <w:r w:rsidR="00A75EFA" w:rsidRPr="00866FB1">
        <w:rPr>
          <w:rFonts w:cstheme="minorHAnsi"/>
          <w:vertAlign w:val="subscript"/>
        </w:rPr>
        <w:t>50</w:t>
      </w:r>
      <w:r w:rsidR="00A75EFA">
        <w:rPr>
          <w:rFonts w:cstheme="minorHAnsi"/>
        </w:rPr>
        <w:t xml:space="preserve"> of </w:t>
      </w:r>
      <w:r w:rsidR="00681BAB">
        <w:rPr>
          <w:rFonts w:cstheme="minorHAnsi"/>
        </w:rPr>
        <w:t>0.07 µM</w:t>
      </w:r>
      <w:r w:rsidR="00A75EFA">
        <w:rPr>
          <w:rFonts w:cstheme="minorHAnsi"/>
        </w:rPr>
        <w:t xml:space="preserve"> </w:t>
      </w:r>
      <w:r w:rsidR="00A75EFA" w:rsidRPr="00916254">
        <w:rPr>
          <w:rFonts w:cstheme="minorHAnsi"/>
        </w:rPr>
        <w:t xml:space="preserve">against </w:t>
      </w:r>
      <w:r w:rsidR="00A75EFA" w:rsidRPr="00916254">
        <w:rPr>
          <w:rFonts w:cstheme="minorHAnsi"/>
          <w:i/>
        </w:rPr>
        <w:t xml:space="preserve">Pf </w:t>
      </w:r>
      <w:r w:rsidR="00A75EFA" w:rsidRPr="00916254">
        <w:rPr>
          <w:rFonts w:cstheme="minorHAnsi"/>
        </w:rPr>
        <w:t>CDPK1 (Table 2)</w:t>
      </w:r>
      <w:r w:rsidR="00A75EFA">
        <w:rPr>
          <w:rFonts w:cstheme="minorHAnsi"/>
        </w:rPr>
        <w:t xml:space="preserve"> and </w:t>
      </w:r>
      <w:r w:rsidR="006143AE">
        <w:rPr>
          <w:rFonts w:cstheme="minorHAnsi"/>
        </w:rPr>
        <w:t>0.12 µM</w:t>
      </w:r>
      <w:r w:rsidR="00A75EFA">
        <w:rPr>
          <w:rFonts w:cstheme="minorHAnsi"/>
        </w:rPr>
        <w:t xml:space="preserve"> </w:t>
      </w:r>
      <w:r w:rsidR="004C0B07">
        <w:rPr>
          <w:rFonts w:cstheme="minorHAnsi"/>
        </w:rPr>
        <w:t>against</w:t>
      </w:r>
      <w:r w:rsidR="00A75EFA">
        <w:rPr>
          <w:rFonts w:cstheme="minorHAnsi"/>
        </w:rPr>
        <w:t xml:space="preserve"> </w:t>
      </w:r>
      <w:r w:rsidR="00A75EFA">
        <w:rPr>
          <w:rFonts w:cstheme="minorHAnsi"/>
          <w:i/>
          <w:iCs/>
        </w:rPr>
        <w:t>Pf</w:t>
      </w:r>
      <w:r w:rsidR="00A75EFA">
        <w:rPr>
          <w:rFonts w:cstheme="minorHAnsi"/>
        </w:rPr>
        <w:t xml:space="preserve"> PKG</w:t>
      </w:r>
      <w:r w:rsidR="005E364B">
        <w:rPr>
          <w:rFonts w:cstheme="minorHAnsi"/>
        </w:rPr>
        <w:t xml:space="preserve"> </w:t>
      </w:r>
      <w:r w:rsidR="005E364B">
        <w:rPr>
          <w:rFonts w:cstheme="minorHAnsi"/>
        </w:rPr>
        <w:fldChar w:fldCharType="begin">
          <w:fldData xml:space="preserve">PEVuZE5vdGU+PENpdGU+PEF1dGhvcj5QZW56bzwvQXV0aG9yPjxZZWFyPjIwMTk8L1llYXI+PFJl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PlNjaWVudGlmaWMgcmVwb3J0czwvYWJici0xPjwvYWx0LXBlcmlvZGljYWw+PHBhZ2VzPjcwMDU8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</w:fldData>
        </w:fldChar>
      </w:r>
      <w:r w:rsidR="005E364B">
        <w:rPr>
          <w:rFonts w:cstheme="minorHAnsi"/>
        </w:rPr>
        <w:instrText xml:space="preserve"> ADDIN EN.CITE </w:instrText>
      </w:r>
      <w:r w:rsidR="005E364B">
        <w:rPr>
          <w:rFonts w:cstheme="minorHAnsi"/>
        </w:rPr>
        <w:fldChar w:fldCharType="begin">
          <w:fldData xml:space="preserve">PEVuZE5vdGU+PENpdGU+PEF1dGhvcj5QZW56bzwvQXV0aG9yPjxZZWFyPjIwMTk8L1llYXI+PFJl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PlNjaWVudGlmaWMgcmVwb3J0czwvYWJici0xPjwvYWx0LXBlcmlvZGljYWw+PHBhZ2VzPjcwMDU8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</w:fldData>
        </w:fldChar>
      </w:r>
      <w:r w:rsidR="005E364B">
        <w:rPr>
          <w:rFonts w:cstheme="minorHAnsi"/>
        </w:rPr>
        <w:instrText xml:space="preserve"> ADDIN EN.CITE.DATA </w:instrText>
      </w:r>
      <w:r w:rsidR="005E364B">
        <w:rPr>
          <w:rFonts w:cstheme="minorHAnsi"/>
        </w:rPr>
      </w:r>
      <w:r w:rsidR="005E364B">
        <w:rPr>
          <w:rFonts w:cstheme="minorHAnsi"/>
        </w:rPr>
        <w:fldChar w:fldCharType="end"/>
      </w:r>
      <w:r w:rsidR="005E364B">
        <w:rPr>
          <w:rFonts w:cstheme="minorHAnsi"/>
        </w:rPr>
      </w:r>
      <w:r w:rsidR="005E364B">
        <w:rPr>
          <w:rFonts w:cstheme="minorHAnsi"/>
        </w:rPr>
        <w:fldChar w:fldCharType="separate"/>
      </w:r>
      <w:r w:rsidR="005E364B" w:rsidRPr="005E364B">
        <w:rPr>
          <w:rFonts w:cstheme="minorHAnsi"/>
          <w:noProof/>
          <w:vertAlign w:val="superscript"/>
        </w:rPr>
        <w:t>25</w:t>
      </w:r>
      <w:r w:rsidR="005E364B">
        <w:rPr>
          <w:rFonts w:cstheme="minorHAnsi"/>
        </w:rPr>
        <w:fldChar w:fldCharType="end"/>
      </w:r>
      <w:r w:rsidR="00A75EFA">
        <w:rPr>
          <w:rFonts w:cstheme="minorHAnsi"/>
        </w:rPr>
        <w:t xml:space="preserve">. Regarding the latter, the binding mode was explored by testing the compound against a </w:t>
      </w:r>
      <w:r w:rsidR="004C0B07">
        <w:rPr>
          <w:rFonts w:cstheme="minorHAnsi"/>
        </w:rPr>
        <w:t xml:space="preserve">mutant enzyme at the gatekeeper. A shift </w:t>
      </w:r>
      <w:r w:rsidR="00190FFF">
        <w:rPr>
          <w:rFonts w:cstheme="minorHAnsi"/>
        </w:rPr>
        <w:t>from E</w:t>
      </w:r>
      <w:r w:rsidR="004C0B07">
        <w:rPr>
          <w:rFonts w:cstheme="minorHAnsi"/>
        </w:rPr>
        <w:t>C</w:t>
      </w:r>
      <w:r w:rsidR="004C0B07" w:rsidRPr="004428AD">
        <w:rPr>
          <w:rFonts w:cstheme="minorHAnsi"/>
          <w:vertAlign w:val="subscript"/>
        </w:rPr>
        <w:t>50</w:t>
      </w:r>
      <w:r w:rsidR="004C0B07">
        <w:rPr>
          <w:rFonts w:cstheme="minorHAnsi"/>
        </w:rPr>
        <w:t xml:space="preserve"> </w:t>
      </w:r>
      <w:r w:rsidR="00681BAB">
        <w:rPr>
          <w:rFonts w:cstheme="minorHAnsi"/>
        </w:rPr>
        <w:t>0.07 µM</w:t>
      </w:r>
      <w:r w:rsidR="004C0B07">
        <w:rPr>
          <w:rFonts w:cstheme="minorHAnsi"/>
        </w:rPr>
        <w:t xml:space="preserve"> to </w:t>
      </w:r>
      <w:r w:rsidR="00681BAB">
        <w:rPr>
          <w:rFonts w:cstheme="minorHAnsi"/>
        </w:rPr>
        <w:t xml:space="preserve">&gt; 100 µM </w:t>
      </w:r>
      <w:r w:rsidR="004C0B07">
        <w:rPr>
          <w:rFonts w:cstheme="minorHAnsi"/>
        </w:rPr>
        <w:t>was detected, demonstrating a clear interaction with the gatekeeper pocket</w:t>
      </w:r>
      <w:r w:rsidR="00FD2CE9">
        <w:rPr>
          <w:rFonts w:cstheme="minorHAnsi"/>
        </w:rPr>
        <w:t xml:space="preserve"> </w:t>
      </w:r>
      <w:r w:rsidR="00FD2CE9">
        <w:rPr>
          <w:rFonts w:cstheme="minorHAnsi"/>
        </w:rPr>
        <w:fldChar w:fldCharType="begin">
          <w:fldData xml:space="preserve">PEVuZE5vdGU+PENpdGU+PEF1dGhvcj5QZW56bzwvQXV0aG9yPjxZZWFyPjIwMTk8L1llYXI+PFJl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PlNjaWVudGlmaWMgcmVwb3J0czwvYWJici0xPjwvYWx0LXBlcmlvZGljYWw+PHBhZ2VzPjcwMDU8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</w:fldData>
        </w:fldChar>
      </w:r>
      <w:r w:rsidR="00FD2CE9">
        <w:rPr>
          <w:rFonts w:cstheme="minorHAnsi"/>
        </w:rPr>
        <w:instrText xml:space="preserve"> ADDIN EN.CITE </w:instrText>
      </w:r>
      <w:r w:rsidR="00FD2CE9">
        <w:rPr>
          <w:rFonts w:cstheme="minorHAnsi"/>
        </w:rPr>
        <w:fldChar w:fldCharType="begin">
          <w:fldData xml:space="preserve">PEVuZE5vdGU+PENpdGU+PEF1dGhvcj5QZW56bzwvQXV0aG9yPjxZZWFyPjIwMTk8L1llYXI+PFJl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</w:fldData>
        </w:fldChar>
      </w:r>
      <w:r w:rsidR="00FD2CE9">
        <w:rPr>
          <w:rFonts w:cstheme="minorHAnsi"/>
        </w:rPr>
        <w:instrText xml:space="preserve"> ADDIN EN.CITE.DATA </w:instrText>
      </w:r>
      <w:r w:rsidR="00FD2CE9">
        <w:rPr>
          <w:rFonts w:cstheme="minorHAnsi"/>
        </w:rPr>
      </w:r>
      <w:r w:rsidR="00FD2CE9">
        <w:rPr>
          <w:rFonts w:cstheme="minorHAnsi"/>
        </w:rPr>
        <w:fldChar w:fldCharType="end"/>
      </w:r>
      <w:r w:rsidR="00FD2CE9">
        <w:rPr>
          <w:rFonts w:cstheme="minorHAnsi"/>
        </w:rPr>
      </w:r>
      <w:r w:rsidR="00FD2CE9">
        <w:rPr>
          <w:rFonts w:cstheme="minorHAnsi"/>
        </w:rPr>
        <w:fldChar w:fldCharType="separate"/>
      </w:r>
      <w:r w:rsidR="00FD2CE9" w:rsidRPr="00FD2CE9">
        <w:rPr>
          <w:rFonts w:cstheme="minorHAnsi"/>
          <w:noProof/>
          <w:vertAlign w:val="superscript"/>
        </w:rPr>
        <w:t>25</w:t>
      </w:r>
      <w:r w:rsidR="00FD2CE9">
        <w:rPr>
          <w:rFonts w:cstheme="minorHAnsi"/>
        </w:rPr>
        <w:fldChar w:fldCharType="end"/>
      </w:r>
      <w:r w:rsidR="004C0B07">
        <w:rPr>
          <w:rFonts w:cstheme="minorHAnsi"/>
        </w:rPr>
        <w:t>.</w:t>
      </w:r>
    </w:p>
    <w:p w14:paraId="6B8BE66F" w14:textId="4FC99D2B" w:rsidR="00E273DB" w:rsidRDefault="00A13674" w:rsidP="004428AD">
      <w:pPr>
        <w:jc w:val="both"/>
        <w:rPr>
          <w:rFonts w:cstheme="minorHAnsi"/>
        </w:rPr>
      </w:pPr>
      <w:r>
        <w:rPr>
          <w:rFonts w:cstheme="minorHAnsi"/>
        </w:rPr>
        <w:t xml:space="preserve">Assuming these </w:t>
      </w:r>
      <w:r w:rsidR="00513DA6">
        <w:rPr>
          <w:rFonts w:cstheme="minorHAnsi"/>
        </w:rPr>
        <w:t>kinase</w:t>
      </w:r>
      <w:r>
        <w:rPr>
          <w:rFonts w:cstheme="minorHAnsi"/>
        </w:rPr>
        <w:t xml:space="preserve"> targets </w:t>
      </w:r>
      <w:r w:rsidR="00EE55F8">
        <w:rPr>
          <w:rFonts w:cstheme="minorHAnsi"/>
        </w:rPr>
        <w:t>retain high amino acid sequence homology</w:t>
      </w:r>
      <w:r>
        <w:rPr>
          <w:rFonts w:cstheme="minorHAnsi"/>
        </w:rPr>
        <w:t xml:space="preserve"> from malaria to </w:t>
      </w:r>
      <w:r w:rsidRPr="00A13674">
        <w:rPr>
          <w:rFonts w:cstheme="minorHAnsi"/>
          <w:i/>
        </w:rPr>
        <w:t>Cry</w:t>
      </w:r>
      <w:r w:rsidR="00C13F47">
        <w:rPr>
          <w:rFonts w:cstheme="minorHAnsi"/>
          <w:i/>
        </w:rPr>
        <w:t>pt</w:t>
      </w:r>
      <w:r w:rsidRPr="00A13674">
        <w:rPr>
          <w:rFonts w:cstheme="minorHAnsi"/>
          <w:i/>
        </w:rPr>
        <w:t>osporidium</w:t>
      </w:r>
      <w:r>
        <w:rPr>
          <w:rFonts w:cstheme="minorHAnsi"/>
        </w:rPr>
        <w:t>, enzyme assays were performed on wild-typ</w:t>
      </w:r>
      <w:r w:rsidR="00E273DB">
        <w:rPr>
          <w:rFonts w:cstheme="minorHAnsi"/>
        </w:rPr>
        <w:t>e</w:t>
      </w:r>
      <w:r>
        <w:rPr>
          <w:rFonts w:cstheme="minorHAnsi"/>
        </w:rPr>
        <w:t xml:space="preserve"> and mutant strains of </w:t>
      </w:r>
      <w:r w:rsidRPr="00A13674">
        <w:rPr>
          <w:rFonts w:cstheme="minorHAnsi"/>
          <w:i/>
        </w:rPr>
        <w:t>Cp</w:t>
      </w:r>
      <w:r>
        <w:rPr>
          <w:rFonts w:cstheme="minorHAnsi"/>
        </w:rPr>
        <w:t xml:space="preserve"> CDPK1. </w:t>
      </w:r>
      <w:r w:rsidR="006A41CD">
        <w:rPr>
          <w:rFonts w:cstheme="minorHAnsi"/>
          <w:b/>
          <w:bCs/>
        </w:rPr>
        <w:t>1</w:t>
      </w:r>
      <w:r w:rsidR="006A41CD">
        <w:rPr>
          <w:rFonts w:cstheme="minorHAnsi"/>
        </w:rPr>
        <w:t xml:space="preserve"> </w:t>
      </w:r>
      <w:r w:rsidR="00E273DB">
        <w:rPr>
          <w:rFonts w:cstheme="minorHAnsi"/>
        </w:rPr>
        <w:t>showed a</w:t>
      </w:r>
      <w:r>
        <w:rPr>
          <w:rFonts w:cstheme="minorHAnsi"/>
        </w:rPr>
        <w:t>n IC</w:t>
      </w:r>
      <w:r w:rsidRPr="00A559B8">
        <w:rPr>
          <w:rFonts w:cstheme="minorHAnsi"/>
          <w:vertAlign w:val="subscript"/>
        </w:rPr>
        <w:t>50</w:t>
      </w:r>
      <w:r>
        <w:rPr>
          <w:rFonts w:cstheme="minorHAnsi"/>
        </w:rPr>
        <w:t xml:space="preserve"> of </w:t>
      </w:r>
      <w:r w:rsidR="00E273DB">
        <w:rPr>
          <w:rFonts w:cstheme="minorHAnsi"/>
        </w:rPr>
        <w:t>0.</w:t>
      </w:r>
      <w:r w:rsidR="00A559B8">
        <w:rPr>
          <w:rFonts w:cstheme="minorHAnsi"/>
        </w:rPr>
        <w:t>002 μM for the wild-type</w:t>
      </w:r>
      <w:r w:rsidR="0050601F">
        <w:rPr>
          <w:rFonts w:cstheme="minorHAnsi"/>
        </w:rPr>
        <w:t xml:space="preserve"> </w:t>
      </w:r>
      <w:r w:rsidR="0050601F">
        <w:rPr>
          <w:rFonts w:cstheme="minorHAnsi"/>
          <w:i/>
        </w:rPr>
        <w:t xml:space="preserve">Cp </w:t>
      </w:r>
      <w:r w:rsidR="0050601F">
        <w:rPr>
          <w:rFonts w:cstheme="minorHAnsi"/>
        </w:rPr>
        <w:t>CDPK1</w:t>
      </w:r>
      <w:r w:rsidR="00A559B8">
        <w:rPr>
          <w:rFonts w:cstheme="minorHAnsi"/>
        </w:rPr>
        <w:t xml:space="preserve"> enzyme and</w:t>
      </w:r>
      <w:r w:rsidR="00E273DB">
        <w:rPr>
          <w:rFonts w:cstheme="minorHAnsi"/>
        </w:rPr>
        <w:t xml:space="preserve"> </w:t>
      </w:r>
      <w:r w:rsidR="00A559B8">
        <w:rPr>
          <w:rFonts w:cstheme="minorHAnsi"/>
        </w:rPr>
        <w:t>6</w:t>
      </w:r>
      <w:r w:rsidR="00E273DB">
        <w:rPr>
          <w:rFonts w:cstheme="minorHAnsi"/>
        </w:rPr>
        <w:t>.2 μM for the</w:t>
      </w:r>
      <w:r w:rsidR="0050601F">
        <w:rPr>
          <w:rFonts w:cstheme="minorHAnsi"/>
        </w:rPr>
        <w:t xml:space="preserve"> </w:t>
      </w:r>
      <w:r w:rsidR="0050601F">
        <w:rPr>
          <w:rFonts w:cstheme="minorHAnsi"/>
          <w:i/>
        </w:rPr>
        <w:t xml:space="preserve">Cp </w:t>
      </w:r>
      <w:r w:rsidR="0050601F">
        <w:rPr>
          <w:rFonts w:cstheme="minorHAnsi"/>
        </w:rPr>
        <w:t>CDPK1</w:t>
      </w:r>
      <w:r w:rsidR="00E273DB">
        <w:rPr>
          <w:rFonts w:cstheme="minorHAnsi"/>
        </w:rPr>
        <w:t xml:space="preserve"> enzyme with a </w:t>
      </w:r>
      <w:r w:rsidR="00A559B8">
        <w:rPr>
          <w:rFonts w:cstheme="minorHAnsi"/>
        </w:rPr>
        <w:t>Glycine to Methionine gatekeeper mutation</w:t>
      </w:r>
      <w:r w:rsidR="00C13F47">
        <w:rPr>
          <w:rFonts w:cstheme="minorHAnsi"/>
        </w:rPr>
        <w:t xml:space="preserve"> </w:t>
      </w:r>
      <w:r w:rsidR="00C13F47" w:rsidRPr="00916254">
        <w:rPr>
          <w:rFonts w:cstheme="minorHAnsi"/>
        </w:rPr>
        <w:t>(Table 2)</w:t>
      </w:r>
      <w:r w:rsidR="000D795C">
        <w:rPr>
          <w:rFonts w:cstheme="minorHAnsi"/>
        </w:rPr>
        <w:t xml:space="preserve"> </w:t>
      </w:r>
      <w:r w:rsidR="000D795C">
        <w:rPr>
          <w:rFonts w:cstheme="minorHAnsi"/>
        </w:rPr>
        <w:fldChar w:fldCharType="begin">
          <w:fldData xml:space="preserve">PEVuZE5vdGU+PENpdGU+PEF1dGhvcj5MYXJzb248L0F1dGhvcj48WWVhcj4yMDEyPC9ZZWFyPjxS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</w:fldData>
        </w:fldChar>
      </w:r>
      <w:r w:rsidR="00FD2CE9">
        <w:rPr>
          <w:rFonts w:cstheme="minorHAnsi"/>
        </w:rPr>
        <w:instrText xml:space="preserve"> ADDIN EN.CITE </w:instrText>
      </w:r>
      <w:r w:rsidR="00FD2CE9">
        <w:rPr>
          <w:rFonts w:cstheme="minorHAnsi"/>
        </w:rPr>
        <w:fldChar w:fldCharType="begin">
          <w:fldData xml:space="preserve">PEVuZE5vdGU+PENpdGU+PEF1dGhvcj5MYXJzb248L0F1dGhvcj48WWVhcj4yMDEyPC9ZZWFyPjxS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</w:fldData>
        </w:fldChar>
      </w:r>
      <w:r w:rsidR="00FD2CE9">
        <w:rPr>
          <w:rFonts w:cstheme="minorHAnsi"/>
        </w:rPr>
        <w:instrText xml:space="preserve"> ADDIN EN.CITE.DATA </w:instrText>
      </w:r>
      <w:r w:rsidR="00FD2CE9">
        <w:rPr>
          <w:rFonts w:cstheme="minorHAnsi"/>
        </w:rPr>
      </w:r>
      <w:r w:rsidR="00FD2CE9">
        <w:rPr>
          <w:rFonts w:cstheme="minorHAnsi"/>
        </w:rPr>
        <w:fldChar w:fldCharType="end"/>
      </w:r>
      <w:r w:rsidR="000D795C">
        <w:rPr>
          <w:rFonts w:cstheme="minorHAnsi"/>
        </w:rPr>
      </w:r>
      <w:r w:rsidR="000D795C">
        <w:rPr>
          <w:rFonts w:cstheme="minorHAnsi"/>
        </w:rPr>
        <w:fldChar w:fldCharType="separate"/>
      </w:r>
      <w:r w:rsidR="00FD2CE9" w:rsidRPr="00FD2CE9">
        <w:rPr>
          <w:rFonts w:cstheme="minorHAnsi"/>
          <w:noProof/>
          <w:vertAlign w:val="superscript"/>
        </w:rPr>
        <w:t>26-28</w:t>
      </w:r>
      <w:r w:rsidR="000D795C">
        <w:rPr>
          <w:rFonts w:cstheme="minorHAnsi"/>
        </w:rPr>
        <w:fldChar w:fldCharType="end"/>
      </w:r>
      <w:r w:rsidR="00E273DB">
        <w:rPr>
          <w:rFonts w:cstheme="minorHAnsi"/>
        </w:rPr>
        <w:t xml:space="preserve">. </w:t>
      </w:r>
      <w:r w:rsidR="00E273DB" w:rsidRPr="009969CC">
        <w:rPr>
          <w:rFonts w:cstheme="minorHAnsi"/>
        </w:rPr>
        <w:t xml:space="preserve">The generation of a </w:t>
      </w:r>
      <w:r w:rsidR="00E273DB" w:rsidRPr="009969CC">
        <w:rPr>
          <w:rFonts w:cstheme="minorHAnsi"/>
          <w:i/>
        </w:rPr>
        <w:t>Cp</w:t>
      </w:r>
      <w:r w:rsidR="00E273DB" w:rsidRPr="009969CC">
        <w:rPr>
          <w:rFonts w:cstheme="minorHAnsi"/>
        </w:rPr>
        <w:t xml:space="preserve"> strain of parasites with a mutation to the CDPK1 gatekeeper residue has</w:t>
      </w:r>
      <w:r w:rsidR="00510836" w:rsidRPr="009969CC">
        <w:rPr>
          <w:rFonts w:cstheme="minorHAnsi"/>
        </w:rPr>
        <w:t xml:space="preserve"> </w:t>
      </w:r>
      <w:r w:rsidR="00E273DB" w:rsidRPr="009969CC">
        <w:rPr>
          <w:rFonts w:cstheme="minorHAnsi"/>
        </w:rPr>
        <w:t xml:space="preserve">been unsuccessful, </w:t>
      </w:r>
      <w:r w:rsidR="0050601F">
        <w:rPr>
          <w:rFonts w:cstheme="minorHAnsi"/>
        </w:rPr>
        <w:t>presumably because</w:t>
      </w:r>
      <w:r w:rsidR="00E273DB" w:rsidRPr="009969CC">
        <w:rPr>
          <w:rFonts w:cstheme="minorHAnsi"/>
        </w:rPr>
        <w:t xml:space="preserve"> </w:t>
      </w:r>
      <w:r w:rsidR="00510836" w:rsidRPr="009969CC">
        <w:rPr>
          <w:rFonts w:cstheme="minorHAnsi"/>
        </w:rPr>
        <w:t>mutated</w:t>
      </w:r>
      <w:r w:rsidR="0050601F">
        <w:rPr>
          <w:rFonts w:cstheme="minorHAnsi"/>
        </w:rPr>
        <w:t xml:space="preserve"> G-&gt;M gatekeeper residue</w:t>
      </w:r>
      <w:r w:rsidR="00510836" w:rsidRPr="009969CC">
        <w:rPr>
          <w:rFonts w:cstheme="minorHAnsi"/>
        </w:rPr>
        <w:t xml:space="preserve"> strains </w:t>
      </w:r>
      <w:r w:rsidR="0050601F">
        <w:rPr>
          <w:rFonts w:cstheme="minorHAnsi"/>
        </w:rPr>
        <w:t>are</w:t>
      </w:r>
      <w:r w:rsidR="00510836" w:rsidRPr="009969CC">
        <w:rPr>
          <w:rFonts w:cstheme="minorHAnsi"/>
        </w:rPr>
        <w:t xml:space="preserve"> non-</w:t>
      </w:r>
      <w:r w:rsidR="00E273DB" w:rsidRPr="009969CC">
        <w:rPr>
          <w:rFonts w:cstheme="minorHAnsi"/>
        </w:rPr>
        <w:t>viable</w:t>
      </w:r>
      <w:r w:rsidR="0060376A" w:rsidRPr="009969CC">
        <w:rPr>
          <w:rFonts w:cstheme="minorHAnsi"/>
        </w:rPr>
        <w:t xml:space="preserve">, leading to the </w:t>
      </w:r>
      <w:r w:rsidR="00692780" w:rsidRPr="009969CC">
        <w:rPr>
          <w:rFonts w:cstheme="minorHAnsi"/>
        </w:rPr>
        <w:t>assumption</w:t>
      </w:r>
      <w:r w:rsidR="0060376A" w:rsidRPr="009969CC">
        <w:rPr>
          <w:rFonts w:cstheme="minorHAnsi"/>
        </w:rPr>
        <w:t xml:space="preserve"> that the wild-type CDPK1 is essential to parasite survival (</w:t>
      </w:r>
      <w:r w:rsidR="0050601F">
        <w:rPr>
          <w:rFonts w:cstheme="minorHAnsi"/>
        </w:rPr>
        <w:t>un</w:t>
      </w:r>
      <w:r w:rsidR="0060376A" w:rsidRPr="009969CC">
        <w:rPr>
          <w:rFonts w:cstheme="minorHAnsi"/>
        </w:rPr>
        <w:t>published</w:t>
      </w:r>
      <w:r w:rsidR="0050601F">
        <w:rPr>
          <w:rFonts w:cstheme="minorHAnsi"/>
        </w:rPr>
        <w:t xml:space="preserve"> data</w:t>
      </w:r>
      <w:r w:rsidR="0060376A" w:rsidRPr="009969CC">
        <w:rPr>
          <w:rFonts w:cstheme="minorHAnsi"/>
        </w:rPr>
        <w:t>).</w:t>
      </w:r>
      <w:r w:rsidR="0060376A">
        <w:rPr>
          <w:rFonts w:cstheme="minorHAnsi"/>
        </w:rPr>
        <w:t xml:space="preserve"> </w:t>
      </w:r>
      <w:r w:rsidR="009969CC">
        <w:rPr>
          <w:rFonts w:cstheme="minorHAnsi"/>
        </w:rPr>
        <w:t>Nonetheless, the large shift in IC</w:t>
      </w:r>
      <w:r w:rsidR="009969CC" w:rsidRPr="009969CC">
        <w:rPr>
          <w:rFonts w:cstheme="minorHAnsi"/>
          <w:vertAlign w:val="subscript"/>
        </w:rPr>
        <w:t>50</w:t>
      </w:r>
      <w:r w:rsidR="009969CC">
        <w:rPr>
          <w:rFonts w:cstheme="minorHAnsi"/>
        </w:rPr>
        <w:t xml:space="preserve"> between the wild type and mutant enzymes </w:t>
      </w:r>
      <w:r w:rsidR="00991435">
        <w:rPr>
          <w:rFonts w:cstheme="minorHAnsi"/>
        </w:rPr>
        <w:t>suggests</w:t>
      </w:r>
      <w:r w:rsidR="009965F9">
        <w:rPr>
          <w:rFonts w:cstheme="minorHAnsi"/>
        </w:rPr>
        <w:t xml:space="preserve"> that</w:t>
      </w:r>
      <w:r w:rsidR="00991435">
        <w:rPr>
          <w:rFonts w:cstheme="minorHAnsi"/>
        </w:rPr>
        <w:t xml:space="preserve"> </w:t>
      </w:r>
      <w:r w:rsidR="009969CC" w:rsidRPr="009969CC">
        <w:rPr>
          <w:rFonts w:cstheme="minorHAnsi"/>
          <w:i/>
        </w:rPr>
        <w:t>Cp</w:t>
      </w:r>
      <w:r w:rsidR="009969CC">
        <w:rPr>
          <w:rFonts w:cstheme="minorHAnsi"/>
        </w:rPr>
        <w:t xml:space="preserve"> CDPK1</w:t>
      </w:r>
      <w:r w:rsidR="0050601F">
        <w:rPr>
          <w:rFonts w:cstheme="minorHAnsi"/>
        </w:rPr>
        <w:t xml:space="preserve"> enzyme</w:t>
      </w:r>
      <w:r w:rsidR="009969CC">
        <w:rPr>
          <w:rFonts w:cstheme="minorHAnsi"/>
        </w:rPr>
        <w:t xml:space="preserve"> is targeted</w:t>
      </w:r>
      <w:r w:rsidR="0050601F">
        <w:rPr>
          <w:rFonts w:cstheme="minorHAnsi"/>
        </w:rPr>
        <w:t xml:space="preserve"> at or near the gatekeeper</w:t>
      </w:r>
      <w:r w:rsidR="009969CC">
        <w:rPr>
          <w:rFonts w:cstheme="minorHAnsi"/>
        </w:rPr>
        <w:t xml:space="preserve"> by this compound.</w:t>
      </w:r>
      <w:r w:rsidR="00E273DB">
        <w:rPr>
          <w:rFonts w:cstheme="minorHAnsi"/>
        </w:rPr>
        <w:t xml:space="preserve"> </w:t>
      </w:r>
      <w:r w:rsidR="00F149C5">
        <w:rPr>
          <w:rFonts w:cstheme="minorHAnsi"/>
        </w:rPr>
        <w:t xml:space="preserve">Unfortunately, despite many efforts, an active </w:t>
      </w:r>
      <w:r w:rsidR="00F149C5" w:rsidRPr="00E273DB">
        <w:rPr>
          <w:rFonts w:cstheme="minorHAnsi"/>
          <w:i/>
        </w:rPr>
        <w:t>Cp</w:t>
      </w:r>
      <w:r w:rsidR="00F149C5">
        <w:rPr>
          <w:rFonts w:cstheme="minorHAnsi"/>
        </w:rPr>
        <w:t xml:space="preserve"> </w:t>
      </w:r>
      <w:r w:rsidR="0050601F">
        <w:rPr>
          <w:rFonts w:cstheme="minorHAnsi"/>
        </w:rPr>
        <w:t xml:space="preserve">recombinant </w:t>
      </w:r>
      <w:r w:rsidR="00F149C5">
        <w:rPr>
          <w:rFonts w:cstheme="minorHAnsi"/>
        </w:rPr>
        <w:t>PKG enzyme</w:t>
      </w:r>
      <w:r w:rsidR="0050601F">
        <w:rPr>
          <w:rFonts w:cstheme="minorHAnsi"/>
        </w:rPr>
        <w:t xml:space="preserve"> could not be produced</w:t>
      </w:r>
      <w:r w:rsidR="00F149C5">
        <w:rPr>
          <w:rFonts w:cstheme="minorHAnsi"/>
        </w:rPr>
        <w:t>, so no IC</w:t>
      </w:r>
      <w:r w:rsidR="00F149C5" w:rsidRPr="00E273DB">
        <w:rPr>
          <w:rFonts w:cstheme="minorHAnsi"/>
          <w:vertAlign w:val="subscript"/>
        </w:rPr>
        <w:t>50</w:t>
      </w:r>
      <w:r w:rsidR="00F149C5">
        <w:rPr>
          <w:rFonts w:cstheme="minorHAnsi"/>
        </w:rPr>
        <w:t xml:space="preserve"> assays could be performed.</w:t>
      </w:r>
      <w:r w:rsidR="0050601F">
        <w:rPr>
          <w:rFonts w:cstheme="minorHAnsi"/>
        </w:rPr>
        <w:t xml:space="preserve"> </w:t>
      </w:r>
      <w:r w:rsidR="00F60A86">
        <w:rPr>
          <w:rFonts w:cstheme="minorHAnsi"/>
        </w:rPr>
        <w:t xml:space="preserve"> </w:t>
      </w:r>
    </w:p>
    <w:p w14:paraId="72E9EA93" w14:textId="049F4C26" w:rsidR="00EF49D8" w:rsidRPr="00B005E9" w:rsidRDefault="00A14419" w:rsidP="00D925A9">
      <w:pPr>
        <w:jc w:val="both"/>
        <w:rPr>
          <w:rFonts w:cstheme="minorHAnsi"/>
        </w:rPr>
      </w:pPr>
      <w:r w:rsidRPr="00FC28BC">
        <w:rPr>
          <w:rFonts w:cstheme="minorHAnsi"/>
          <w:b/>
        </w:rPr>
        <w:t xml:space="preserve">Further characterization of </w:t>
      </w:r>
      <w:r w:rsidR="008D6EF2">
        <w:rPr>
          <w:rFonts w:cstheme="minorHAnsi"/>
          <w:b/>
        </w:rPr>
        <w:t xml:space="preserve">compound </w:t>
      </w:r>
      <w:r w:rsidR="00583EF5">
        <w:rPr>
          <w:rFonts w:cstheme="minorHAnsi"/>
          <w:b/>
        </w:rPr>
        <w:t>1</w:t>
      </w:r>
      <w:r w:rsidR="00540E71">
        <w:rPr>
          <w:rFonts w:cstheme="minorHAnsi"/>
        </w:rPr>
        <w:t xml:space="preserve">. </w:t>
      </w:r>
      <w:r w:rsidR="008F5B16">
        <w:rPr>
          <w:rFonts w:cstheme="minorHAnsi"/>
        </w:rPr>
        <w:t>A dose</w:t>
      </w:r>
      <w:r w:rsidR="00F35E38">
        <w:rPr>
          <w:rFonts w:cstheme="minorHAnsi"/>
        </w:rPr>
        <w:t>-</w:t>
      </w:r>
      <w:r w:rsidR="008F5B16">
        <w:rPr>
          <w:rFonts w:cstheme="minorHAnsi"/>
        </w:rPr>
        <w:t xml:space="preserve">response efficacy </w:t>
      </w:r>
      <w:r w:rsidR="004428AD">
        <w:rPr>
          <w:rFonts w:cstheme="minorHAnsi"/>
        </w:rPr>
        <w:t xml:space="preserve">of </w:t>
      </w:r>
      <w:r w:rsidR="00114120">
        <w:rPr>
          <w:rFonts w:cstheme="minorHAnsi"/>
        </w:rPr>
        <w:t xml:space="preserve">compound </w:t>
      </w:r>
      <w:r w:rsidR="004428AD">
        <w:rPr>
          <w:rFonts w:cstheme="minorHAnsi"/>
          <w:b/>
        </w:rPr>
        <w:t xml:space="preserve">1 </w:t>
      </w:r>
      <w:r w:rsidR="008F5B16">
        <w:rPr>
          <w:rFonts w:cstheme="minorHAnsi"/>
        </w:rPr>
        <w:t xml:space="preserve">was performed in </w:t>
      </w:r>
      <w:r w:rsidR="008F5B16" w:rsidRPr="008F5B16">
        <w:rPr>
          <w:rFonts w:cstheme="minorHAnsi"/>
          <w:i/>
        </w:rPr>
        <w:t>Cp</w:t>
      </w:r>
      <w:r w:rsidR="008F5B16">
        <w:rPr>
          <w:rFonts w:cstheme="minorHAnsi"/>
        </w:rPr>
        <w:t xml:space="preserve"> infected IFN-γ KO mice to repeat the 60 mg/kg QD dose and establish how low of a dose could be used for </w:t>
      </w:r>
      <w:r w:rsidR="008F5B16" w:rsidRPr="00B005E9">
        <w:rPr>
          <w:rFonts w:cstheme="minorHAnsi"/>
        </w:rPr>
        <w:t xml:space="preserve">successful treatment </w:t>
      </w:r>
      <w:r w:rsidR="002634D8" w:rsidRPr="00B005E9">
        <w:rPr>
          <w:rFonts w:cstheme="minorHAnsi"/>
        </w:rPr>
        <w:t>(</w:t>
      </w:r>
      <w:r w:rsidR="00513DA6" w:rsidRPr="00B005E9">
        <w:rPr>
          <w:rFonts w:cstheme="minorHAnsi"/>
        </w:rPr>
        <w:t>Figure 4B</w:t>
      </w:r>
      <w:r w:rsidR="002634D8" w:rsidRPr="00B005E9">
        <w:rPr>
          <w:rFonts w:cstheme="minorHAnsi"/>
        </w:rPr>
        <w:t>)</w:t>
      </w:r>
      <w:r w:rsidR="008F5B16" w:rsidRPr="00B005E9">
        <w:rPr>
          <w:rFonts w:cstheme="minorHAnsi"/>
        </w:rPr>
        <w:t xml:space="preserve">. Both the 60 mg/kg and 30 mg/kg QD doses were highly efficacious, </w:t>
      </w:r>
      <w:r w:rsidR="00413D42" w:rsidRPr="00B005E9">
        <w:rPr>
          <w:rFonts w:cstheme="minorHAnsi"/>
        </w:rPr>
        <w:t>reducing the infection levels by the end of the dosing period (day 10 PI).</w:t>
      </w:r>
      <w:r w:rsidR="008F5B16" w:rsidRPr="00B005E9">
        <w:rPr>
          <w:rFonts w:cstheme="minorHAnsi"/>
        </w:rPr>
        <w:t xml:space="preserve"> The 15 and 5 mg/kg QD doses were slower to show an effect, but both resulted in </w:t>
      </w:r>
      <w:r w:rsidR="00C21697" w:rsidRPr="00B005E9">
        <w:rPr>
          <w:rFonts w:cstheme="minorHAnsi"/>
        </w:rPr>
        <w:t>substantial decreases in infection</w:t>
      </w:r>
      <w:r w:rsidR="00413D42" w:rsidRPr="00B005E9">
        <w:rPr>
          <w:rFonts w:cstheme="minorHAnsi"/>
        </w:rPr>
        <w:t>,</w:t>
      </w:r>
      <w:r w:rsidR="00C21697" w:rsidRPr="00B005E9">
        <w:rPr>
          <w:rFonts w:cstheme="minorHAnsi"/>
        </w:rPr>
        <w:t xml:space="preserve"> with 15 mg/kg giving a 2.3 log reduction and 5 mg/kg a 1.5 log reduction</w:t>
      </w:r>
      <w:r w:rsidR="00413D42" w:rsidRPr="00B005E9">
        <w:rPr>
          <w:rFonts w:cstheme="minorHAnsi"/>
        </w:rPr>
        <w:t>,</w:t>
      </w:r>
      <w:r w:rsidR="00C21697" w:rsidRPr="00B005E9">
        <w:rPr>
          <w:rFonts w:cstheme="minorHAnsi"/>
        </w:rPr>
        <w:t xml:space="preserve"> compared to the untreated control group</w:t>
      </w:r>
      <w:r w:rsidR="00413D42" w:rsidRPr="00B005E9">
        <w:rPr>
          <w:rFonts w:cstheme="minorHAnsi"/>
        </w:rPr>
        <w:t>,</w:t>
      </w:r>
      <w:r w:rsidR="00787FAE" w:rsidRPr="00B005E9">
        <w:rPr>
          <w:rFonts w:cstheme="minorHAnsi"/>
        </w:rPr>
        <w:t xml:space="preserve"> by day 20 PI</w:t>
      </w:r>
      <w:r w:rsidR="00C21697" w:rsidRPr="00B005E9">
        <w:rPr>
          <w:rFonts w:cstheme="minorHAnsi"/>
        </w:rPr>
        <w:t xml:space="preserve">. </w:t>
      </w:r>
      <w:r w:rsidR="00787FAE" w:rsidRPr="00B005E9">
        <w:rPr>
          <w:rFonts w:cstheme="minorHAnsi"/>
        </w:rPr>
        <w:t xml:space="preserve">Plasma was sampled </w:t>
      </w:r>
      <w:r w:rsidR="00413D42" w:rsidRPr="00B005E9">
        <w:rPr>
          <w:rFonts w:cstheme="minorHAnsi"/>
        </w:rPr>
        <w:t xml:space="preserve">for all groups </w:t>
      </w:r>
      <w:r w:rsidR="00787FAE" w:rsidRPr="00B005E9">
        <w:rPr>
          <w:rFonts w:cstheme="minorHAnsi"/>
        </w:rPr>
        <w:t xml:space="preserve">around the </w:t>
      </w:r>
      <w:r w:rsidR="005069DA" w:rsidRPr="00B005E9">
        <w:rPr>
          <w:rFonts w:cstheme="minorHAnsi"/>
        </w:rPr>
        <w:t>4</w:t>
      </w:r>
      <w:r w:rsidR="005069DA" w:rsidRPr="00B005E9">
        <w:rPr>
          <w:rFonts w:cstheme="minorHAnsi"/>
          <w:vertAlign w:val="superscript"/>
        </w:rPr>
        <w:t>th</w:t>
      </w:r>
      <w:r w:rsidR="005069DA" w:rsidRPr="00B005E9">
        <w:rPr>
          <w:rFonts w:cstheme="minorHAnsi"/>
        </w:rPr>
        <w:t xml:space="preserve"> </w:t>
      </w:r>
      <w:r w:rsidR="00787FAE" w:rsidRPr="00B005E9">
        <w:rPr>
          <w:rFonts w:cstheme="minorHAnsi"/>
        </w:rPr>
        <w:t>dose on day 9 PI and compound concentration was measured by analysis on LC-MS/MS (Figure 4C).</w:t>
      </w:r>
      <w:r w:rsidR="008F5B16" w:rsidRPr="00B005E9">
        <w:rPr>
          <w:rFonts w:cstheme="minorHAnsi"/>
        </w:rPr>
        <w:t xml:space="preserve">     </w:t>
      </w:r>
    </w:p>
    <w:p w14:paraId="6C412456" w14:textId="7B6C1AD0" w:rsidR="00E56AA6" w:rsidRDefault="002634D8" w:rsidP="00D925A9">
      <w:pPr>
        <w:jc w:val="both"/>
        <w:rPr>
          <w:rFonts w:cstheme="minorHAnsi"/>
        </w:rPr>
      </w:pPr>
      <w:r w:rsidRPr="00B005E9">
        <w:rPr>
          <w:rFonts w:cstheme="minorHAnsi"/>
        </w:rPr>
        <w:t>Three female BALBc mice were dosed with a</w:t>
      </w:r>
      <w:r w:rsidR="007056D6" w:rsidRPr="00B005E9">
        <w:rPr>
          <w:rFonts w:cstheme="minorHAnsi"/>
        </w:rPr>
        <w:t xml:space="preserve"> single oral dose at 25 mg/</w:t>
      </w:r>
      <w:r w:rsidRPr="00B005E9">
        <w:rPr>
          <w:rFonts w:cstheme="minorHAnsi"/>
        </w:rPr>
        <w:t>kg and plasma was sampled at various time points for 24 hours</w:t>
      </w:r>
      <w:r w:rsidR="008E556E" w:rsidRPr="00B005E9">
        <w:rPr>
          <w:rFonts w:cstheme="minorHAnsi"/>
        </w:rPr>
        <w:t xml:space="preserve"> for pharmacokinetic (PK) analysis</w:t>
      </w:r>
      <w:r w:rsidRPr="00B005E9">
        <w:rPr>
          <w:rFonts w:cstheme="minorHAnsi"/>
        </w:rPr>
        <w:t xml:space="preserve"> (</w:t>
      </w:r>
      <w:r w:rsidR="00513DA6" w:rsidRPr="00B005E9">
        <w:rPr>
          <w:rFonts w:cstheme="minorHAnsi"/>
        </w:rPr>
        <w:t>Figure 5</w:t>
      </w:r>
      <w:r w:rsidRPr="00B005E9">
        <w:rPr>
          <w:rFonts w:cstheme="minorHAnsi"/>
        </w:rPr>
        <w:t>). The resulting average maximum concentration (C</w:t>
      </w:r>
      <w:r w:rsidRPr="00B005E9">
        <w:rPr>
          <w:rFonts w:cstheme="minorHAnsi"/>
          <w:vertAlign w:val="subscript"/>
        </w:rPr>
        <w:t>max</w:t>
      </w:r>
      <w:r w:rsidRPr="00B005E9">
        <w:rPr>
          <w:rFonts w:cstheme="minorHAnsi"/>
        </w:rPr>
        <w:t>) of 10.1 μM was over 20 times the compound’s EC</w:t>
      </w:r>
      <w:r w:rsidRPr="00B005E9">
        <w:rPr>
          <w:rFonts w:cstheme="minorHAnsi"/>
          <w:vertAlign w:val="subscript"/>
        </w:rPr>
        <w:t>50</w:t>
      </w:r>
      <w:r w:rsidR="00F35E38">
        <w:rPr>
          <w:rFonts w:cstheme="minorHAnsi"/>
        </w:rPr>
        <w:t>.</w:t>
      </w:r>
      <w:r w:rsidRPr="00B005E9">
        <w:rPr>
          <w:rFonts w:cstheme="minorHAnsi"/>
        </w:rPr>
        <w:t xml:space="preserve"> </w:t>
      </w:r>
      <w:r w:rsidR="00F35E38">
        <w:rPr>
          <w:rFonts w:cstheme="minorHAnsi"/>
        </w:rPr>
        <w:t xml:space="preserve">Although the free concentration of compound </w:t>
      </w:r>
      <w:r w:rsidR="00F35E38" w:rsidRPr="00866FB1">
        <w:rPr>
          <w:rFonts w:cstheme="minorHAnsi"/>
          <w:b/>
        </w:rPr>
        <w:t>1</w:t>
      </w:r>
      <w:r w:rsidR="00F35E38">
        <w:rPr>
          <w:rFonts w:cstheme="minorHAnsi"/>
        </w:rPr>
        <w:t xml:space="preserve"> is likely to be substantially lower, </w:t>
      </w:r>
      <w:r w:rsidRPr="00B005E9">
        <w:rPr>
          <w:rFonts w:cstheme="minorHAnsi"/>
        </w:rPr>
        <w:t xml:space="preserve">average </w:t>
      </w:r>
      <w:r w:rsidR="00AE54DD">
        <w:rPr>
          <w:rFonts w:cstheme="minorHAnsi"/>
        </w:rPr>
        <w:t xml:space="preserve">total </w:t>
      </w:r>
      <w:r w:rsidRPr="00B005E9">
        <w:rPr>
          <w:rFonts w:cstheme="minorHAnsi"/>
        </w:rPr>
        <w:t>plasma concentrations remain</w:t>
      </w:r>
      <w:r w:rsidR="00F35E38">
        <w:rPr>
          <w:rFonts w:cstheme="minorHAnsi"/>
        </w:rPr>
        <w:t>ed</w:t>
      </w:r>
      <w:r w:rsidRPr="00B005E9">
        <w:rPr>
          <w:rFonts w:cstheme="minorHAnsi"/>
        </w:rPr>
        <w:t xml:space="preserve"> at or above 8 times the EC</w:t>
      </w:r>
      <w:r w:rsidRPr="00B005E9">
        <w:rPr>
          <w:rFonts w:cstheme="minorHAnsi"/>
          <w:vertAlign w:val="subscript"/>
        </w:rPr>
        <w:t>50</w:t>
      </w:r>
      <w:r w:rsidRPr="00B005E9">
        <w:rPr>
          <w:rFonts w:cstheme="minorHAnsi"/>
        </w:rPr>
        <w:t xml:space="preserve"> for at least 6 hours post dose.</w:t>
      </w:r>
      <w:r w:rsidR="00822BCB">
        <w:rPr>
          <w:rFonts w:cstheme="minorHAnsi"/>
        </w:rPr>
        <w:t xml:space="preserve"> </w:t>
      </w:r>
    </w:p>
    <w:p w14:paraId="53E6A872" w14:textId="77777777" w:rsidR="00835AA4" w:rsidRDefault="00835AA4" w:rsidP="0042334F">
      <w:pPr>
        <w:jc w:val="both"/>
        <w:rPr>
          <w:b/>
          <w:noProof/>
        </w:rPr>
      </w:pPr>
    </w:p>
    <w:p w14:paraId="67EB91C9" w14:textId="77777777" w:rsidR="00835AA4" w:rsidRDefault="00835AA4" w:rsidP="0042334F">
      <w:pPr>
        <w:jc w:val="both"/>
        <w:rPr>
          <w:b/>
        </w:rPr>
      </w:pPr>
      <w:r>
        <w:rPr>
          <w:b/>
          <w:noProof/>
        </w:rPr>
        <w:lastRenderedPageBreak/>
        <w:drawing>
          <wp:inline distT="0" distB="0" distL="0" distR="0" wp14:anchorId="5A963BF0" wp14:editId="508639CF">
            <wp:extent cx="4207027" cy="412432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e 5.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13567" cy="4130737"/>
                    </a:xfrm>
                    <a:prstGeom prst="rect">
                      <a:avLst/>
                    </a:prstGeom>
                  </pic:spPr>
                </pic:pic>
              </a:graphicData>
            </a:graphic>
          </wp:inline>
        </w:drawing>
      </w:r>
    </w:p>
    <w:p w14:paraId="58327C28" w14:textId="52D8F2E8" w:rsidR="0042334F" w:rsidRDefault="0042334F" w:rsidP="0042334F">
      <w:pPr>
        <w:jc w:val="both"/>
        <w:rPr>
          <w:b/>
        </w:rPr>
      </w:pPr>
      <w:r w:rsidRPr="002D2A81">
        <w:rPr>
          <w:b/>
        </w:rPr>
        <w:t xml:space="preserve">Figure 5. </w:t>
      </w:r>
      <w:r>
        <w:rPr>
          <w:b/>
        </w:rPr>
        <w:t>S</w:t>
      </w:r>
      <w:r w:rsidRPr="002D2A81">
        <w:rPr>
          <w:b/>
        </w:rPr>
        <w:t xml:space="preserve">ingle </w:t>
      </w:r>
      <w:r>
        <w:rPr>
          <w:b/>
        </w:rPr>
        <w:t xml:space="preserve">oral </w:t>
      </w:r>
      <w:r w:rsidRPr="002D2A81">
        <w:rPr>
          <w:b/>
        </w:rPr>
        <w:t xml:space="preserve">dose pharmacokinetics of </w:t>
      </w:r>
      <w:r>
        <w:rPr>
          <w:b/>
        </w:rPr>
        <w:t>compound 1</w:t>
      </w:r>
      <w:r w:rsidRPr="002D2A81">
        <w:rPr>
          <w:b/>
        </w:rPr>
        <w:t xml:space="preserve"> at 25 mg/kg in </w:t>
      </w:r>
      <w:r>
        <w:rPr>
          <w:b/>
        </w:rPr>
        <w:t xml:space="preserve">uninfected adult </w:t>
      </w:r>
      <w:r w:rsidRPr="002D2A81">
        <w:rPr>
          <w:b/>
        </w:rPr>
        <w:t>female Balb/C mice (n=3).</w:t>
      </w:r>
    </w:p>
    <w:p w14:paraId="029789CD" w14:textId="251133ED" w:rsidR="0042334F" w:rsidRPr="00D26551" w:rsidRDefault="0042334F" w:rsidP="00D925A9">
      <w:pPr>
        <w:jc w:val="both"/>
        <w:rPr>
          <w:b/>
        </w:rPr>
      </w:pPr>
    </w:p>
    <w:p w14:paraId="12D90CAE" w14:textId="2C3C8953" w:rsidR="00F02244" w:rsidRPr="000333E8" w:rsidRDefault="00540B3D" w:rsidP="00F25ACC">
      <w:pPr>
        <w:jc w:val="both"/>
        <w:rPr>
          <w:rFonts w:cstheme="minorHAnsi"/>
        </w:rPr>
      </w:pPr>
      <w:r>
        <w:rPr>
          <w:rFonts w:cstheme="minorHAnsi"/>
        </w:rPr>
        <w:t xml:space="preserve">A number of in vitro assays were also performed to check for possible toxicity liabilities </w:t>
      </w:r>
      <w:r w:rsidR="00C57AE1">
        <w:rPr>
          <w:rFonts w:cstheme="minorHAnsi"/>
        </w:rPr>
        <w:t xml:space="preserve">and ADME properties </w:t>
      </w:r>
      <w:r>
        <w:rPr>
          <w:rFonts w:cstheme="minorHAnsi"/>
        </w:rPr>
        <w:t xml:space="preserve">of </w:t>
      </w:r>
      <w:r w:rsidR="00583EF5" w:rsidRPr="004428AD">
        <w:rPr>
          <w:rFonts w:cstheme="minorHAnsi"/>
          <w:b/>
        </w:rPr>
        <w:t>1</w:t>
      </w:r>
      <w:r w:rsidR="00583EF5">
        <w:rPr>
          <w:rFonts w:cstheme="minorHAnsi"/>
        </w:rPr>
        <w:t xml:space="preserve"> </w:t>
      </w:r>
      <w:r>
        <w:rPr>
          <w:rFonts w:cstheme="minorHAnsi"/>
        </w:rPr>
        <w:t xml:space="preserve">(Table 2). No cardiotoxicity was indicated from the </w:t>
      </w:r>
      <w:r w:rsidR="00791170">
        <w:rPr>
          <w:rFonts w:cstheme="minorHAnsi"/>
        </w:rPr>
        <w:t xml:space="preserve">2 </w:t>
      </w:r>
      <w:r>
        <w:rPr>
          <w:rFonts w:cstheme="minorHAnsi"/>
        </w:rPr>
        <w:t xml:space="preserve">assays performed on </w:t>
      </w:r>
      <w:r w:rsidR="00F35E38">
        <w:rPr>
          <w:rFonts w:cstheme="minorHAnsi"/>
        </w:rPr>
        <w:t xml:space="preserve">hERG </w:t>
      </w:r>
      <w:r w:rsidR="00791170">
        <w:rPr>
          <w:rFonts w:cstheme="minorHAnsi"/>
        </w:rPr>
        <w:t>or</w:t>
      </w:r>
      <w:r>
        <w:rPr>
          <w:rFonts w:cstheme="minorHAnsi"/>
        </w:rPr>
        <w:t xml:space="preserve"> NaV1.5.</w:t>
      </w:r>
      <w:r w:rsidR="008F5C6A">
        <w:rPr>
          <w:rFonts w:cstheme="minorHAnsi"/>
        </w:rPr>
        <w:t xml:space="preserve"> </w:t>
      </w:r>
      <w:r w:rsidR="00154714">
        <w:rPr>
          <w:rFonts w:cstheme="minorHAnsi"/>
        </w:rPr>
        <w:t>All 3 cell lines tested resulted in CC</w:t>
      </w:r>
      <w:r w:rsidR="00154714" w:rsidRPr="00154714">
        <w:rPr>
          <w:rFonts w:cstheme="minorHAnsi"/>
          <w:vertAlign w:val="subscript"/>
        </w:rPr>
        <w:t>50</w:t>
      </w:r>
      <w:r w:rsidR="00154714">
        <w:rPr>
          <w:rFonts w:cstheme="minorHAnsi"/>
        </w:rPr>
        <w:t xml:space="preserve">s above 25 μM. </w:t>
      </w:r>
      <w:r w:rsidR="000712AD">
        <w:rPr>
          <w:rFonts w:cstheme="minorHAnsi"/>
        </w:rPr>
        <w:t xml:space="preserve">Finally, </w:t>
      </w:r>
      <w:r w:rsidR="000712AD" w:rsidRPr="006A7FFD">
        <w:rPr>
          <w:rFonts w:cstheme="minorHAnsi"/>
        </w:rPr>
        <w:t>LCK (tyrosine kinase), Phosphoin</w:t>
      </w:r>
      <w:r w:rsidR="004736E4">
        <w:rPr>
          <w:rFonts w:cstheme="minorHAnsi"/>
        </w:rPr>
        <w:t>ositide-3-kinase gamma-(PI3Kγ) (lipid kinase) and Aurora B (</w:t>
      </w:r>
      <w:r w:rsidR="000712AD" w:rsidRPr="006A7FFD">
        <w:rPr>
          <w:rFonts w:cstheme="minorHAnsi"/>
        </w:rPr>
        <w:t xml:space="preserve">serine/threonine kinase) were chosen to represent the phylogenetic diversity of kinases. As there is wide sequence overlap between the conserved ATP binding site of kinases and hence crossover of inhibitory activity to other kinases, </w:t>
      </w:r>
      <w:r w:rsidR="000712AD">
        <w:rPr>
          <w:rFonts w:cstheme="minorHAnsi"/>
        </w:rPr>
        <w:t xml:space="preserve">the behavior of </w:t>
      </w:r>
      <w:r w:rsidR="000712AD">
        <w:rPr>
          <w:rFonts w:cstheme="minorHAnsi"/>
          <w:b/>
          <w:bCs/>
        </w:rPr>
        <w:t xml:space="preserve">1 </w:t>
      </w:r>
      <w:r w:rsidR="000712AD">
        <w:rPr>
          <w:rFonts w:cstheme="minorHAnsi"/>
        </w:rPr>
        <w:t xml:space="preserve">against these set can offer a prediction of the promisquity of the scaffold. It was observed that </w:t>
      </w:r>
      <w:r w:rsidR="00C57AE1">
        <w:rPr>
          <w:rFonts w:cstheme="minorHAnsi"/>
        </w:rPr>
        <w:t xml:space="preserve">none were sub-micromolar. </w:t>
      </w:r>
      <w:r w:rsidR="00853D3A">
        <w:rPr>
          <w:rFonts w:cstheme="minorHAnsi"/>
        </w:rPr>
        <w:t xml:space="preserve">Compound </w:t>
      </w:r>
      <w:r w:rsidR="00583EF5" w:rsidRPr="004428AD">
        <w:rPr>
          <w:rFonts w:cstheme="minorHAnsi"/>
          <w:b/>
        </w:rPr>
        <w:t>1</w:t>
      </w:r>
      <w:r w:rsidR="00583EF5">
        <w:rPr>
          <w:rFonts w:cstheme="minorHAnsi"/>
        </w:rPr>
        <w:t xml:space="preserve"> </w:t>
      </w:r>
      <w:r w:rsidR="00C57AE1">
        <w:rPr>
          <w:rFonts w:cstheme="minorHAnsi"/>
        </w:rPr>
        <w:t xml:space="preserve">showed </w:t>
      </w:r>
      <w:r w:rsidR="000F50C0">
        <w:rPr>
          <w:rFonts w:cstheme="minorHAnsi"/>
        </w:rPr>
        <w:t xml:space="preserve">good </w:t>
      </w:r>
      <w:r w:rsidR="00C57AE1">
        <w:rPr>
          <w:rFonts w:cstheme="minorHAnsi"/>
        </w:rPr>
        <w:t xml:space="preserve">solubility at 3 different </w:t>
      </w:r>
      <w:r w:rsidR="000F50C0">
        <w:rPr>
          <w:rFonts w:cstheme="minorHAnsi"/>
        </w:rPr>
        <w:t xml:space="preserve">biorelevant media modelling fasting state (FaSSIF), fed state (FeSSIF) and physiological (PBS) </w:t>
      </w:r>
      <w:r w:rsidR="00C57AE1">
        <w:rPr>
          <w:rFonts w:cstheme="minorHAnsi"/>
        </w:rPr>
        <w:t xml:space="preserve">pHs and pooled liver microsome metabolism clearance rates were determined for </w:t>
      </w:r>
      <w:r w:rsidR="006A7FFD">
        <w:rPr>
          <w:rFonts w:cstheme="minorHAnsi"/>
        </w:rPr>
        <w:t>m</w:t>
      </w:r>
      <w:r w:rsidR="00C57AE1">
        <w:rPr>
          <w:rFonts w:cstheme="minorHAnsi"/>
        </w:rPr>
        <w:t>ice, rats, and humans</w:t>
      </w:r>
      <w:r w:rsidR="00F35E38">
        <w:rPr>
          <w:rFonts w:cstheme="minorHAnsi"/>
        </w:rPr>
        <w:t xml:space="preserve"> to be low</w:t>
      </w:r>
      <w:r w:rsidR="00C57AE1">
        <w:rPr>
          <w:rFonts w:cstheme="minorHAnsi"/>
        </w:rPr>
        <w:t xml:space="preserve">. </w:t>
      </w:r>
    </w:p>
    <w:p w14:paraId="79E55BF0" w14:textId="77F50CB9" w:rsidR="00FE0F2A" w:rsidRPr="00FC28BC" w:rsidRDefault="00323550" w:rsidP="00D925A9">
      <w:pPr>
        <w:jc w:val="both"/>
        <w:rPr>
          <w:rFonts w:cstheme="minorHAnsi"/>
          <w:b/>
        </w:rPr>
      </w:pPr>
      <w:r>
        <w:rPr>
          <w:rFonts w:cstheme="minorHAnsi"/>
          <w:b/>
        </w:rPr>
        <w:t>DISCUSSION</w:t>
      </w:r>
    </w:p>
    <w:p w14:paraId="4DBC563D" w14:textId="52E46677" w:rsidR="00037C68" w:rsidRDefault="000000D1" w:rsidP="00D925A9">
      <w:pPr>
        <w:jc w:val="both"/>
        <w:rPr>
          <w:rFonts w:cstheme="minorHAnsi"/>
        </w:rPr>
      </w:pPr>
      <w:r>
        <w:rPr>
          <w:rFonts w:cstheme="minorHAnsi"/>
        </w:rPr>
        <w:t xml:space="preserve">By repurposing actives for other infectious indications, 246 compounds </w:t>
      </w:r>
      <w:r w:rsidR="007F12EC">
        <w:rPr>
          <w:rFonts w:cstheme="minorHAnsi"/>
        </w:rPr>
        <w:t xml:space="preserve">were identified </w:t>
      </w:r>
      <w:r>
        <w:rPr>
          <w:rFonts w:cstheme="minorHAnsi"/>
        </w:rPr>
        <w:t xml:space="preserve">that were initial hits against </w:t>
      </w:r>
      <w:r>
        <w:rPr>
          <w:rFonts w:cstheme="minorHAnsi"/>
          <w:i/>
        </w:rPr>
        <w:t xml:space="preserve">Cp </w:t>
      </w:r>
      <w:r>
        <w:rPr>
          <w:rFonts w:cstheme="minorHAnsi"/>
        </w:rPr>
        <w:t xml:space="preserve">growth in vitro, without noticeable toxicity to the mammalian cells in which the </w:t>
      </w:r>
      <w:r>
        <w:rPr>
          <w:rFonts w:cstheme="minorHAnsi"/>
          <w:i/>
        </w:rPr>
        <w:t xml:space="preserve">Cp </w:t>
      </w:r>
      <w:r>
        <w:rPr>
          <w:rFonts w:cstheme="minorHAnsi"/>
        </w:rPr>
        <w:t xml:space="preserve">is grown. The GSK libraries allowed </w:t>
      </w:r>
      <w:r w:rsidR="007F12EC">
        <w:rPr>
          <w:rFonts w:cstheme="minorHAnsi"/>
        </w:rPr>
        <w:t>for the</w:t>
      </w:r>
      <w:r>
        <w:rPr>
          <w:rFonts w:cstheme="minorHAnsi"/>
        </w:rPr>
        <w:t xml:space="preserve"> select</w:t>
      </w:r>
      <w:r w:rsidR="007F12EC">
        <w:rPr>
          <w:rFonts w:cstheme="minorHAnsi"/>
        </w:rPr>
        <w:t>ion of</w:t>
      </w:r>
      <w:r>
        <w:rPr>
          <w:rFonts w:cstheme="minorHAnsi"/>
        </w:rPr>
        <w:t xml:space="preserve"> structurally related compounds, to obtain SAR, and thus 582 compounds were tested in dose response.  </w:t>
      </w:r>
      <w:r w:rsidR="005E2414">
        <w:rPr>
          <w:rFonts w:cstheme="minorHAnsi"/>
        </w:rPr>
        <w:t>Nineteen</w:t>
      </w:r>
      <w:r>
        <w:rPr>
          <w:rFonts w:cstheme="minorHAnsi"/>
        </w:rPr>
        <w:t xml:space="preserve"> compounds were identified, representing </w:t>
      </w:r>
      <w:r>
        <w:rPr>
          <w:rFonts w:cstheme="minorHAnsi"/>
        </w:rPr>
        <w:lastRenderedPageBreak/>
        <w:t>9 structurally related clusters, with an EC</w:t>
      </w:r>
      <w:r w:rsidRPr="007F12EC">
        <w:rPr>
          <w:rFonts w:cstheme="minorHAnsi"/>
          <w:vertAlign w:val="subscript"/>
        </w:rPr>
        <w:t>50</w:t>
      </w:r>
      <w:r>
        <w:rPr>
          <w:rFonts w:cstheme="minorHAnsi"/>
        </w:rPr>
        <w:t xml:space="preserve"> of &lt;</w:t>
      </w:r>
      <w:r w:rsidR="004428AD" w:rsidRPr="004428AD">
        <w:rPr>
          <w:rFonts w:cstheme="minorHAnsi"/>
        </w:rPr>
        <w:t xml:space="preserve"> </w:t>
      </w:r>
      <w:r w:rsidR="004428AD">
        <w:rPr>
          <w:rFonts w:cstheme="minorHAnsi"/>
        </w:rPr>
        <w:t xml:space="preserve">1 </w:t>
      </w:r>
      <w:r w:rsidR="004428AD" w:rsidRPr="00FC28BC">
        <w:rPr>
          <w:rFonts w:cstheme="minorHAnsi"/>
        </w:rPr>
        <w:t>µM</w:t>
      </w:r>
      <w:r w:rsidR="005E2414">
        <w:rPr>
          <w:rFonts w:cstheme="minorHAnsi"/>
        </w:rPr>
        <w:t xml:space="preserve"> on </w:t>
      </w:r>
      <w:r w:rsidR="005E2414">
        <w:rPr>
          <w:rFonts w:cstheme="minorHAnsi"/>
          <w:i/>
        </w:rPr>
        <w:t xml:space="preserve">Cp </w:t>
      </w:r>
      <w:r w:rsidR="005E2414">
        <w:rPr>
          <w:rFonts w:cstheme="minorHAnsi"/>
        </w:rPr>
        <w:t xml:space="preserve">proliferation and a selectivity index (SI) of &gt;10 for mammalian liver cell line proliferation.  </w:t>
      </w:r>
    </w:p>
    <w:p w14:paraId="6F05015E" w14:textId="6C209DA8" w:rsidR="00FE0F2A" w:rsidRDefault="00037C68" w:rsidP="00D925A9">
      <w:pPr>
        <w:jc w:val="both"/>
      </w:pPr>
      <w:r>
        <w:rPr>
          <w:rFonts w:cstheme="minorHAnsi"/>
        </w:rPr>
        <w:t>The largest cluster of</w:t>
      </w:r>
      <w:r w:rsidR="00F83AA8">
        <w:rPr>
          <w:rFonts w:cstheme="minorHAnsi"/>
        </w:rPr>
        <w:t xml:space="preserve"> anti-</w:t>
      </w:r>
      <w:r w:rsidR="00F83AA8">
        <w:rPr>
          <w:rFonts w:cstheme="minorHAnsi"/>
          <w:i/>
        </w:rPr>
        <w:t>Cp</w:t>
      </w:r>
      <w:r>
        <w:rPr>
          <w:rFonts w:cstheme="minorHAnsi"/>
        </w:rPr>
        <w:t xml:space="preserve"> hits in GSK libraries</w:t>
      </w:r>
      <w:r w:rsidR="005E2414">
        <w:rPr>
          <w:rFonts w:cstheme="minorHAnsi"/>
        </w:rPr>
        <w:t xml:space="preserve"> w</w:t>
      </w:r>
      <w:r>
        <w:rPr>
          <w:rFonts w:cstheme="minorHAnsi"/>
        </w:rPr>
        <w:t>as composed of</w:t>
      </w:r>
      <w:r w:rsidR="005E2414">
        <w:rPr>
          <w:rFonts w:cstheme="minorHAnsi"/>
        </w:rPr>
        <w:t xml:space="preserve"> </w:t>
      </w:r>
      <w:r w:rsidR="005E2414" w:rsidRPr="00FC28BC">
        <w:rPr>
          <w:rFonts w:cstheme="minorHAnsi"/>
        </w:rPr>
        <w:t>N-carbamoylazole compounds</w:t>
      </w:r>
      <w:r w:rsidR="005E2414">
        <w:rPr>
          <w:rFonts w:cstheme="minorHAnsi"/>
        </w:rPr>
        <w:t>.  Twenty</w:t>
      </w:r>
      <w:r w:rsidR="00C87763">
        <w:rPr>
          <w:rFonts w:cstheme="minorHAnsi"/>
        </w:rPr>
        <w:t>-</w:t>
      </w:r>
      <w:r w:rsidR="005E2414">
        <w:rPr>
          <w:rFonts w:cstheme="minorHAnsi"/>
        </w:rPr>
        <w:t>four of 4</w:t>
      </w:r>
      <w:r w:rsidR="00F83AA8">
        <w:rPr>
          <w:rFonts w:cstheme="minorHAnsi"/>
        </w:rPr>
        <w:t>2</w:t>
      </w:r>
      <w:r w:rsidR="005E2414">
        <w:rPr>
          <w:rFonts w:cstheme="minorHAnsi"/>
        </w:rPr>
        <w:t xml:space="preserve"> of the </w:t>
      </w:r>
      <w:r w:rsidR="005E2414" w:rsidRPr="00FC28BC">
        <w:rPr>
          <w:rFonts w:cstheme="minorHAnsi"/>
        </w:rPr>
        <w:t>N-carbamoylazole</w:t>
      </w:r>
      <w:r w:rsidR="005E2414">
        <w:rPr>
          <w:rFonts w:cstheme="minorHAnsi"/>
        </w:rPr>
        <w:t>s were active with an EC</w:t>
      </w:r>
      <w:r w:rsidR="005E2414" w:rsidRPr="00634531">
        <w:rPr>
          <w:rFonts w:cstheme="minorHAnsi"/>
          <w:vertAlign w:val="subscript"/>
        </w:rPr>
        <w:t>50</w:t>
      </w:r>
      <w:r w:rsidR="005E2414">
        <w:rPr>
          <w:rFonts w:cstheme="minorHAnsi"/>
        </w:rPr>
        <w:t xml:space="preserve"> of</w:t>
      </w:r>
      <w:r w:rsidR="004428AD">
        <w:rPr>
          <w:rFonts w:cstheme="minorHAnsi"/>
        </w:rPr>
        <w:t xml:space="preserve"> </w:t>
      </w:r>
      <w:r w:rsidR="005E2414">
        <w:rPr>
          <w:rFonts w:cstheme="minorHAnsi"/>
        </w:rPr>
        <w:t>&lt;1</w:t>
      </w:r>
      <w:r w:rsidR="00F83AA8">
        <w:rPr>
          <w:rFonts w:cstheme="minorHAnsi"/>
        </w:rPr>
        <w:t>0</w:t>
      </w:r>
      <w:r w:rsidR="005E2414">
        <w:rPr>
          <w:rFonts w:cstheme="minorHAnsi"/>
        </w:rPr>
        <w:t xml:space="preserve"> </w:t>
      </w:r>
      <w:r w:rsidR="00F83AA8">
        <w:rPr>
          <w:rFonts w:cstheme="minorHAnsi"/>
        </w:rPr>
        <w:t>μ</w:t>
      </w:r>
      <w:r w:rsidR="005E2414">
        <w:rPr>
          <w:rFonts w:cstheme="minorHAnsi"/>
        </w:rPr>
        <w:t xml:space="preserve">M on </w:t>
      </w:r>
      <w:r w:rsidR="005E2414">
        <w:rPr>
          <w:rFonts w:cstheme="minorHAnsi"/>
          <w:i/>
        </w:rPr>
        <w:t xml:space="preserve">Cp </w:t>
      </w:r>
      <w:r w:rsidR="005E2414">
        <w:rPr>
          <w:rFonts w:cstheme="minorHAnsi"/>
        </w:rPr>
        <w:t xml:space="preserve">proliferation.  These compounds had previously been explored for malaria therapy.  However, the SAR for inhibition of </w:t>
      </w:r>
      <w:r w:rsidR="005E2414">
        <w:rPr>
          <w:rFonts w:cstheme="minorHAnsi"/>
          <w:i/>
        </w:rPr>
        <w:t xml:space="preserve">Pf </w:t>
      </w:r>
      <w:r w:rsidR="005E2414">
        <w:rPr>
          <w:rFonts w:cstheme="minorHAnsi"/>
        </w:rPr>
        <w:t xml:space="preserve">appears distinct from </w:t>
      </w:r>
      <w:r w:rsidR="005E2414">
        <w:rPr>
          <w:rFonts w:cstheme="minorHAnsi"/>
          <w:i/>
        </w:rPr>
        <w:t xml:space="preserve">Cp, </w:t>
      </w:r>
      <w:r w:rsidR="005E2414">
        <w:rPr>
          <w:rFonts w:cstheme="minorHAnsi"/>
        </w:rPr>
        <w:t xml:space="preserve">even though both are related apicomplexa parasites. This difference in SAR could be </w:t>
      </w:r>
      <w:r w:rsidR="00F35E38">
        <w:rPr>
          <w:rFonts w:cstheme="minorHAnsi"/>
        </w:rPr>
        <w:t xml:space="preserve">due </w:t>
      </w:r>
      <w:r w:rsidR="005E2414">
        <w:rPr>
          <w:rFonts w:cstheme="minorHAnsi"/>
        </w:rPr>
        <w:t xml:space="preserve">to distinct target engagement, distinct difference on penetration into the different host cells (erythrocytes vs. intestinal epithelial cells), or even differences in pumps and transporters between the two parasites. </w:t>
      </w:r>
      <w:r>
        <w:rPr>
          <w:rFonts w:cstheme="minorHAnsi"/>
        </w:rPr>
        <w:t xml:space="preserve"> Two N-carbamoylazole compounds, </w:t>
      </w:r>
      <w:r w:rsidR="00F25ACC" w:rsidRPr="004428AD">
        <w:rPr>
          <w:rFonts w:cstheme="minorHAnsi"/>
          <w:b/>
          <w:bCs/>
        </w:rPr>
        <w:t>2</w:t>
      </w:r>
      <w:r w:rsidR="00F25ACC">
        <w:rPr>
          <w:rFonts w:cstheme="minorHAnsi"/>
        </w:rPr>
        <w:t xml:space="preserve"> </w:t>
      </w:r>
      <w:r>
        <w:rPr>
          <w:rFonts w:cstheme="minorHAnsi"/>
        </w:rPr>
        <w:t xml:space="preserve">and </w:t>
      </w:r>
      <w:r w:rsidR="00F25ACC">
        <w:rPr>
          <w:rFonts w:cstheme="minorHAnsi"/>
          <w:b/>
          <w:bCs/>
        </w:rPr>
        <w:t>3</w:t>
      </w:r>
      <w:r>
        <w:rPr>
          <w:rFonts w:cstheme="minorHAnsi"/>
        </w:rPr>
        <w:t xml:space="preserve">, were tested in the mouse model of </w:t>
      </w:r>
      <w:r w:rsidR="007F12EC" w:rsidRPr="007F12EC">
        <w:rPr>
          <w:rFonts w:cstheme="minorHAnsi"/>
          <w:i/>
        </w:rPr>
        <w:t>Cp</w:t>
      </w:r>
      <w:r>
        <w:rPr>
          <w:rFonts w:cstheme="minorHAnsi"/>
        </w:rPr>
        <w:t xml:space="preserve"> infection, but both failed to clear parasites substantially and even appeared to accelerate weight loss of </w:t>
      </w:r>
      <w:r>
        <w:rPr>
          <w:rFonts w:cstheme="minorHAnsi"/>
          <w:i/>
        </w:rPr>
        <w:t>Cp</w:t>
      </w:r>
      <w:r>
        <w:rPr>
          <w:rFonts w:cstheme="minorHAnsi"/>
        </w:rPr>
        <w:t xml:space="preserve">-infected animals.  </w:t>
      </w:r>
      <w:r w:rsidR="005E2414">
        <w:rPr>
          <w:rFonts w:cstheme="minorHAnsi"/>
        </w:rPr>
        <w:t xml:space="preserve">Some </w:t>
      </w:r>
      <w:r w:rsidR="00DC4324">
        <w:rPr>
          <w:rFonts w:cstheme="minorHAnsi"/>
        </w:rPr>
        <w:t xml:space="preserve">N-carbamoylazoles have been shown to be potent </w:t>
      </w:r>
      <w:r w:rsidR="00DC4324" w:rsidRPr="00C264E3">
        <w:t>dipeptidyl peptidase (DPP)-IV inhibitors</w:t>
      </w:r>
      <w:r w:rsidR="00DC4324">
        <w:t>, with U20036 showing a DPP-IV IC</w:t>
      </w:r>
      <w:r w:rsidR="00DC4324" w:rsidRPr="00C264E3">
        <w:rPr>
          <w:vertAlign w:val="subscript"/>
        </w:rPr>
        <w:t>50</w:t>
      </w:r>
      <w:r w:rsidR="00DC4324">
        <w:t xml:space="preserve"> of 9 nM. </w:t>
      </w:r>
      <w:r w:rsidR="00DC4324" w:rsidRPr="00C264E3">
        <w:t xml:space="preserve"> </w:t>
      </w:r>
      <w:r w:rsidR="00DC4324">
        <w:t>DDP-IV inhibitors have been shown to limit glucose uptake an</w:t>
      </w:r>
      <w:r w:rsidR="005D46F9">
        <w:t xml:space="preserve">d cause weight loss in rodents </w:t>
      </w:r>
      <w:r w:rsidR="005D46F9">
        <w:fldChar w:fldCharType="begin">
          <w:fldData xml:space="preserve">PEVuZE5vdGU+PENpdGU+PEF1dGhvcj5IYW5zZW48L0F1dGhvcj48WWVhcj4yMDE0PC9ZZWFyPjxS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</w:fldData>
        </w:fldChar>
      </w:r>
      <w:r w:rsidR="00FD2CE9">
        <w:instrText xml:space="preserve"> ADDIN EN.CITE </w:instrText>
      </w:r>
      <w:r w:rsidR="00FD2CE9">
        <w:fldChar w:fldCharType="begin">
          <w:fldData xml:space="preserve">PEVuZE5vdGU+PENpdGU+PEF1dGhvcj5IYW5zZW48L0F1dGhvcj48WWVhcj4yMDE0PC9ZZWFyPjxS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</w:fldData>
        </w:fldChar>
      </w:r>
      <w:r w:rsidR="00FD2CE9">
        <w:instrText xml:space="preserve"> ADDIN EN.CITE.DATA </w:instrText>
      </w:r>
      <w:r w:rsidR="00FD2CE9">
        <w:fldChar w:fldCharType="end"/>
      </w:r>
      <w:r w:rsidR="005D46F9">
        <w:fldChar w:fldCharType="separate"/>
      </w:r>
      <w:r w:rsidR="00FD2CE9" w:rsidRPr="00FD2CE9">
        <w:rPr>
          <w:noProof/>
          <w:vertAlign w:val="superscript"/>
        </w:rPr>
        <w:t>29</w:t>
      </w:r>
      <w:r w:rsidR="005D46F9">
        <w:fldChar w:fldCharType="end"/>
      </w:r>
      <w:r w:rsidR="0005548D">
        <w:t>. This</w:t>
      </w:r>
      <w:r w:rsidR="00DC4324">
        <w:t xml:space="preserve"> may explain </w:t>
      </w:r>
      <w:r w:rsidR="0005548D">
        <w:t xml:space="preserve">the accelerated </w:t>
      </w:r>
      <w:r w:rsidR="00DC4324">
        <w:t xml:space="preserve">decline in health among mice treated with </w:t>
      </w:r>
      <w:r w:rsidR="00A559B8">
        <w:t xml:space="preserve">these </w:t>
      </w:r>
      <w:r w:rsidR="00DC4324">
        <w:t>compounds in th</w:t>
      </w:r>
      <w:r w:rsidR="005E2414">
        <w:t xml:space="preserve">e </w:t>
      </w:r>
      <w:r w:rsidR="00396D58">
        <w:t>nLuc-</w:t>
      </w:r>
      <w:r w:rsidR="005E2414">
        <w:rPr>
          <w:i/>
        </w:rPr>
        <w:t>Cp</w:t>
      </w:r>
      <w:r w:rsidR="00DC4324">
        <w:t xml:space="preserve"> </w:t>
      </w:r>
      <w:r w:rsidR="00396D58">
        <w:t xml:space="preserve">mouse </w:t>
      </w:r>
      <w:r w:rsidR="00DC4324">
        <w:t xml:space="preserve">efficacy model, which </w:t>
      </w:r>
      <w:r w:rsidR="0005548D">
        <w:t xml:space="preserve">already </w:t>
      </w:r>
      <w:r w:rsidR="00DC4324">
        <w:t>displays weight loss from infection as one of the primary indications of health decline in control a</w:t>
      </w:r>
      <w:r w:rsidR="000D795C">
        <w:t>nd unsuccessfully</w:t>
      </w:r>
      <w:r w:rsidR="00396D58">
        <w:t>-</w:t>
      </w:r>
      <w:r w:rsidR="000D795C">
        <w:t xml:space="preserve">treated mice </w:t>
      </w:r>
      <w:r w:rsidR="000D795C">
        <w:fldChar w:fldCharType="begin">
          <w:fldData xml:space="preserve">PEVuZE5vdGU+PENpdGU+PEF1dGhvcj5IdWFuZzwvQXV0aG9yPjxZZWFyPjIwMTk8L1llYXI+PFJl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PC9hbHQtcGVyaW9kaWNhbD48cGFnZXM+MzEzNS0zMTQ2PC9wYWdlcz48dm9sdW1lPjYyPC92b2x1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</w:fldData>
        </w:fldChar>
      </w:r>
      <w:r w:rsidR="0023735C">
        <w:instrText xml:space="preserve"> ADDIN EN.CITE </w:instrText>
      </w:r>
      <w:r w:rsidR="0023735C">
        <w:fldChar w:fldCharType="begin">
          <w:fldData xml:space="preserve">PEVuZE5vdGU+PENpdGU+PEF1dGhvcj5IdWFuZzwvQXV0aG9yPjxZZWFyPjIwMTk8L1llYXI+PFJl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</w:fldData>
        </w:fldChar>
      </w:r>
      <w:r w:rsidR="0023735C">
        <w:instrText xml:space="preserve"> ADDIN EN.CITE.DATA </w:instrText>
      </w:r>
      <w:r w:rsidR="0023735C">
        <w:fldChar w:fldCharType="end"/>
      </w:r>
      <w:r w:rsidR="000D795C">
        <w:fldChar w:fldCharType="separate"/>
      </w:r>
      <w:r w:rsidR="0023735C" w:rsidRPr="0023735C">
        <w:rPr>
          <w:noProof/>
          <w:vertAlign w:val="superscript"/>
        </w:rPr>
        <w:t>6, 24</w:t>
      </w:r>
      <w:r w:rsidR="000D795C">
        <w:fldChar w:fldCharType="end"/>
      </w:r>
      <w:r w:rsidR="00DC4324">
        <w:t xml:space="preserve">.  </w:t>
      </w:r>
    </w:p>
    <w:p w14:paraId="054588AF" w14:textId="7F9A14DA" w:rsidR="009D4F7E" w:rsidRPr="00170A53" w:rsidRDefault="002312E1" w:rsidP="00D925A9">
      <w:pPr>
        <w:jc w:val="both"/>
        <w:rPr>
          <w:rFonts w:cstheme="minorHAnsi"/>
        </w:rPr>
      </w:pPr>
      <w:r>
        <w:rPr>
          <w:rFonts w:cstheme="minorHAnsi"/>
        </w:rPr>
        <w:t xml:space="preserve">Despite six compounds from four different scaffolds tested in the mouse model of </w:t>
      </w:r>
      <w:r>
        <w:rPr>
          <w:rFonts w:cstheme="minorHAnsi"/>
          <w:i/>
        </w:rPr>
        <w:t>Cp</w:t>
      </w:r>
      <w:r>
        <w:rPr>
          <w:rFonts w:cstheme="minorHAnsi"/>
        </w:rPr>
        <w:t xml:space="preserve">, only </w:t>
      </w:r>
      <w:r w:rsidR="00F25ACC">
        <w:rPr>
          <w:rFonts w:cstheme="minorHAnsi"/>
          <w:b/>
          <w:bCs/>
        </w:rPr>
        <w:t>1</w:t>
      </w:r>
      <w:r>
        <w:rPr>
          <w:rFonts w:cstheme="minorHAnsi"/>
        </w:rPr>
        <w:t xml:space="preserve">, an </w:t>
      </w:r>
      <w:r w:rsidRPr="00C87763">
        <w:rPr>
          <w:rFonts w:cstheme="minorHAnsi"/>
        </w:rPr>
        <w:t xml:space="preserve">imidazole-pyrimidine </w:t>
      </w:r>
      <w:r w:rsidRPr="007F12EC">
        <w:rPr>
          <w:rFonts w:cstheme="minorHAnsi"/>
        </w:rPr>
        <w:t>compound,</w:t>
      </w:r>
      <w:r>
        <w:rPr>
          <w:rFonts w:cstheme="minorHAnsi"/>
        </w:rPr>
        <w:t xml:space="preserve"> led to a significant in vivo activity to reduce </w:t>
      </w:r>
      <w:r>
        <w:rPr>
          <w:rFonts w:cstheme="minorHAnsi"/>
          <w:i/>
        </w:rPr>
        <w:t xml:space="preserve">Cp </w:t>
      </w:r>
      <w:r>
        <w:rPr>
          <w:rFonts w:cstheme="minorHAnsi"/>
        </w:rPr>
        <w:t xml:space="preserve">excretion.  Maximal </w:t>
      </w:r>
      <w:r>
        <w:rPr>
          <w:rFonts w:cstheme="minorHAnsi"/>
          <w:i/>
        </w:rPr>
        <w:t>Cp</w:t>
      </w:r>
      <w:r>
        <w:rPr>
          <w:rFonts w:cstheme="minorHAnsi"/>
        </w:rPr>
        <w:t xml:space="preserve"> activity could be seen even down to 30 mg/kg administered daily.  </w:t>
      </w:r>
      <w:r w:rsidR="00F25ACC">
        <w:rPr>
          <w:rFonts w:cstheme="minorHAnsi"/>
          <w:b/>
          <w:bCs/>
        </w:rPr>
        <w:t>1</w:t>
      </w:r>
      <w:r w:rsidR="00F25ACC">
        <w:rPr>
          <w:rFonts w:cstheme="minorHAnsi"/>
        </w:rPr>
        <w:t xml:space="preserve"> </w:t>
      </w:r>
      <w:r>
        <w:rPr>
          <w:rFonts w:cstheme="minorHAnsi"/>
        </w:rPr>
        <w:t>had a number of favorable safety attributes</w:t>
      </w:r>
      <w:r w:rsidR="007729CD">
        <w:rPr>
          <w:rFonts w:cstheme="minorHAnsi"/>
        </w:rPr>
        <w:t xml:space="preserve">.  </w:t>
      </w:r>
    </w:p>
    <w:p w14:paraId="2E13CF74" w14:textId="535E8B93" w:rsidR="00D164AC" w:rsidRDefault="00D164AC" w:rsidP="00D925A9">
      <w:pPr>
        <w:jc w:val="both"/>
        <w:rPr>
          <w:rFonts w:cstheme="minorHAnsi"/>
        </w:rPr>
      </w:pPr>
      <w:r w:rsidRPr="00E56AA6">
        <w:rPr>
          <w:rFonts w:cstheme="minorHAnsi"/>
          <w:i/>
        </w:rPr>
        <w:t>Cryptosporidium</w:t>
      </w:r>
      <w:r>
        <w:rPr>
          <w:rFonts w:cstheme="minorHAnsi"/>
        </w:rPr>
        <w:t xml:space="preserve"> infection is typically localized to the gut and systemic exposures have been previously shown t</w:t>
      </w:r>
      <w:r w:rsidR="000D795C">
        <w:rPr>
          <w:rFonts w:cstheme="minorHAnsi"/>
        </w:rPr>
        <w:t xml:space="preserve">o lack correlation to efficacy </w:t>
      </w:r>
      <w:r w:rsidR="000D795C">
        <w:rPr>
          <w:rFonts w:cstheme="minorHAnsi"/>
        </w:rPr>
        <w:fldChar w:fldCharType="begin">
          <w:fldData xml:space="preserve">PEVuZE5vdGU+PENpdGU+PEF1dGhvcj5Bcm5vbGQ8L0F1dGhvcj48WWVhcj4yMDE3PC9ZZWFyPjxS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</w:fldData>
        </w:fldChar>
      </w:r>
      <w:r w:rsidR="0023735C">
        <w:rPr>
          <w:rFonts w:cstheme="minorHAnsi"/>
        </w:rPr>
        <w:instrText xml:space="preserve"> ADDIN EN.CITE </w:instrText>
      </w:r>
      <w:r w:rsidR="0023735C">
        <w:rPr>
          <w:rFonts w:cstheme="minorHAnsi"/>
        </w:rPr>
        <w:fldChar w:fldCharType="begin">
          <w:fldData xml:space="preserve">PEVuZE5vdGU+PENpdGU+PEF1dGhvcj5Bcm5vbGQ8L0F1dGhvcj48WWVhcj4yMDE3PC9ZZWFyPjxS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0D795C">
        <w:rPr>
          <w:rFonts w:cstheme="minorHAnsi"/>
        </w:rPr>
      </w:r>
      <w:r w:rsidR="000D795C">
        <w:rPr>
          <w:rFonts w:cstheme="minorHAnsi"/>
        </w:rPr>
        <w:fldChar w:fldCharType="separate"/>
      </w:r>
      <w:r w:rsidR="0023735C" w:rsidRPr="0023735C">
        <w:rPr>
          <w:rFonts w:cstheme="minorHAnsi"/>
          <w:noProof/>
          <w:vertAlign w:val="superscript"/>
        </w:rPr>
        <w:t>6, 8, 20, 24</w:t>
      </w:r>
      <w:r w:rsidR="000D795C">
        <w:rPr>
          <w:rFonts w:cstheme="minorHAnsi"/>
        </w:rPr>
        <w:fldChar w:fldCharType="end"/>
      </w:r>
      <w:r w:rsidR="008C7D08">
        <w:rPr>
          <w:rFonts w:cstheme="minorHAnsi"/>
        </w:rPr>
        <w:t>. However, the</w:t>
      </w:r>
      <w:r>
        <w:rPr>
          <w:rFonts w:cstheme="minorHAnsi"/>
        </w:rPr>
        <w:t xml:space="preserve"> </w:t>
      </w:r>
      <w:r w:rsidR="008C7D08">
        <w:rPr>
          <w:rFonts w:cstheme="minorHAnsi"/>
        </w:rPr>
        <w:t xml:space="preserve">PK </w:t>
      </w:r>
      <w:r>
        <w:rPr>
          <w:rFonts w:cstheme="minorHAnsi"/>
        </w:rPr>
        <w:t xml:space="preserve">parameters </w:t>
      </w:r>
      <w:r w:rsidR="008C7D08">
        <w:rPr>
          <w:rFonts w:cstheme="minorHAnsi"/>
        </w:rPr>
        <w:t xml:space="preserve">demonstrating systemic exposure after oral dosing </w:t>
      </w:r>
      <w:r>
        <w:rPr>
          <w:rFonts w:cstheme="minorHAnsi"/>
        </w:rPr>
        <w:t xml:space="preserve">are helpful in determining some of the compound’s ADME properties as well as being helpful in establishing therapeutic windows between exposure and potential toxicities. For example, the ample systemic exposure in mice combined with the clearance rates in human liver </w:t>
      </w:r>
      <w:r w:rsidRPr="00126D69">
        <w:rPr>
          <w:rFonts w:cstheme="minorHAnsi"/>
        </w:rPr>
        <w:t xml:space="preserve">microsomes being almost half that of mouse liver microsomes (Table 2), indicates that the compound </w:t>
      </w:r>
      <w:r w:rsidR="00583EF5" w:rsidRPr="004428AD">
        <w:rPr>
          <w:rFonts w:cstheme="minorHAnsi"/>
          <w:b/>
        </w:rPr>
        <w:t xml:space="preserve">1 </w:t>
      </w:r>
      <w:r w:rsidRPr="00126D69">
        <w:rPr>
          <w:rFonts w:cstheme="minorHAnsi"/>
        </w:rPr>
        <w:t>would</w:t>
      </w:r>
      <w:r>
        <w:rPr>
          <w:rFonts w:cstheme="minorHAnsi"/>
        </w:rPr>
        <w:t xml:space="preserve"> likely remain stable enough in humans to provide prolonged exposure, which </w:t>
      </w:r>
      <w:r w:rsidR="00037C68">
        <w:rPr>
          <w:rFonts w:cstheme="minorHAnsi"/>
        </w:rPr>
        <w:t>may</w:t>
      </w:r>
      <w:r>
        <w:rPr>
          <w:rFonts w:cstheme="minorHAnsi"/>
        </w:rPr>
        <w:t xml:space="preserve"> be beneficial </w:t>
      </w:r>
      <w:r w:rsidR="0081124D">
        <w:rPr>
          <w:rFonts w:cstheme="minorHAnsi"/>
        </w:rPr>
        <w:t xml:space="preserve">for </w:t>
      </w:r>
      <w:r>
        <w:rPr>
          <w:rFonts w:cstheme="minorHAnsi"/>
        </w:rPr>
        <w:t xml:space="preserve">efficacy against </w:t>
      </w:r>
      <w:r w:rsidRPr="00E56AA6">
        <w:rPr>
          <w:rFonts w:cstheme="minorHAnsi"/>
          <w:i/>
        </w:rPr>
        <w:t>Cp</w:t>
      </w:r>
      <w:r w:rsidR="005D46F9">
        <w:rPr>
          <w:rFonts w:cstheme="minorHAnsi"/>
        </w:rPr>
        <w:t xml:space="preserve"> in </w:t>
      </w:r>
      <w:r w:rsidR="0081124D">
        <w:rPr>
          <w:rFonts w:cstheme="minorHAnsi"/>
        </w:rPr>
        <w:t>vivo</w:t>
      </w:r>
      <w:r w:rsidR="005D46F9">
        <w:rPr>
          <w:rFonts w:cstheme="minorHAnsi"/>
        </w:rPr>
        <w:t xml:space="preserve"> </w:t>
      </w:r>
      <w:r w:rsidR="005D46F9">
        <w:rPr>
          <w:rFonts w:cstheme="minorHAnsi"/>
        </w:rPr>
        <w:fldChar w:fldCharType="begin">
          <w:fldData xml:space="preserve">PEVuZE5vdGU+PENpdGU+PEF1dGhvcj5IdWx2ZXJzb248L0F1dGhvcj48WWVhcj4yMDE3PC9ZZWFy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==
</w:fldData>
        </w:fldChar>
      </w:r>
      <w:r w:rsidR="0023735C">
        <w:rPr>
          <w:rFonts w:cstheme="minorHAnsi"/>
        </w:rPr>
        <w:instrText xml:space="preserve"> ADDIN EN.CITE </w:instrText>
      </w:r>
      <w:r w:rsidR="0023735C">
        <w:rPr>
          <w:rFonts w:cstheme="minorHAnsi"/>
        </w:rPr>
        <w:fldChar w:fldCharType="begin">
          <w:fldData xml:space="preserve">PEVuZE5vdGU+PENpdGU+PEF1dGhvcj5IdWx2ZXJzb248L0F1dGhvcj48WWVhcj4yMDE3PC9ZZWFy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==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5D46F9">
        <w:rPr>
          <w:rFonts w:cstheme="minorHAnsi"/>
        </w:rPr>
      </w:r>
      <w:r w:rsidR="005D46F9">
        <w:rPr>
          <w:rFonts w:cstheme="minorHAnsi"/>
        </w:rPr>
        <w:fldChar w:fldCharType="separate"/>
      </w:r>
      <w:r w:rsidR="0023735C" w:rsidRPr="0023735C">
        <w:rPr>
          <w:rFonts w:cstheme="minorHAnsi"/>
          <w:noProof/>
          <w:vertAlign w:val="superscript"/>
        </w:rPr>
        <w:t>21</w:t>
      </w:r>
      <w:r w:rsidR="005D46F9">
        <w:rPr>
          <w:rFonts w:cstheme="minorHAnsi"/>
        </w:rPr>
        <w:fldChar w:fldCharType="end"/>
      </w:r>
      <w:r>
        <w:rPr>
          <w:rFonts w:cstheme="minorHAnsi"/>
        </w:rPr>
        <w:t xml:space="preserve">. </w:t>
      </w:r>
    </w:p>
    <w:p w14:paraId="2A03D66B" w14:textId="11C1DE1B" w:rsidR="00C57AE1" w:rsidRPr="00D164AC" w:rsidRDefault="00C57AE1" w:rsidP="00D925A9">
      <w:pPr>
        <w:jc w:val="both"/>
        <w:rPr>
          <w:rFonts w:cstheme="minorHAnsi"/>
        </w:rPr>
      </w:pPr>
      <w:r>
        <w:rPr>
          <w:rFonts w:cstheme="minorHAnsi"/>
        </w:rPr>
        <w:t xml:space="preserve">Solubility is likely not a concern with </w:t>
      </w:r>
      <w:r w:rsidR="00F25ACC">
        <w:rPr>
          <w:rFonts w:cstheme="minorHAnsi"/>
          <w:b/>
          <w:bCs/>
        </w:rPr>
        <w:t>1</w:t>
      </w:r>
      <w:r w:rsidR="00F25ACC">
        <w:rPr>
          <w:rFonts w:cstheme="minorHAnsi"/>
        </w:rPr>
        <w:t xml:space="preserve"> </w:t>
      </w:r>
      <w:r>
        <w:rPr>
          <w:rFonts w:cstheme="minorHAnsi"/>
        </w:rPr>
        <w:t xml:space="preserve">as it was high enough to </w:t>
      </w:r>
      <w:r w:rsidR="00931435">
        <w:rPr>
          <w:rFonts w:cstheme="minorHAnsi"/>
        </w:rPr>
        <w:t>not a</w:t>
      </w:r>
      <w:r w:rsidR="00ED1E26">
        <w:rPr>
          <w:rFonts w:cstheme="minorHAnsi"/>
        </w:rPr>
        <w:t>ffect the efficacy results, as has been seen with other compound</w:t>
      </w:r>
      <w:r w:rsidR="005D46F9">
        <w:rPr>
          <w:rFonts w:cstheme="minorHAnsi"/>
        </w:rPr>
        <w:t xml:space="preserve"> classes with lower solubility </w:t>
      </w:r>
      <w:r w:rsidR="005D46F9">
        <w:rPr>
          <w:rFonts w:cstheme="minorHAnsi"/>
        </w:rPr>
        <w:fldChar w:fldCharType="begin">
          <w:fldData xml:space="preserve">PEVuZE5vdGU+PENpdGU+PEF1dGhvcj5IdWFuZzwvQXV0aG9yPjxZZWFyPjIwMTk8L1llYXI+PFJl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</w:fldData>
        </w:fldChar>
      </w:r>
      <w:r w:rsidR="0023735C">
        <w:rPr>
          <w:rFonts w:cstheme="minorHAnsi"/>
        </w:rPr>
        <w:instrText xml:space="preserve"> ADDIN EN.CITE </w:instrText>
      </w:r>
      <w:r w:rsidR="0023735C">
        <w:rPr>
          <w:rFonts w:cstheme="minorHAnsi"/>
        </w:rPr>
        <w:fldChar w:fldCharType="begin">
          <w:fldData xml:space="preserve">PEVuZE5vdGU+PENpdGU+PEF1dGhvcj5IdWFuZzwvQXV0aG9yPjxZZWFyPjIwMTk8L1llYXI+PFJl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</w:fldData>
        </w:fldChar>
      </w:r>
      <w:r w:rsidR="0023735C">
        <w:rPr>
          <w:rFonts w:cstheme="minorHAnsi"/>
        </w:rPr>
        <w:instrText xml:space="preserve"> ADDIN EN.CITE.DATA </w:instrText>
      </w:r>
      <w:r w:rsidR="0023735C">
        <w:rPr>
          <w:rFonts w:cstheme="minorHAnsi"/>
        </w:rPr>
      </w:r>
      <w:r w:rsidR="0023735C">
        <w:rPr>
          <w:rFonts w:cstheme="minorHAnsi"/>
        </w:rPr>
        <w:fldChar w:fldCharType="end"/>
      </w:r>
      <w:r w:rsidR="005D46F9">
        <w:rPr>
          <w:rFonts w:cstheme="minorHAnsi"/>
        </w:rPr>
      </w:r>
      <w:r w:rsidR="005D46F9">
        <w:rPr>
          <w:rFonts w:cstheme="minorHAnsi"/>
        </w:rPr>
        <w:fldChar w:fldCharType="separate"/>
      </w:r>
      <w:r w:rsidR="0023735C" w:rsidRPr="0023735C">
        <w:rPr>
          <w:rFonts w:cstheme="minorHAnsi"/>
          <w:noProof/>
          <w:vertAlign w:val="superscript"/>
        </w:rPr>
        <w:t>24</w:t>
      </w:r>
      <w:r w:rsidR="005D46F9">
        <w:rPr>
          <w:rFonts w:cstheme="minorHAnsi"/>
        </w:rPr>
        <w:fldChar w:fldCharType="end"/>
      </w:r>
      <w:r w:rsidR="00ED1E26">
        <w:rPr>
          <w:rFonts w:cstheme="minorHAnsi"/>
        </w:rPr>
        <w:t xml:space="preserve">. </w:t>
      </w:r>
      <w:r w:rsidR="00A636EC">
        <w:rPr>
          <w:rFonts w:cstheme="minorHAnsi"/>
        </w:rPr>
        <w:t xml:space="preserve">All of the </w:t>
      </w:r>
      <w:r w:rsidR="00F25ACC">
        <w:rPr>
          <w:rFonts w:cstheme="minorHAnsi"/>
        </w:rPr>
        <w:t xml:space="preserve">preliminary </w:t>
      </w:r>
      <w:r w:rsidR="00A85BBF">
        <w:rPr>
          <w:rFonts w:cstheme="minorHAnsi"/>
        </w:rPr>
        <w:t xml:space="preserve">assays testing for </w:t>
      </w:r>
      <w:r w:rsidR="00A636EC">
        <w:rPr>
          <w:rFonts w:cstheme="minorHAnsi"/>
        </w:rPr>
        <w:t>toxicity indicators</w:t>
      </w:r>
      <w:r w:rsidR="00A85BBF">
        <w:rPr>
          <w:rFonts w:cstheme="minorHAnsi"/>
        </w:rPr>
        <w:t>,</w:t>
      </w:r>
      <w:r w:rsidR="00A636EC">
        <w:rPr>
          <w:rFonts w:cstheme="minorHAnsi"/>
        </w:rPr>
        <w:t xml:space="preserve"> </w:t>
      </w:r>
      <w:r w:rsidR="00A85BBF">
        <w:rPr>
          <w:rFonts w:cstheme="minorHAnsi"/>
        </w:rPr>
        <w:t xml:space="preserve">including the tested mammalian cell lines for cytotoxicity, and assays to evaluate cardiotoxicity channels, </w:t>
      </w:r>
      <w:r w:rsidR="0081124D">
        <w:rPr>
          <w:rFonts w:cstheme="minorHAnsi"/>
        </w:rPr>
        <w:t>are</w:t>
      </w:r>
      <w:r w:rsidR="00A636EC">
        <w:rPr>
          <w:rFonts w:cstheme="minorHAnsi"/>
        </w:rPr>
        <w:t xml:space="preserve"> well above the highest </w:t>
      </w:r>
      <w:r w:rsidR="0081124D">
        <w:rPr>
          <w:rFonts w:cstheme="minorHAnsi"/>
        </w:rPr>
        <w:t xml:space="preserve">total </w:t>
      </w:r>
      <w:r w:rsidR="00A636EC">
        <w:rPr>
          <w:rFonts w:cstheme="minorHAnsi"/>
        </w:rPr>
        <w:t xml:space="preserve">plasma concentration of 9.98 μM from the efficacious dose of 30 mg/kg, </w:t>
      </w:r>
      <w:r w:rsidR="00A85BBF">
        <w:rPr>
          <w:rFonts w:cstheme="minorHAnsi"/>
        </w:rPr>
        <w:t>leaving the compound a reasonable range between toxicity and exposure</w:t>
      </w:r>
      <w:r w:rsidR="0081124D">
        <w:rPr>
          <w:rFonts w:cstheme="minorHAnsi"/>
        </w:rPr>
        <w:t>, especially since the free plasma levels of compound 1 are likely to be substantially lower</w:t>
      </w:r>
      <w:r w:rsidR="00A85BBF">
        <w:rPr>
          <w:rFonts w:cstheme="minorHAnsi"/>
        </w:rPr>
        <w:t xml:space="preserve">. The low number of kinases that showed activity and the fact that none were sub-micromolar is also a good indication that treatment with </w:t>
      </w:r>
      <w:r w:rsidR="00583EF5" w:rsidRPr="004428AD">
        <w:rPr>
          <w:rFonts w:cstheme="minorHAnsi"/>
          <w:b/>
        </w:rPr>
        <w:t xml:space="preserve">1 </w:t>
      </w:r>
      <w:r w:rsidR="00A85BBF">
        <w:rPr>
          <w:rFonts w:cstheme="minorHAnsi"/>
        </w:rPr>
        <w:t xml:space="preserve">can avoid toxic side effects during treatment. </w:t>
      </w:r>
    </w:p>
    <w:p w14:paraId="5EF7AA5A" w14:textId="46D0A1D9" w:rsidR="00EA6318" w:rsidRDefault="007729CD" w:rsidP="00D925A9">
      <w:pPr>
        <w:jc w:val="both"/>
        <w:rPr>
          <w:rFonts w:cstheme="minorHAnsi"/>
        </w:rPr>
      </w:pPr>
      <w:r>
        <w:rPr>
          <w:rFonts w:cstheme="minorHAnsi"/>
        </w:rPr>
        <w:t xml:space="preserve">Although the mechanism of action of </w:t>
      </w:r>
      <w:r w:rsidR="00583EF5" w:rsidRPr="004428AD">
        <w:rPr>
          <w:rFonts w:cstheme="minorHAnsi"/>
          <w:b/>
        </w:rPr>
        <w:t xml:space="preserve">1 </w:t>
      </w:r>
      <w:r>
        <w:rPr>
          <w:rFonts w:cstheme="minorHAnsi"/>
        </w:rPr>
        <w:t xml:space="preserve">on </w:t>
      </w:r>
      <w:r>
        <w:rPr>
          <w:rFonts w:cstheme="minorHAnsi"/>
          <w:i/>
        </w:rPr>
        <w:t>Cp</w:t>
      </w:r>
      <w:r>
        <w:rPr>
          <w:rFonts w:cstheme="minorHAnsi"/>
        </w:rPr>
        <w:t xml:space="preserve"> is unclear, it is </w:t>
      </w:r>
      <w:r w:rsidR="00FB6FEC">
        <w:rPr>
          <w:rFonts w:cstheme="minorHAnsi"/>
        </w:rPr>
        <w:t xml:space="preserve">notable that </w:t>
      </w:r>
      <w:r>
        <w:rPr>
          <w:rFonts w:cstheme="minorHAnsi"/>
        </w:rPr>
        <w:t>it has an IC</w:t>
      </w:r>
      <w:r w:rsidRPr="007F12EC">
        <w:rPr>
          <w:rFonts w:cstheme="minorHAnsi"/>
          <w:vertAlign w:val="subscript"/>
        </w:rPr>
        <w:t>50</w:t>
      </w:r>
      <w:r>
        <w:rPr>
          <w:rFonts w:cstheme="minorHAnsi"/>
        </w:rPr>
        <w:t xml:space="preserve"> of 2 nM against </w:t>
      </w:r>
      <w:r>
        <w:rPr>
          <w:rFonts w:cstheme="minorHAnsi"/>
          <w:i/>
        </w:rPr>
        <w:t xml:space="preserve">Cp </w:t>
      </w:r>
      <w:r>
        <w:rPr>
          <w:rFonts w:cstheme="minorHAnsi"/>
        </w:rPr>
        <w:t xml:space="preserve">CDPK1, suggesting this known drug target for </w:t>
      </w:r>
      <w:r>
        <w:rPr>
          <w:rFonts w:cstheme="minorHAnsi"/>
          <w:i/>
        </w:rPr>
        <w:t xml:space="preserve">Cp </w:t>
      </w:r>
      <w:r>
        <w:rPr>
          <w:rFonts w:cstheme="minorHAnsi"/>
        </w:rPr>
        <w:t xml:space="preserve">could be the target for </w:t>
      </w:r>
      <w:r w:rsidR="00583EF5" w:rsidRPr="004428AD">
        <w:rPr>
          <w:rFonts w:cstheme="minorHAnsi"/>
          <w:b/>
        </w:rPr>
        <w:t>1</w:t>
      </w:r>
      <w:r>
        <w:rPr>
          <w:rFonts w:cstheme="minorHAnsi"/>
          <w:i/>
        </w:rPr>
        <w:t xml:space="preserve">. </w:t>
      </w:r>
      <w:r>
        <w:rPr>
          <w:rFonts w:cstheme="minorHAnsi"/>
        </w:rPr>
        <w:t xml:space="preserve"> Nonetheless, </w:t>
      </w:r>
      <w:r w:rsidR="00FB27C8" w:rsidRPr="00FB27C8">
        <w:rPr>
          <w:rFonts w:cstheme="minorHAnsi"/>
        </w:rPr>
        <w:t xml:space="preserve">recombinant </w:t>
      </w:r>
      <w:r w:rsidR="00FB27C8" w:rsidRPr="00866FB1">
        <w:rPr>
          <w:rFonts w:cstheme="minorHAnsi"/>
          <w:i/>
        </w:rPr>
        <w:t>Cp</w:t>
      </w:r>
      <w:r w:rsidR="00FB27C8" w:rsidRPr="00FB27C8">
        <w:rPr>
          <w:rFonts w:cstheme="minorHAnsi"/>
        </w:rPr>
        <w:t xml:space="preserve"> PKG could not be obtained and so the relative potency of </w:t>
      </w:r>
      <w:r w:rsidR="00FB27C8" w:rsidRPr="00866FB1">
        <w:rPr>
          <w:rFonts w:cstheme="minorHAnsi"/>
          <w:b/>
        </w:rPr>
        <w:t>1</w:t>
      </w:r>
      <w:r w:rsidR="00FB27C8" w:rsidRPr="00FB27C8">
        <w:rPr>
          <w:rFonts w:cstheme="minorHAnsi"/>
        </w:rPr>
        <w:t xml:space="preserve"> on that potential target was not determined. </w:t>
      </w:r>
      <w:r>
        <w:rPr>
          <w:rFonts w:cstheme="minorHAnsi"/>
        </w:rPr>
        <w:t xml:space="preserve"> Thus</w:t>
      </w:r>
      <w:r w:rsidR="00FC6AF7">
        <w:rPr>
          <w:rFonts w:cstheme="minorHAnsi"/>
        </w:rPr>
        <w:t>,</w:t>
      </w:r>
      <w:r>
        <w:rPr>
          <w:rFonts w:cstheme="minorHAnsi"/>
        </w:rPr>
        <w:t xml:space="preserve"> it remains possible that </w:t>
      </w:r>
      <w:r w:rsidR="00583EF5" w:rsidRPr="004428AD">
        <w:rPr>
          <w:rFonts w:cstheme="minorHAnsi"/>
          <w:b/>
        </w:rPr>
        <w:t xml:space="preserve">1 </w:t>
      </w:r>
      <w:r>
        <w:rPr>
          <w:rFonts w:cstheme="minorHAnsi"/>
        </w:rPr>
        <w:t xml:space="preserve">inhibits multiple protein kinase targets in </w:t>
      </w:r>
      <w:r>
        <w:rPr>
          <w:rFonts w:cstheme="minorHAnsi"/>
          <w:i/>
        </w:rPr>
        <w:t xml:space="preserve">Cp. </w:t>
      </w:r>
      <w:r>
        <w:rPr>
          <w:rFonts w:cstheme="minorHAnsi"/>
        </w:rPr>
        <w:t xml:space="preserve"> </w:t>
      </w:r>
    </w:p>
    <w:p w14:paraId="6ED1B1D3" w14:textId="58E27F7A" w:rsidR="007056D6" w:rsidRDefault="00DE68BA" w:rsidP="00D925A9">
      <w:pPr>
        <w:jc w:val="both"/>
        <w:rPr>
          <w:rFonts w:cstheme="minorHAnsi"/>
        </w:rPr>
      </w:pPr>
      <w:r>
        <w:rPr>
          <w:rFonts w:cstheme="minorHAnsi"/>
        </w:rPr>
        <w:t>There</w:t>
      </w:r>
      <w:r w:rsidR="00C05BEA">
        <w:rPr>
          <w:rFonts w:cstheme="minorHAnsi"/>
        </w:rPr>
        <w:t xml:space="preserve"> was strong </w:t>
      </w:r>
      <w:r w:rsidR="007729CD">
        <w:rPr>
          <w:rFonts w:cstheme="minorHAnsi"/>
        </w:rPr>
        <w:t>inhibition of</w:t>
      </w:r>
      <w:r w:rsidR="00C05BEA">
        <w:rPr>
          <w:rFonts w:cstheme="minorHAnsi"/>
        </w:rPr>
        <w:t xml:space="preserve"> </w:t>
      </w:r>
      <w:r w:rsidR="00C05BEA" w:rsidRPr="003A6BB9">
        <w:rPr>
          <w:rFonts w:cstheme="minorHAnsi"/>
          <w:i/>
        </w:rPr>
        <w:t>Pf</w:t>
      </w:r>
      <w:r w:rsidR="00C05BEA">
        <w:rPr>
          <w:rFonts w:cstheme="minorHAnsi"/>
        </w:rPr>
        <w:t xml:space="preserve"> CDPK1 in vitro</w:t>
      </w:r>
      <w:r w:rsidR="0070313F">
        <w:rPr>
          <w:rFonts w:cstheme="minorHAnsi"/>
        </w:rPr>
        <w:t xml:space="preserve"> by </w:t>
      </w:r>
      <w:r w:rsidR="0070313F">
        <w:rPr>
          <w:rFonts w:cstheme="minorHAnsi"/>
          <w:b/>
        </w:rPr>
        <w:t>1</w:t>
      </w:r>
      <w:r w:rsidR="00C05BEA">
        <w:rPr>
          <w:rFonts w:cstheme="minorHAnsi"/>
        </w:rPr>
        <w:t>, but no</w:t>
      </w:r>
      <w:r w:rsidR="00F83AA8">
        <w:rPr>
          <w:rFonts w:cstheme="minorHAnsi"/>
        </w:rPr>
        <w:t xml:space="preserve"> CDPK1</w:t>
      </w:r>
      <w:r w:rsidR="00C05BEA">
        <w:rPr>
          <w:rFonts w:cstheme="minorHAnsi"/>
        </w:rPr>
        <w:t xml:space="preserve"> mutation</w:t>
      </w:r>
      <w:r w:rsidR="00F83AA8">
        <w:rPr>
          <w:rFonts w:cstheme="minorHAnsi"/>
        </w:rPr>
        <w:t>s</w:t>
      </w:r>
      <w:r w:rsidR="00C05BEA">
        <w:rPr>
          <w:rFonts w:cstheme="minorHAnsi"/>
        </w:rPr>
        <w:t xml:space="preserve"> w</w:t>
      </w:r>
      <w:r w:rsidR="00F83AA8">
        <w:rPr>
          <w:rFonts w:cstheme="minorHAnsi"/>
        </w:rPr>
        <w:t>ere</w:t>
      </w:r>
      <w:r w:rsidR="00C05BEA">
        <w:rPr>
          <w:rFonts w:cstheme="minorHAnsi"/>
        </w:rPr>
        <w:t xml:space="preserve"> observed in the </w:t>
      </w:r>
      <w:r w:rsidR="00583EF5" w:rsidRPr="004428AD">
        <w:rPr>
          <w:rFonts w:cstheme="minorHAnsi"/>
          <w:b/>
        </w:rPr>
        <w:t>1</w:t>
      </w:r>
      <w:r w:rsidR="007729CD">
        <w:rPr>
          <w:rFonts w:cstheme="minorHAnsi"/>
        </w:rPr>
        <w:t>-</w:t>
      </w:r>
      <w:r w:rsidR="00C05BEA">
        <w:rPr>
          <w:rFonts w:cstheme="minorHAnsi"/>
        </w:rPr>
        <w:t xml:space="preserve">resistant </w:t>
      </w:r>
      <w:r w:rsidR="007729CD">
        <w:rPr>
          <w:rFonts w:cstheme="minorHAnsi"/>
          <w:i/>
        </w:rPr>
        <w:t>Pf</w:t>
      </w:r>
      <w:r w:rsidR="007729CD">
        <w:rPr>
          <w:rFonts w:cstheme="minorHAnsi"/>
        </w:rPr>
        <w:t xml:space="preserve"> </w:t>
      </w:r>
      <w:r w:rsidR="00C05BEA">
        <w:rPr>
          <w:rFonts w:cstheme="minorHAnsi"/>
        </w:rPr>
        <w:t>strain</w:t>
      </w:r>
      <w:r w:rsidR="00F83AA8">
        <w:rPr>
          <w:rFonts w:cstheme="minorHAnsi"/>
        </w:rPr>
        <w:t xml:space="preserve">, only mutations in </w:t>
      </w:r>
      <w:r w:rsidR="00F83AA8">
        <w:rPr>
          <w:rFonts w:cstheme="minorHAnsi"/>
          <w:i/>
        </w:rPr>
        <w:t xml:space="preserve">Pf </w:t>
      </w:r>
      <w:r w:rsidR="00F83AA8">
        <w:rPr>
          <w:rFonts w:cstheme="minorHAnsi"/>
        </w:rPr>
        <w:t>PKG</w:t>
      </w:r>
      <w:r w:rsidR="00C05BEA">
        <w:rPr>
          <w:rFonts w:cstheme="minorHAnsi"/>
        </w:rPr>
        <w:t>.</w:t>
      </w:r>
      <w:r w:rsidR="00B4079C">
        <w:rPr>
          <w:rFonts w:cstheme="minorHAnsi"/>
        </w:rPr>
        <w:t xml:space="preserve"> Though </w:t>
      </w:r>
      <w:r w:rsidR="00B4079C" w:rsidRPr="00B4079C">
        <w:rPr>
          <w:rFonts w:cstheme="minorHAnsi"/>
          <w:i/>
        </w:rPr>
        <w:t>Pf</w:t>
      </w:r>
      <w:r w:rsidR="00B4079C">
        <w:rPr>
          <w:rFonts w:cstheme="minorHAnsi"/>
        </w:rPr>
        <w:t xml:space="preserve"> CDPK1 has been shown to be important for asexual </w:t>
      </w:r>
      <w:r w:rsidR="00B4079C">
        <w:rPr>
          <w:rFonts w:cstheme="minorHAnsi"/>
        </w:rPr>
        <w:lastRenderedPageBreak/>
        <w:t>growth,</w:t>
      </w:r>
      <w:r w:rsidR="00C05BEA">
        <w:rPr>
          <w:rFonts w:cstheme="minorHAnsi"/>
        </w:rPr>
        <w:t xml:space="preserve"> </w:t>
      </w:r>
      <w:r w:rsidR="00C05BEA" w:rsidRPr="003A6BB9">
        <w:rPr>
          <w:rFonts w:cstheme="minorHAnsi"/>
          <w:i/>
        </w:rPr>
        <w:t>Pf</w:t>
      </w:r>
      <w:r w:rsidR="00C05BEA">
        <w:rPr>
          <w:rFonts w:cstheme="minorHAnsi"/>
        </w:rPr>
        <w:t xml:space="preserve"> parasites grown in human erythrocytes </w:t>
      </w:r>
      <w:r w:rsidR="003A6BB9">
        <w:rPr>
          <w:rFonts w:cstheme="minorHAnsi"/>
        </w:rPr>
        <w:t xml:space="preserve">with mutated CDPK1 have shown that certain PKG signaling pathways </w:t>
      </w:r>
      <w:r w:rsidR="00F83AA8">
        <w:rPr>
          <w:rFonts w:cstheme="minorHAnsi"/>
        </w:rPr>
        <w:t xml:space="preserve">can </w:t>
      </w:r>
      <w:r w:rsidR="003A6BB9">
        <w:rPr>
          <w:rFonts w:cstheme="minorHAnsi"/>
        </w:rPr>
        <w:t>compensate for abnormal CD</w:t>
      </w:r>
      <w:r w:rsidR="005D46F9">
        <w:rPr>
          <w:rFonts w:cstheme="minorHAnsi"/>
        </w:rPr>
        <w:t xml:space="preserve">PK1 expression </w:t>
      </w:r>
      <w:r w:rsidR="005D46F9">
        <w:rPr>
          <w:rFonts w:cstheme="minorHAnsi"/>
        </w:rPr>
        <w:fldChar w:fldCharType="begin">
          <w:fldData xml:space="preserve">PEVuZE5vdGU+PENpdGU+PEF1dGhvcj5CYW5zYWw8L0F1dGhvcj48WWVhcj4yMDE4PC9ZZWFyPjxS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YWdlcz43NzQtNzc5PC9wYWdlcz48dm9sdW1lPjExNTwvdm9sdW1lPjxudW1iZXI+NDwvbnVtYmVy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</w:fldData>
        </w:fldChar>
      </w:r>
      <w:r w:rsidR="00FD2CE9">
        <w:rPr>
          <w:rFonts w:cstheme="minorHAnsi"/>
        </w:rPr>
        <w:instrText xml:space="preserve"> ADDIN EN.CITE </w:instrText>
      </w:r>
      <w:r w:rsidR="00FD2CE9">
        <w:rPr>
          <w:rFonts w:cstheme="minorHAnsi"/>
        </w:rPr>
        <w:fldChar w:fldCharType="begin">
          <w:fldData xml:space="preserve">PEVuZE5vdGU+PENpdGU+PEF1dGhvcj5CYW5zYWw8L0F1dGhvcj48WWVhcj4yMDE4PC9ZZWFyPjxS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</w:fldData>
        </w:fldChar>
      </w:r>
      <w:r w:rsidR="00FD2CE9">
        <w:rPr>
          <w:rFonts w:cstheme="minorHAnsi"/>
        </w:rPr>
        <w:instrText xml:space="preserve"> ADDIN EN.CITE.DATA </w:instrText>
      </w:r>
      <w:r w:rsidR="00FD2CE9">
        <w:rPr>
          <w:rFonts w:cstheme="minorHAnsi"/>
        </w:rPr>
      </w:r>
      <w:r w:rsidR="00FD2CE9">
        <w:rPr>
          <w:rFonts w:cstheme="minorHAnsi"/>
        </w:rPr>
        <w:fldChar w:fldCharType="end"/>
      </w:r>
      <w:r w:rsidR="005D46F9">
        <w:rPr>
          <w:rFonts w:cstheme="minorHAnsi"/>
        </w:rPr>
      </w:r>
      <w:r w:rsidR="005D46F9">
        <w:rPr>
          <w:rFonts w:cstheme="minorHAnsi"/>
        </w:rPr>
        <w:fldChar w:fldCharType="separate"/>
      </w:r>
      <w:r w:rsidR="00FD2CE9" w:rsidRPr="00FD2CE9">
        <w:rPr>
          <w:rFonts w:cstheme="minorHAnsi"/>
          <w:noProof/>
          <w:vertAlign w:val="superscript"/>
        </w:rPr>
        <w:t>31-32</w:t>
      </w:r>
      <w:r w:rsidR="005D46F9">
        <w:rPr>
          <w:rFonts w:cstheme="minorHAnsi"/>
        </w:rPr>
        <w:fldChar w:fldCharType="end"/>
      </w:r>
      <w:r w:rsidR="003A6BB9">
        <w:rPr>
          <w:rFonts w:cstheme="minorHAnsi"/>
        </w:rPr>
        <w:t>.</w:t>
      </w:r>
      <w:r w:rsidR="00C05BEA">
        <w:rPr>
          <w:rFonts w:cstheme="minorHAnsi"/>
        </w:rPr>
        <w:t xml:space="preserve"> </w:t>
      </w:r>
      <w:r w:rsidR="003A6BB9">
        <w:rPr>
          <w:rFonts w:cstheme="minorHAnsi"/>
        </w:rPr>
        <w:t xml:space="preserve">This would result in reduced pressure on </w:t>
      </w:r>
      <w:r w:rsidR="003A6BB9" w:rsidRPr="003A6BB9">
        <w:rPr>
          <w:rFonts w:cstheme="minorHAnsi"/>
          <w:i/>
        </w:rPr>
        <w:t>Pf</w:t>
      </w:r>
      <w:r w:rsidR="003A6BB9">
        <w:rPr>
          <w:rFonts w:cstheme="minorHAnsi"/>
        </w:rPr>
        <w:t xml:space="preserve"> CDPK1 to mutate in the erythrocyte culture</w:t>
      </w:r>
      <w:r w:rsidR="00B347F6">
        <w:rPr>
          <w:rFonts w:cstheme="minorHAnsi"/>
        </w:rPr>
        <w:t>, even in the presence of a CDPK1 inhibitor</w:t>
      </w:r>
      <w:r w:rsidR="003A6BB9">
        <w:rPr>
          <w:rFonts w:cstheme="minorHAnsi"/>
        </w:rPr>
        <w:t xml:space="preserve">, </w:t>
      </w:r>
      <w:r w:rsidR="00292C48">
        <w:rPr>
          <w:rFonts w:cstheme="minorHAnsi"/>
        </w:rPr>
        <w:t>as the PKG signal pathways would be compensating</w:t>
      </w:r>
      <w:r w:rsidR="00B4079C">
        <w:rPr>
          <w:rFonts w:cstheme="minorHAnsi"/>
        </w:rPr>
        <w:t xml:space="preserve"> and allowing for continued growth</w:t>
      </w:r>
      <w:r w:rsidR="00292C48">
        <w:rPr>
          <w:rFonts w:cstheme="minorHAnsi"/>
        </w:rPr>
        <w:t xml:space="preserve">. However, </w:t>
      </w:r>
      <w:r w:rsidR="009D4F7E">
        <w:rPr>
          <w:rFonts w:cstheme="minorHAnsi"/>
        </w:rPr>
        <w:t xml:space="preserve">in this case </w:t>
      </w:r>
      <w:r w:rsidR="009D4F7E">
        <w:rPr>
          <w:rFonts w:cstheme="minorHAnsi"/>
          <w:i/>
        </w:rPr>
        <w:t xml:space="preserve">Pf </w:t>
      </w:r>
      <w:r w:rsidR="00292C48">
        <w:rPr>
          <w:rFonts w:cstheme="minorHAnsi"/>
        </w:rPr>
        <w:t>PKG is also targeted,</w:t>
      </w:r>
      <w:r w:rsidR="003A6BB9">
        <w:rPr>
          <w:rFonts w:cstheme="minorHAnsi"/>
        </w:rPr>
        <w:t xml:space="preserve"> </w:t>
      </w:r>
      <w:r w:rsidR="009D4F7E">
        <w:rPr>
          <w:rFonts w:cstheme="minorHAnsi"/>
        </w:rPr>
        <w:t xml:space="preserve">and </w:t>
      </w:r>
      <w:r w:rsidR="003A6BB9">
        <w:rPr>
          <w:rFonts w:cstheme="minorHAnsi"/>
        </w:rPr>
        <w:t>an EC</w:t>
      </w:r>
      <w:r w:rsidR="003A6BB9" w:rsidRPr="003A6BB9">
        <w:rPr>
          <w:rFonts w:cstheme="minorHAnsi"/>
          <w:vertAlign w:val="subscript"/>
        </w:rPr>
        <w:t>50</w:t>
      </w:r>
      <w:r w:rsidR="003A6BB9">
        <w:rPr>
          <w:rFonts w:cstheme="minorHAnsi"/>
        </w:rPr>
        <w:t xml:space="preserve"> shift result</w:t>
      </w:r>
      <w:r w:rsidR="009D4F7E">
        <w:rPr>
          <w:rFonts w:cstheme="minorHAnsi"/>
        </w:rPr>
        <w:t>s</w:t>
      </w:r>
      <w:r w:rsidR="003A6BB9">
        <w:rPr>
          <w:rFonts w:cstheme="minorHAnsi"/>
        </w:rPr>
        <w:t xml:space="preserve"> after the </w:t>
      </w:r>
      <w:r w:rsidR="003A6BB9" w:rsidRPr="003A6BB9">
        <w:rPr>
          <w:rFonts w:cstheme="minorHAnsi"/>
          <w:i/>
        </w:rPr>
        <w:t>Pf</w:t>
      </w:r>
      <w:r w:rsidR="003A6BB9">
        <w:rPr>
          <w:rFonts w:cstheme="minorHAnsi"/>
        </w:rPr>
        <w:t xml:space="preserve"> PKG </w:t>
      </w:r>
      <w:r w:rsidR="009D4F7E">
        <w:rPr>
          <w:rFonts w:cstheme="minorHAnsi"/>
        </w:rPr>
        <w:t>became</w:t>
      </w:r>
      <w:r w:rsidR="003A6BB9">
        <w:rPr>
          <w:rFonts w:cstheme="minorHAnsi"/>
        </w:rPr>
        <w:t xml:space="preserve"> mutated. </w:t>
      </w:r>
      <w:r w:rsidR="00C05BEA">
        <w:rPr>
          <w:rFonts w:cstheme="minorHAnsi"/>
        </w:rPr>
        <w:t xml:space="preserve">This result </w:t>
      </w:r>
      <w:r w:rsidR="009D4F7E">
        <w:rPr>
          <w:rFonts w:cstheme="minorHAnsi"/>
        </w:rPr>
        <w:t xml:space="preserve">demonstrates </w:t>
      </w:r>
      <w:r w:rsidR="00C05BEA">
        <w:rPr>
          <w:rFonts w:cstheme="minorHAnsi"/>
        </w:rPr>
        <w:t>how target identification may fail to identify certain targets</w:t>
      </w:r>
      <w:r w:rsidR="0086225E">
        <w:rPr>
          <w:rFonts w:cstheme="minorHAnsi"/>
        </w:rPr>
        <w:t xml:space="preserve">, especially with compounds that act on multiple targets or targets that are only </w:t>
      </w:r>
      <w:r w:rsidR="003A6BB9">
        <w:rPr>
          <w:rFonts w:cstheme="minorHAnsi"/>
        </w:rPr>
        <w:t xml:space="preserve">essential </w:t>
      </w:r>
      <w:r w:rsidR="0086225E">
        <w:rPr>
          <w:rFonts w:cstheme="minorHAnsi"/>
        </w:rPr>
        <w:t xml:space="preserve">during certain stages of a life cycle. </w:t>
      </w:r>
    </w:p>
    <w:p w14:paraId="4CDE6C66" w14:textId="4CDDE57C" w:rsidR="00C05BEA" w:rsidRPr="00FC28BC" w:rsidRDefault="007056D6" w:rsidP="00D925A9">
      <w:pPr>
        <w:jc w:val="both"/>
        <w:rPr>
          <w:rFonts w:cstheme="minorHAnsi"/>
        </w:rPr>
      </w:pPr>
      <w:r>
        <w:rPr>
          <w:rFonts w:cstheme="minorHAnsi"/>
        </w:rPr>
        <w:t>The</w:t>
      </w:r>
      <w:r w:rsidR="009D4F7E">
        <w:rPr>
          <w:rFonts w:cstheme="minorHAnsi"/>
        </w:rPr>
        <w:t xml:space="preserve"> potential</w:t>
      </w:r>
      <w:r>
        <w:rPr>
          <w:rFonts w:cstheme="minorHAnsi"/>
        </w:rPr>
        <w:t xml:space="preserve"> targeting of</w:t>
      </w:r>
      <w:r w:rsidR="002312E1">
        <w:rPr>
          <w:rFonts w:cstheme="minorHAnsi"/>
        </w:rPr>
        <w:t xml:space="preserve"> </w:t>
      </w:r>
      <w:r w:rsidR="00583EF5" w:rsidRPr="004428AD">
        <w:rPr>
          <w:rFonts w:cstheme="minorHAnsi"/>
          <w:b/>
        </w:rPr>
        <w:t xml:space="preserve">1 </w:t>
      </w:r>
      <w:r w:rsidR="002312E1">
        <w:rPr>
          <w:rFonts w:cstheme="minorHAnsi"/>
        </w:rPr>
        <w:t>against</w:t>
      </w:r>
      <w:r>
        <w:rPr>
          <w:rFonts w:cstheme="minorHAnsi"/>
        </w:rPr>
        <w:t xml:space="preserve"> multiple</w:t>
      </w:r>
      <w:r w:rsidR="009D4F7E">
        <w:rPr>
          <w:rFonts w:cstheme="minorHAnsi"/>
        </w:rPr>
        <w:t xml:space="preserve"> protein</w:t>
      </w:r>
      <w:r>
        <w:rPr>
          <w:rFonts w:cstheme="minorHAnsi"/>
        </w:rPr>
        <w:t xml:space="preserve"> kinas</w:t>
      </w:r>
      <w:r w:rsidR="00EF3BF3">
        <w:rPr>
          <w:rFonts w:cstheme="minorHAnsi"/>
        </w:rPr>
        <w:t>es</w:t>
      </w:r>
      <w:r w:rsidR="009D4F7E">
        <w:rPr>
          <w:rFonts w:cstheme="minorHAnsi"/>
        </w:rPr>
        <w:t xml:space="preserve"> could</w:t>
      </w:r>
      <w:r w:rsidR="00EF3BF3">
        <w:rPr>
          <w:rFonts w:cstheme="minorHAnsi"/>
        </w:rPr>
        <w:t xml:space="preserve"> </w:t>
      </w:r>
      <w:r w:rsidR="00DD5F80">
        <w:rPr>
          <w:rFonts w:cstheme="minorHAnsi"/>
        </w:rPr>
        <w:t>strengthen</w:t>
      </w:r>
      <w:r>
        <w:rPr>
          <w:rFonts w:cstheme="minorHAnsi"/>
        </w:rPr>
        <w:t xml:space="preserve"> </w:t>
      </w:r>
      <w:r w:rsidR="00583EF5" w:rsidRPr="004428AD">
        <w:rPr>
          <w:rFonts w:cstheme="minorHAnsi"/>
          <w:b/>
        </w:rPr>
        <w:t xml:space="preserve">1 </w:t>
      </w:r>
      <w:r>
        <w:rPr>
          <w:rFonts w:cstheme="minorHAnsi"/>
        </w:rPr>
        <w:t xml:space="preserve">as a </w:t>
      </w:r>
      <w:r w:rsidR="00DD5F80">
        <w:rPr>
          <w:rFonts w:cstheme="minorHAnsi"/>
        </w:rPr>
        <w:t xml:space="preserve">potential </w:t>
      </w:r>
      <w:r w:rsidR="009D4F7E">
        <w:rPr>
          <w:rFonts w:cstheme="minorHAnsi"/>
        </w:rPr>
        <w:t>therapeutic, from the standpoint of reduced chances of generating resistance</w:t>
      </w:r>
      <w:r>
        <w:rPr>
          <w:rFonts w:cstheme="minorHAnsi"/>
        </w:rPr>
        <w:t>. A compound that i</w:t>
      </w:r>
      <w:r w:rsidR="00EE55F8">
        <w:rPr>
          <w:rFonts w:cstheme="minorHAnsi"/>
        </w:rPr>
        <w:t>s</w:t>
      </w:r>
      <w:r>
        <w:rPr>
          <w:rFonts w:cstheme="minorHAnsi"/>
        </w:rPr>
        <w:t xml:space="preserve"> active against multiple targets </w:t>
      </w:r>
      <w:r w:rsidR="00DD5F80">
        <w:rPr>
          <w:rFonts w:cstheme="minorHAnsi"/>
        </w:rPr>
        <w:t>should be</w:t>
      </w:r>
      <w:r>
        <w:rPr>
          <w:rFonts w:cstheme="minorHAnsi"/>
        </w:rPr>
        <w:t xml:space="preserve"> less likely to have resistant parasites arise from its use</w:t>
      </w:r>
      <w:r w:rsidR="00EF3BF3">
        <w:rPr>
          <w:rFonts w:cstheme="minorHAnsi"/>
        </w:rPr>
        <w:t xml:space="preserve">, as mutations would presumably have to </w:t>
      </w:r>
      <w:r w:rsidR="00DD5F80">
        <w:rPr>
          <w:rFonts w:cstheme="minorHAnsi"/>
        </w:rPr>
        <w:t>develop</w:t>
      </w:r>
      <w:r w:rsidR="00EF3BF3">
        <w:rPr>
          <w:rFonts w:cstheme="minorHAnsi"/>
        </w:rPr>
        <w:t xml:space="preserve"> in both targets simultaneously</w:t>
      </w:r>
      <w:r>
        <w:rPr>
          <w:rFonts w:cstheme="minorHAnsi"/>
        </w:rPr>
        <w:t xml:space="preserve">. </w:t>
      </w:r>
      <w:r w:rsidR="00EF3BF3">
        <w:rPr>
          <w:rFonts w:cstheme="minorHAnsi"/>
        </w:rPr>
        <w:t xml:space="preserve">Also, </w:t>
      </w:r>
      <w:r w:rsidR="009D4F7E">
        <w:rPr>
          <w:rFonts w:cstheme="minorHAnsi"/>
        </w:rPr>
        <w:t>with</w:t>
      </w:r>
      <w:r>
        <w:rPr>
          <w:rFonts w:cstheme="minorHAnsi"/>
        </w:rPr>
        <w:t xml:space="preserve"> regards to </w:t>
      </w:r>
      <w:r w:rsidRPr="007056D6">
        <w:rPr>
          <w:rFonts w:cstheme="minorHAnsi"/>
          <w:i/>
        </w:rPr>
        <w:t>Cryptosporidium</w:t>
      </w:r>
      <w:r>
        <w:rPr>
          <w:rFonts w:cstheme="minorHAnsi"/>
        </w:rPr>
        <w:t xml:space="preserve">, </w:t>
      </w:r>
      <w:r w:rsidR="00583EF5" w:rsidRPr="004428AD">
        <w:rPr>
          <w:rFonts w:cstheme="minorHAnsi"/>
          <w:b/>
        </w:rPr>
        <w:t xml:space="preserve">1 </w:t>
      </w:r>
      <w:r>
        <w:rPr>
          <w:rFonts w:cstheme="minorHAnsi"/>
        </w:rPr>
        <w:t xml:space="preserve">is active on </w:t>
      </w:r>
      <w:r w:rsidRPr="007056D6">
        <w:rPr>
          <w:rFonts w:cstheme="minorHAnsi"/>
          <w:i/>
        </w:rPr>
        <w:t>Cp</w:t>
      </w:r>
      <w:r>
        <w:rPr>
          <w:rFonts w:cstheme="minorHAnsi"/>
        </w:rPr>
        <w:t xml:space="preserve"> CDPK1 and all attempts to make a </w:t>
      </w:r>
      <w:r w:rsidRPr="007056D6">
        <w:rPr>
          <w:rFonts w:cstheme="minorHAnsi"/>
          <w:i/>
        </w:rPr>
        <w:t>Cp</w:t>
      </w:r>
      <w:r>
        <w:rPr>
          <w:rFonts w:cstheme="minorHAnsi"/>
        </w:rPr>
        <w:t xml:space="preserve"> strain with mutations to CDPK1 have led to non-viable parasites</w:t>
      </w:r>
      <w:r w:rsidR="00EF3BF3">
        <w:rPr>
          <w:rFonts w:cstheme="minorHAnsi"/>
        </w:rPr>
        <w:t>, potentially lowering the likelihood that a</w:t>
      </w:r>
      <w:r w:rsidR="000757BE">
        <w:rPr>
          <w:rFonts w:cstheme="minorHAnsi"/>
        </w:rPr>
        <w:t xml:space="preserve"> </w:t>
      </w:r>
      <w:r w:rsidR="00EF3BF3">
        <w:rPr>
          <w:rFonts w:cstheme="minorHAnsi"/>
        </w:rPr>
        <w:t>resistant population with a CDPK1 mutation</w:t>
      </w:r>
      <w:r>
        <w:rPr>
          <w:rFonts w:cstheme="minorHAnsi"/>
        </w:rPr>
        <w:t xml:space="preserve"> </w:t>
      </w:r>
      <w:r w:rsidR="00EF3BF3">
        <w:rPr>
          <w:rFonts w:cstheme="minorHAnsi"/>
        </w:rPr>
        <w:t xml:space="preserve">could arise. </w:t>
      </w:r>
    </w:p>
    <w:p w14:paraId="2E1264AB" w14:textId="1D60851C" w:rsidR="006330B7" w:rsidRPr="00FC28BC" w:rsidRDefault="006035CA" w:rsidP="00D925A9">
      <w:pPr>
        <w:jc w:val="both"/>
        <w:rPr>
          <w:rFonts w:cstheme="minorHAnsi"/>
          <w:b/>
        </w:rPr>
      </w:pPr>
      <w:r w:rsidRPr="00FC28BC">
        <w:rPr>
          <w:rFonts w:cstheme="minorHAnsi"/>
          <w:b/>
        </w:rPr>
        <w:t>M</w:t>
      </w:r>
      <w:r>
        <w:rPr>
          <w:rFonts w:cstheme="minorHAnsi"/>
          <w:b/>
        </w:rPr>
        <w:t>ETHODS</w:t>
      </w:r>
    </w:p>
    <w:p w14:paraId="12ACAECB" w14:textId="6719AAC5" w:rsidR="006330B7" w:rsidRDefault="008745AB" w:rsidP="00D925A9">
      <w:pPr>
        <w:jc w:val="both"/>
        <w:rPr>
          <w:rFonts w:cstheme="minorHAnsi"/>
        </w:rPr>
      </w:pPr>
      <w:r w:rsidRPr="00035CEB">
        <w:rPr>
          <w:rFonts w:cstheme="minorHAnsi"/>
        </w:rPr>
        <w:t>Methods</w:t>
      </w:r>
      <w:r w:rsidR="00035CEB">
        <w:rPr>
          <w:rFonts w:cstheme="minorHAnsi"/>
        </w:rPr>
        <w:t xml:space="preserve"> have been previously reported for determining </w:t>
      </w:r>
      <w:r w:rsidR="00035CEB" w:rsidRPr="00035CEB">
        <w:rPr>
          <w:rFonts w:cstheme="minorHAnsi"/>
          <w:i/>
        </w:rPr>
        <w:t>C. parvum</w:t>
      </w:r>
      <w:r w:rsidR="00035CEB">
        <w:rPr>
          <w:rFonts w:cstheme="minorHAnsi"/>
        </w:rPr>
        <w:t xml:space="preserve"> inhibition and EC</w:t>
      </w:r>
      <w:r w:rsidR="00035CEB" w:rsidRPr="00035CEB">
        <w:rPr>
          <w:rFonts w:cstheme="minorHAnsi"/>
          <w:vertAlign w:val="subscript"/>
        </w:rPr>
        <w:t>50</w:t>
      </w:r>
      <w:r w:rsidR="00035CEB">
        <w:rPr>
          <w:rFonts w:cstheme="minorHAnsi"/>
        </w:rPr>
        <w:t xml:space="preserve">s </w:t>
      </w:r>
      <w:r w:rsidR="0023735C">
        <w:rPr>
          <w:rFonts w:cstheme="minorHAnsi"/>
        </w:rPr>
        <w:t xml:space="preserve">for both Nluc expressing </w:t>
      </w:r>
      <w:r w:rsidR="0023735C" w:rsidRPr="00866FB1">
        <w:rPr>
          <w:rFonts w:cstheme="minorHAnsi"/>
          <w:i/>
        </w:rPr>
        <w:t>Cp</w:t>
      </w:r>
      <w:r w:rsidR="0023735C">
        <w:rPr>
          <w:rFonts w:cstheme="minorHAnsi"/>
        </w:rPr>
        <w:t xml:space="preserve"> in HCT-8 cells and </w:t>
      </w:r>
      <w:r w:rsidR="0010324B" w:rsidRPr="00866FB1">
        <w:rPr>
          <w:rFonts w:cstheme="minorHAnsi"/>
          <w:i/>
        </w:rPr>
        <w:t>Cp</w:t>
      </w:r>
      <w:r w:rsidR="0010324B">
        <w:rPr>
          <w:rFonts w:cstheme="minorHAnsi"/>
        </w:rPr>
        <w:t xml:space="preserve"> </w:t>
      </w:r>
      <w:r w:rsidR="0023735C">
        <w:rPr>
          <w:rFonts w:cstheme="minorHAnsi"/>
        </w:rPr>
        <w:t>high content imaging</w:t>
      </w:r>
      <w:r w:rsidR="00225C8A">
        <w:rPr>
          <w:rFonts w:cstheme="minorHAnsi"/>
        </w:rPr>
        <w:t xml:space="preserve"> in HCT-8 cells</w:t>
      </w:r>
      <w:r w:rsidR="0023735C">
        <w:rPr>
          <w:rFonts w:cstheme="minorHAnsi"/>
        </w:rPr>
        <w:t xml:space="preserve"> </w:t>
      </w:r>
      <w:r w:rsidR="00035CEB">
        <w:rPr>
          <w:rFonts w:cstheme="minorHAnsi"/>
        </w:rPr>
        <w:fldChar w:fldCharType="begin">
          <w:fldData xml:space="preserve">PEVuZE5vdGU+PENpdGU+PEF1dGhvcj5IdWx2ZXJzb248L0F1dGhvcj48WWVhcj4yMDE3PC9ZZWFy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</w:fldData>
        </w:fldChar>
      </w:r>
      <w:r w:rsidR="00126D69">
        <w:rPr>
          <w:rFonts w:cstheme="minorHAnsi"/>
        </w:rPr>
        <w:instrText xml:space="preserve"> ADDIN EN.CITE </w:instrText>
      </w:r>
      <w:r w:rsidR="00126D69">
        <w:rPr>
          <w:rFonts w:cstheme="minorHAnsi"/>
        </w:rPr>
        <w:fldChar w:fldCharType="begin">
          <w:fldData xml:space="preserve">PEVuZE5vdGU+PENpdGU+PEF1dGhvcj5IdWx2ZXJzb248L0F1dGhvcj48WWVhcj4yMDE3PC9ZZWFy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035CEB">
        <w:rPr>
          <w:rFonts w:cstheme="minorHAnsi"/>
        </w:rPr>
      </w:r>
      <w:r w:rsidR="00035CEB">
        <w:rPr>
          <w:rFonts w:cstheme="minorHAnsi"/>
        </w:rPr>
        <w:fldChar w:fldCharType="separate"/>
      </w:r>
      <w:r w:rsidR="00126D69" w:rsidRPr="00126D69">
        <w:rPr>
          <w:rFonts w:cstheme="minorHAnsi"/>
          <w:noProof/>
          <w:vertAlign w:val="superscript"/>
        </w:rPr>
        <w:t>6, 9</w:t>
      </w:r>
      <w:r w:rsidR="00035CEB">
        <w:rPr>
          <w:rFonts w:cstheme="minorHAnsi"/>
        </w:rPr>
        <w:fldChar w:fldCharType="end"/>
      </w:r>
      <w:r w:rsidR="00035CEB">
        <w:rPr>
          <w:rFonts w:cstheme="minorHAnsi"/>
        </w:rPr>
        <w:t xml:space="preserve">, efficacy in </w:t>
      </w:r>
      <w:r w:rsidR="00035CEB" w:rsidRPr="008F5B16">
        <w:rPr>
          <w:rFonts w:cstheme="minorHAnsi"/>
          <w:i/>
        </w:rPr>
        <w:t>Cp</w:t>
      </w:r>
      <w:r w:rsidR="00035CEB">
        <w:rPr>
          <w:rFonts w:cstheme="minorHAnsi"/>
        </w:rPr>
        <w:t xml:space="preserve"> infected IFN-γ KO mice </w:t>
      </w:r>
      <w:r w:rsidR="00035CEB">
        <w:rPr>
          <w:rFonts w:cstheme="minorHAnsi"/>
        </w:rPr>
        <w:fldChar w:fldCharType="begin">
          <w:fldData xml:space="preserve">PEVuZE5vdGU+PENpdGU+PEF1dGhvcj5IdWx2ZXJzb248L0F1dGhvcj48WWVhcj4yMDE3PC9ZZWFy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</w:fldData>
        </w:fldChar>
      </w:r>
      <w:r w:rsidR="00126D69">
        <w:rPr>
          <w:rFonts w:cstheme="minorHAnsi"/>
        </w:rPr>
        <w:instrText xml:space="preserve"> ADDIN EN.CITE </w:instrText>
      </w:r>
      <w:r w:rsidR="00126D69">
        <w:rPr>
          <w:rFonts w:cstheme="minorHAnsi"/>
        </w:rPr>
        <w:fldChar w:fldCharType="begin">
          <w:fldData xml:space="preserve">PEVuZE5vdGU+PENpdGU+PEF1dGhvcj5IdWx2ZXJzb248L0F1dGhvcj48WWVhcj4yMDE3PC9ZZWFy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035CEB">
        <w:rPr>
          <w:rFonts w:cstheme="minorHAnsi"/>
        </w:rPr>
      </w:r>
      <w:r w:rsidR="00035CEB">
        <w:rPr>
          <w:rFonts w:cstheme="minorHAnsi"/>
        </w:rPr>
        <w:fldChar w:fldCharType="separate"/>
      </w:r>
      <w:r w:rsidR="00126D69" w:rsidRPr="00126D69">
        <w:rPr>
          <w:rFonts w:cstheme="minorHAnsi"/>
          <w:noProof/>
          <w:vertAlign w:val="superscript"/>
        </w:rPr>
        <w:t>6</w:t>
      </w:r>
      <w:r w:rsidR="00035CEB">
        <w:rPr>
          <w:rFonts w:cstheme="minorHAnsi"/>
        </w:rPr>
        <w:fldChar w:fldCharType="end"/>
      </w:r>
      <w:r w:rsidR="00035CEB">
        <w:rPr>
          <w:rFonts w:cstheme="minorHAnsi"/>
        </w:rPr>
        <w:t>, enzyme IC</w:t>
      </w:r>
      <w:r w:rsidR="00035CEB" w:rsidRPr="00035CEB">
        <w:rPr>
          <w:rFonts w:cstheme="minorHAnsi"/>
          <w:vertAlign w:val="subscript"/>
        </w:rPr>
        <w:t>50</w:t>
      </w:r>
      <w:r w:rsidR="00035CEB">
        <w:rPr>
          <w:rFonts w:cstheme="minorHAnsi"/>
        </w:rPr>
        <w:t xml:space="preserve">s </w:t>
      </w:r>
      <w:r w:rsidR="00F07DE7">
        <w:rPr>
          <w:rFonts w:cstheme="minorHAnsi"/>
        </w:rPr>
        <w:fldChar w:fldCharType="begin"/>
      </w:r>
      <w:r w:rsidR="00FD2CE9">
        <w:rPr>
          <w:rFonts w:cstheme="minorHAnsi"/>
        </w:rPr>
        <w:instrText xml:space="preserve"> ADDIN EN.CITE &lt;EndNote&gt;&lt;Cite&gt;&lt;Author&gt;Murphy&lt;/Author&gt;&lt;Year&gt;2010&lt;/Year&gt;&lt;RecNum&gt;28&lt;/RecNum&gt;&lt;DisplayText&gt;&lt;style face="superscript"&gt;27&lt;/style&gt;&lt;/DisplayText&gt;&lt;record&gt;&lt;rec-number&gt;28&lt;/rec-number&gt;&lt;foreign-keys&gt;&lt;key app="EN" db-id="rp2x9ddt4zpa0ved9wbx2eap9p2pr5955e2e" timestamp="1526612569"&gt;28&lt;/key&gt;&lt;/foreign-keys&gt;&lt;ref-type name="Journal Article"&gt;17&lt;/ref-type&gt;&lt;contributors&gt;&lt;authors&gt;&lt;author&gt;Murphy, R. C.&lt;/author&gt;&lt;author&gt;Ojo, K. K.&lt;/author&gt;&lt;author&gt;Larson, E. T.&lt;/author&gt;&lt;author&gt;Castellanos-Gonzalez, A.&lt;/author&gt;&lt;author&gt;Perera, B. G.&lt;/author&gt;&lt;author&gt;Keyloun, K. R.&lt;/author&gt;&lt;author&gt;Kim, J. E.&lt;/author&gt;&lt;author&gt;Bhandari, J. G.&lt;/author&gt;&lt;author&gt;Muller, N. R.&lt;/author&gt;&lt;author&gt;Verlinde, C. L.&lt;/author&gt;&lt;author&gt;White, A. C., Jr.&lt;/author&gt;&lt;author&gt;Merritt, E. A.&lt;/author&gt;&lt;author&gt;Van Voorhis, W. C.&lt;/author&gt;&lt;author&gt;Maly, D. J.&lt;/author&gt;&lt;/authors&gt;&lt;/contributors&gt;&lt;auth-address&gt;Department of Chemistry, University of Washington.&lt;/auth-address&gt;&lt;titles&gt;&lt;title&gt;Discovery of Potent and Selective Inhibitors of Calcium-Dependent Protein Kinase 1 (CDPK1) from C. parvum and T. gondii&lt;/title&gt;&lt;secondary-title&gt;ACS Med Chem Lett&lt;/secondary-title&gt;&lt;alt-title&gt;ACS medicinal chemistry letters&lt;/alt-title&gt;&lt;/titles&gt;&lt;periodical&gt;&lt;full-title&gt;ACS Med Chem Lett&lt;/full-title&gt;&lt;abbr-1&gt;ACS medicinal chemistry letters&lt;/abbr-1&gt;&lt;/periodical&gt;&lt;alt-periodical&gt;&lt;full-title&gt;ACS Med Chem Lett&lt;/full-title&gt;&lt;abbr-1&gt;ACS medicinal chemistry letters&lt;/abbr-1&gt;&lt;/alt-periodical&gt;&lt;pages&gt;331-335&lt;/pages&gt;&lt;volume&gt;1&lt;/volume&gt;&lt;number&gt;7&lt;/number&gt;&lt;edition&gt;2010/12/01&lt;/edition&gt;&lt;dates&gt;&lt;year&gt;2010&lt;/year&gt;&lt;pub-dates&gt;&lt;date&gt;Oct 14&lt;/date&gt;&lt;/pub-dates&gt;&lt;/dates&gt;&lt;isbn&gt;1948-5875 (Print)&amp;#xD;1948-5875&lt;/isbn&gt;&lt;accession-num&gt;21116453&lt;/accession-num&gt;&lt;urls&gt;&lt;related-urls&gt;&lt;url&gt;https://www.ncbi.nlm.nih.gov/pmc/articles/PMC2992447/pdf/ml100096t.pdf&lt;/url&gt;&lt;/related-urls&gt;&lt;/urls&gt;&lt;custom2&gt;PMC2992447&lt;/custom2&gt;&lt;custom6&gt;NIHMS220292&lt;/custom6&gt;&lt;electronic-resource-num&gt;10.1021/ml100096t&lt;/electronic-resource-num&gt;&lt;remote-database-provider&gt;NLM&lt;/remote-database-provider&gt;&lt;language&gt;eng&lt;/language&gt;&lt;/record&gt;&lt;/Cite&gt;&lt;/EndNote&gt;</w:instrText>
      </w:r>
      <w:r w:rsidR="00F07DE7">
        <w:rPr>
          <w:rFonts w:cstheme="minorHAnsi"/>
        </w:rPr>
        <w:fldChar w:fldCharType="separate"/>
      </w:r>
      <w:r w:rsidR="00FD2CE9" w:rsidRPr="00FD2CE9">
        <w:rPr>
          <w:rFonts w:cstheme="minorHAnsi"/>
          <w:noProof/>
          <w:vertAlign w:val="superscript"/>
        </w:rPr>
        <w:t>27</w:t>
      </w:r>
      <w:r w:rsidR="00F07DE7">
        <w:rPr>
          <w:rFonts w:cstheme="minorHAnsi"/>
        </w:rPr>
        <w:fldChar w:fldCharType="end"/>
      </w:r>
      <w:r w:rsidR="00F07DE7">
        <w:rPr>
          <w:rFonts w:cstheme="minorHAnsi"/>
        </w:rPr>
        <w:t xml:space="preserve">, mouse PK </w:t>
      </w:r>
      <w:r w:rsidR="00F07DE7">
        <w:rPr>
          <w:rFonts w:cstheme="minorHAnsi"/>
        </w:rPr>
        <w:fldChar w:fldCharType="begin">
          <w:fldData xml:space="preserve">PEVuZE5vdGU+PENpdGU+PEF1dGhvcj5UYXRpcGFrYTwvQXV0aG9yPjxZZWFyPjIwMTQ8L1llYXI+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</w:fldData>
        </w:fldChar>
      </w:r>
      <w:r w:rsidR="00FD2CE9">
        <w:rPr>
          <w:rFonts w:cstheme="minorHAnsi"/>
        </w:rPr>
        <w:instrText xml:space="preserve"> ADDIN EN.CITE </w:instrText>
      </w:r>
      <w:r w:rsidR="00FD2CE9">
        <w:rPr>
          <w:rFonts w:cstheme="minorHAnsi"/>
        </w:rPr>
        <w:fldChar w:fldCharType="begin">
          <w:fldData xml:space="preserve">PEVuZE5vdGU+PENpdGU+PEF1dGhvcj5UYXRpcGFrYTwvQXV0aG9yPjxZZWFyPjIwMTQ8L1llYXI+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</w:fldData>
        </w:fldChar>
      </w:r>
      <w:r w:rsidR="00FD2CE9">
        <w:rPr>
          <w:rFonts w:cstheme="minorHAnsi"/>
        </w:rPr>
        <w:instrText xml:space="preserve"> ADDIN EN.CITE.DATA </w:instrText>
      </w:r>
      <w:r w:rsidR="00FD2CE9">
        <w:rPr>
          <w:rFonts w:cstheme="minorHAnsi"/>
        </w:rPr>
      </w:r>
      <w:r w:rsidR="00FD2CE9">
        <w:rPr>
          <w:rFonts w:cstheme="minorHAnsi"/>
        </w:rPr>
        <w:fldChar w:fldCharType="end"/>
      </w:r>
      <w:r w:rsidR="00F07DE7">
        <w:rPr>
          <w:rFonts w:cstheme="minorHAnsi"/>
        </w:rPr>
      </w:r>
      <w:r w:rsidR="00F07DE7">
        <w:rPr>
          <w:rFonts w:cstheme="minorHAnsi"/>
        </w:rPr>
        <w:fldChar w:fldCharType="separate"/>
      </w:r>
      <w:r w:rsidR="00FD2CE9" w:rsidRPr="00FD2CE9">
        <w:rPr>
          <w:rFonts w:cstheme="minorHAnsi"/>
          <w:noProof/>
          <w:vertAlign w:val="superscript"/>
        </w:rPr>
        <w:t>33</w:t>
      </w:r>
      <w:r w:rsidR="00F07DE7">
        <w:rPr>
          <w:rFonts w:cstheme="minorHAnsi"/>
        </w:rPr>
        <w:fldChar w:fldCharType="end"/>
      </w:r>
      <w:r w:rsidR="00F07DE7">
        <w:rPr>
          <w:rFonts w:cstheme="minorHAnsi"/>
        </w:rPr>
        <w:t xml:space="preserve">, liver microsomal stability </w:t>
      </w:r>
      <w:r w:rsidR="00F07DE7">
        <w:rPr>
          <w:rFonts w:cstheme="minorHAnsi"/>
        </w:rPr>
        <w:fldChar w:fldCharType="begin">
          <w:fldData xml:space="preserve">PEVuZE5vdGU+PENpdGU+PEF1dGhvcj5UYXRpcGFrYTwvQXV0aG9yPjxZZWFyPjIwMTQ8L1llYXI+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</w:fldData>
        </w:fldChar>
      </w:r>
      <w:r w:rsidR="00FD2CE9">
        <w:rPr>
          <w:rFonts w:cstheme="minorHAnsi"/>
        </w:rPr>
        <w:instrText xml:space="preserve"> ADDIN EN.CITE </w:instrText>
      </w:r>
      <w:r w:rsidR="00FD2CE9">
        <w:rPr>
          <w:rFonts w:cstheme="minorHAnsi"/>
        </w:rPr>
        <w:fldChar w:fldCharType="begin">
          <w:fldData xml:space="preserve">PEVuZE5vdGU+PENpdGU+PEF1dGhvcj5UYXRpcGFrYTwvQXV0aG9yPjxZZWFyPjIwMTQ8L1llYXI+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</w:fldData>
        </w:fldChar>
      </w:r>
      <w:r w:rsidR="00FD2CE9">
        <w:rPr>
          <w:rFonts w:cstheme="minorHAnsi"/>
        </w:rPr>
        <w:instrText xml:space="preserve"> ADDIN EN.CITE.DATA </w:instrText>
      </w:r>
      <w:r w:rsidR="00FD2CE9">
        <w:rPr>
          <w:rFonts w:cstheme="minorHAnsi"/>
        </w:rPr>
      </w:r>
      <w:r w:rsidR="00FD2CE9">
        <w:rPr>
          <w:rFonts w:cstheme="minorHAnsi"/>
        </w:rPr>
        <w:fldChar w:fldCharType="end"/>
      </w:r>
      <w:r w:rsidR="00F07DE7">
        <w:rPr>
          <w:rFonts w:cstheme="minorHAnsi"/>
        </w:rPr>
      </w:r>
      <w:r w:rsidR="00F07DE7">
        <w:rPr>
          <w:rFonts w:cstheme="minorHAnsi"/>
        </w:rPr>
        <w:fldChar w:fldCharType="separate"/>
      </w:r>
      <w:r w:rsidR="00FD2CE9" w:rsidRPr="00FD2CE9">
        <w:rPr>
          <w:rFonts w:cstheme="minorHAnsi"/>
          <w:noProof/>
          <w:vertAlign w:val="superscript"/>
        </w:rPr>
        <w:t>33</w:t>
      </w:r>
      <w:r w:rsidR="00F07DE7">
        <w:rPr>
          <w:rFonts w:cstheme="minorHAnsi"/>
        </w:rPr>
        <w:fldChar w:fldCharType="end"/>
      </w:r>
      <w:r w:rsidR="00F07DE7">
        <w:rPr>
          <w:rFonts w:cstheme="minorHAnsi"/>
        </w:rPr>
        <w:t xml:space="preserve">, solubility </w:t>
      </w:r>
      <w:r w:rsidR="00F07DE7">
        <w:rPr>
          <w:rFonts w:cstheme="minorHAnsi"/>
        </w:rPr>
        <w:fldChar w:fldCharType="begin">
          <w:fldData xml:space="preserve">PEVuZE5vdGU+PENpdGU+PEF1dGhvcj5UYXRpcGFrYTwvQXV0aG9yPjxZZWFyPjIwMTQ8L1llYXI+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</w:fldData>
        </w:fldChar>
      </w:r>
      <w:r w:rsidR="00FD2CE9">
        <w:rPr>
          <w:rFonts w:cstheme="minorHAnsi"/>
        </w:rPr>
        <w:instrText xml:space="preserve"> ADDIN EN.CITE </w:instrText>
      </w:r>
      <w:r w:rsidR="00FD2CE9">
        <w:rPr>
          <w:rFonts w:cstheme="minorHAnsi"/>
        </w:rPr>
        <w:fldChar w:fldCharType="begin">
          <w:fldData xml:space="preserve">PEVuZE5vdGU+PENpdGU+PEF1dGhvcj5UYXRpcGFrYTwvQXV0aG9yPjxZZWFyPjIwMTQ8L1llYXI+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</w:fldData>
        </w:fldChar>
      </w:r>
      <w:r w:rsidR="00FD2CE9">
        <w:rPr>
          <w:rFonts w:cstheme="minorHAnsi"/>
        </w:rPr>
        <w:instrText xml:space="preserve"> ADDIN EN.CITE.DATA </w:instrText>
      </w:r>
      <w:r w:rsidR="00FD2CE9">
        <w:rPr>
          <w:rFonts w:cstheme="minorHAnsi"/>
        </w:rPr>
      </w:r>
      <w:r w:rsidR="00FD2CE9">
        <w:rPr>
          <w:rFonts w:cstheme="minorHAnsi"/>
        </w:rPr>
        <w:fldChar w:fldCharType="end"/>
      </w:r>
      <w:r w:rsidR="00F07DE7">
        <w:rPr>
          <w:rFonts w:cstheme="minorHAnsi"/>
        </w:rPr>
      </w:r>
      <w:r w:rsidR="00F07DE7">
        <w:rPr>
          <w:rFonts w:cstheme="minorHAnsi"/>
        </w:rPr>
        <w:fldChar w:fldCharType="separate"/>
      </w:r>
      <w:r w:rsidR="00FD2CE9" w:rsidRPr="00FD2CE9">
        <w:rPr>
          <w:rFonts w:cstheme="minorHAnsi"/>
          <w:noProof/>
          <w:vertAlign w:val="superscript"/>
        </w:rPr>
        <w:t>33</w:t>
      </w:r>
      <w:r w:rsidR="00F07DE7">
        <w:rPr>
          <w:rFonts w:cstheme="minorHAnsi"/>
        </w:rPr>
        <w:fldChar w:fldCharType="end"/>
      </w:r>
      <w:r w:rsidR="00F07DE7">
        <w:rPr>
          <w:rFonts w:cstheme="minorHAnsi"/>
        </w:rPr>
        <w:t xml:space="preserve">, cytotoxicity </w:t>
      </w:r>
      <w:r w:rsidR="00F07DE7">
        <w:rPr>
          <w:rFonts w:cstheme="minorHAnsi"/>
        </w:rPr>
        <w:fldChar w:fldCharType="begin">
          <w:fldData xml:space="preserve">PEVuZE5vdGU+PENpdGU+PEF1dGhvcj5UYXRpcGFrYTwvQXV0aG9yPjxZZWFyPjIwMTQ8L1llYXI+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</w:fldData>
        </w:fldChar>
      </w:r>
      <w:r w:rsidR="005E364B">
        <w:rPr>
          <w:rFonts w:cstheme="minorHAnsi"/>
        </w:rPr>
        <w:instrText xml:space="preserve"> ADDIN EN.CITE </w:instrText>
      </w:r>
      <w:r w:rsidR="005E364B">
        <w:rPr>
          <w:rFonts w:cstheme="minorHAnsi"/>
        </w:rPr>
        <w:fldChar w:fldCharType="begin">
          <w:fldData xml:space="preserve">PEVuZE5vdGU+PENpdGU+PEF1dGhvcj5UYXRpcGFrYTwvQXV0aG9yPjxZZWFyPjIwMTQ8L1llYXI+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</w:fldData>
        </w:fldChar>
      </w:r>
      <w:r w:rsidR="005E364B">
        <w:rPr>
          <w:rFonts w:cstheme="minorHAnsi"/>
        </w:rPr>
        <w:instrText xml:space="preserve"> ADDIN EN.CITE.DATA </w:instrText>
      </w:r>
      <w:r w:rsidR="005E364B">
        <w:rPr>
          <w:rFonts w:cstheme="minorHAnsi"/>
        </w:rPr>
      </w:r>
      <w:r w:rsidR="005E364B">
        <w:rPr>
          <w:rFonts w:cstheme="minorHAnsi"/>
        </w:rPr>
        <w:fldChar w:fldCharType="end"/>
      </w:r>
      <w:r w:rsidR="00F07DE7">
        <w:rPr>
          <w:rFonts w:cstheme="minorHAnsi"/>
        </w:rPr>
      </w:r>
      <w:r w:rsidR="00F07DE7">
        <w:rPr>
          <w:rFonts w:cstheme="minorHAnsi"/>
        </w:rPr>
        <w:fldChar w:fldCharType="separate"/>
      </w:r>
      <w:r w:rsidR="005E364B" w:rsidRPr="005E364B">
        <w:rPr>
          <w:rFonts w:cstheme="minorHAnsi"/>
          <w:noProof/>
          <w:vertAlign w:val="superscript"/>
        </w:rPr>
        <w:t>33-34</w:t>
      </w:r>
      <w:r w:rsidR="00F07DE7">
        <w:rPr>
          <w:rFonts w:cstheme="minorHAnsi"/>
        </w:rPr>
        <w:fldChar w:fldCharType="end"/>
      </w:r>
      <w:r w:rsidR="00F07DE7">
        <w:rPr>
          <w:rFonts w:cstheme="minorHAnsi"/>
        </w:rPr>
        <w:t xml:space="preserve">,  </w:t>
      </w:r>
      <w:r w:rsidR="004F41C0">
        <w:rPr>
          <w:rFonts w:cstheme="minorHAnsi"/>
        </w:rPr>
        <w:t xml:space="preserve">hERG </w:t>
      </w:r>
      <w:r w:rsidR="00835AA4">
        <w:rPr>
          <w:rFonts w:cstheme="minorHAnsi"/>
        </w:rPr>
        <w:fldChar w:fldCharType="begin">
          <w:fldData xml:space="preserve">PEVuZE5vdGU+PENpdGU+PEF1dGhvcj5EYW5rZXI8L0F1dGhvcj48WWVhcj4yMDE0PC9ZZWFyPjxS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</w:fldData>
        </w:fldChar>
      </w:r>
      <w:r w:rsidR="00835AA4">
        <w:rPr>
          <w:rFonts w:cstheme="minorHAnsi"/>
        </w:rPr>
        <w:instrText xml:space="preserve"> ADDIN EN.CITE </w:instrText>
      </w:r>
      <w:r w:rsidR="00835AA4">
        <w:rPr>
          <w:rFonts w:cstheme="minorHAnsi"/>
        </w:rPr>
        <w:fldChar w:fldCharType="begin">
          <w:fldData xml:space="preserve">PEVuZE5vdGU+PENpdGU+PEF1dGhvcj5EYW5rZXI8L0F1dGhvcj48WWVhcj4yMDE0PC9ZZWFyPjxS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</w:fldData>
        </w:fldChar>
      </w:r>
      <w:r w:rsidR="00835AA4">
        <w:rPr>
          <w:rFonts w:cstheme="minorHAnsi"/>
        </w:rPr>
        <w:instrText xml:space="preserve"> ADDIN EN.CITE.DATA </w:instrText>
      </w:r>
      <w:r w:rsidR="00835AA4">
        <w:rPr>
          <w:rFonts w:cstheme="minorHAnsi"/>
        </w:rPr>
      </w:r>
      <w:r w:rsidR="00835AA4">
        <w:rPr>
          <w:rFonts w:cstheme="minorHAnsi"/>
        </w:rPr>
        <w:fldChar w:fldCharType="end"/>
      </w:r>
      <w:r w:rsidR="00835AA4">
        <w:rPr>
          <w:rFonts w:cstheme="minorHAnsi"/>
        </w:rPr>
      </w:r>
      <w:r w:rsidR="00835AA4">
        <w:rPr>
          <w:rFonts w:cstheme="minorHAnsi"/>
        </w:rPr>
        <w:fldChar w:fldCharType="separate"/>
      </w:r>
      <w:r w:rsidR="00835AA4" w:rsidRPr="00835AA4">
        <w:rPr>
          <w:rFonts w:cstheme="minorHAnsi"/>
          <w:noProof/>
          <w:vertAlign w:val="superscript"/>
        </w:rPr>
        <w:t>35-36</w:t>
      </w:r>
      <w:r w:rsidR="00835AA4">
        <w:rPr>
          <w:rFonts w:cstheme="minorHAnsi"/>
        </w:rPr>
        <w:fldChar w:fldCharType="end"/>
      </w:r>
      <w:r w:rsidR="004F41C0">
        <w:rPr>
          <w:rFonts w:cstheme="minorHAnsi"/>
        </w:rPr>
        <w:t xml:space="preserve">, </w:t>
      </w:r>
      <w:r w:rsidR="00F472CE">
        <w:rPr>
          <w:rFonts w:cstheme="minorHAnsi"/>
        </w:rPr>
        <w:t xml:space="preserve">kinases </w:t>
      </w:r>
      <w:r w:rsidR="005E364B">
        <w:rPr>
          <w:rFonts w:cstheme="minorHAnsi"/>
        </w:rPr>
        <w:fldChar w:fldCharType="begin">
          <w:fldData xml:space="preserve">PEVuZE5vdGU+PENpdGU+PEF1dGhvcj5NdXJhdGEtSG9yaTwvQXV0aG9yPjxZZWFyPjIwMDI8L1ll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</w:fldData>
        </w:fldChar>
      </w:r>
      <w:r w:rsidR="00835AA4">
        <w:rPr>
          <w:rFonts w:cstheme="minorHAnsi"/>
        </w:rPr>
        <w:instrText xml:space="preserve"> ADDIN EN.CITE </w:instrText>
      </w:r>
      <w:r w:rsidR="00835AA4">
        <w:rPr>
          <w:rFonts w:cstheme="minorHAnsi"/>
        </w:rPr>
        <w:fldChar w:fldCharType="begin">
          <w:fldData xml:space="preserve">PEVuZE5vdGU+PENpdGU+PEF1dGhvcj5NdXJhdGEtSG9yaTwvQXV0aG9yPjxZZWFyPjIwMDI8L1ll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</w:fldData>
        </w:fldChar>
      </w:r>
      <w:r w:rsidR="00835AA4">
        <w:rPr>
          <w:rFonts w:cstheme="minorHAnsi"/>
        </w:rPr>
        <w:instrText xml:space="preserve"> ADDIN EN.CITE.DATA </w:instrText>
      </w:r>
      <w:r w:rsidR="00835AA4">
        <w:rPr>
          <w:rFonts w:cstheme="minorHAnsi"/>
        </w:rPr>
      </w:r>
      <w:r w:rsidR="00835AA4">
        <w:rPr>
          <w:rFonts w:cstheme="minorHAnsi"/>
        </w:rPr>
        <w:fldChar w:fldCharType="end"/>
      </w:r>
      <w:r w:rsidR="005E364B">
        <w:rPr>
          <w:rFonts w:cstheme="minorHAnsi"/>
        </w:rPr>
      </w:r>
      <w:r w:rsidR="005E364B">
        <w:rPr>
          <w:rFonts w:cstheme="minorHAnsi"/>
        </w:rPr>
        <w:fldChar w:fldCharType="separate"/>
      </w:r>
      <w:r w:rsidR="00835AA4" w:rsidRPr="00835AA4">
        <w:rPr>
          <w:rFonts w:cstheme="minorHAnsi"/>
          <w:noProof/>
          <w:vertAlign w:val="superscript"/>
        </w:rPr>
        <w:t>37-39</w:t>
      </w:r>
      <w:r w:rsidR="005E364B">
        <w:rPr>
          <w:rFonts w:cstheme="minorHAnsi"/>
        </w:rPr>
        <w:fldChar w:fldCharType="end"/>
      </w:r>
      <w:r w:rsidR="00F472CE">
        <w:rPr>
          <w:rFonts w:cstheme="minorHAnsi"/>
        </w:rPr>
        <w:t xml:space="preserve">, </w:t>
      </w:r>
      <w:r w:rsidR="001136B0">
        <w:rPr>
          <w:rFonts w:cstheme="minorHAnsi"/>
        </w:rPr>
        <w:t xml:space="preserve">and screening with high-content imaging </w:t>
      </w:r>
      <w:r w:rsidR="001136B0">
        <w:rPr>
          <w:rFonts w:cstheme="minorHAnsi"/>
        </w:rPr>
        <w:fldChar w:fldCharType="begin">
          <w:fldData xml:space="preserve">PEVuZE5vdGU+PENpdGU+PEF1dGhvcj5Mb3ZlPC9BdXRob3I+PFllYXI+MjAxNzwvWWVhcj48UmVj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</w:fldData>
        </w:fldChar>
      </w:r>
      <w:r w:rsidR="00126D69">
        <w:rPr>
          <w:rFonts w:cstheme="minorHAnsi"/>
        </w:rPr>
        <w:instrText xml:space="preserve"> ADDIN EN.CITE </w:instrText>
      </w:r>
      <w:r w:rsidR="00126D69">
        <w:rPr>
          <w:rFonts w:cstheme="minorHAnsi"/>
        </w:rPr>
        <w:fldChar w:fldCharType="begin">
          <w:fldData xml:space="preserve">PEVuZE5vdGU+PENpdGU+PEF1dGhvcj5Mb3ZlPC9BdXRob3I+PFllYXI+MjAxNzwvWWVhcj48UmVj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</w:fldData>
        </w:fldChar>
      </w:r>
      <w:r w:rsidR="00126D69">
        <w:rPr>
          <w:rFonts w:cstheme="minorHAnsi"/>
        </w:rPr>
        <w:instrText xml:space="preserve"> ADDIN EN.CITE.DATA </w:instrText>
      </w:r>
      <w:r w:rsidR="00126D69">
        <w:rPr>
          <w:rFonts w:cstheme="minorHAnsi"/>
        </w:rPr>
      </w:r>
      <w:r w:rsidR="00126D69">
        <w:rPr>
          <w:rFonts w:cstheme="minorHAnsi"/>
        </w:rPr>
        <w:fldChar w:fldCharType="end"/>
      </w:r>
      <w:r w:rsidR="001136B0">
        <w:rPr>
          <w:rFonts w:cstheme="minorHAnsi"/>
        </w:rPr>
      </w:r>
      <w:r w:rsidR="001136B0">
        <w:rPr>
          <w:rFonts w:cstheme="minorHAnsi"/>
        </w:rPr>
        <w:fldChar w:fldCharType="separate"/>
      </w:r>
      <w:r w:rsidR="00126D69" w:rsidRPr="00126D69">
        <w:rPr>
          <w:rFonts w:cstheme="minorHAnsi"/>
          <w:noProof/>
          <w:vertAlign w:val="superscript"/>
        </w:rPr>
        <w:t>7</w:t>
      </w:r>
      <w:r w:rsidR="001136B0">
        <w:rPr>
          <w:rFonts w:cstheme="minorHAnsi"/>
        </w:rPr>
        <w:fldChar w:fldCharType="end"/>
      </w:r>
      <w:r w:rsidR="001136B0">
        <w:rPr>
          <w:rFonts w:cstheme="minorHAnsi"/>
        </w:rPr>
        <w:t>.</w:t>
      </w:r>
    </w:p>
    <w:p w14:paraId="45339605" w14:textId="663640F8" w:rsidR="006035CA" w:rsidRDefault="006035CA" w:rsidP="00D925A9">
      <w:pPr>
        <w:jc w:val="both"/>
        <w:rPr>
          <w:rFonts w:cstheme="minorHAnsi"/>
        </w:rPr>
      </w:pPr>
      <w:r>
        <w:rPr>
          <w:rFonts w:cstheme="minorHAnsi"/>
          <w:b/>
          <w:bCs/>
        </w:rPr>
        <w:t xml:space="preserve">Animal </w:t>
      </w:r>
      <w:r w:rsidRPr="006A7FFD">
        <w:rPr>
          <w:rFonts w:cstheme="minorHAnsi"/>
          <w:b/>
          <w:bCs/>
        </w:rPr>
        <w:t>Ethics</w:t>
      </w:r>
      <w:r>
        <w:rPr>
          <w:rFonts w:cstheme="minorHAnsi"/>
        </w:rPr>
        <w:t xml:space="preserve">. </w:t>
      </w:r>
      <w:r w:rsidRPr="006A7FFD">
        <w:rPr>
          <w:rFonts w:cstheme="minorHAnsi"/>
        </w:rPr>
        <w:t xml:space="preserve">All studies were conducted in accordance with the </w:t>
      </w:r>
      <w:r>
        <w:rPr>
          <w:rFonts w:cstheme="minorHAnsi"/>
        </w:rPr>
        <w:t xml:space="preserve">UW or </w:t>
      </w:r>
      <w:r w:rsidRPr="006A7FFD">
        <w:rPr>
          <w:rFonts w:cstheme="minorHAnsi"/>
        </w:rPr>
        <w:t xml:space="preserve">GSK Policy on the Care, Welfare and Treatment of Laboratory Animals and were reviewed the Institutional Animal Care and Use Committee either at </w:t>
      </w:r>
      <w:r>
        <w:rPr>
          <w:rFonts w:cstheme="minorHAnsi"/>
        </w:rPr>
        <w:t xml:space="preserve">UW, </w:t>
      </w:r>
      <w:r w:rsidRPr="006A7FFD">
        <w:rPr>
          <w:rFonts w:cstheme="minorHAnsi"/>
        </w:rPr>
        <w:t>GSK</w:t>
      </w:r>
      <w:r>
        <w:rPr>
          <w:rFonts w:cstheme="minorHAnsi"/>
        </w:rPr>
        <w:t>,</w:t>
      </w:r>
      <w:r w:rsidRPr="006A7FFD">
        <w:rPr>
          <w:rFonts w:cstheme="minorHAnsi"/>
        </w:rPr>
        <w:t xml:space="preserve"> or by the ethical review process at the institution where the work was performed. The human biological samples were sourced </w:t>
      </w:r>
      <w:r w:rsidRPr="00F472CE">
        <w:rPr>
          <w:rFonts w:cstheme="minorHAnsi"/>
        </w:rPr>
        <w:t>ethically,</w:t>
      </w:r>
      <w:r w:rsidRPr="006A7FFD">
        <w:rPr>
          <w:rFonts w:cstheme="minorHAnsi"/>
        </w:rPr>
        <w:t xml:space="preserve"> and their research use was in accord with the terms of the informed consents under an IRB/EC approved protocol</w:t>
      </w:r>
    </w:p>
    <w:p w14:paraId="6CDEDA7C" w14:textId="06BC6863" w:rsidR="00B92C87" w:rsidRPr="00667B2E" w:rsidRDefault="00B92C87" w:rsidP="00D925A9">
      <w:pPr>
        <w:jc w:val="both"/>
        <w:rPr>
          <w:rFonts w:cstheme="minorHAnsi"/>
          <w:b/>
        </w:rPr>
      </w:pPr>
      <w:r w:rsidRPr="00667B2E">
        <w:rPr>
          <w:rFonts w:cstheme="minorHAnsi"/>
          <w:b/>
        </w:rPr>
        <w:t>A</w:t>
      </w:r>
      <w:r w:rsidR="006035CA">
        <w:rPr>
          <w:rFonts w:cstheme="minorHAnsi"/>
          <w:b/>
        </w:rPr>
        <w:t>SSOCIATED CONTENT</w:t>
      </w:r>
    </w:p>
    <w:p w14:paraId="43B51236" w14:textId="77B9B636" w:rsidR="00B92C87" w:rsidRDefault="007F58D8" w:rsidP="00D925A9">
      <w:pPr>
        <w:jc w:val="both"/>
      </w:pPr>
      <w:r>
        <w:rPr>
          <w:rFonts w:cstheme="minorHAnsi"/>
        </w:rPr>
        <w:t>Supporting Information</w:t>
      </w:r>
      <w:r w:rsidR="00B92C87">
        <w:rPr>
          <w:rFonts w:cstheme="minorHAnsi"/>
        </w:rPr>
        <w:t xml:space="preserve"> on compound characterization. </w:t>
      </w:r>
      <w:r w:rsidR="00B92C87">
        <w:t xml:space="preserve">This material is available free of charge via the Internet at </w:t>
      </w:r>
      <w:hyperlink r:id="rId15" w:history="1">
        <w:r w:rsidR="00B92C87" w:rsidRPr="00F3418D">
          <w:rPr>
            <w:rStyle w:val="Hyperlink"/>
          </w:rPr>
          <w:t>http://pubs.acs.org</w:t>
        </w:r>
      </w:hyperlink>
      <w:r w:rsidR="00B92C87">
        <w:t>.</w:t>
      </w:r>
    </w:p>
    <w:p w14:paraId="2953DB61" w14:textId="5B9F4DFC" w:rsidR="00B92C87" w:rsidRDefault="006035CA" w:rsidP="00D925A9">
      <w:pPr>
        <w:jc w:val="both"/>
        <w:rPr>
          <w:rFonts w:cstheme="minorHAnsi"/>
          <w:b/>
        </w:rPr>
      </w:pPr>
      <w:r>
        <w:rPr>
          <w:rFonts w:cstheme="minorHAnsi"/>
          <w:b/>
        </w:rPr>
        <w:t>AUTHOR INFORMATION</w:t>
      </w:r>
    </w:p>
    <w:p w14:paraId="3E42FA22" w14:textId="4FB7959E" w:rsidR="00B92C87" w:rsidRPr="00667B2E" w:rsidRDefault="00B92C87" w:rsidP="00D925A9">
      <w:pPr>
        <w:jc w:val="both"/>
        <w:rPr>
          <w:rFonts w:cstheme="minorHAnsi"/>
          <w:b/>
        </w:rPr>
      </w:pPr>
      <w:r w:rsidRPr="00667B2E">
        <w:rPr>
          <w:rFonts w:cstheme="minorHAnsi"/>
          <w:b/>
        </w:rPr>
        <w:t>Corresponding Author</w:t>
      </w:r>
      <w:r w:rsidR="006035CA">
        <w:rPr>
          <w:rFonts w:cstheme="minorHAnsi"/>
          <w:b/>
        </w:rPr>
        <w:t xml:space="preserve">. </w:t>
      </w:r>
      <w:r>
        <w:t>Wesley C. Van Voorhis</w:t>
      </w:r>
      <w:r w:rsidR="007F58D8">
        <w:t>*</w:t>
      </w:r>
      <w:r>
        <w:t xml:space="preserve"> − Department of Medicine, Division of Allergy and Infectious Disease, Center for Emerging and Re-emerging Infectious Disease (CERID), University of Washington, Seattle, Washington 98109, United States; Phone: 206-543-2447; </w:t>
      </w:r>
      <w:r w:rsidR="007F58D8">
        <w:t>*</w:t>
      </w:r>
      <w:r>
        <w:t>Email: wesley@uw.edu; Fax: 206- 616-4898</w:t>
      </w:r>
    </w:p>
    <w:p w14:paraId="2632C984" w14:textId="7B6AE97B" w:rsidR="006035CA" w:rsidRPr="00667B2E" w:rsidRDefault="00B92C87" w:rsidP="00D925A9">
      <w:pPr>
        <w:jc w:val="both"/>
      </w:pPr>
      <w:r w:rsidRPr="00667B2E">
        <w:rPr>
          <w:b/>
        </w:rPr>
        <w:t>Author Contributions</w:t>
      </w:r>
      <w:r w:rsidR="006035CA">
        <w:rPr>
          <w:b/>
        </w:rPr>
        <w:t>.</w:t>
      </w:r>
      <w:r>
        <w:t xml:space="preserve"> M.A.H. wrote the main manuscript. M.A.H., R.C., </w:t>
      </w:r>
      <w:r w:rsidR="006035CA">
        <w:t xml:space="preserve">M.C.M., G.R.W., </w:t>
      </w:r>
      <w:r>
        <w:t xml:space="preserve">K.K.O., </w:t>
      </w:r>
      <w:r w:rsidR="006035CA">
        <w:t>S.A.M</w:t>
      </w:r>
      <w:r>
        <w:t xml:space="preserve">., </w:t>
      </w:r>
      <w:r w:rsidR="006035CA">
        <w:t>M.S</w:t>
      </w:r>
      <w:r>
        <w:t xml:space="preserve">., </w:t>
      </w:r>
      <w:r w:rsidR="006035CA">
        <w:t xml:space="preserve">M.S.L., C.W.M., L.M.R., </w:t>
      </w:r>
      <w:r>
        <w:t>L.K.B.,</w:t>
      </w:r>
      <w:r w:rsidR="006035CA">
        <w:t xml:space="preserve"> C</w:t>
      </w:r>
      <w:r>
        <w:t>.</w:t>
      </w:r>
      <w:r w:rsidR="006035CA">
        <w:t>L.M.J.V., S</w:t>
      </w:r>
      <w:r>
        <w:t>.</w:t>
      </w:r>
      <w:r w:rsidR="006035CA">
        <w:t>L.M.A.</w:t>
      </w:r>
      <w:r>
        <w:t xml:space="preserve">, </w:t>
      </w:r>
      <w:r w:rsidR="006035CA">
        <w:t xml:space="preserve">B.S., D.J.A., L.B., E.F., M.N.G., and L.H. </w:t>
      </w:r>
      <w:r>
        <w:t xml:space="preserve">designed and conducted the experiments. W.C.V.V. and </w:t>
      </w:r>
      <w:r w:rsidR="006035CA">
        <w:t>F.C</w:t>
      </w:r>
      <w:r>
        <w:t>. assisted with experimental design. All authors reviewed and edited the manuscript. All authors have given approval to the final version of the manuscript.</w:t>
      </w:r>
    </w:p>
    <w:p w14:paraId="05BA5DD8" w14:textId="5F80725A" w:rsidR="00FE0F2A" w:rsidRPr="00FC28BC" w:rsidRDefault="006035CA" w:rsidP="00D925A9">
      <w:pPr>
        <w:jc w:val="both"/>
        <w:rPr>
          <w:rFonts w:cstheme="minorHAnsi"/>
          <w:b/>
        </w:rPr>
      </w:pPr>
      <w:r>
        <w:rPr>
          <w:rFonts w:cstheme="minorHAnsi"/>
          <w:b/>
        </w:rPr>
        <w:t>ACKNOWLEDGMENTS</w:t>
      </w:r>
    </w:p>
    <w:p w14:paraId="3EB9B8C5" w14:textId="3E8F9D4E" w:rsidR="008B6A42" w:rsidRDefault="00B81B8E" w:rsidP="00D925A9">
      <w:pPr>
        <w:jc w:val="both"/>
        <w:rPr>
          <w:rFonts w:cstheme="minorHAnsi"/>
        </w:rPr>
      </w:pPr>
      <w:bookmarkStart w:id="2" w:name="_Hlk59704061"/>
      <w:r>
        <w:rPr>
          <w:rFonts w:cstheme="minorHAnsi"/>
        </w:rPr>
        <w:lastRenderedPageBreak/>
        <w:t xml:space="preserve">The authors acknowledge </w:t>
      </w:r>
      <w:r w:rsidR="00583EF5">
        <w:rPr>
          <w:rFonts w:cstheme="minorHAnsi"/>
        </w:rPr>
        <w:t>GSK for providing compounds, Tres Cantos Open Lab Foundation (TCOLF) for the sponsorship and</w:t>
      </w:r>
      <w:r>
        <w:rPr>
          <w:rFonts w:cstheme="minorHAnsi"/>
        </w:rPr>
        <w:t xml:space="preserve"> </w:t>
      </w:r>
      <w:r w:rsidR="009133F4" w:rsidRPr="009133F4">
        <w:rPr>
          <w:rFonts w:cstheme="minorHAnsi"/>
        </w:rPr>
        <w:t xml:space="preserve">the Bill &amp; Melinda Gates Foundation </w:t>
      </w:r>
      <w:r w:rsidR="00583EF5">
        <w:rPr>
          <w:rFonts w:cstheme="minorHAnsi"/>
        </w:rPr>
        <w:t xml:space="preserve">for financial support </w:t>
      </w:r>
      <w:r w:rsidR="009133F4" w:rsidRPr="009133F4">
        <w:rPr>
          <w:rFonts w:cstheme="minorHAnsi"/>
        </w:rPr>
        <w:t>under award number [OPP ID: OPP</w:t>
      </w:r>
      <w:r w:rsidR="009133F4">
        <w:rPr>
          <w:rFonts w:cstheme="minorHAnsi"/>
        </w:rPr>
        <w:t>1159236</w:t>
      </w:r>
      <w:r w:rsidR="00D442DD">
        <w:rPr>
          <w:rFonts w:cstheme="minorHAnsi"/>
        </w:rPr>
        <w:t>].</w:t>
      </w:r>
      <w:r w:rsidR="009133F4">
        <w:rPr>
          <w:rFonts w:cstheme="minorHAnsi"/>
        </w:rPr>
        <w:t xml:space="preserve">  </w:t>
      </w:r>
      <w:r w:rsidR="009133F4" w:rsidRPr="009133F4">
        <w:rPr>
          <w:rFonts w:cstheme="minorHAnsi"/>
        </w:rPr>
        <w:t>The findings and conclusions contained within are those of the authors and do not necessarily reflect positions or policies of the Bill &amp; Melinda Gates Foundation.</w:t>
      </w:r>
      <w:bookmarkEnd w:id="2"/>
    </w:p>
    <w:p w14:paraId="53536EFE" w14:textId="4B9CEDAF" w:rsidR="00BE00AB" w:rsidRPr="00BE00AB" w:rsidRDefault="006035CA" w:rsidP="00D925A9">
      <w:pPr>
        <w:jc w:val="both"/>
        <w:rPr>
          <w:rFonts w:cstheme="minorHAnsi"/>
          <w:b/>
        </w:rPr>
      </w:pPr>
      <w:r w:rsidRPr="00FC28BC">
        <w:rPr>
          <w:rFonts w:cstheme="minorHAnsi"/>
          <w:b/>
        </w:rPr>
        <w:t>R</w:t>
      </w:r>
      <w:r>
        <w:rPr>
          <w:rFonts w:cstheme="minorHAnsi"/>
          <w:b/>
        </w:rPr>
        <w:t>EFERENCES</w:t>
      </w:r>
    </w:p>
    <w:p w14:paraId="10B05AF2" w14:textId="74A50F75" w:rsidR="000B00F3" w:rsidRPr="000B00F3" w:rsidRDefault="00BE00AB" w:rsidP="000B00F3">
      <w:pPr>
        <w:pStyle w:val="EndNoteBibliography"/>
        <w:spacing w:after="0"/>
      </w:pPr>
      <w:r>
        <w:fldChar w:fldCharType="begin"/>
      </w:r>
      <w:r>
        <w:instrText xml:space="preserve"> ADDIN EN.REFLIST </w:instrText>
      </w:r>
      <w:r>
        <w:fldChar w:fldCharType="separate"/>
      </w:r>
      <w:r w:rsidR="000B00F3" w:rsidRPr="000B00F3">
        <w:t>1.</w:t>
      </w:r>
      <w:r w:rsidR="000B00F3" w:rsidRPr="000B00F3">
        <w:tab/>
        <w:t xml:space="preserve">Kotloff, K. L.; Nataro, J. P.; Blackwelder, W. C.; Nasrin, D.; Farag, T. H.; Panchalingam, S.; Wu, Y.; Sow, S. O.; Sur, D.; Breiman, R. F.; Faruque, A. S.; Zaidi, A. K.; Saha, D.; Alonso, P. L.; Tamboura, B.; Sanogo, D.; Onwuchekwa, U.; Manna, B.; Ramamurthy, T.; Kanungo, S.; Ochieng, J. B.; Omore, R.; Oundo, J. O.; Hossain, A.; Das, S. K.; Ahmed, S.; Qureshi, S.; Quadri, F.; Adegbola, R. A.; Antonio, M.; Hossain, M. J.; Akinsola, A.; Mandomando, I.; Nhampossa, T.; Acacio, S.; Biswas, K.; O'Reilly, C. E.; Mintz, E. D.; Berkeley, L. Y.; Muhsen, K.; Sommerfelt, H.; Robins-Browne, R. M.; Levine, M. M., Burden and aetiology of diarrhoeal disease in infants and young children in developing countries (the Global Enteric Multicenter Study, GEMS): a prospective, case-control study. </w:t>
      </w:r>
      <w:r w:rsidR="000B00F3" w:rsidRPr="000B00F3">
        <w:rPr>
          <w:i/>
        </w:rPr>
        <w:t xml:space="preserve">Lancet </w:t>
      </w:r>
      <w:r w:rsidR="000B00F3" w:rsidRPr="000B00F3">
        <w:rPr>
          <w:b/>
        </w:rPr>
        <w:t>2013,</w:t>
      </w:r>
      <w:r w:rsidR="000B00F3" w:rsidRPr="000B00F3">
        <w:t xml:space="preserve"> 209-</w:t>
      </w:r>
      <w:r w:rsidR="00D23B3D">
        <w:t>2</w:t>
      </w:r>
      <w:r w:rsidR="000B00F3" w:rsidRPr="000B00F3">
        <w:t>22. DOI: 10.1016/s0140-6736(13)60844-2.</w:t>
      </w:r>
    </w:p>
    <w:p w14:paraId="3CC95474" w14:textId="16228D48" w:rsidR="000B00F3" w:rsidRPr="000B00F3" w:rsidRDefault="000B00F3" w:rsidP="000B00F3">
      <w:pPr>
        <w:pStyle w:val="EndNoteBibliography"/>
        <w:spacing w:after="0"/>
      </w:pPr>
      <w:r w:rsidRPr="000B00F3">
        <w:t>2.</w:t>
      </w:r>
      <w:r w:rsidRPr="000B00F3">
        <w:tab/>
        <w:t xml:space="preserve">Platts-Mills, J. A.; Babji, S.; Bodhidatta, L.; Gratz, J.; Haque, R.; Havt, A.; McCormick, B. J.; McGrath, M.; Olortegui, M. P.; Samie, A.; Shakoor, S.; Mondal, D.; Lima, I. F.; Hariraju, D.; Rayamajhi, B. B.; Qureshi, S.; Kabir, F.; Yori, P. P.; Mufamadi, B.; Amour, C.; Carreon, J. D.; Richard, S. A.; Lang, D.; Bessong, P.; Mduma, E.; Ahmed, T.; Lima, A. A.; Mason, C. J.; Zaidi, A. K.; Bhutta, Z. A.; Kosek, M.; Guerrant, R. L.; Gottlieb, M.; Miller, M.; Kang, G.; Houpt, E. R., Pathogen-specific burdens of community diarrhoea in developing countries: a multisite birth cohort study (MAL-ED). </w:t>
      </w:r>
      <w:r w:rsidRPr="000B00F3">
        <w:rPr>
          <w:i/>
        </w:rPr>
        <w:t xml:space="preserve">Lancet. Global </w:t>
      </w:r>
      <w:r w:rsidR="00EC1D44">
        <w:rPr>
          <w:i/>
        </w:rPr>
        <w:t>H</w:t>
      </w:r>
      <w:r w:rsidRPr="000B00F3">
        <w:rPr>
          <w:i/>
        </w:rPr>
        <w:t xml:space="preserve">ealth </w:t>
      </w:r>
      <w:r w:rsidRPr="000B00F3">
        <w:rPr>
          <w:b/>
        </w:rPr>
        <w:t>2015,</w:t>
      </w:r>
      <w:r w:rsidRPr="000B00F3">
        <w:t xml:space="preserve"> e564-</w:t>
      </w:r>
      <w:r w:rsidR="00D23B3D">
        <w:t>5</w:t>
      </w:r>
      <w:r w:rsidRPr="000B00F3">
        <w:t>75. DOI: 10.1016/s2214-109x(15)00151-5.</w:t>
      </w:r>
    </w:p>
    <w:p w14:paraId="7C8DC044" w14:textId="45488E5B" w:rsidR="000B00F3" w:rsidRPr="000B00F3" w:rsidRDefault="000B00F3" w:rsidP="000B00F3">
      <w:pPr>
        <w:pStyle w:val="EndNoteBibliography"/>
        <w:spacing w:after="0"/>
      </w:pPr>
      <w:r w:rsidRPr="000B00F3">
        <w:t>3.</w:t>
      </w:r>
      <w:r w:rsidRPr="000B00F3">
        <w:tab/>
        <w:t xml:space="preserve">O'Connor R, M.; Shaffie, R.; Kang, G.; Ward, H. D., Cryptosporidiosis in patients with HIV/AIDS. </w:t>
      </w:r>
      <w:r w:rsidRPr="000B00F3">
        <w:rPr>
          <w:i/>
        </w:rPr>
        <w:t xml:space="preserve">AIDS  </w:t>
      </w:r>
      <w:r w:rsidRPr="000B00F3">
        <w:rPr>
          <w:b/>
        </w:rPr>
        <w:t>2011,</w:t>
      </w:r>
      <w:r w:rsidRPr="000B00F3">
        <w:t xml:space="preserve"> 549-</w:t>
      </w:r>
      <w:r w:rsidR="0010324B">
        <w:t>5</w:t>
      </w:r>
      <w:r w:rsidRPr="000B00F3">
        <w:t>60. DOI: 10.1097/QAD.0b013e3283437e88.</w:t>
      </w:r>
    </w:p>
    <w:p w14:paraId="308D51AC" w14:textId="062057D4" w:rsidR="000B00F3" w:rsidRPr="000B00F3" w:rsidRDefault="000B00F3" w:rsidP="000B00F3">
      <w:pPr>
        <w:pStyle w:val="EndNoteBibliography"/>
        <w:spacing w:after="0"/>
      </w:pPr>
      <w:r w:rsidRPr="000B00F3">
        <w:t>4.</w:t>
      </w:r>
      <w:r w:rsidRPr="000B00F3">
        <w:tab/>
        <w:t xml:space="preserve">Rossignol, J. F.; Ayoub, A.; Ayers, M. S., Treatment of diarrhea caused by Cryptosporidium parvum: a prospective randomized, double-blind, placebo-controlled study of Nitazoxanide. </w:t>
      </w:r>
      <w:r w:rsidR="00D23B3D">
        <w:rPr>
          <w:i/>
        </w:rPr>
        <w:t>J. Infect. Dis.</w:t>
      </w:r>
      <w:r w:rsidRPr="000B00F3">
        <w:rPr>
          <w:i/>
        </w:rPr>
        <w:t xml:space="preserve"> </w:t>
      </w:r>
      <w:r w:rsidRPr="000B00F3">
        <w:rPr>
          <w:b/>
        </w:rPr>
        <w:t>2001,</w:t>
      </w:r>
      <w:r w:rsidRPr="000B00F3">
        <w:t xml:space="preserve"> 103-</w:t>
      </w:r>
      <w:r w:rsidR="00D23B3D">
        <w:t>10</w:t>
      </w:r>
      <w:r w:rsidRPr="000B00F3">
        <w:t>6. DOI: 10.1086/321008.</w:t>
      </w:r>
    </w:p>
    <w:p w14:paraId="4BDBA0B1" w14:textId="55BF16CB" w:rsidR="000B00F3" w:rsidRPr="000B00F3" w:rsidRDefault="000B00F3" w:rsidP="000B00F3">
      <w:pPr>
        <w:pStyle w:val="EndNoteBibliography"/>
        <w:spacing w:after="0"/>
      </w:pPr>
      <w:r w:rsidRPr="000B00F3">
        <w:t>5.</w:t>
      </w:r>
      <w:r w:rsidRPr="000B00F3">
        <w:tab/>
        <w:t xml:space="preserve">Mac Kenzie, W. R.; Hoxie, N. J.; Proctor, M. E.; Gradus, M. S.; Blair, K. A.; Peterson, D. E.; Kazmierczak, J. J.; Addiss, D. G.; Fox, K. R.; Rose, J. B.; </w:t>
      </w:r>
      <w:r w:rsidR="00EF1177">
        <w:t>Davis, J. P.</w:t>
      </w:r>
      <w:r w:rsidRPr="000B00F3">
        <w:t xml:space="preserve">, A massive outbreak in Milwaukee of cryptosporidium infection transmitted through the public water supply. </w:t>
      </w:r>
      <w:r w:rsidR="00D23B3D">
        <w:rPr>
          <w:i/>
        </w:rPr>
        <w:t>N. Engl. J. Med.</w:t>
      </w:r>
      <w:r w:rsidRPr="000B00F3">
        <w:rPr>
          <w:i/>
        </w:rPr>
        <w:t xml:space="preserve"> </w:t>
      </w:r>
      <w:r w:rsidRPr="000B00F3">
        <w:rPr>
          <w:b/>
        </w:rPr>
        <w:t>1994,</w:t>
      </w:r>
      <w:r w:rsidRPr="000B00F3">
        <w:t xml:space="preserve"> 161-</w:t>
      </w:r>
      <w:r w:rsidR="00D23B3D">
        <w:t>16</w:t>
      </w:r>
      <w:r w:rsidRPr="000B00F3">
        <w:t>7. DOI: 10.1056/NEJM199407213310304.</w:t>
      </w:r>
    </w:p>
    <w:p w14:paraId="7A228E83" w14:textId="05EB56F8" w:rsidR="000B00F3" w:rsidRPr="000B00F3" w:rsidRDefault="000B00F3" w:rsidP="000B00F3">
      <w:pPr>
        <w:pStyle w:val="EndNoteBibliography"/>
        <w:spacing w:after="0"/>
      </w:pPr>
      <w:r w:rsidRPr="000B00F3">
        <w:t>6.</w:t>
      </w:r>
      <w:r w:rsidRPr="000B00F3">
        <w:tab/>
        <w:t xml:space="preserve">Hulverson, M. A.; Vinayak, S.; Choi, R.; Schaefer, D. A.; Castellanos-Gonzalez, A.; Vidadala, R. S. R.; Brooks, C. F.; Herbert, G. T.; Betzer, D. P.; Whitman, G. R.; Sparks, H. N.; Arnold, S. L. M.; Rivas, K. L.; Barrett, L. K.; White, A. C., Jr.; Maly, D. J.; Riggs, M. W.; Striepen, B.; Van Voorhis, W. C.; Ojo, K. K., Bumped-Kinase Inhibitors for Cryptosporidiosis Therapy. </w:t>
      </w:r>
      <w:r w:rsidR="00D23B3D">
        <w:rPr>
          <w:i/>
        </w:rPr>
        <w:t>J. Infect. Dis.</w:t>
      </w:r>
      <w:r w:rsidRPr="000B00F3">
        <w:rPr>
          <w:i/>
        </w:rPr>
        <w:t xml:space="preserve"> </w:t>
      </w:r>
      <w:r w:rsidRPr="000B00F3">
        <w:rPr>
          <w:b/>
        </w:rPr>
        <w:t>2017,</w:t>
      </w:r>
      <w:r w:rsidRPr="000B00F3">
        <w:t xml:space="preserve"> 1275-1284. DOI: 10.1093/infdis/jix120.</w:t>
      </w:r>
    </w:p>
    <w:p w14:paraId="4160A121" w14:textId="10D31D89" w:rsidR="000B00F3" w:rsidRPr="000B00F3" w:rsidRDefault="000B00F3" w:rsidP="000B00F3">
      <w:pPr>
        <w:pStyle w:val="EndNoteBibliography"/>
        <w:spacing w:after="0"/>
      </w:pPr>
      <w:r w:rsidRPr="000B00F3">
        <w:t>7.</w:t>
      </w:r>
      <w:r w:rsidRPr="000B00F3">
        <w:tab/>
        <w:t xml:space="preserve">Love, M. S.; Beasley, F. C.; Jumani, R. S.; Wright, T. M.; Chatterjee, A. K.; Huston, C. D.; Schultz, P. G.; McNamara, C. W., A high-throughput phenotypic screen identifies clofazimine as a potential treatment for cryptosporidiosis. </w:t>
      </w:r>
      <w:r w:rsidRPr="000B00F3">
        <w:rPr>
          <w:i/>
        </w:rPr>
        <w:t xml:space="preserve">PLoS </w:t>
      </w:r>
      <w:r w:rsidR="00CE40C7">
        <w:rPr>
          <w:i/>
        </w:rPr>
        <w:t>N</w:t>
      </w:r>
      <w:r w:rsidRPr="000B00F3">
        <w:rPr>
          <w:i/>
        </w:rPr>
        <w:t xml:space="preserve">eglected </w:t>
      </w:r>
      <w:r w:rsidR="00CE40C7">
        <w:rPr>
          <w:i/>
        </w:rPr>
        <w:t>Trop.</w:t>
      </w:r>
      <w:r w:rsidRPr="000B00F3">
        <w:rPr>
          <w:i/>
        </w:rPr>
        <w:t xml:space="preserve"> </w:t>
      </w:r>
      <w:r w:rsidR="00CE40C7">
        <w:rPr>
          <w:i/>
        </w:rPr>
        <w:t>Dis.</w:t>
      </w:r>
      <w:r w:rsidRPr="000B00F3">
        <w:rPr>
          <w:i/>
        </w:rPr>
        <w:t xml:space="preserve"> </w:t>
      </w:r>
      <w:r w:rsidRPr="000B00F3">
        <w:rPr>
          <w:b/>
        </w:rPr>
        <w:t>2017,</w:t>
      </w:r>
      <w:r w:rsidRPr="000B00F3">
        <w:t xml:space="preserve"> e0005373. DOI: 10.1371/journal.pntd.0005373.</w:t>
      </w:r>
    </w:p>
    <w:p w14:paraId="59CCA417" w14:textId="1AFB6C37" w:rsidR="000B00F3" w:rsidRPr="000B00F3" w:rsidRDefault="000B00F3" w:rsidP="000B00F3">
      <w:pPr>
        <w:pStyle w:val="EndNoteBibliography"/>
        <w:spacing w:after="0"/>
      </w:pPr>
      <w:r w:rsidRPr="000B00F3">
        <w:t>8.</w:t>
      </w:r>
      <w:r w:rsidRPr="000B00F3">
        <w:tab/>
        <w:t xml:space="preserve">Manjunatha, U. H.; Vinayak, S.; Zambriski, J. A.; Chao, A. T.; Sy, T.; Noble, C. G.; Bonamy, G. M. C.; Kondreddi, R. R.; Zou, B.; Gedeck, P.; Brooks, C. F.; Herbert, G. T.; Sateriale, A.; Tandel, J.; Noh, S.; Lakshminarayana, S. B.; Lim, S. H.; Goodman, L. B.; Bodenreider, C.; Feng, G.; Zhang, L.; Blasco, F.; Wagner, J.; Leong, F. J.; Striepen, B.; Diagana, T. T., A Cryptosporidium PI(4)K inhibitor is a drug candidate for cryptosporidiosis. </w:t>
      </w:r>
      <w:r w:rsidRPr="000B00F3">
        <w:rPr>
          <w:i/>
        </w:rPr>
        <w:t xml:space="preserve">Nature </w:t>
      </w:r>
      <w:r w:rsidRPr="000B00F3">
        <w:rPr>
          <w:b/>
        </w:rPr>
        <w:t>2017,</w:t>
      </w:r>
      <w:r w:rsidRPr="000B00F3">
        <w:t xml:space="preserve"> 376-380. DOI: 10.1038/nature22337.</w:t>
      </w:r>
    </w:p>
    <w:p w14:paraId="2276E22C" w14:textId="71E8590D" w:rsidR="000B00F3" w:rsidRPr="000B00F3" w:rsidRDefault="000B00F3" w:rsidP="000B00F3">
      <w:pPr>
        <w:pStyle w:val="EndNoteBibliography"/>
        <w:spacing w:after="0"/>
      </w:pPr>
      <w:r w:rsidRPr="000B00F3">
        <w:lastRenderedPageBreak/>
        <w:t>9.</w:t>
      </w:r>
      <w:r w:rsidRPr="000B00F3">
        <w:tab/>
        <w:t xml:space="preserve">Vinayak, S.; Pawlowic, M. C.; Sateriale, A.; Brooks, C. F.; Studstill, C. J.; Bar-Peled, Y.; Cipriano, M. J.; Striepen, B., Genetic modification of the diarrhoeal pathogen Cryptosporidium parvum. </w:t>
      </w:r>
      <w:r w:rsidRPr="000B00F3">
        <w:rPr>
          <w:i/>
        </w:rPr>
        <w:t xml:space="preserve">Nature </w:t>
      </w:r>
      <w:r w:rsidRPr="000B00F3">
        <w:rPr>
          <w:b/>
        </w:rPr>
        <w:t>2015,</w:t>
      </w:r>
      <w:r w:rsidRPr="000B00F3">
        <w:t xml:space="preserve"> 477-</w:t>
      </w:r>
      <w:r w:rsidR="0010324B">
        <w:t>4</w:t>
      </w:r>
      <w:r w:rsidRPr="000B00F3">
        <w:t>80. DOI: 10.1038/nature14651.</w:t>
      </w:r>
    </w:p>
    <w:p w14:paraId="328823AE" w14:textId="5FD68071" w:rsidR="000B00F3" w:rsidRPr="000B00F3" w:rsidRDefault="000B00F3" w:rsidP="000B00F3">
      <w:pPr>
        <w:pStyle w:val="EndNoteBibliography"/>
        <w:spacing w:after="0"/>
      </w:pPr>
      <w:r w:rsidRPr="000B00F3">
        <w:t>10.</w:t>
      </w:r>
      <w:r w:rsidRPr="000B00F3">
        <w:tab/>
        <w:t xml:space="preserve">Buckner, F. S.; Bahia, M. T.; Suryadevara, P. K.; White, K. L.; Shackleford, D. M.; Chennamaneni, N. K.; Hulverson, M. A.; Laydbak, J. U.; Chatelain, E.; Scandale, I.; Verlinde, C. L.; Charman, S. A.; Lepesheva, G. I.; Gelb, M. H., Pharmacological characterization, structural studies, and in vivo activities of anti-Chagas disease lead compounds derived from tipifarnib. </w:t>
      </w:r>
      <w:r w:rsidRPr="000B00F3">
        <w:rPr>
          <w:i/>
        </w:rPr>
        <w:t>Antimicro</w:t>
      </w:r>
      <w:r w:rsidR="00CC3B7D">
        <w:rPr>
          <w:i/>
        </w:rPr>
        <w:t>b.</w:t>
      </w:r>
      <w:r w:rsidRPr="000B00F3">
        <w:rPr>
          <w:i/>
        </w:rPr>
        <w:t xml:space="preserve"> </w:t>
      </w:r>
      <w:r w:rsidR="00CC3B7D">
        <w:rPr>
          <w:i/>
        </w:rPr>
        <w:t>A</w:t>
      </w:r>
      <w:r w:rsidRPr="000B00F3">
        <w:rPr>
          <w:i/>
        </w:rPr>
        <w:t xml:space="preserve">gents </w:t>
      </w:r>
      <w:r w:rsidR="00CC3B7D">
        <w:rPr>
          <w:i/>
        </w:rPr>
        <w:t>C</w:t>
      </w:r>
      <w:r w:rsidRPr="000B00F3">
        <w:rPr>
          <w:i/>
        </w:rPr>
        <w:t>hemother</w:t>
      </w:r>
      <w:r w:rsidR="00CC3B7D">
        <w:rPr>
          <w:i/>
        </w:rPr>
        <w:t>.</w:t>
      </w:r>
      <w:r w:rsidRPr="000B00F3">
        <w:rPr>
          <w:i/>
        </w:rPr>
        <w:t xml:space="preserve"> </w:t>
      </w:r>
      <w:r w:rsidRPr="000B00F3">
        <w:rPr>
          <w:b/>
        </w:rPr>
        <w:t>2012,</w:t>
      </w:r>
      <w:r w:rsidRPr="000B00F3">
        <w:t xml:space="preserve"> 4914-</w:t>
      </w:r>
      <w:r w:rsidR="0010324B">
        <w:t>49</w:t>
      </w:r>
      <w:r w:rsidRPr="000B00F3">
        <w:t>21. DOI: 10.1128/aac.06244-11.</w:t>
      </w:r>
    </w:p>
    <w:p w14:paraId="0A3E025B" w14:textId="4348D9EE" w:rsidR="000B00F3" w:rsidRPr="000B00F3" w:rsidRDefault="000B00F3" w:rsidP="000B00F3">
      <w:pPr>
        <w:pStyle w:val="EndNoteBibliography"/>
        <w:spacing w:after="0"/>
      </w:pPr>
      <w:r w:rsidRPr="000B00F3">
        <w:t>11.</w:t>
      </w:r>
      <w:r w:rsidRPr="000B00F3">
        <w:tab/>
        <w:t xml:space="preserve">Buckner, F. S., Sterol 14-demethylase inhibitors for Trypanosoma cruzi infections. </w:t>
      </w:r>
      <w:r w:rsidRPr="000B00F3">
        <w:rPr>
          <w:i/>
        </w:rPr>
        <w:t>Adv</w:t>
      </w:r>
      <w:r w:rsidR="00CC3B7D">
        <w:rPr>
          <w:i/>
        </w:rPr>
        <w:t>.</w:t>
      </w:r>
      <w:r w:rsidRPr="000B00F3">
        <w:rPr>
          <w:i/>
        </w:rPr>
        <w:t xml:space="preserve"> </w:t>
      </w:r>
      <w:r w:rsidR="00CC3B7D">
        <w:rPr>
          <w:i/>
        </w:rPr>
        <w:t>Exp.</w:t>
      </w:r>
      <w:r w:rsidR="00CC3B7D" w:rsidRPr="000B00F3">
        <w:rPr>
          <w:i/>
        </w:rPr>
        <w:t xml:space="preserve"> </w:t>
      </w:r>
      <w:r w:rsidR="00CC3B7D">
        <w:rPr>
          <w:i/>
        </w:rPr>
        <w:t>Med.</w:t>
      </w:r>
      <w:r w:rsidRPr="000B00F3">
        <w:rPr>
          <w:i/>
        </w:rPr>
        <w:t xml:space="preserve"> </w:t>
      </w:r>
      <w:r w:rsidR="00CC3B7D">
        <w:rPr>
          <w:i/>
        </w:rPr>
        <w:t>Biol.</w:t>
      </w:r>
      <w:r w:rsidR="00CC3B7D" w:rsidRPr="000B00F3">
        <w:rPr>
          <w:i/>
        </w:rPr>
        <w:t xml:space="preserve"> </w:t>
      </w:r>
      <w:r w:rsidRPr="000B00F3">
        <w:rPr>
          <w:b/>
        </w:rPr>
        <w:t>2008,</w:t>
      </w:r>
      <w:r w:rsidRPr="000B00F3">
        <w:t xml:space="preserve"> 61-80. DOI: 10.1007/978-0-387-77570-8_6.</w:t>
      </w:r>
    </w:p>
    <w:p w14:paraId="61F7B0E6" w14:textId="3369E8A1" w:rsidR="000B00F3" w:rsidRPr="000B00F3" w:rsidRDefault="000B00F3" w:rsidP="000B00F3">
      <w:pPr>
        <w:pStyle w:val="EndNoteBibliography"/>
        <w:spacing w:after="0"/>
      </w:pPr>
      <w:r w:rsidRPr="000B00F3">
        <w:t>12.</w:t>
      </w:r>
      <w:r w:rsidRPr="000B00F3">
        <w:tab/>
        <w:t xml:space="preserve">Debnath, A.; Ndao, M.; Reed, S. L., Reprofiled drug targets ancient protozoans: drug discovery for parasitic diarrheal diseases. </w:t>
      </w:r>
      <w:r w:rsidRPr="000B00F3">
        <w:rPr>
          <w:i/>
        </w:rPr>
        <w:t xml:space="preserve">Gut microbes </w:t>
      </w:r>
      <w:r w:rsidRPr="000B00F3">
        <w:rPr>
          <w:b/>
        </w:rPr>
        <w:t>2013,</w:t>
      </w:r>
      <w:r w:rsidRPr="000B00F3">
        <w:t xml:space="preserve"> 66-71. DOI: 10.4161/gmic.22596.</w:t>
      </w:r>
    </w:p>
    <w:p w14:paraId="445DCA2B" w14:textId="230C5A71" w:rsidR="000B00F3" w:rsidRPr="000B00F3" w:rsidRDefault="000B00F3" w:rsidP="000B00F3">
      <w:pPr>
        <w:pStyle w:val="EndNoteBibliography"/>
        <w:spacing w:after="0"/>
      </w:pPr>
      <w:r w:rsidRPr="000B00F3">
        <w:t>13.</w:t>
      </w:r>
      <w:r w:rsidRPr="000B00F3">
        <w:tab/>
        <w:t xml:space="preserve">Hennessey, K. M.; Rogiers, I. C.; Shih, H. W.; Hulverson, M. A.; Choi, R.; McCloskey, M. C.; Whitman, G. R.; Barrett, L. K.; Merritt, E. A.; Paredez, A. R.; Ojo, K. K., Screening of the Pathogen Box for inhibitors with dual efficacy against Giardia lamblia and Cryptosporidium parvum. </w:t>
      </w:r>
      <w:r w:rsidR="00CC3B7D" w:rsidRPr="000B00F3">
        <w:rPr>
          <w:i/>
        </w:rPr>
        <w:t xml:space="preserve">PLoS </w:t>
      </w:r>
      <w:r w:rsidR="00CC3B7D">
        <w:rPr>
          <w:i/>
        </w:rPr>
        <w:t>N</w:t>
      </w:r>
      <w:r w:rsidR="00CC3B7D" w:rsidRPr="000B00F3">
        <w:rPr>
          <w:i/>
        </w:rPr>
        <w:t xml:space="preserve">eglected </w:t>
      </w:r>
      <w:r w:rsidR="00CC3B7D">
        <w:rPr>
          <w:i/>
        </w:rPr>
        <w:t>Trop.</w:t>
      </w:r>
      <w:r w:rsidR="00CC3B7D" w:rsidRPr="000B00F3">
        <w:rPr>
          <w:i/>
        </w:rPr>
        <w:t xml:space="preserve"> </w:t>
      </w:r>
      <w:r w:rsidR="00CC3B7D">
        <w:rPr>
          <w:i/>
        </w:rPr>
        <w:t>Dis.</w:t>
      </w:r>
      <w:r w:rsidRPr="000B00F3">
        <w:rPr>
          <w:i/>
        </w:rPr>
        <w:t xml:space="preserve"> </w:t>
      </w:r>
      <w:r w:rsidRPr="000B00F3">
        <w:rPr>
          <w:b/>
        </w:rPr>
        <w:t>2018,</w:t>
      </w:r>
      <w:r w:rsidRPr="000B00F3">
        <w:t xml:space="preserve"> e0006673. DOI: 10.1371/journal.pntd.0006673.</w:t>
      </w:r>
    </w:p>
    <w:p w14:paraId="6A11CE94" w14:textId="0F2BA32D" w:rsidR="000B00F3" w:rsidRPr="000B00F3" w:rsidRDefault="000B00F3" w:rsidP="000B00F3">
      <w:pPr>
        <w:pStyle w:val="EndNoteBibliography"/>
        <w:spacing w:after="0"/>
      </w:pPr>
      <w:r w:rsidRPr="000B00F3">
        <w:t>14.</w:t>
      </w:r>
      <w:r w:rsidRPr="000B00F3">
        <w:tab/>
        <w:t xml:space="preserve">Ahmed, K.; Koval, A.; Xu, J.; Bodmer, A.; Katanaev, V. L., Towards the first targeted therapy for triple-negative breast cancer: Repositioning of clofazimine as a chemotherapy-compatible selective Wnt pathway inhibitor. </w:t>
      </w:r>
      <w:r w:rsidRPr="000B00F3">
        <w:rPr>
          <w:i/>
        </w:rPr>
        <w:t xml:space="preserve">Cancer </w:t>
      </w:r>
      <w:r w:rsidR="00CC3B7D">
        <w:rPr>
          <w:i/>
        </w:rPr>
        <w:t>Lett.</w:t>
      </w:r>
      <w:r w:rsidR="00CC3B7D" w:rsidRPr="000B00F3">
        <w:rPr>
          <w:i/>
        </w:rPr>
        <w:t xml:space="preserve"> </w:t>
      </w:r>
      <w:r w:rsidRPr="000B00F3">
        <w:rPr>
          <w:b/>
        </w:rPr>
        <w:t>2019,</w:t>
      </w:r>
      <w:r w:rsidRPr="000B00F3">
        <w:t xml:space="preserve"> 45-55. DOI: 10.1016/j.canlet.2019.02.018.</w:t>
      </w:r>
    </w:p>
    <w:p w14:paraId="16A691BF" w14:textId="07A9AEF1" w:rsidR="000B00F3" w:rsidRPr="000B00F3" w:rsidRDefault="000B00F3" w:rsidP="000B00F3">
      <w:pPr>
        <w:pStyle w:val="EndNoteBibliography"/>
        <w:spacing w:after="0"/>
      </w:pPr>
      <w:r w:rsidRPr="000B00F3">
        <w:t>15.</w:t>
      </w:r>
      <w:r w:rsidRPr="000B00F3">
        <w:tab/>
        <w:t xml:space="preserve">Das, S.; Garg, T.; Chopra, S.; Dasgupta, A., Repurposing disulfiram to target infections caused by non-tuberculous mycobacteria. </w:t>
      </w:r>
      <w:r w:rsidR="00CC3B7D">
        <w:rPr>
          <w:i/>
        </w:rPr>
        <w:t>J. Antimicrob. Chemother.</w:t>
      </w:r>
      <w:r w:rsidRPr="000B00F3">
        <w:rPr>
          <w:i/>
        </w:rPr>
        <w:t xml:space="preserve"> </w:t>
      </w:r>
      <w:r w:rsidRPr="000B00F3">
        <w:rPr>
          <w:b/>
        </w:rPr>
        <w:t>2019,</w:t>
      </w:r>
      <w:r w:rsidRPr="000B00F3">
        <w:t xml:space="preserve"> 1317-1322. DOI: 10.1093/jac/dkz018.</w:t>
      </w:r>
    </w:p>
    <w:p w14:paraId="10398488" w14:textId="39B1EA52" w:rsidR="000B00F3" w:rsidRPr="000B00F3" w:rsidRDefault="000B00F3" w:rsidP="000B00F3">
      <w:pPr>
        <w:pStyle w:val="EndNoteBibliography"/>
        <w:spacing w:after="0"/>
      </w:pPr>
      <w:r w:rsidRPr="000B00F3">
        <w:t>16.</w:t>
      </w:r>
      <w:r w:rsidRPr="000B00F3">
        <w:tab/>
        <w:t xml:space="preserve">Edwards, A., What Are the Odds of Finding a COVID-19 Drug from a Lab Repurposing Screen? </w:t>
      </w:r>
      <w:r w:rsidR="00CC3B7D">
        <w:rPr>
          <w:i/>
        </w:rPr>
        <w:t>J. Chem. Inf. Model.</w:t>
      </w:r>
      <w:r w:rsidRPr="000B00F3">
        <w:rPr>
          <w:i/>
        </w:rPr>
        <w:t xml:space="preserve"> </w:t>
      </w:r>
      <w:r w:rsidRPr="000B00F3">
        <w:rPr>
          <w:b/>
        </w:rPr>
        <w:t>2020,</w:t>
      </w:r>
      <w:r w:rsidRPr="000B00F3">
        <w:t xml:space="preserve"> 5727-5729. DOI: 10.1021/acs.jcim.0c00861.</w:t>
      </w:r>
    </w:p>
    <w:p w14:paraId="3329F404" w14:textId="68C489A9" w:rsidR="000B00F3" w:rsidRPr="000B00F3" w:rsidRDefault="000B00F3" w:rsidP="000B00F3">
      <w:pPr>
        <w:pStyle w:val="EndNoteBibliography"/>
        <w:spacing w:after="0"/>
      </w:pPr>
      <w:r w:rsidRPr="000B00F3">
        <w:t>17.</w:t>
      </w:r>
      <w:r w:rsidRPr="000B00F3">
        <w:tab/>
        <w:t xml:space="preserve">Molina, I.; Gómez i Prat, J.; Salvador, F.; Treviño, B.; Sulleiro, E.; Serre, N.; Pou, D.; Roure, S.; Cabezos, J.; Valerio, L.; Blanco-Grau, A.; Sánchez-Montalvá, A.; Vidal, X.; Pahissa, A., Randomized trial of posaconazole and benznidazole for chronic Chagas' disease. </w:t>
      </w:r>
      <w:r w:rsidR="00CC3B7D">
        <w:rPr>
          <w:i/>
        </w:rPr>
        <w:t>N. Engl. J. Med.</w:t>
      </w:r>
      <w:r w:rsidRPr="000B00F3">
        <w:rPr>
          <w:i/>
        </w:rPr>
        <w:t xml:space="preserve"> </w:t>
      </w:r>
      <w:r w:rsidRPr="000B00F3">
        <w:rPr>
          <w:b/>
        </w:rPr>
        <w:t>2014,</w:t>
      </w:r>
      <w:r w:rsidRPr="000B00F3">
        <w:t xml:space="preserve"> 1899-</w:t>
      </w:r>
      <w:r w:rsidR="0010324B">
        <w:t>1</w:t>
      </w:r>
      <w:r w:rsidRPr="000B00F3">
        <w:t>908. DOI: 10.1056/NEJMoa1313122.</w:t>
      </w:r>
    </w:p>
    <w:p w14:paraId="5B843E93" w14:textId="56E1F9BA" w:rsidR="000B00F3" w:rsidRPr="000B00F3" w:rsidRDefault="000B00F3" w:rsidP="000B00F3">
      <w:pPr>
        <w:pStyle w:val="EndNoteBibliography"/>
        <w:spacing w:after="0"/>
      </w:pPr>
      <w:r w:rsidRPr="000B00F3">
        <w:t>18.</w:t>
      </w:r>
      <w:r w:rsidRPr="000B00F3">
        <w:tab/>
        <w:t xml:space="preserve">Iroh Tam, P. Y.; Arnold, S. L. M.; Barrett, L. K.; Chen, C. R.; Conrad, T. M.; Douglas, E.; Gordon, M. A.; Hebert, D.; Henrion, M.; Hermann, D.; Hollingsworth, B.; Houpt, E.; Jere, K. C.; Lindblad, R.; Love, M. S.; Makhaza, L.; McNamara, C. W.; Nedi, W.; Nyirenda, J.; Operario, D. J.; Phulusa, J.; Quinnan, G. V.; Sawyer, L. A.; Thole, H.; Toto, N.; Winter, A.; Van Voorhis, W. C., Clofazimine for treatment of cryptosporidiosis in HIV-infected adults (CRYPTOFAZ): an experimental medicine, randomized, double-blind, placebo-controlled phase 2a trial. </w:t>
      </w:r>
      <w:r w:rsidR="00CC3B7D">
        <w:rPr>
          <w:i/>
        </w:rPr>
        <w:t xml:space="preserve">Clin. Infect. Dis. </w:t>
      </w:r>
      <w:r w:rsidRPr="000B00F3">
        <w:rPr>
          <w:i/>
        </w:rPr>
        <w:t xml:space="preserve">: an official publication of the Infectious Diseases Society of America </w:t>
      </w:r>
      <w:r w:rsidRPr="000B00F3">
        <w:rPr>
          <w:b/>
        </w:rPr>
        <w:t>2020</w:t>
      </w:r>
      <w:r w:rsidRPr="000B00F3">
        <w:t>. DOI: 10.1093/cid/ciaa421.</w:t>
      </w:r>
    </w:p>
    <w:p w14:paraId="76C732D7" w14:textId="4F192B0C" w:rsidR="000B00F3" w:rsidRPr="000B00F3" w:rsidRDefault="000B00F3" w:rsidP="000B00F3">
      <w:pPr>
        <w:pStyle w:val="EndNoteBibliography"/>
        <w:spacing w:after="0"/>
      </w:pPr>
      <w:r w:rsidRPr="000B00F3">
        <w:t>19.</w:t>
      </w:r>
      <w:r w:rsidRPr="000B00F3">
        <w:tab/>
        <w:t xml:space="preserve">Van Voorhis, W. C.; Doggett, J. S.; Parsons, M.; Hulverson, M. A.; Choi, R.; Arnold, S. L. M.; Riggs, M. W.; Hemphill, A.; Howe, D. K.; Mealey, R. H.; Lau, A. O. T.; Merritt, E. A.; Maly, D. J.; Fan, E.; Ojo, K. K., Extended-spectrum antiprotozoal bumped kinase inhibitors: A review. </w:t>
      </w:r>
      <w:r w:rsidR="00CC3B7D">
        <w:rPr>
          <w:i/>
        </w:rPr>
        <w:t>Exp. Parasitol.</w:t>
      </w:r>
      <w:r w:rsidRPr="000B00F3">
        <w:rPr>
          <w:i/>
        </w:rPr>
        <w:t xml:space="preserve"> </w:t>
      </w:r>
      <w:r w:rsidRPr="000B00F3">
        <w:rPr>
          <w:b/>
        </w:rPr>
        <w:t>2017,</w:t>
      </w:r>
      <w:r w:rsidRPr="000B00F3">
        <w:t xml:space="preserve"> 71-83. DOI: 10.1016/j.exppara.2017.01.001.</w:t>
      </w:r>
    </w:p>
    <w:p w14:paraId="5AA8182D" w14:textId="79FB7F8C" w:rsidR="000B00F3" w:rsidRPr="000B00F3" w:rsidRDefault="000B00F3" w:rsidP="000B00F3">
      <w:pPr>
        <w:pStyle w:val="EndNoteBibliography"/>
        <w:spacing w:after="0"/>
      </w:pPr>
      <w:r w:rsidRPr="000B00F3">
        <w:t>20.</w:t>
      </w:r>
      <w:r w:rsidRPr="000B00F3">
        <w:tab/>
        <w:t xml:space="preserve">Arnold, S. L. M.; Choi, R.; Hulverson, M. A.; Schaefer, D. A.; Vinayak, S.; Vidadala, R. S. R.; McCloskey, M. C.; Whitman, G. R.; Huang, W.; Barrett, L. K.; Ojo, K. K.; Fan, E.; Maly, D. J.; Riggs, M. W.; Striepen, B.; Van Voorhis, W. C., Necessity of Bumped Kinase Inhibitor Gastrointestinal Exposure in Treating Cryptosporidium Infection. </w:t>
      </w:r>
      <w:r w:rsidR="00CC3B7D">
        <w:rPr>
          <w:i/>
        </w:rPr>
        <w:t>J. Infect. Dis.</w:t>
      </w:r>
      <w:r w:rsidRPr="000B00F3">
        <w:rPr>
          <w:i/>
        </w:rPr>
        <w:t xml:space="preserve"> </w:t>
      </w:r>
      <w:r w:rsidRPr="000B00F3">
        <w:rPr>
          <w:b/>
        </w:rPr>
        <w:t>2017,</w:t>
      </w:r>
      <w:r w:rsidRPr="000B00F3">
        <w:t xml:space="preserve"> 55-63. DOI: 10.1093/infdis/jix247.</w:t>
      </w:r>
    </w:p>
    <w:p w14:paraId="6E33A279" w14:textId="7FED5E0E" w:rsidR="000B00F3" w:rsidRPr="000B00F3" w:rsidRDefault="000B00F3" w:rsidP="000B00F3">
      <w:pPr>
        <w:pStyle w:val="EndNoteBibliography"/>
        <w:spacing w:after="0"/>
      </w:pPr>
      <w:r w:rsidRPr="000B00F3">
        <w:t>21.</w:t>
      </w:r>
      <w:r w:rsidRPr="000B00F3">
        <w:tab/>
        <w:t xml:space="preserve">Hulverson, M. A.; Choi, R.; Arnold, S. L. M.; Schaefer, D. A.; Hemphill, A.; McCloskey, M. C.; Betzer, D. P.; Muller, J.; Vidadala, R. S. R.; Whitman, G. R.; Rivas, K. L.; Barrett, L. K.; Hackman, R. C.; Love, M. S.; McNamara, C. W.; Shaughnessy, T. K.; Kondratiuk, A.; Kurnick, M.; Banfor, P. N.; Lynch, J. J.; Freiberg, G. M.; Kempf, D. J.; Maly, D. J.; Riggs, M. W.; Ojo, K. K.; Van Voorhis, W. C., Advances in bumped kinase inhibitors for human and animal therapy for cryptosporidiosis. </w:t>
      </w:r>
      <w:r w:rsidR="00CC3B7D">
        <w:rPr>
          <w:i/>
        </w:rPr>
        <w:t>Int. J. Parasitol.</w:t>
      </w:r>
      <w:r w:rsidRPr="000B00F3">
        <w:rPr>
          <w:i/>
        </w:rPr>
        <w:t xml:space="preserve"> </w:t>
      </w:r>
      <w:r w:rsidRPr="000B00F3">
        <w:rPr>
          <w:b/>
        </w:rPr>
        <w:t>2017,</w:t>
      </w:r>
      <w:r w:rsidRPr="000B00F3">
        <w:t xml:space="preserve"> 753-763. DOI: 10.1016/j.ijpara.2017.08.006.</w:t>
      </w:r>
    </w:p>
    <w:p w14:paraId="59655BF1" w14:textId="18B9B4E0" w:rsidR="000B00F3" w:rsidRPr="000B00F3" w:rsidRDefault="000B00F3" w:rsidP="000B00F3">
      <w:pPr>
        <w:pStyle w:val="EndNoteBibliography"/>
        <w:spacing w:after="0"/>
      </w:pPr>
      <w:r w:rsidRPr="000B00F3">
        <w:lastRenderedPageBreak/>
        <w:t>22.</w:t>
      </w:r>
      <w:r w:rsidRPr="000B00F3">
        <w:tab/>
        <w:t xml:space="preserve">McConville, M.; Fernández, J.; Angulo-Barturen, Í.; Bahamontes-Rosa, N.; Ballell-Pages, L.; Castañeda, P.; de Cózar, C.; Crespo, B.; Guijarro, L.; Jiménez-Díaz, M. B.; Martínez-Martínez, M. S.; de Mercado, J.; Santos-Villarejo, Á.; Sanz, L. M.; Frigerio, M.; Washbourn, G.; Ward, S. A.; Nixon, G. L.; Biagini, G. A.; Berry, N. G.; Blackman, M. J.; Calderón, F.; O'Neill, P. M., Carbamoyl Triazoles, Known Serine Protease Inhibitors, Are a Potent New Class of Antimalarials. </w:t>
      </w:r>
      <w:r w:rsidR="0036643B">
        <w:rPr>
          <w:i/>
        </w:rPr>
        <w:t>J. Med. Chem.</w:t>
      </w:r>
      <w:r w:rsidRPr="000B00F3">
        <w:rPr>
          <w:i/>
        </w:rPr>
        <w:t xml:space="preserve"> </w:t>
      </w:r>
      <w:r w:rsidRPr="000B00F3">
        <w:rPr>
          <w:b/>
        </w:rPr>
        <w:t>2015,</w:t>
      </w:r>
      <w:r w:rsidRPr="000B00F3">
        <w:t xml:space="preserve"> 6448-</w:t>
      </w:r>
      <w:r w:rsidR="0010324B">
        <w:t>64</w:t>
      </w:r>
      <w:r w:rsidRPr="000B00F3">
        <w:t>55. DOI: 10.1021/acs.jmedchem.5b00434.</w:t>
      </w:r>
    </w:p>
    <w:p w14:paraId="2CA450A0" w14:textId="2C1F29D5" w:rsidR="000B00F3" w:rsidRPr="000B00F3" w:rsidRDefault="000B00F3" w:rsidP="000B00F3">
      <w:pPr>
        <w:pStyle w:val="EndNoteBibliography"/>
        <w:spacing w:after="0"/>
      </w:pPr>
      <w:r w:rsidRPr="000B00F3">
        <w:t>23.</w:t>
      </w:r>
      <w:r w:rsidRPr="000B00F3">
        <w:tab/>
        <w:t xml:space="preserve">Hansen, L.; Deacon, C. F.; Orskov, C.; Holst, J. J., Glucagon-like peptide-1-(7-36)amide is transformed to glucagon-like peptide-1-(9-36)amide by dipeptidyl peptidase IV in the capillaries supplying the L cells of the porcine intestine. </w:t>
      </w:r>
      <w:r w:rsidRPr="000B00F3">
        <w:rPr>
          <w:i/>
        </w:rPr>
        <w:t xml:space="preserve">Endocrinology </w:t>
      </w:r>
      <w:r w:rsidRPr="000B00F3">
        <w:rPr>
          <w:b/>
        </w:rPr>
        <w:t>1999,</w:t>
      </w:r>
      <w:r w:rsidRPr="000B00F3">
        <w:t xml:space="preserve"> 5356-</w:t>
      </w:r>
      <w:r w:rsidR="0010324B">
        <w:t>53</w:t>
      </w:r>
      <w:r w:rsidRPr="000B00F3">
        <w:t>63. DOI: 10.1210/endo.140.11.7143.</w:t>
      </w:r>
    </w:p>
    <w:p w14:paraId="74FCABDF" w14:textId="74A6A9B8" w:rsidR="000B00F3" w:rsidRPr="000B00F3" w:rsidRDefault="000B00F3" w:rsidP="000B00F3">
      <w:pPr>
        <w:pStyle w:val="EndNoteBibliography"/>
        <w:spacing w:after="0"/>
      </w:pPr>
      <w:r w:rsidRPr="000B00F3">
        <w:t>24.</w:t>
      </w:r>
      <w:r w:rsidRPr="000B00F3">
        <w:tab/>
        <w:t xml:space="preserve">Huang, W.; Hulverson, M. A.; Choi, R.; Arnold, S. L. M.; Zhang, Z.; McCloskey, M. C.; Whitman, G. R.; Hackman, R. C.; Rivas, K. L.; Barrett, L. K.; Ojo, K. K.; Van Voorhis, W. C.; Fan, E., Development of 5-Aminopyrazole-4-carboxamide-based Bumped-Kinase Inhibitors for Cryptosporidiosis Therapy. </w:t>
      </w:r>
      <w:r w:rsidR="00CC3B7D">
        <w:rPr>
          <w:i/>
        </w:rPr>
        <w:t>J. Med. Chem.</w:t>
      </w:r>
      <w:r w:rsidRPr="000B00F3">
        <w:rPr>
          <w:i/>
        </w:rPr>
        <w:t xml:space="preserve"> </w:t>
      </w:r>
      <w:r w:rsidRPr="000B00F3">
        <w:rPr>
          <w:b/>
        </w:rPr>
        <w:t>2019,</w:t>
      </w:r>
      <w:r w:rsidRPr="000B00F3">
        <w:t xml:space="preserve"> 3135-3146. DOI: 10.1021/acs.jmedchem.9b00069.</w:t>
      </w:r>
    </w:p>
    <w:p w14:paraId="0886914E" w14:textId="6F3287D9" w:rsidR="000B00F3" w:rsidRPr="000B00F3" w:rsidRDefault="000B00F3" w:rsidP="000B00F3">
      <w:pPr>
        <w:pStyle w:val="EndNoteBibliography"/>
        <w:spacing w:after="0"/>
      </w:pPr>
      <w:r w:rsidRPr="000B00F3">
        <w:t>25.</w:t>
      </w:r>
      <w:r w:rsidRPr="000B00F3">
        <w:tab/>
        <w:t xml:space="preserve">Penzo, M.; de Las Heras-Dueña, L.; Mata-Cantero, L.; Diaz-Hernandez, B.; Vazquez-Muñiz, M. J.; Ghidelli-Disse, S.; Drewes, G.; Fernandez-Alvaro, E.; Baker, D. A., High-throughput screening of the Plasmodium falciparum cGMP-dependent protein kinase identified a thiazole scaffold which kills erythrocytic and sexual stage parasites. </w:t>
      </w:r>
      <w:r w:rsidR="00CC3B7D">
        <w:rPr>
          <w:i/>
        </w:rPr>
        <w:t>Sci. Rep.</w:t>
      </w:r>
      <w:r w:rsidRPr="000B00F3">
        <w:rPr>
          <w:i/>
        </w:rPr>
        <w:t xml:space="preserve"> </w:t>
      </w:r>
      <w:r w:rsidRPr="000B00F3">
        <w:rPr>
          <w:b/>
        </w:rPr>
        <w:t>2019,</w:t>
      </w:r>
      <w:r w:rsidRPr="000B00F3">
        <w:t xml:space="preserve"> 7005. DOI: 10.1038/s41598-019-42801-x.</w:t>
      </w:r>
    </w:p>
    <w:p w14:paraId="6AA64A55" w14:textId="38858839" w:rsidR="000B00F3" w:rsidRPr="000B00F3" w:rsidRDefault="000B00F3" w:rsidP="000B00F3">
      <w:pPr>
        <w:pStyle w:val="EndNoteBibliography"/>
        <w:spacing w:after="0"/>
      </w:pPr>
      <w:r w:rsidRPr="000B00F3">
        <w:t>26.</w:t>
      </w:r>
      <w:r w:rsidRPr="000B00F3">
        <w:tab/>
        <w:t xml:space="preserve">Larson, E. T.; Ojo, K. K.; Murphy, R. C.; Johnson, S. M.; Zhang, Z.; Kim, J. E.; Leibly, D. J.; Fox, A. M.; Reid, M. C.; Dale, E. J.; Perera, B. G.; Kim, J.; Hewitt, S. N.; Hol, W. G.; Verlinde, C. L.; Fan, E.; Van Voorhis, W. C.; Maly, D. J.; Merritt, E. A., Multiple determinants for selective inhibition of apicomplexan calcium-dependent protein kinase CDPK1. </w:t>
      </w:r>
      <w:r w:rsidR="00CC3B7D">
        <w:rPr>
          <w:i/>
        </w:rPr>
        <w:t>J. Med. Chem.</w:t>
      </w:r>
      <w:r w:rsidRPr="000B00F3">
        <w:rPr>
          <w:i/>
        </w:rPr>
        <w:t xml:space="preserve"> </w:t>
      </w:r>
      <w:r w:rsidRPr="000B00F3">
        <w:rPr>
          <w:b/>
        </w:rPr>
        <w:t>2012,</w:t>
      </w:r>
      <w:r w:rsidRPr="000B00F3">
        <w:t xml:space="preserve"> 2803-</w:t>
      </w:r>
      <w:r w:rsidR="0010324B">
        <w:t>28</w:t>
      </w:r>
      <w:r w:rsidRPr="000B00F3">
        <w:t>10. DOI: 10.1021/jm201725v.</w:t>
      </w:r>
    </w:p>
    <w:p w14:paraId="2DE78308" w14:textId="3C91A914" w:rsidR="000B00F3" w:rsidRPr="000B00F3" w:rsidRDefault="000B00F3" w:rsidP="000B00F3">
      <w:pPr>
        <w:pStyle w:val="EndNoteBibliography"/>
        <w:spacing w:after="0"/>
      </w:pPr>
      <w:r w:rsidRPr="000B00F3">
        <w:t>27.</w:t>
      </w:r>
      <w:r w:rsidRPr="000B00F3">
        <w:tab/>
        <w:t xml:space="preserve">Murphy, R. C.; Ojo, K. K.; Larson, E. T.; Castellanos-Gonzalez, A.; Perera, B. G.; Keyloun, K. R.; Kim, J. E.; Bhandari, J. G.; Muller, N. R.; Verlinde, C. L.; White, A. C., Jr.; Merritt, E. A.; Van Voorhis, W. C.; Maly, D. J., Discovery of Potent and Selective Inhibitors of Calcium-Dependent Protein Kinase 1 (CDPK1) from C. parvum and T. gondii. </w:t>
      </w:r>
      <w:r w:rsidRPr="000B00F3">
        <w:rPr>
          <w:i/>
        </w:rPr>
        <w:t xml:space="preserve">ACS </w:t>
      </w:r>
      <w:r w:rsidR="00E8232D">
        <w:rPr>
          <w:i/>
        </w:rPr>
        <w:t>Med. Chem. Lett.</w:t>
      </w:r>
      <w:r w:rsidRPr="000B00F3">
        <w:rPr>
          <w:i/>
        </w:rPr>
        <w:t xml:space="preserve"> </w:t>
      </w:r>
      <w:r w:rsidRPr="000B00F3">
        <w:rPr>
          <w:b/>
        </w:rPr>
        <w:t>2010,</w:t>
      </w:r>
      <w:r w:rsidRPr="000B00F3">
        <w:t xml:space="preserve"> 331-335. DOI: 10.1021/ml100096t.</w:t>
      </w:r>
    </w:p>
    <w:p w14:paraId="6FBEE168" w14:textId="2C297ABD" w:rsidR="000B00F3" w:rsidRPr="000B00F3" w:rsidRDefault="000B00F3" w:rsidP="000B00F3">
      <w:pPr>
        <w:pStyle w:val="EndNoteBibliography"/>
        <w:spacing w:after="0"/>
      </w:pPr>
      <w:r w:rsidRPr="000B00F3">
        <w:t>28.</w:t>
      </w:r>
      <w:r w:rsidRPr="000B00F3">
        <w:tab/>
        <w:t xml:space="preserve">Ojo, K. K.; Larson, E. T.; Keyloun, K. R.; Castaneda, L. J.; Derocher, A. E.; Inampudi, K. K.; Kim, J. E.; Arakaki, T. L.; Murphy, R. C.; Zhang, L.; Napuli, A. J.; Maly, D. J.; Verlinde, C. L.; Buckner, F. S.; Parsons, M.; Hol, W. G.; Merritt, E. A.; Van Voorhis, W. C., Toxoplasma gondii calcium-dependent protein kinase 1 is a target for selective kinase inhibitors. </w:t>
      </w:r>
      <w:r w:rsidR="00BC2A7B">
        <w:rPr>
          <w:i/>
        </w:rPr>
        <w:t>Nat. Struct. Mol. Biol.</w:t>
      </w:r>
      <w:r w:rsidRPr="000B00F3">
        <w:rPr>
          <w:i/>
        </w:rPr>
        <w:t xml:space="preserve"> </w:t>
      </w:r>
      <w:r w:rsidRPr="000B00F3">
        <w:rPr>
          <w:b/>
        </w:rPr>
        <w:t>2010,</w:t>
      </w:r>
      <w:r w:rsidRPr="000B00F3">
        <w:t xml:space="preserve"> 602-</w:t>
      </w:r>
      <w:r w:rsidR="0010324B">
        <w:t>60</w:t>
      </w:r>
      <w:r w:rsidRPr="000B00F3">
        <w:t>7. DOI: 10.1038/nsmb.1818.</w:t>
      </w:r>
    </w:p>
    <w:p w14:paraId="35549759" w14:textId="5C244958" w:rsidR="000B00F3" w:rsidRPr="000B00F3" w:rsidRDefault="000B00F3" w:rsidP="000B00F3">
      <w:pPr>
        <w:pStyle w:val="EndNoteBibliography"/>
        <w:spacing w:after="0"/>
      </w:pPr>
      <w:r w:rsidRPr="000B00F3">
        <w:t>29.</w:t>
      </w:r>
      <w:r w:rsidRPr="000B00F3">
        <w:tab/>
        <w:t xml:space="preserve">Hansen, H. H.; Hansen, G.; Paulsen, S.; Vrang, N.; Mark, M.; Jelsing, J.; Klein, T., The DPP-IV inhibitor linagliptin and GLP-1 induce synergistic effects on body weight loss and appetite suppression in the diet-induced obese rat. </w:t>
      </w:r>
      <w:r w:rsidR="00BC2A7B">
        <w:rPr>
          <w:i/>
        </w:rPr>
        <w:t xml:space="preserve">Eur. J. Pharmacol. </w:t>
      </w:r>
      <w:r w:rsidRPr="000B00F3">
        <w:rPr>
          <w:i/>
        </w:rPr>
        <w:t xml:space="preserve"> </w:t>
      </w:r>
      <w:r w:rsidRPr="000B00F3">
        <w:rPr>
          <w:b/>
        </w:rPr>
        <w:t>2014,</w:t>
      </w:r>
      <w:r w:rsidRPr="000B00F3">
        <w:t xml:space="preserve"> 254-</w:t>
      </w:r>
      <w:r w:rsidR="0010324B">
        <w:t>2</w:t>
      </w:r>
      <w:r w:rsidRPr="000B00F3">
        <w:t>63. DOI: 10.1016/j.ejphar.2014.08.010.</w:t>
      </w:r>
    </w:p>
    <w:p w14:paraId="210805A3" w14:textId="771EA163" w:rsidR="000B00F3" w:rsidRPr="000B00F3" w:rsidRDefault="000B00F3" w:rsidP="000B00F3">
      <w:pPr>
        <w:pStyle w:val="EndNoteBibliography"/>
        <w:spacing w:after="0"/>
      </w:pPr>
      <w:r w:rsidRPr="000B00F3">
        <w:t>30.</w:t>
      </w:r>
      <w:r w:rsidRPr="000B00F3">
        <w:tab/>
        <w:t xml:space="preserve">Arnold, S. L. M.; Choi, R.; Hulverson, M. A.; Whitman, G. R.; McCloskey, M. C.; Dorr, C. S.; Vidadala, R. S. R.; Khatod, M.; Morada, M.; Barrett, L. K.; Maly, D. J.; Yarlett, N.; Van Voorhis, W. C., P-glycoprotein mediated efflux reduces the in vivo efficacy of a therapeutic targeting the gastrointestinal parasite Cryptosporidium. </w:t>
      </w:r>
      <w:r w:rsidR="00BC2A7B">
        <w:rPr>
          <w:i/>
        </w:rPr>
        <w:t>J. Infect. Dis.</w:t>
      </w:r>
      <w:r w:rsidRPr="000B00F3">
        <w:rPr>
          <w:i/>
        </w:rPr>
        <w:t xml:space="preserve"> </w:t>
      </w:r>
      <w:r w:rsidRPr="000B00F3">
        <w:rPr>
          <w:b/>
        </w:rPr>
        <w:t>2019</w:t>
      </w:r>
      <w:r w:rsidRPr="000B00F3">
        <w:t xml:space="preserve">. </w:t>
      </w:r>
      <w:r w:rsidR="00295C3F" w:rsidRPr="00485543">
        <w:t>1188-1198.</w:t>
      </w:r>
      <w:r w:rsidR="00295C3F">
        <w:t xml:space="preserve"> </w:t>
      </w:r>
      <w:r w:rsidRPr="000B00F3">
        <w:t>DOI: 10.1093/infdis/jiz269.</w:t>
      </w:r>
    </w:p>
    <w:p w14:paraId="5E26106A" w14:textId="23E82FBF" w:rsidR="000B00F3" w:rsidRPr="000B00F3" w:rsidRDefault="000B00F3" w:rsidP="000B00F3">
      <w:pPr>
        <w:pStyle w:val="EndNoteBibliography"/>
        <w:spacing w:after="0"/>
      </w:pPr>
      <w:r w:rsidRPr="000B00F3">
        <w:t>31.</w:t>
      </w:r>
      <w:r w:rsidRPr="000B00F3">
        <w:tab/>
        <w:t xml:space="preserve">Bansal, A.; Molina-Cruz, A.; Brzostowski, J.; Liu, P.; Luo, Y.; Gunalan, K.; Li, Y.; Ribeiro, J. M. C.; Miller, L. H., PfCDPK1 is critical for malaria parasite gametogenesis and mosquito infection. </w:t>
      </w:r>
      <w:r w:rsidR="00BC2A7B">
        <w:rPr>
          <w:i/>
        </w:rPr>
        <w:t>Proc. Natl. Acad. Sci. U.S.A.</w:t>
      </w:r>
      <w:r w:rsidRPr="000B00F3">
        <w:rPr>
          <w:i/>
        </w:rPr>
        <w:t xml:space="preserve"> </w:t>
      </w:r>
      <w:r w:rsidRPr="000B00F3">
        <w:rPr>
          <w:b/>
        </w:rPr>
        <w:t>2018,</w:t>
      </w:r>
      <w:r w:rsidRPr="000B00F3">
        <w:t xml:space="preserve"> 774-779. DOI: 10.1073/pnas.1715443115.</w:t>
      </w:r>
    </w:p>
    <w:p w14:paraId="312EEB9B" w14:textId="4D2809BC" w:rsidR="000B00F3" w:rsidRPr="000B00F3" w:rsidRDefault="000B00F3" w:rsidP="000B00F3">
      <w:pPr>
        <w:pStyle w:val="EndNoteBibliography"/>
        <w:spacing w:after="0"/>
      </w:pPr>
      <w:r w:rsidRPr="000B00F3">
        <w:t>32.</w:t>
      </w:r>
      <w:r w:rsidRPr="000B00F3">
        <w:tab/>
        <w:t xml:space="preserve">Bansal, A.; Ojo, K. K.; Mu, J.; Maly, D. J.; Van Voorhis, W. C.; Miller, L. H., Reduced Activity of Mutant Calcium-Dependent Protein Kinase 1 Is Compensated in Plasmodium falciparum through the Action of Protein Kinase G. </w:t>
      </w:r>
      <w:r w:rsidRPr="000B00F3">
        <w:rPr>
          <w:i/>
        </w:rPr>
        <w:t xml:space="preserve">mBio </w:t>
      </w:r>
      <w:r w:rsidRPr="000B00F3">
        <w:rPr>
          <w:b/>
        </w:rPr>
        <w:t>2016,</w:t>
      </w:r>
      <w:r w:rsidRPr="000B00F3">
        <w:t xml:space="preserve"> DOI: 10.1128/mBio.02011-16.</w:t>
      </w:r>
    </w:p>
    <w:p w14:paraId="6BF8B485" w14:textId="30469DB0" w:rsidR="000B00F3" w:rsidRPr="000B00F3" w:rsidRDefault="000B00F3" w:rsidP="000B00F3">
      <w:pPr>
        <w:pStyle w:val="EndNoteBibliography"/>
        <w:spacing w:after="0"/>
      </w:pPr>
      <w:r w:rsidRPr="000B00F3">
        <w:t>33.</w:t>
      </w:r>
      <w:r w:rsidRPr="000B00F3">
        <w:tab/>
        <w:t xml:space="preserve">Tatipaka, H. B.; Gillespie, J. R.; Chatterjee, A. K.; Norcross, N. R.; Hulverson, M. A.; Ranade, R. M.; Nagendar, P.; Creason, S. A.; McQueen, J.; Duster, N. A.; Nagle, A.; Supek, F.; Molteni, V.; Wenzler, T.; Brun, R.; Glynne, R.; Buckner, F. S.; Gelb, M. H., Substituted 2-phenylimidazopyridines: a new class of drug leads for human African trypanosomiasis. </w:t>
      </w:r>
      <w:r w:rsidR="00BC2A7B">
        <w:rPr>
          <w:i/>
        </w:rPr>
        <w:t>J. Med. Chem.</w:t>
      </w:r>
      <w:r w:rsidRPr="000B00F3">
        <w:rPr>
          <w:i/>
        </w:rPr>
        <w:t xml:space="preserve"> </w:t>
      </w:r>
      <w:r w:rsidRPr="000B00F3">
        <w:rPr>
          <w:b/>
        </w:rPr>
        <w:t>2014,</w:t>
      </w:r>
      <w:r w:rsidRPr="000B00F3">
        <w:t xml:space="preserve"> 828-</w:t>
      </w:r>
      <w:r w:rsidR="0010324B">
        <w:t>8</w:t>
      </w:r>
      <w:r w:rsidRPr="000B00F3">
        <w:t>35. DOI: 10.1021/jm401178t.</w:t>
      </w:r>
    </w:p>
    <w:p w14:paraId="0ECB191A" w14:textId="2F3929B4" w:rsidR="000B00F3" w:rsidRPr="000B00F3" w:rsidRDefault="000B00F3" w:rsidP="000B00F3">
      <w:pPr>
        <w:pStyle w:val="EndNoteBibliography"/>
        <w:spacing w:after="0"/>
      </w:pPr>
      <w:r w:rsidRPr="000B00F3">
        <w:lastRenderedPageBreak/>
        <w:t>34.</w:t>
      </w:r>
      <w:r w:rsidRPr="000B00F3">
        <w:tab/>
        <w:t xml:space="preserve">Crouch, S. P.; Kozlowski, R.; Slater, K. J.; Fletcher, J., The use of ATP bioluminescence as a measure of cell proliferation and cytotoxicity. </w:t>
      </w:r>
      <w:r w:rsidR="00BC2A7B">
        <w:rPr>
          <w:i/>
        </w:rPr>
        <w:t>J. Immunol. Methods</w:t>
      </w:r>
      <w:r w:rsidRPr="000B00F3">
        <w:rPr>
          <w:i/>
        </w:rPr>
        <w:t xml:space="preserve"> </w:t>
      </w:r>
      <w:r w:rsidRPr="000B00F3">
        <w:rPr>
          <w:b/>
        </w:rPr>
        <w:t>1993,</w:t>
      </w:r>
      <w:r w:rsidRPr="000B00F3">
        <w:t xml:space="preserve"> 81-</w:t>
      </w:r>
      <w:r w:rsidR="0010324B">
        <w:t>8</w:t>
      </w:r>
      <w:r w:rsidRPr="000B00F3">
        <w:t>8. DOI: 10.1016/0022-1759(93)90011-u.</w:t>
      </w:r>
    </w:p>
    <w:p w14:paraId="3A7F46D6" w14:textId="507DB8FE" w:rsidR="000B00F3" w:rsidRPr="000B00F3" w:rsidRDefault="000B00F3" w:rsidP="000B00F3">
      <w:pPr>
        <w:pStyle w:val="EndNoteBibliography"/>
        <w:spacing w:after="0"/>
      </w:pPr>
      <w:r w:rsidRPr="000B00F3">
        <w:t>35.</w:t>
      </w:r>
      <w:r w:rsidRPr="000B00F3">
        <w:tab/>
        <w:t xml:space="preserve">Danker, T.; Moller, C., Early identification of hERG liability in drug discovery programs by automated patch clamp. </w:t>
      </w:r>
      <w:r w:rsidR="00BC2A7B">
        <w:rPr>
          <w:i/>
        </w:rPr>
        <w:t>Front. Pharmacol.</w:t>
      </w:r>
      <w:r w:rsidRPr="000B00F3">
        <w:rPr>
          <w:i/>
        </w:rPr>
        <w:t xml:space="preserve"> </w:t>
      </w:r>
      <w:r w:rsidRPr="000B00F3">
        <w:rPr>
          <w:b/>
        </w:rPr>
        <w:t>2014,</w:t>
      </w:r>
      <w:r w:rsidRPr="000B00F3">
        <w:t xml:space="preserve"> 203. DOI: 10.3389/fphar.2014.00203.</w:t>
      </w:r>
    </w:p>
    <w:p w14:paraId="4126BB01" w14:textId="77777777" w:rsidR="000B00F3" w:rsidRPr="000B00F3" w:rsidRDefault="000B00F3" w:rsidP="000B00F3">
      <w:pPr>
        <w:pStyle w:val="EndNoteBibliography"/>
        <w:spacing w:after="0"/>
      </w:pPr>
      <w:r w:rsidRPr="000B00F3">
        <w:t>36.</w:t>
      </w:r>
      <w:r w:rsidRPr="000B00F3">
        <w:tab/>
        <w:t xml:space="preserve">Priest, B. T.; Bell, I. M.; Garcia, M. L., Role of hERG potassium channel assays in drug development. </w:t>
      </w:r>
      <w:r w:rsidRPr="000B00F3">
        <w:rPr>
          <w:i/>
        </w:rPr>
        <w:t xml:space="preserve">Channels (Austin, Tex.) </w:t>
      </w:r>
      <w:r w:rsidRPr="000B00F3">
        <w:rPr>
          <w:b/>
        </w:rPr>
        <w:t>2008,</w:t>
      </w:r>
      <w:r w:rsidRPr="000B00F3">
        <w:t xml:space="preserve"> </w:t>
      </w:r>
      <w:r w:rsidRPr="000B00F3">
        <w:rPr>
          <w:i/>
        </w:rPr>
        <w:t>2</w:t>
      </w:r>
      <w:r w:rsidRPr="000B00F3">
        <w:t xml:space="preserve"> (2), 87-93. DOI: 10.4161/chan.2.2.6004.</w:t>
      </w:r>
    </w:p>
    <w:p w14:paraId="58B3E976" w14:textId="1D60FBAD" w:rsidR="000B00F3" w:rsidRPr="000B00F3" w:rsidRDefault="000B00F3" w:rsidP="000B00F3">
      <w:pPr>
        <w:pStyle w:val="EndNoteBibliography"/>
        <w:spacing w:after="0"/>
      </w:pPr>
      <w:r w:rsidRPr="000B00F3">
        <w:t>37.</w:t>
      </w:r>
      <w:r w:rsidRPr="000B00F3">
        <w:tab/>
        <w:t xml:space="preserve">Murata-Hori, M.; Tatsuka, M.; Wang, Y. L., Probing the dynamics and functions of aurora B kinase in living cells during mitosis and cytokinesis. </w:t>
      </w:r>
      <w:r w:rsidR="00BC2A7B">
        <w:rPr>
          <w:i/>
        </w:rPr>
        <w:t>Mol. Biol. Cell</w:t>
      </w:r>
      <w:r w:rsidRPr="000B00F3">
        <w:rPr>
          <w:i/>
        </w:rPr>
        <w:t xml:space="preserve"> </w:t>
      </w:r>
      <w:r w:rsidRPr="000B00F3">
        <w:rPr>
          <w:b/>
        </w:rPr>
        <w:t>2002,</w:t>
      </w:r>
      <w:r w:rsidRPr="000B00F3">
        <w:t xml:space="preserve"> 1099-</w:t>
      </w:r>
      <w:r w:rsidR="0010324B">
        <w:t>1</w:t>
      </w:r>
      <w:r w:rsidRPr="000B00F3">
        <w:t>108. DOI: 10.1091/mbc.01-09-0467.</w:t>
      </w:r>
    </w:p>
    <w:p w14:paraId="19AE4FC7" w14:textId="3635347E" w:rsidR="000B00F3" w:rsidRPr="000B00F3" w:rsidRDefault="000B00F3" w:rsidP="000B00F3">
      <w:pPr>
        <w:pStyle w:val="EndNoteBibliography"/>
        <w:spacing w:after="0"/>
      </w:pPr>
      <w:r w:rsidRPr="000B00F3">
        <w:t>38.</w:t>
      </w:r>
      <w:r w:rsidRPr="000B00F3">
        <w:tab/>
        <w:t xml:space="preserve">Rossy, J.; Williamson, D. J.; Gaus, K., How does the kinase Lck phosphorylate the T cell receptor? Spatial organization as a regulatory mechanism. </w:t>
      </w:r>
      <w:r w:rsidR="00BC2A7B">
        <w:rPr>
          <w:i/>
        </w:rPr>
        <w:t>Front. Immunol.</w:t>
      </w:r>
      <w:r w:rsidRPr="000B00F3">
        <w:rPr>
          <w:i/>
        </w:rPr>
        <w:t xml:space="preserve"> </w:t>
      </w:r>
      <w:r w:rsidRPr="000B00F3">
        <w:rPr>
          <w:b/>
        </w:rPr>
        <w:t>2012,</w:t>
      </w:r>
      <w:r w:rsidRPr="000B00F3">
        <w:t xml:space="preserve"> 167. DOI: 10.3389/fimmu.2012.00167.</w:t>
      </w:r>
    </w:p>
    <w:p w14:paraId="066BE56D" w14:textId="4B1C6D5D" w:rsidR="000B00F3" w:rsidRPr="000B00F3" w:rsidRDefault="000B00F3" w:rsidP="000B00F3">
      <w:pPr>
        <w:pStyle w:val="EndNoteBibliography"/>
      </w:pPr>
      <w:r w:rsidRPr="000B00F3">
        <w:t>39.</w:t>
      </w:r>
      <w:r w:rsidRPr="000B00F3">
        <w:tab/>
        <w:t xml:space="preserve">Wymann, M. P.; Björklöf, K.; Calvez, R.; Finan, P.; Thomast, M.; Trifilieff, A.; Barbier, M.; Altruda, F.; Hirsch, E.; Laffargue, M., Phosphoinositide 3-kinase gamma: a key modulator in inflammation and allergy. </w:t>
      </w:r>
      <w:r w:rsidR="00BC2A7B">
        <w:rPr>
          <w:i/>
        </w:rPr>
        <w:t>Biochem. Soc. Trans.</w:t>
      </w:r>
      <w:r w:rsidRPr="000B00F3">
        <w:rPr>
          <w:i/>
        </w:rPr>
        <w:t xml:space="preserve"> </w:t>
      </w:r>
      <w:r w:rsidRPr="000B00F3">
        <w:rPr>
          <w:b/>
        </w:rPr>
        <w:t>2003,</w:t>
      </w:r>
      <w:r w:rsidRPr="000B00F3">
        <w:t xml:space="preserve"> 275-</w:t>
      </w:r>
      <w:r w:rsidR="0010324B">
        <w:t>2</w:t>
      </w:r>
      <w:r w:rsidRPr="000B00F3">
        <w:t>80. DOI: 10.1042/bst0310275.</w:t>
      </w:r>
    </w:p>
    <w:p w14:paraId="6689223C" w14:textId="17F0A80E" w:rsidR="006B616F" w:rsidRDefault="00BE00AB" w:rsidP="00D925A9">
      <w:pPr>
        <w:jc w:val="both"/>
      </w:pPr>
      <w:r>
        <w:fldChar w:fldCharType="end"/>
      </w:r>
    </w:p>
    <w:p w14:paraId="695555E4" w14:textId="09CD0B23" w:rsidR="0010324B" w:rsidRDefault="0010324B" w:rsidP="00D925A9">
      <w:pPr>
        <w:jc w:val="both"/>
        <w:rPr>
          <w:b/>
        </w:rPr>
      </w:pPr>
    </w:p>
    <w:p w14:paraId="1A30E222" w14:textId="605FF077" w:rsidR="0010324B" w:rsidRDefault="0010324B" w:rsidP="00D925A9">
      <w:pPr>
        <w:jc w:val="both"/>
        <w:rPr>
          <w:b/>
        </w:rPr>
      </w:pPr>
    </w:p>
    <w:p w14:paraId="5B98F552" w14:textId="7EE2E869" w:rsidR="007B70AF" w:rsidRDefault="007B70AF">
      <w:pPr>
        <w:rPr>
          <w:b/>
        </w:rPr>
      </w:pPr>
      <w:r>
        <w:rPr>
          <w:b/>
        </w:rPr>
        <w:br w:type="page"/>
      </w:r>
    </w:p>
    <w:p w14:paraId="32558313" w14:textId="77777777" w:rsidR="00B10A8E" w:rsidRPr="00E1543B" w:rsidRDefault="00B10A8E" w:rsidP="00B10A8E">
      <w:pPr>
        <w:autoSpaceDE w:val="0"/>
        <w:autoSpaceDN w:val="0"/>
        <w:adjustRightInd w:val="0"/>
        <w:spacing w:after="0" w:line="240" w:lineRule="auto"/>
        <w:rPr>
          <w:ins w:id="3" w:author="Wesley Van Voorhis" w:date="2021-10-28T13:26:00Z"/>
          <w:rFonts w:cstheme="minorHAnsi"/>
          <w:b/>
          <w:sz w:val="32"/>
          <w:szCs w:val="32"/>
        </w:rPr>
      </w:pPr>
      <w:ins w:id="4" w:author="Wesley Van Voorhis" w:date="2021-10-28T13:26:00Z">
        <w:r>
          <w:rPr>
            <w:rFonts w:cstheme="minorHAnsi"/>
            <w:b/>
            <w:sz w:val="32"/>
            <w:szCs w:val="32"/>
          </w:rPr>
          <w:lastRenderedPageBreak/>
          <w:t>Supporting Information</w:t>
        </w:r>
      </w:ins>
    </w:p>
    <w:p w14:paraId="15924B18" w14:textId="77777777" w:rsidR="00B10A8E" w:rsidRPr="00E1543B" w:rsidRDefault="00B10A8E" w:rsidP="00B10A8E">
      <w:pPr>
        <w:jc w:val="both"/>
        <w:rPr>
          <w:ins w:id="5" w:author="Wesley Van Voorhis" w:date="2021-10-28T13:26:00Z"/>
          <w:b/>
          <w:sz w:val="32"/>
          <w:szCs w:val="32"/>
        </w:rPr>
      </w:pPr>
      <w:ins w:id="6" w:author="Wesley Van Voorhis" w:date="2021-10-28T13:26:00Z">
        <w:r w:rsidRPr="00E1543B">
          <w:rPr>
            <w:b/>
            <w:sz w:val="32"/>
            <w:szCs w:val="32"/>
          </w:rPr>
          <w:t>Repurposing Infectious Disease Hits as Anti-</w:t>
        </w:r>
        <w:r w:rsidRPr="00E1543B">
          <w:rPr>
            <w:b/>
            <w:i/>
            <w:sz w:val="32"/>
            <w:szCs w:val="32"/>
          </w:rPr>
          <w:t>Cryptosporidium</w:t>
        </w:r>
        <w:r w:rsidRPr="00E1543B">
          <w:rPr>
            <w:b/>
            <w:sz w:val="32"/>
            <w:szCs w:val="32"/>
          </w:rPr>
          <w:t xml:space="preserve"> Leads</w:t>
        </w:r>
      </w:ins>
    </w:p>
    <w:p w14:paraId="28578D5F" w14:textId="77777777" w:rsidR="00B10A8E" w:rsidRPr="00E1543B" w:rsidRDefault="00B10A8E" w:rsidP="00B10A8E">
      <w:pPr>
        <w:jc w:val="both"/>
        <w:rPr>
          <w:ins w:id="7" w:author="Wesley Van Voorhis" w:date="2021-10-28T13:26:00Z"/>
          <w:sz w:val="24"/>
          <w:szCs w:val="24"/>
        </w:rPr>
      </w:pPr>
      <w:ins w:id="8" w:author="Wesley Van Voorhis" w:date="2021-10-28T13:26:00Z">
        <w:r w:rsidRPr="00E1543B">
          <w:rPr>
            <w:sz w:val="24"/>
            <w:szCs w:val="24"/>
          </w:rPr>
          <w:t>Matthew A. Hulverson</w:t>
        </w:r>
        <w:r w:rsidRPr="00E1543B">
          <w:rPr>
            <w:sz w:val="24"/>
            <w:szCs w:val="24"/>
            <w:vertAlign w:val="superscript"/>
          </w:rPr>
          <w:t>1</w:t>
        </w:r>
        <w:r w:rsidRPr="00E1543B">
          <w:rPr>
            <w:sz w:val="24"/>
            <w:szCs w:val="24"/>
          </w:rPr>
          <w:t>, Ryan Choi</w:t>
        </w:r>
        <w:r w:rsidRPr="00E1543B">
          <w:rPr>
            <w:sz w:val="24"/>
            <w:szCs w:val="24"/>
            <w:vertAlign w:val="superscript"/>
          </w:rPr>
          <w:t>1</w:t>
        </w:r>
        <w:r w:rsidRPr="00E1543B">
          <w:rPr>
            <w:sz w:val="24"/>
            <w:szCs w:val="24"/>
          </w:rPr>
          <w:t>, Molly C. McCloskey</w:t>
        </w:r>
        <w:r w:rsidRPr="00E1543B">
          <w:rPr>
            <w:sz w:val="24"/>
            <w:szCs w:val="24"/>
            <w:vertAlign w:val="superscript"/>
          </w:rPr>
          <w:t>1</w:t>
        </w:r>
        <w:r w:rsidRPr="00E1543B">
          <w:rPr>
            <w:sz w:val="24"/>
            <w:szCs w:val="24"/>
          </w:rPr>
          <w:t>, Grant R. Whitman</w:t>
        </w:r>
        <w:r w:rsidRPr="00E1543B">
          <w:rPr>
            <w:sz w:val="24"/>
            <w:szCs w:val="24"/>
            <w:vertAlign w:val="superscript"/>
          </w:rPr>
          <w:t>1</w:t>
        </w:r>
        <w:r w:rsidRPr="00E1543B">
          <w:rPr>
            <w:sz w:val="24"/>
            <w:szCs w:val="24"/>
          </w:rPr>
          <w:t>, Kayode K. Ojo</w:t>
        </w:r>
        <w:r w:rsidRPr="00E1543B">
          <w:rPr>
            <w:sz w:val="24"/>
            <w:szCs w:val="24"/>
            <w:vertAlign w:val="superscript"/>
          </w:rPr>
          <w:t>1</w:t>
        </w:r>
        <w:r w:rsidRPr="00E1543B">
          <w:rPr>
            <w:sz w:val="24"/>
            <w:szCs w:val="24"/>
          </w:rPr>
          <w:t xml:space="preserve">, </w:t>
        </w:r>
        <w:r w:rsidRPr="00E1543B">
          <w:rPr>
            <w:rFonts w:ascii="Calibri" w:hAnsi="Calibri" w:cs="Calibri"/>
            <w:sz w:val="24"/>
            <w:szCs w:val="24"/>
          </w:rPr>
          <w:t>Samantha A. Michaels</w:t>
        </w:r>
        <w:r w:rsidRPr="00E1543B">
          <w:rPr>
            <w:rFonts w:ascii="Calibri" w:hAnsi="Calibri" w:cs="Calibri"/>
            <w:sz w:val="24"/>
            <w:szCs w:val="24"/>
            <w:vertAlign w:val="superscript"/>
          </w:rPr>
          <w:t>1</w:t>
        </w:r>
        <w:r w:rsidRPr="00E1543B">
          <w:rPr>
            <w:rFonts w:ascii="Calibri" w:hAnsi="Calibri" w:cs="Calibri"/>
            <w:sz w:val="24"/>
            <w:szCs w:val="24"/>
          </w:rPr>
          <w:t>,</w:t>
        </w:r>
        <w:r w:rsidRPr="00E1543B">
          <w:rPr>
            <w:sz w:val="24"/>
            <w:szCs w:val="24"/>
          </w:rPr>
          <w:t xml:space="preserve"> </w:t>
        </w:r>
        <w:r w:rsidRPr="00E1543B">
          <w:rPr>
            <w:rFonts w:ascii="Calibri" w:hAnsi="Calibri" w:cs="Calibri"/>
            <w:sz w:val="24"/>
            <w:szCs w:val="24"/>
          </w:rPr>
          <w:t>Mastanbabu Somepalli</w:t>
        </w:r>
        <w:r w:rsidRPr="00E1543B">
          <w:rPr>
            <w:rFonts w:ascii="Calibri" w:hAnsi="Calibri" w:cs="Calibri"/>
            <w:sz w:val="24"/>
            <w:szCs w:val="24"/>
            <w:vertAlign w:val="superscript"/>
          </w:rPr>
          <w:t>2</w:t>
        </w:r>
        <w:r w:rsidRPr="00E1543B">
          <w:rPr>
            <w:rFonts w:ascii="Calibri" w:hAnsi="Calibri" w:cs="Calibri"/>
            <w:sz w:val="24"/>
            <w:szCs w:val="24"/>
          </w:rPr>
          <w:t xml:space="preserve">, </w:t>
        </w:r>
        <w:r w:rsidRPr="00E1543B">
          <w:rPr>
            <w:sz w:val="24"/>
            <w:szCs w:val="24"/>
          </w:rPr>
          <w:t>Melissa S. Love</w:t>
        </w:r>
        <w:r w:rsidRPr="00E1543B">
          <w:rPr>
            <w:sz w:val="24"/>
            <w:szCs w:val="24"/>
            <w:vertAlign w:val="superscript"/>
          </w:rPr>
          <w:t>3</w:t>
        </w:r>
        <w:r w:rsidRPr="00E1543B">
          <w:rPr>
            <w:sz w:val="24"/>
            <w:szCs w:val="24"/>
          </w:rPr>
          <w:t>, Case W. McNamara</w:t>
        </w:r>
        <w:r w:rsidRPr="00E1543B">
          <w:rPr>
            <w:sz w:val="24"/>
            <w:szCs w:val="24"/>
            <w:vertAlign w:val="superscript"/>
          </w:rPr>
          <w:t>3</w:t>
        </w:r>
        <w:r w:rsidRPr="00E1543B">
          <w:rPr>
            <w:sz w:val="24"/>
            <w:szCs w:val="24"/>
          </w:rPr>
          <w:t>, Lesley M. Rabago</w:t>
        </w:r>
        <w:r w:rsidRPr="00E1543B">
          <w:rPr>
            <w:sz w:val="24"/>
            <w:szCs w:val="24"/>
            <w:vertAlign w:val="superscript"/>
          </w:rPr>
          <w:t>1</w:t>
        </w:r>
        <w:r w:rsidRPr="00E1543B">
          <w:rPr>
            <w:sz w:val="24"/>
            <w:szCs w:val="24"/>
          </w:rPr>
          <w:t>, Lynn K. Barrett</w:t>
        </w:r>
        <w:r w:rsidRPr="00E1543B">
          <w:rPr>
            <w:sz w:val="24"/>
            <w:szCs w:val="24"/>
            <w:vertAlign w:val="superscript"/>
          </w:rPr>
          <w:t>1</w:t>
        </w:r>
        <w:r w:rsidRPr="00E1543B">
          <w:rPr>
            <w:sz w:val="24"/>
            <w:szCs w:val="24"/>
          </w:rPr>
          <w:t>, Christophe L. M. J. Verlinde</w:t>
        </w:r>
        <w:r w:rsidRPr="00E1543B">
          <w:rPr>
            <w:sz w:val="24"/>
            <w:szCs w:val="24"/>
            <w:vertAlign w:val="superscript"/>
          </w:rPr>
          <w:t>4</w:t>
        </w:r>
        <w:r w:rsidRPr="00E1543B">
          <w:rPr>
            <w:sz w:val="24"/>
            <w:szCs w:val="24"/>
          </w:rPr>
          <w:t>, Samuel L.M. Arnold</w:t>
        </w:r>
        <w:r w:rsidRPr="00E1543B">
          <w:rPr>
            <w:sz w:val="24"/>
            <w:szCs w:val="24"/>
            <w:vertAlign w:val="superscript"/>
          </w:rPr>
          <w:t>1</w:t>
        </w:r>
        <w:r w:rsidRPr="00E1543B">
          <w:rPr>
            <w:sz w:val="24"/>
            <w:szCs w:val="24"/>
          </w:rPr>
          <w:t>, Boris Striepen</w:t>
        </w:r>
        <w:r w:rsidRPr="00E1543B">
          <w:rPr>
            <w:sz w:val="24"/>
            <w:szCs w:val="24"/>
            <w:vertAlign w:val="superscript"/>
          </w:rPr>
          <w:t>2</w:t>
        </w:r>
        <w:r w:rsidRPr="00E1543B">
          <w:rPr>
            <w:sz w:val="24"/>
            <w:szCs w:val="24"/>
          </w:rPr>
          <w:t xml:space="preserve">, </w:t>
        </w:r>
        <w:r w:rsidRPr="00E1543B">
          <w:rPr>
            <w:rFonts w:ascii="Calibri" w:hAnsi="Calibri" w:cs="Calibri"/>
            <w:sz w:val="24"/>
            <w:szCs w:val="24"/>
          </w:rPr>
          <w:t>Dolores</w:t>
        </w:r>
        <w:r w:rsidRPr="00E1543B">
          <w:rPr>
            <w:sz w:val="24"/>
            <w:szCs w:val="24"/>
          </w:rPr>
          <w:t xml:space="preserve"> Jimenez-Alfaro</w:t>
        </w:r>
        <w:r w:rsidRPr="00E1543B">
          <w:rPr>
            <w:sz w:val="24"/>
            <w:szCs w:val="24"/>
            <w:vertAlign w:val="superscript"/>
          </w:rPr>
          <w:t>5</w:t>
        </w:r>
        <w:r w:rsidRPr="00E1543B">
          <w:rPr>
            <w:sz w:val="24"/>
            <w:szCs w:val="24"/>
          </w:rPr>
          <w:t>, Lluis Ballell</w:t>
        </w:r>
        <w:r w:rsidRPr="00E1543B">
          <w:rPr>
            <w:sz w:val="24"/>
            <w:szCs w:val="24"/>
            <w:vertAlign w:val="superscript"/>
          </w:rPr>
          <w:t>5</w:t>
        </w:r>
        <w:r w:rsidRPr="00E1543B">
          <w:rPr>
            <w:sz w:val="24"/>
            <w:szCs w:val="24"/>
          </w:rPr>
          <w:t>, Elena Fernández</w:t>
        </w:r>
        <w:r w:rsidRPr="00E1543B">
          <w:rPr>
            <w:sz w:val="24"/>
            <w:szCs w:val="24"/>
            <w:vertAlign w:val="superscript"/>
          </w:rPr>
          <w:t>5</w:t>
        </w:r>
        <w:r w:rsidRPr="00E1543B">
          <w:rPr>
            <w:sz w:val="24"/>
            <w:szCs w:val="24"/>
          </w:rPr>
          <w:t>, M. Nicole Greenwood</w:t>
        </w:r>
        <w:r w:rsidRPr="00E1543B">
          <w:rPr>
            <w:sz w:val="24"/>
            <w:szCs w:val="24"/>
            <w:vertAlign w:val="superscript"/>
          </w:rPr>
          <w:t>6</w:t>
        </w:r>
        <w:r w:rsidRPr="00E1543B">
          <w:rPr>
            <w:sz w:val="24"/>
            <w:szCs w:val="24"/>
          </w:rPr>
          <w:t>, Laura de las Heras</w:t>
        </w:r>
        <w:r w:rsidRPr="00E1543B">
          <w:rPr>
            <w:sz w:val="24"/>
            <w:szCs w:val="24"/>
            <w:vertAlign w:val="superscript"/>
          </w:rPr>
          <w:t>7</w:t>
        </w:r>
        <w:r w:rsidRPr="00E1543B">
          <w:rPr>
            <w:sz w:val="24"/>
            <w:szCs w:val="24"/>
          </w:rPr>
          <w:t>, Felix Calder</w:t>
        </w:r>
        <w:r w:rsidRPr="00E1543B">
          <w:rPr>
            <w:bCs/>
            <w:sz w:val="24"/>
            <w:szCs w:val="24"/>
          </w:rPr>
          <w:t>ón</w:t>
        </w:r>
        <w:r w:rsidRPr="00E1543B">
          <w:rPr>
            <w:bCs/>
            <w:sz w:val="24"/>
            <w:szCs w:val="24"/>
            <w:vertAlign w:val="superscript"/>
          </w:rPr>
          <w:t>5</w:t>
        </w:r>
        <w:r w:rsidRPr="00E1543B">
          <w:rPr>
            <w:bCs/>
            <w:sz w:val="24"/>
            <w:szCs w:val="24"/>
          </w:rPr>
          <w:t>, and Wesley C. Van Voorhis</w:t>
        </w:r>
        <w:r w:rsidRPr="00E1543B">
          <w:rPr>
            <w:bCs/>
            <w:sz w:val="24"/>
            <w:szCs w:val="24"/>
            <w:vertAlign w:val="superscript"/>
          </w:rPr>
          <w:t>1</w:t>
        </w:r>
        <w:r w:rsidRPr="00992306">
          <w:rPr>
            <w:rFonts w:cstheme="minorHAnsi"/>
            <w:bCs/>
            <w:sz w:val="24"/>
            <w:szCs w:val="24"/>
          </w:rPr>
          <w:t>*</w:t>
        </w:r>
        <w:r w:rsidRPr="00E1543B">
          <w:rPr>
            <w:bCs/>
            <w:sz w:val="24"/>
            <w:szCs w:val="24"/>
          </w:rPr>
          <w:t xml:space="preserve">. </w:t>
        </w:r>
        <w:r w:rsidRPr="00E1543B">
          <w:rPr>
            <w:sz w:val="24"/>
            <w:szCs w:val="24"/>
          </w:rPr>
          <w:t xml:space="preserve"> </w:t>
        </w:r>
      </w:ins>
    </w:p>
    <w:p w14:paraId="41D72B16" w14:textId="77777777" w:rsidR="00B10A8E" w:rsidRPr="00FC28BC" w:rsidRDefault="00B10A8E" w:rsidP="00B10A8E">
      <w:pPr>
        <w:autoSpaceDE w:val="0"/>
        <w:autoSpaceDN w:val="0"/>
        <w:adjustRightInd w:val="0"/>
        <w:spacing w:after="0" w:line="240" w:lineRule="auto"/>
        <w:jc w:val="both"/>
        <w:rPr>
          <w:ins w:id="9" w:author="Wesley Van Voorhis" w:date="2021-10-28T13:26:00Z"/>
          <w:rFonts w:cstheme="minorHAnsi"/>
        </w:rPr>
      </w:pPr>
      <w:ins w:id="10" w:author="Wesley Van Voorhis" w:date="2021-10-28T13:26:00Z">
        <w:r w:rsidRPr="00FC28BC">
          <w:rPr>
            <w:rFonts w:cstheme="minorHAnsi"/>
            <w:vertAlign w:val="superscript"/>
          </w:rPr>
          <w:t xml:space="preserve">1 </w:t>
        </w:r>
        <w:r w:rsidRPr="00FC28BC">
          <w:rPr>
            <w:rFonts w:cstheme="minorHAnsi"/>
          </w:rPr>
          <w:t>Department of Medicine, Division of Allergy and Infectious Disease, Center for Emerging and Reemerging Infectious Diseases, University of Washington, Seattle, WA,</w:t>
        </w:r>
        <w:r>
          <w:rPr>
            <w:rFonts w:cstheme="minorHAnsi"/>
          </w:rPr>
          <w:t xml:space="preserve"> 98109,</w:t>
        </w:r>
        <w:r w:rsidRPr="00FC28BC">
          <w:rPr>
            <w:rFonts w:cstheme="minorHAnsi"/>
          </w:rPr>
          <w:t xml:space="preserve"> USA;</w:t>
        </w:r>
      </w:ins>
    </w:p>
    <w:p w14:paraId="769CBFF5" w14:textId="77777777" w:rsidR="00B10A8E" w:rsidRPr="00FC28BC" w:rsidRDefault="00B10A8E" w:rsidP="00B10A8E">
      <w:pPr>
        <w:autoSpaceDE w:val="0"/>
        <w:autoSpaceDN w:val="0"/>
        <w:adjustRightInd w:val="0"/>
        <w:spacing w:after="0" w:line="240" w:lineRule="auto"/>
        <w:jc w:val="both"/>
        <w:rPr>
          <w:ins w:id="11" w:author="Wesley Van Voorhis" w:date="2021-10-28T13:26:00Z"/>
          <w:rFonts w:cstheme="minorHAnsi"/>
        </w:rPr>
      </w:pPr>
    </w:p>
    <w:p w14:paraId="767D1974" w14:textId="77777777" w:rsidR="00B10A8E" w:rsidRDefault="00B10A8E" w:rsidP="00B10A8E">
      <w:pPr>
        <w:jc w:val="both"/>
        <w:rPr>
          <w:ins w:id="12" w:author="Wesley Van Voorhis" w:date="2021-10-28T13:26:00Z"/>
        </w:rPr>
      </w:pPr>
      <w:ins w:id="13" w:author="Wesley Van Voorhis" w:date="2021-10-28T13:26:00Z">
        <w:r w:rsidRPr="00FC28BC">
          <w:rPr>
            <w:vertAlign w:val="superscript"/>
          </w:rPr>
          <w:t>2</w:t>
        </w:r>
        <w:r w:rsidRPr="00FC28BC">
          <w:t xml:space="preserve"> Department of Pathobiology, University of Pennsylvania, Philadelphia, PA, </w:t>
        </w:r>
        <w:r>
          <w:t xml:space="preserve">19104, </w:t>
        </w:r>
        <w:r w:rsidRPr="00FC28BC">
          <w:t>USA;</w:t>
        </w:r>
      </w:ins>
    </w:p>
    <w:p w14:paraId="3846764B" w14:textId="77777777" w:rsidR="00B10A8E" w:rsidRPr="00491690" w:rsidRDefault="00B10A8E" w:rsidP="00B10A8E">
      <w:pPr>
        <w:jc w:val="both"/>
        <w:rPr>
          <w:ins w:id="14" w:author="Wesley Van Voorhis" w:date="2021-10-28T13:26:00Z"/>
          <w:rFonts w:cstheme="minorHAnsi"/>
        </w:rPr>
      </w:pPr>
      <w:ins w:id="15" w:author="Wesley Van Voorhis" w:date="2021-10-28T13:26:00Z">
        <w:r>
          <w:rPr>
            <w:vertAlign w:val="superscript"/>
          </w:rPr>
          <w:t>3</w:t>
        </w:r>
        <w:r w:rsidRPr="00FC28BC">
          <w:t xml:space="preserve"> </w:t>
        </w:r>
        <w:r w:rsidRPr="00491690">
          <w:rPr>
            <w:rFonts w:cstheme="minorHAnsi"/>
            <w:shd w:val="clear" w:color="auto" w:fill="FFFFFF"/>
          </w:rPr>
          <w:t>Calibr, a division of</w:t>
        </w:r>
        <w:r>
          <w:rPr>
            <w:rFonts w:cstheme="minorHAnsi"/>
            <w:shd w:val="clear" w:color="auto" w:fill="FFFFFF"/>
          </w:rPr>
          <w:t xml:space="preserve"> The Scripps Research Institute</w:t>
        </w:r>
        <w:r w:rsidRPr="00491690">
          <w:rPr>
            <w:rFonts w:cstheme="minorHAnsi"/>
            <w:shd w:val="clear" w:color="auto" w:fill="FFFFFF"/>
          </w:rPr>
          <w:t xml:space="preserve">, La Jolla, CA, </w:t>
        </w:r>
        <w:r>
          <w:rPr>
            <w:rFonts w:cstheme="minorHAnsi"/>
            <w:shd w:val="clear" w:color="auto" w:fill="FFFFFF"/>
          </w:rPr>
          <w:t xml:space="preserve">92037, </w:t>
        </w:r>
        <w:r w:rsidRPr="00491690">
          <w:rPr>
            <w:rFonts w:cstheme="minorHAnsi"/>
            <w:shd w:val="clear" w:color="auto" w:fill="FFFFFF"/>
          </w:rPr>
          <w:t>USA;</w:t>
        </w:r>
      </w:ins>
    </w:p>
    <w:p w14:paraId="0234FE88" w14:textId="77777777" w:rsidR="00B10A8E" w:rsidRPr="00260792" w:rsidRDefault="00B10A8E" w:rsidP="00B10A8E">
      <w:pPr>
        <w:jc w:val="both"/>
        <w:rPr>
          <w:ins w:id="16" w:author="Wesley Van Voorhis" w:date="2021-10-28T13:26:00Z"/>
          <w:rFonts w:cstheme="minorHAnsi"/>
        </w:rPr>
      </w:pPr>
      <w:ins w:id="17" w:author="Wesley Van Voorhis" w:date="2021-10-28T13:26:00Z">
        <w:r>
          <w:rPr>
            <w:vertAlign w:val="superscript"/>
          </w:rPr>
          <w:t>4</w:t>
        </w:r>
        <w:r>
          <w:t xml:space="preserve"> </w:t>
        </w:r>
        <w:r w:rsidRPr="00FC28BC">
          <w:t>Department of Biochemistry, University of Washington</w:t>
        </w:r>
        <w:r w:rsidRPr="00260792">
          <w:rPr>
            <w:rFonts w:cstheme="minorHAnsi"/>
          </w:rPr>
          <w:t>, Seattle, WA, 98195, USA;</w:t>
        </w:r>
      </w:ins>
    </w:p>
    <w:p w14:paraId="46154E5E" w14:textId="77777777" w:rsidR="00B10A8E" w:rsidRPr="007F58D8" w:rsidRDefault="00B10A8E" w:rsidP="00B10A8E">
      <w:pPr>
        <w:jc w:val="both"/>
        <w:rPr>
          <w:ins w:id="18" w:author="Wesley Van Voorhis" w:date="2021-10-28T13:26:00Z"/>
          <w:rFonts w:cstheme="minorHAnsi"/>
        </w:rPr>
      </w:pPr>
      <w:ins w:id="19" w:author="Wesley Van Voorhis" w:date="2021-10-28T13:26:00Z">
        <w:r w:rsidRPr="007F58D8">
          <w:rPr>
            <w:rFonts w:cstheme="minorHAnsi"/>
            <w:vertAlign w:val="superscript"/>
          </w:rPr>
          <w:t xml:space="preserve">5 </w:t>
        </w:r>
        <w:r w:rsidRPr="007F58D8">
          <w:rPr>
            <w:rFonts w:cstheme="minorHAnsi"/>
          </w:rPr>
          <w:t xml:space="preserve">Medicines Development Campus, Global Health Pharma Unit, GlaxoSmithKline, Tres Cantos, </w:t>
        </w:r>
        <w:r>
          <w:rPr>
            <w:rFonts w:cstheme="minorHAnsi"/>
          </w:rPr>
          <w:t xml:space="preserve">28760, Madrid, </w:t>
        </w:r>
        <w:r w:rsidRPr="007F58D8">
          <w:rPr>
            <w:rFonts w:cstheme="minorHAnsi"/>
          </w:rPr>
          <w:t>Spain;</w:t>
        </w:r>
      </w:ins>
    </w:p>
    <w:p w14:paraId="3A6C5760" w14:textId="77777777" w:rsidR="00B10A8E" w:rsidRPr="007C627B" w:rsidRDefault="00B10A8E" w:rsidP="00B10A8E">
      <w:pPr>
        <w:jc w:val="both"/>
        <w:rPr>
          <w:ins w:id="20" w:author="Wesley Van Voorhis" w:date="2021-10-28T13:26:00Z"/>
          <w:rFonts w:cstheme="minorHAnsi"/>
        </w:rPr>
      </w:pPr>
      <w:ins w:id="21" w:author="Wesley Van Voorhis" w:date="2021-10-28T13:26:00Z">
        <w:r w:rsidRPr="007F58D8">
          <w:rPr>
            <w:rFonts w:cstheme="minorHAnsi"/>
            <w:vertAlign w:val="superscript"/>
          </w:rPr>
          <w:t>6</w:t>
        </w:r>
        <w:r w:rsidRPr="007F58D8">
          <w:rPr>
            <w:rFonts w:cstheme="minorHAnsi"/>
          </w:rPr>
          <w:t xml:space="preserve"> Academic Liaison, </w:t>
        </w:r>
        <w:r w:rsidRPr="007C627B">
          <w:rPr>
            <w:rFonts w:cstheme="minorHAnsi"/>
          </w:rPr>
          <w:t>GlaxoSmithKline, Upper Providence, PA, 19426, USA</w:t>
        </w:r>
      </w:ins>
    </w:p>
    <w:p w14:paraId="6960C594" w14:textId="77777777" w:rsidR="00B10A8E" w:rsidRPr="007C627B" w:rsidRDefault="00B10A8E" w:rsidP="00B10A8E">
      <w:pPr>
        <w:jc w:val="both"/>
        <w:rPr>
          <w:ins w:id="22" w:author="Wesley Van Voorhis" w:date="2021-10-28T13:26:00Z"/>
          <w:rFonts w:cstheme="minorHAnsi"/>
        </w:rPr>
      </w:pPr>
      <w:ins w:id="23" w:author="Wesley Van Voorhis" w:date="2021-10-28T13:26:00Z">
        <w:r w:rsidRPr="007C627B">
          <w:rPr>
            <w:rFonts w:cstheme="minorHAnsi"/>
            <w:vertAlign w:val="superscript"/>
          </w:rPr>
          <w:t xml:space="preserve">7 </w:t>
        </w:r>
        <w:r w:rsidRPr="007C627B">
          <w:rPr>
            <w:rFonts w:cstheme="minorHAnsi"/>
          </w:rPr>
          <w:t xml:space="preserve">Medicinal Chemistry, </w:t>
        </w:r>
        <w:r w:rsidRPr="00260792">
          <w:rPr>
            <w:rFonts w:cstheme="minorHAnsi"/>
          </w:rPr>
          <w:t xml:space="preserve">GlaxoSmithKline, Tres Cantos, </w:t>
        </w:r>
        <w:r>
          <w:rPr>
            <w:rFonts w:cstheme="minorHAnsi"/>
          </w:rPr>
          <w:t xml:space="preserve">28760, Madrid, </w:t>
        </w:r>
        <w:r w:rsidRPr="00260792">
          <w:rPr>
            <w:rFonts w:cstheme="minorHAnsi"/>
          </w:rPr>
          <w:t>Spain</w:t>
        </w:r>
      </w:ins>
    </w:p>
    <w:p w14:paraId="4088B873" w14:textId="77777777" w:rsidR="00B10A8E" w:rsidRPr="00667B2E" w:rsidRDefault="00B10A8E" w:rsidP="00B10A8E">
      <w:pPr>
        <w:jc w:val="both"/>
        <w:rPr>
          <w:ins w:id="24" w:author="Wesley Van Voorhis" w:date="2021-10-28T13:26:00Z"/>
          <w:rFonts w:cstheme="minorHAnsi"/>
          <w:b/>
        </w:rPr>
      </w:pPr>
      <w:ins w:id="25" w:author="Wesley Van Voorhis" w:date="2021-10-28T13:26:00Z">
        <w:r w:rsidRPr="00992306">
          <w:rPr>
            <w:rFonts w:cstheme="minorHAnsi"/>
          </w:rPr>
          <w:t>*</w:t>
        </w:r>
        <w:r w:rsidRPr="00FC28BC">
          <w:rPr>
            <w:rFonts w:cstheme="minorHAnsi"/>
            <w:vertAlign w:val="superscript"/>
          </w:rPr>
          <w:t xml:space="preserve"> </w:t>
        </w:r>
        <w:r w:rsidRPr="00FC28BC">
          <w:rPr>
            <w:rFonts w:cstheme="minorHAnsi"/>
          </w:rPr>
          <w:t>Corresponding Author</w:t>
        </w:r>
        <w:r>
          <w:rPr>
            <w:rFonts w:cstheme="minorHAnsi"/>
          </w:rPr>
          <w:t xml:space="preserve">: </w:t>
        </w:r>
        <w:r>
          <w:t>Wesley C. Van Voorhis* − Department of Medicine, Division of Allergy and Infectious Disease, Center for Emerging and Re-emerging Infectious Disease (CERID), University of Washington, Seattle, Washington 98109, United States; Phone: 206-543-2447; *Email: wesley@uw.edu; Fax: 206- 616-4898</w:t>
        </w:r>
      </w:ins>
    </w:p>
    <w:p w14:paraId="5818ED04" w14:textId="77777777" w:rsidR="00B10A8E" w:rsidRPr="00FC28BC" w:rsidRDefault="00B10A8E" w:rsidP="00B10A8E">
      <w:pPr>
        <w:jc w:val="both"/>
        <w:rPr>
          <w:ins w:id="26" w:author="Wesley Van Voorhis" w:date="2021-10-28T13:26:00Z"/>
        </w:rPr>
      </w:pPr>
    </w:p>
    <w:p w14:paraId="4F49991B" w14:textId="77777777" w:rsidR="00B10A8E" w:rsidRDefault="00B10A8E" w:rsidP="00B10A8E">
      <w:pPr>
        <w:autoSpaceDE w:val="0"/>
        <w:autoSpaceDN w:val="0"/>
        <w:adjustRightInd w:val="0"/>
        <w:spacing w:after="0" w:line="240" w:lineRule="auto"/>
        <w:rPr>
          <w:ins w:id="27" w:author="Wesley Van Voorhis" w:date="2021-10-28T13:26:00Z"/>
          <w:rFonts w:cstheme="minorHAnsi"/>
        </w:rPr>
      </w:pPr>
    </w:p>
    <w:p w14:paraId="558374CD" w14:textId="77777777" w:rsidR="00B10A8E" w:rsidRDefault="00B10A8E" w:rsidP="00B10A8E">
      <w:pPr>
        <w:autoSpaceDE w:val="0"/>
        <w:autoSpaceDN w:val="0"/>
        <w:adjustRightInd w:val="0"/>
        <w:spacing w:after="0" w:line="240" w:lineRule="auto"/>
        <w:rPr>
          <w:ins w:id="28" w:author="Wesley Van Voorhis" w:date="2021-10-28T13:26:00Z"/>
          <w:rFonts w:cstheme="minorHAnsi"/>
        </w:rPr>
      </w:pPr>
      <w:ins w:id="29" w:author="Wesley Van Voorhis" w:date="2021-10-28T13:26:00Z">
        <w:r w:rsidRPr="00736707">
          <w:rPr>
            <w:rFonts w:cstheme="minorHAnsi"/>
          </w:rPr>
          <w:t xml:space="preserve">LC-MS analyses for purity were performed using a diode-array detector and an ESI ion source. Signal separation was carried out by use of Acquity UPLC BEH C18 column (1.7 μm, 3.0 mm × 50 mm) or Luna C18 (5 μm, 4.6 mm × 50 mm), eluent: 25 mM NH4OAc + 10% MeCN at pH 6.6/MeCN (gradient run 100:0 </w:t>
        </w:r>
        <w:r w:rsidRPr="00736707">
          <w:rPr>
            <w:rFonts w:eastAsia="AdvOT8608a8d1+21" w:cstheme="minorHAnsi"/>
          </w:rPr>
          <w:t xml:space="preserve">→ </w:t>
        </w:r>
        <w:r w:rsidRPr="00736707">
          <w:rPr>
            <w:rFonts w:cstheme="minorHAnsi"/>
          </w:rPr>
          <w:t xml:space="preserve">10:90 for Acquity and 100:0 </w:t>
        </w:r>
        <w:r w:rsidRPr="00736707">
          <w:rPr>
            <w:rFonts w:eastAsia="AdvOT8608a8d1+21" w:cstheme="minorHAnsi"/>
          </w:rPr>
          <w:t xml:space="preserve">→ </w:t>
        </w:r>
        <w:r w:rsidRPr="00736707">
          <w:rPr>
            <w:rFonts w:cstheme="minorHAnsi"/>
          </w:rPr>
          <w:t>0:100 for Luna), and flow = 0.8 mL/ min. Purity of the all tested compounds was 95% or higher.</w:t>
        </w:r>
      </w:ins>
    </w:p>
    <w:p w14:paraId="2F24CE11" w14:textId="77777777" w:rsidR="00B10A8E" w:rsidRPr="00E105A8" w:rsidRDefault="00B10A8E" w:rsidP="00B10A8E">
      <w:pPr>
        <w:autoSpaceDE w:val="0"/>
        <w:autoSpaceDN w:val="0"/>
        <w:adjustRightInd w:val="0"/>
        <w:spacing w:after="0" w:line="240" w:lineRule="auto"/>
        <w:rPr>
          <w:ins w:id="30" w:author="Wesley Van Voorhis" w:date="2021-10-28T13:26:00Z"/>
          <w:rFonts w:cstheme="minorHAnsi"/>
        </w:rPr>
      </w:pPr>
    </w:p>
    <w:p w14:paraId="320223BD" w14:textId="77777777" w:rsidR="00B10A8E" w:rsidRPr="00D278FE" w:rsidRDefault="00B10A8E" w:rsidP="00B10A8E">
      <w:pPr>
        <w:rPr>
          <w:ins w:id="31" w:author="Wesley Van Voorhis" w:date="2021-10-28T13:26:00Z"/>
          <w:b/>
          <w:bCs/>
        </w:rPr>
      </w:pPr>
      <w:ins w:id="32" w:author="Wesley Van Voorhis" w:date="2021-10-28T13:26:00Z">
        <w:r w:rsidRPr="00D278FE">
          <w:rPr>
            <w:b/>
            <w:bCs/>
          </w:rPr>
          <w:t>Characterization of compounds</w:t>
        </w:r>
        <w:r>
          <w:rPr>
            <w:b/>
            <w:bCs/>
          </w:rPr>
          <w:t xml:space="preserve"> from GSK corporate compound collection</w:t>
        </w:r>
        <w:r w:rsidRPr="00D278FE">
          <w:rPr>
            <w:b/>
            <w:bCs/>
          </w:rPr>
          <w:t xml:space="preserve"> tested </w:t>
        </w:r>
        <w:r w:rsidRPr="00C12309">
          <w:rPr>
            <w:b/>
            <w:bCs/>
            <w:i/>
            <w:iCs/>
          </w:rPr>
          <w:t>in vivo</w:t>
        </w:r>
      </w:ins>
    </w:p>
    <w:p w14:paraId="1721E108" w14:textId="77777777" w:rsidR="00B10A8E" w:rsidRPr="0040707E" w:rsidRDefault="00B10A8E" w:rsidP="00B10A8E">
      <w:pPr>
        <w:jc w:val="both"/>
        <w:rPr>
          <w:ins w:id="33" w:author="Wesley Van Voorhis" w:date="2021-10-28T13:26:00Z"/>
          <w:rFonts w:cstheme="minorHAnsi"/>
        </w:rPr>
      </w:pPr>
      <w:ins w:id="34" w:author="Wesley Van Voorhis" w:date="2021-10-28T13:26:00Z">
        <w:r w:rsidRPr="00D278FE">
          <w:rPr>
            <w:rFonts w:cstheme="minorHAnsi"/>
            <w:b/>
            <w:bCs/>
          </w:rPr>
          <w:t>Compound 1</w:t>
        </w:r>
        <w:r>
          <w:rPr>
            <w:rFonts w:cstheme="minorHAnsi"/>
          </w:rPr>
          <w:t xml:space="preserve">: </w:t>
        </w:r>
        <w:r w:rsidRPr="0040707E">
          <w:rPr>
            <w:rFonts w:cstheme="minorHAnsi"/>
            <w:vertAlign w:val="superscript"/>
          </w:rPr>
          <w:t>1</w:t>
        </w:r>
        <w:r w:rsidRPr="0040707E">
          <w:rPr>
            <w:rFonts w:cstheme="minorHAnsi"/>
          </w:rPr>
          <w:t>H NMR (400 MHz, DMSO-</w:t>
        </w:r>
        <w:r w:rsidRPr="0040707E">
          <w:rPr>
            <w:rFonts w:cstheme="minorHAnsi"/>
            <w:i/>
            <w:iCs/>
          </w:rPr>
          <w:t>d</w:t>
        </w:r>
        <w:r w:rsidRPr="0040707E">
          <w:rPr>
            <w:rFonts w:cstheme="minorHAnsi"/>
            <w:vertAlign w:val="subscript"/>
          </w:rPr>
          <w:t>6</w:t>
        </w:r>
        <w:r w:rsidRPr="0040707E">
          <w:rPr>
            <w:rFonts w:cstheme="minorHAnsi"/>
          </w:rPr>
          <w:t xml:space="preserve">) δ ppm = 8.18 - 8.25 (m, 1 H) 7.94 - 8.02 (m, 1 H) 7.38 - 7.50 (m, 2 H) 7.07 - 7.18 (m, 2 H) 6.76 - 6.87 (m, 2 H) 6.39 - 6.46 (m, 1 H) 4.59 - 4.71 (m, 1 H) 4.20 - 4.35 (m, 1 H) 3.40 - 3.57 (m, 1 H) 1.65 - 2.00 (m, 6 H) 1.12 - 1.34 (m, 2 H). </w:t>
        </w:r>
        <w:r w:rsidRPr="0040707E">
          <w:rPr>
            <w:rFonts w:cstheme="minorHAnsi"/>
            <w:vertAlign w:val="superscript"/>
          </w:rPr>
          <w:t>13</w:t>
        </w:r>
        <w:r w:rsidRPr="0040707E">
          <w:rPr>
            <w:rFonts w:cstheme="minorHAnsi"/>
          </w:rPr>
          <w:t>C NMR (DMSO-d</w:t>
        </w:r>
        <w:r w:rsidRPr="0040707E">
          <w:rPr>
            <w:rFonts w:cstheme="minorHAnsi"/>
            <w:vertAlign w:val="subscript"/>
          </w:rPr>
          <w:t>6</w:t>
        </w:r>
        <w:r w:rsidRPr="0040707E">
          <w:rPr>
            <w:rFonts w:cstheme="minorHAnsi"/>
          </w:rPr>
          <w:t>, 101 MHz) δ ppm =  164.3, 162.8, 160.4, 159.3, 158.8, 139.1, 136.4, 131.5, 129.5, 125.9, 115.5, 111.5, 68.3, 54.7, 34.8, 31.9.  [M+H]+ : 354</w:t>
        </w:r>
      </w:ins>
    </w:p>
    <w:p w14:paraId="09C29B71" w14:textId="77777777" w:rsidR="00B10A8E" w:rsidRPr="0040707E" w:rsidRDefault="00B10A8E" w:rsidP="00B10A8E">
      <w:pPr>
        <w:jc w:val="both"/>
        <w:rPr>
          <w:ins w:id="35" w:author="Wesley Van Voorhis" w:date="2021-10-28T13:26:00Z"/>
          <w:rFonts w:cstheme="minorHAnsi"/>
        </w:rPr>
      </w:pPr>
      <w:ins w:id="36" w:author="Wesley Van Voorhis" w:date="2021-10-28T13:26:00Z">
        <w:r w:rsidRPr="00D278FE">
          <w:rPr>
            <w:rFonts w:cstheme="minorHAnsi"/>
            <w:b/>
            <w:bCs/>
          </w:rPr>
          <w:lastRenderedPageBreak/>
          <w:t>Compound 2</w:t>
        </w:r>
        <w:r>
          <w:rPr>
            <w:rFonts w:cstheme="minorHAnsi"/>
          </w:rPr>
          <w:t xml:space="preserve">: </w:t>
        </w:r>
        <w:r w:rsidRPr="00D278FE">
          <w:rPr>
            <w:rFonts w:cstheme="minorHAnsi"/>
            <w:vertAlign w:val="superscript"/>
          </w:rPr>
          <w:t>1</w:t>
        </w:r>
        <w:r w:rsidRPr="0040707E">
          <w:rPr>
            <w:rFonts w:cstheme="minorHAnsi"/>
          </w:rPr>
          <w:t>H NMR (400 MHz, CHLOROFORM-d) δ ppm = 8.84 (brs, 1H), 6.86-7.43 (m, 1H), 6.44 (brs, 2H), 4.52-4.99 (m, 2H), 3.80 (s, 6H), 3.50-3.97 (m, 1H), 2.85-3.38 (m, 3H), 2.75 (brs, 1H), 2.41 (brs, 1H), 2.18-2.35 (m, 1H), 1.30-1.96 (m, 7H). [M+H]+ : 435</w:t>
        </w:r>
      </w:ins>
    </w:p>
    <w:p w14:paraId="09D205FC" w14:textId="77777777" w:rsidR="00B10A8E" w:rsidRPr="0040707E" w:rsidRDefault="00B10A8E" w:rsidP="00B10A8E">
      <w:pPr>
        <w:jc w:val="both"/>
        <w:rPr>
          <w:ins w:id="37" w:author="Wesley Van Voorhis" w:date="2021-10-28T13:26:00Z"/>
          <w:rFonts w:cstheme="minorHAnsi"/>
        </w:rPr>
      </w:pPr>
      <w:ins w:id="38" w:author="Wesley Van Voorhis" w:date="2021-10-28T13:26:00Z">
        <w:r w:rsidRPr="00D278FE">
          <w:rPr>
            <w:rFonts w:cstheme="minorHAnsi"/>
            <w:b/>
            <w:bCs/>
          </w:rPr>
          <w:t>Compound 3:</w:t>
        </w:r>
        <w:r>
          <w:rPr>
            <w:rFonts w:cstheme="minorHAnsi"/>
          </w:rPr>
          <w:t xml:space="preserve"> </w:t>
        </w:r>
        <w:r w:rsidRPr="00D278FE">
          <w:rPr>
            <w:rFonts w:cstheme="minorHAnsi"/>
            <w:vertAlign w:val="superscript"/>
          </w:rPr>
          <w:t>1</w:t>
        </w:r>
        <w:r w:rsidRPr="0040707E">
          <w:rPr>
            <w:rFonts w:cstheme="minorHAnsi"/>
          </w:rPr>
          <w:t>H NMR (400 MHz, CHLOROFORM-d) δ ppm = 8.83 (s, 1H), 4.57 (brs, 1H), 3.68-3.84 (m, 1H), 3.06 (brs, 3H), 2.76 (brs, 1H), 2.43 (brs, 1H), 2.21-2.37 (m, 1H), 1.87 (d, J = 6.8 Hz, 2H), 1.56-1.76 (m, 1H), 1.38-1.54 (m, 4H), 1.28 (d, J = 6.6 Hz, 6H). [M+H]+ : 327</w:t>
        </w:r>
      </w:ins>
    </w:p>
    <w:p w14:paraId="593C5668" w14:textId="77777777" w:rsidR="00B10A8E" w:rsidRPr="0040707E" w:rsidRDefault="00B10A8E" w:rsidP="00B10A8E">
      <w:pPr>
        <w:jc w:val="both"/>
        <w:rPr>
          <w:ins w:id="39" w:author="Wesley Van Voorhis" w:date="2021-10-28T13:26:00Z"/>
          <w:rFonts w:cstheme="minorHAnsi"/>
        </w:rPr>
      </w:pPr>
      <w:ins w:id="40" w:author="Wesley Van Voorhis" w:date="2021-10-28T13:26:00Z">
        <w:r w:rsidRPr="00D278FE">
          <w:rPr>
            <w:rFonts w:cstheme="minorHAnsi"/>
            <w:b/>
            <w:bCs/>
          </w:rPr>
          <w:t>Compound 6</w:t>
        </w:r>
        <w:r>
          <w:rPr>
            <w:rFonts w:cstheme="minorHAnsi"/>
          </w:rPr>
          <w:t xml:space="preserve">: </w:t>
        </w:r>
        <w:r w:rsidRPr="00D278FE">
          <w:rPr>
            <w:rFonts w:cstheme="minorHAnsi"/>
            <w:vertAlign w:val="superscript"/>
          </w:rPr>
          <w:t>1</w:t>
        </w:r>
        <w:r w:rsidRPr="00C4670E">
          <w:rPr>
            <w:rFonts w:cstheme="minorHAnsi"/>
          </w:rPr>
          <w:t>H NMR (DMSO-d6, 400 MHz) δ 12.</w:t>
        </w:r>
        <w:r>
          <w:rPr>
            <w:rFonts w:cstheme="minorHAnsi"/>
          </w:rPr>
          <w:t>62</w:t>
        </w:r>
        <w:r w:rsidRPr="00C4670E">
          <w:rPr>
            <w:rFonts w:cstheme="minorHAnsi"/>
          </w:rPr>
          <w:t xml:space="preserve"> (</w:t>
        </w:r>
        <w:r>
          <w:rPr>
            <w:rFonts w:cstheme="minorHAnsi"/>
          </w:rPr>
          <w:t>s</w:t>
        </w:r>
        <w:r w:rsidRPr="00C4670E">
          <w:rPr>
            <w:rFonts w:cstheme="minorHAnsi"/>
          </w:rPr>
          <w:t>, 1H), 9.</w:t>
        </w:r>
        <w:r>
          <w:rPr>
            <w:rFonts w:cstheme="minorHAnsi"/>
          </w:rPr>
          <w:t>74</w:t>
        </w:r>
        <w:r w:rsidRPr="00C4670E">
          <w:rPr>
            <w:rFonts w:cstheme="minorHAnsi"/>
          </w:rPr>
          <w:t xml:space="preserve"> (</w:t>
        </w:r>
        <w:r>
          <w:rPr>
            <w:rFonts w:cstheme="minorHAnsi"/>
          </w:rPr>
          <w:t>s</w:t>
        </w:r>
        <w:r w:rsidRPr="00C4670E">
          <w:rPr>
            <w:rFonts w:cstheme="minorHAnsi"/>
          </w:rPr>
          <w:t>, 1H), 9.</w:t>
        </w:r>
        <w:r>
          <w:rPr>
            <w:rFonts w:cstheme="minorHAnsi"/>
          </w:rPr>
          <w:t>36-9.38</w:t>
        </w:r>
        <w:r w:rsidRPr="00C4670E">
          <w:rPr>
            <w:rFonts w:cstheme="minorHAnsi"/>
          </w:rPr>
          <w:t xml:space="preserve"> (m, 1H), 8.</w:t>
        </w:r>
        <w:r>
          <w:rPr>
            <w:rFonts w:cstheme="minorHAnsi"/>
          </w:rPr>
          <w:t>4</w:t>
        </w:r>
        <w:r w:rsidRPr="00C4670E">
          <w:rPr>
            <w:rFonts w:cstheme="minorHAnsi"/>
          </w:rPr>
          <w:t xml:space="preserve"> (</w:t>
        </w:r>
        <w:r>
          <w:rPr>
            <w:rFonts w:cstheme="minorHAnsi"/>
          </w:rPr>
          <w:t>s</w:t>
        </w:r>
        <w:r w:rsidRPr="00C4670E">
          <w:rPr>
            <w:rFonts w:cstheme="minorHAnsi"/>
          </w:rPr>
          <w:t>, 1H), 8.</w:t>
        </w:r>
        <w:r>
          <w:rPr>
            <w:rFonts w:cstheme="minorHAnsi"/>
          </w:rPr>
          <w:t>30-8.32</w:t>
        </w:r>
        <w:r w:rsidRPr="00C4670E">
          <w:rPr>
            <w:rFonts w:cstheme="minorHAnsi"/>
          </w:rPr>
          <w:t xml:space="preserve"> (m, 2H), 8.0</w:t>
        </w:r>
        <w:r>
          <w:rPr>
            <w:rFonts w:cstheme="minorHAnsi"/>
          </w:rPr>
          <w:t>1</w:t>
        </w:r>
        <w:r w:rsidRPr="00C4670E">
          <w:rPr>
            <w:rFonts w:cstheme="minorHAnsi"/>
          </w:rPr>
          <w:t xml:space="preserve"> (m, 1H), 7.6</w:t>
        </w:r>
        <w:r>
          <w:rPr>
            <w:rFonts w:cstheme="minorHAnsi"/>
          </w:rPr>
          <w:t>5-7.67</w:t>
        </w:r>
        <w:r w:rsidRPr="00C4670E">
          <w:rPr>
            <w:rFonts w:cstheme="minorHAnsi"/>
          </w:rPr>
          <w:t xml:space="preserve"> (m, 2H), 7.5</w:t>
        </w:r>
        <w:r>
          <w:rPr>
            <w:rFonts w:cstheme="minorHAnsi"/>
          </w:rPr>
          <w:t>6-7.59</w:t>
        </w:r>
        <w:r w:rsidRPr="00C4670E">
          <w:rPr>
            <w:rFonts w:cstheme="minorHAnsi"/>
          </w:rPr>
          <w:t xml:space="preserve"> (m, 1H), 7.3</w:t>
        </w:r>
        <w:r>
          <w:rPr>
            <w:rFonts w:cstheme="minorHAnsi"/>
          </w:rPr>
          <w:t>5-7.38</w:t>
        </w:r>
        <w:r w:rsidRPr="00C4670E">
          <w:rPr>
            <w:rFonts w:cstheme="minorHAnsi"/>
          </w:rPr>
          <w:t xml:space="preserve"> (m, 2H), 4.4 (</w:t>
        </w:r>
        <w:r>
          <w:rPr>
            <w:rFonts w:cstheme="minorHAnsi"/>
          </w:rPr>
          <w:t>s</w:t>
        </w:r>
        <w:r w:rsidRPr="00C4670E">
          <w:rPr>
            <w:rFonts w:cstheme="minorHAnsi"/>
          </w:rPr>
          <w:t>, 2H), 2.</w:t>
        </w:r>
        <w:r>
          <w:rPr>
            <w:rFonts w:cstheme="minorHAnsi"/>
          </w:rPr>
          <w:t>9</w:t>
        </w:r>
        <w:r w:rsidRPr="00C4670E">
          <w:rPr>
            <w:rFonts w:cstheme="minorHAnsi"/>
          </w:rPr>
          <w:t xml:space="preserve"> (</w:t>
        </w:r>
        <w:r>
          <w:rPr>
            <w:rFonts w:cstheme="minorHAnsi"/>
          </w:rPr>
          <w:t>s</w:t>
        </w:r>
        <w:r w:rsidRPr="00C4670E">
          <w:rPr>
            <w:rFonts w:cstheme="minorHAnsi"/>
          </w:rPr>
          <w:t>, 3H)</w:t>
        </w:r>
        <w:r>
          <w:rPr>
            <w:rFonts w:cstheme="minorHAnsi"/>
          </w:rPr>
          <w:t xml:space="preserve">. </w:t>
        </w:r>
        <w:r w:rsidRPr="00C4670E">
          <w:rPr>
            <w:rFonts w:cstheme="minorHAnsi"/>
          </w:rPr>
          <w:t>[M+H]+ : 433</w:t>
        </w:r>
      </w:ins>
    </w:p>
    <w:p w14:paraId="7ACBC705" w14:textId="77777777" w:rsidR="00B10A8E" w:rsidRDefault="00B10A8E" w:rsidP="00B10A8E">
      <w:pPr>
        <w:jc w:val="both"/>
        <w:rPr>
          <w:ins w:id="41" w:author="Wesley Van Voorhis" w:date="2021-10-28T13:26:00Z"/>
          <w:rFonts w:cstheme="minorHAnsi"/>
        </w:rPr>
      </w:pPr>
      <w:ins w:id="42" w:author="Wesley Van Voorhis" w:date="2021-10-28T13:26:00Z">
        <w:r w:rsidRPr="00D278FE">
          <w:rPr>
            <w:rFonts w:cstheme="minorHAnsi"/>
            <w:b/>
            <w:bCs/>
          </w:rPr>
          <w:t>Compound 7</w:t>
        </w:r>
        <w:r w:rsidRPr="0040707E">
          <w:rPr>
            <w:rFonts w:cstheme="minorHAnsi"/>
          </w:rPr>
          <w:t xml:space="preserve"> </w:t>
        </w:r>
        <w:r>
          <w:rPr>
            <w:rFonts w:cstheme="minorHAnsi"/>
          </w:rPr>
          <w:t xml:space="preserve">: </w:t>
        </w:r>
        <w:r w:rsidRPr="00D278FE">
          <w:rPr>
            <w:rFonts w:cstheme="minorHAnsi"/>
            <w:vertAlign w:val="superscript"/>
          </w:rPr>
          <w:t>1</w:t>
        </w:r>
        <w:r w:rsidRPr="0040707E">
          <w:rPr>
            <w:rFonts w:cstheme="minorHAnsi"/>
          </w:rPr>
          <w:t xml:space="preserve"> H NMR (400 MHz, METHANOL-d4) δ ppm 8.82 - 8.90 (m, 1 H), 8.19 - 8.35 (m, 1 H), 7.73 - 7.82 (m, 1 H), 7.61 - 7.70 (m, 1 H), 7.38 - 7.48 (m, 1 H), 7.20 - 7.26 (m, 1 H), 7.14 - 7.19 (m, 1 H), 7.07 - 7.14 (m, 1 H), 6.95 - 7.01 (m, 1 H), 4.00 (s, 3 H), 3.84 (s, 3H), 2.97 (s, 3H). </w:t>
        </w:r>
        <w:r w:rsidRPr="00D278FE">
          <w:rPr>
            <w:rFonts w:cstheme="minorHAnsi"/>
          </w:rPr>
          <w:t>[M+H]+ : 464</w:t>
        </w:r>
      </w:ins>
    </w:p>
    <w:p w14:paraId="769EF297" w14:textId="77777777" w:rsidR="00B10A8E" w:rsidRPr="00D278FE" w:rsidRDefault="00B10A8E" w:rsidP="00B10A8E">
      <w:pPr>
        <w:jc w:val="both"/>
        <w:rPr>
          <w:ins w:id="43" w:author="Wesley Van Voorhis" w:date="2021-10-28T13:26:00Z"/>
          <w:rFonts w:cstheme="minorHAnsi"/>
          <w:b/>
          <w:bCs/>
        </w:rPr>
      </w:pPr>
      <w:ins w:id="44" w:author="Wesley Van Voorhis" w:date="2021-10-28T13:26:00Z">
        <w:r w:rsidRPr="00D278FE">
          <w:rPr>
            <w:rFonts w:cstheme="minorHAnsi"/>
            <w:b/>
            <w:bCs/>
          </w:rPr>
          <w:t xml:space="preserve">Compounds not tested in vivo were characterized </w:t>
        </w:r>
        <w:r>
          <w:rPr>
            <w:rFonts w:cstheme="minorHAnsi"/>
            <w:b/>
            <w:bCs/>
          </w:rPr>
          <w:t>by</w:t>
        </w:r>
        <w:r w:rsidRPr="00D278FE">
          <w:rPr>
            <w:rFonts w:cstheme="minorHAnsi"/>
            <w:b/>
            <w:bCs/>
          </w:rPr>
          <w:t xml:space="preserve"> LC-MS:</w:t>
        </w:r>
      </w:ins>
    </w:p>
    <w:tbl>
      <w:tblPr>
        <w:tblStyle w:val="TableGrid"/>
        <w:tblW w:w="0" w:type="auto"/>
        <w:tblLook w:val="04A0" w:firstRow="1" w:lastRow="0" w:firstColumn="1" w:lastColumn="0" w:noHBand="0" w:noVBand="1"/>
      </w:tblPr>
      <w:tblGrid>
        <w:gridCol w:w="1271"/>
        <w:gridCol w:w="992"/>
      </w:tblGrid>
      <w:tr w:rsidR="00B10A8E" w:rsidRPr="0040707E" w14:paraId="741E825B" w14:textId="77777777" w:rsidTr="00DC0FCB">
        <w:trPr>
          <w:ins w:id="45" w:author="Wesley Van Voorhis" w:date="2021-10-28T13:26:00Z"/>
        </w:trPr>
        <w:tc>
          <w:tcPr>
            <w:tcW w:w="1271" w:type="dxa"/>
          </w:tcPr>
          <w:p w14:paraId="4ACD7AB9" w14:textId="77777777" w:rsidR="00B10A8E" w:rsidRPr="0040707E" w:rsidRDefault="00B10A8E" w:rsidP="00DC0FCB">
            <w:pPr>
              <w:pStyle w:val="NormalWeb"/>
              <w:jc w:val="center"/>
              <w:rPr>
                <w:ins w:id="46" w:author="Wesley Van Voorhis" w:date="2021-10-28T13:26:00Z"/>
                <w:rFonts w:asciiTheme="minorHAnsi" w:hAnsiTheme="minorHAnsi" w:cstheme="minorHAnsi"/>
                <w:b/>
                <w:bCs/>
                <w:sz w:val="22"/>
                <w:szCs w:val="22"/>
              </w:rPr>
            </w:pPr>
            <w:ins w:id="47" w:author="Wesley Van Voorhis" w:date="2021-10-28T13:26:00Z">
              <w:r w:rsidRPr="0040707E">
                <w:rPr>
                  <w:rFonts w:asciiTheme="minorHAnsi" w:hAnsiTheme="minorHAnsi" w:cstheme="minorHAnsi"/>
                  <w:b/>
                  <w:bCs/>
                  <w:sz w:val="22"/>
                  <w:szCs w:val="22"/>
                </w:rPr>
                <w:t>Compound</w:t>
              </w:r>
            </w:ins>
          </w:p>
        </w:tc>
        <w:tc>
          <w:tcPr>
            <w:tcW w:w="992" w:type="dxa"/>
          </w:tcPr>
          <w:p w14:paraId="47E9EC64" w14:textId="77777777" w:rsidR="00B10A8E" w:rsidRPr="0040707E" w:rsidRDefault="00B10A8E" w:rsidP="00DC0FCB">
            <w:pPr>
              <w:pStyle w:val="NormalWeb"/>
              <w:jc w:val="center"/>
              <w:rPr>
                <w:ins w:id="48" w:author="Wesley Van Voorhis" w:date="2021-10-28T13:26:00Z"/>
                <w:rFonts w:asciiTheme="minorHAnsi" w:hAnsiTheme="minorHAnsi" w:cstheme="minorHAnsi"/>
                <w:b/>
                <w:bCs/>
                <w:sz w:val="22"/>
                <w:szCs w:val="22"/>
              </w:rPr>
            </w:pPr>
            <w:ins w:id="49" w:author="Wesley Van Voorhis" w:date="2021-10-28T13:26:00Z">
              <w:r w:rsidRPr="0040707E">
                <w:rPr>
                  <w:rFonts w:asciiTheme="minorHAnsi" w:hAnsiTheme="minorHAnsi" w:cstheme="minorHAnsi"/>
                  <w:b/>
                  <w:bCs/>
                  <w:sz w:val="22"/>
                  <w:szCs w:val="22"/>
                  <w:lang w:val="en-GB"/>
                </w:rPr>
                <w:t>[M+H]+</w:t>
              </w:r>
            </w:ins>
          </w:p>
        </w:tc>
      </w:tr>
      <w:tr w:rsidR="00B10A8E" w:rsidRPr="0040707E" w14:paraId="42857387" w14:textId="77777777" w:rsidTr="00DC0FCB">
        <w:trPr>
          <w:ins w:id="50" w:author="Wesley Van Voorhis" w:date="2021-10-28T13:26:00Z"/>
        </w:trPr>
        <w:tc>
          <w:tcPr>
            <w:tcW w:w="1271" w:type="dxa"/>
          </w:tcPr>
          <w:p w14:paraId="517BC894" w14:textId="77777777" w:rsidR="00B10A8E" w:rsidRPr="0040707E" w:rsidRDefault="00B10A8E" w:rsidP="00DC0FCB">
            <w:pPr>
              <w:pStyle w:val="NormalWeb"/>
              <w:jc w:val="center"/>
              <w:rPr>
                <w:ins w:id="51" w:author="Wesley Van Voorhis" w:date="2021-10-28T13:26:00Z"/>
                <w:rFonts w:asciiTheme="minorHAnsi" w:hAnsiTheme="minorHAnsi" w:cstheme="minorHAnsi"/>
                <w:b/>
                <w:bCs/>
                <w:sz w:val="22"/>
                <w:szCs w:val="22"/>
              </w:rPr>
            </w:pPr>
            <w:ins w:id="52" w:author="Wesley Van Voorhis" w:date="2021-10-28T13:26:00Z">
              <w:r w:rsidRPr="0040707E">
                <w:rPr>
                  <w:rFonts w:asciiTheme="minorHAnsi" w:hAnsiTheme="minorHAnsi" w:cstheme="minorHAnsi"/>
                  <w:b/>
                  <w:bCs/>
                  <w:sz w:val="22"/>
                  <w:szCs w:val="22"/>
                </w:rPr>
                <w:t>4</w:t>
              </w:r>
            </w:ins>
          </w:p>
        </w:tc>
        <w:tc>
          <w:tcPr>
            <w:tcW w:w="992" w:type="dxa"/>
          </w:tcPr>
          <w:p w14:paraId="14CAC8C9" w14:textId="77777777" w:rsidR="00B10A8E" w:rsidRPr="0040707E" w:rsidRDefault="00B10A8E" w:rsidP="00DC0FCB">
            <w:pPr>
              <w:pStyle w:val="NormalWeb"/>
              <w:jc w:val="center"/>
              <w:rPr>
                <w:ins w:id="53" w:author="Wesley Van Voorhis" w:date="2021-10-28T13:26:00Z"/>
                <w:rFonts w:asciiTheme="minorHAnsi" w:hAnsiTheme="minorHAnsi" w:cstheme="minorHAnsi"/>
                <w:sz w:val="22"/>
                <w:szCs w:val="22"/>
              </w:rPr>
            </w:pPr>
            <w:ins w:id="54" w:author="Wesley Van Voorhis" w:date="2021-10-28T13:26:00Z">
              <w:r w:rsidRPr="0040707E">
                <w:rPr>
                  <w:rFonts w:asciiTheme="minorHAnsi" w:hAnsiTheme="minorHAnsi" w:cstheme="minorHAnsi"/>
                  <w:sz w:val="22"/>
                  <w:szCs w:val="22"/>
                </w:rPr>
                <w:t>693</w:t>
              </w:r>
            </w:ins>
          </w:p>
        </w:tc>
      </w:tr>
      <w:tr w:rsidR="00B10A8E" w:rsidRPr="0040707E" w14:paraId="226FB53A" w14:textId="77777777" w:rsidTr="00DC0FCB">
        <w:trPr>
          <w:ins w:id="55" w:author="Wesley Van Voorhis" w:date="2021-10-28T13:26:00Z"/>
        </w:trPr>
        <w:tc>
          <w:tcPr>
            <w:tcW w:w="1271" w:type="dxa"/>
          </w:tcPr>
          <w:p w14:paraId="14ADD7D7" w14:textId="77777777" w:rsidR="00B10A8E" w:rsidRPr="0040707E" w:rsidRDefault="00B10A8E" w:rsidP="00DC0FCB">
            <w:pPr>
              <w:pStyle w:val="NormalWeb"/>
              <w:jc w:val="center"/>
              <w:rPr>
                <w:ins w:id="56" w:author="Wesley Van Voorhis" w:date="2021-10-28T13:26:00Z"/>
                <w:rFonts w:asciiTheme="minorHAnsi" w:hAnsiTheme="minorHAnsi" w:cstheme="minorHAnsi"/>
                <w:b/>
                <w:bCs/>
                <w:sz w:val="22"/>
                <w:szCs w:val="22"/>
              </w:rPr>
            </w:pPr>
            <w:ins w:id="57" w:author="Wesley Van Voorhis" w:date="2021-10-28T13:26:00Z">
              <w:r w:rsidRPr="0040707E">
                <w:rPr>
                  <w:rFonts w:asciiTheme="minorHAnsi" w:hAnsiTheme="minorHAnsi" w:cstheme="minorHAnsi"/>
                  <w:b/>
                  <w:bCs/>
                  <w:sz w:val="22"/>
                  <w:szCs w:val="22"/>
                </w:rPr>
                <w:t>5</w:t>
              </w:r>
            </w:ins>
          </w:p>
        </w:tc>
        <w:tc>
          <w:tcPr>
            <w:tcW w:w="992" w:type="dxa"/>
          </w:tcPr>
          <w:p w14:paraId="6C3E05C1" w14:textId="77777777" w:rsidR="00B10A8E" w:rsidRPr="0040707E" w:rsidRDefault="00B10A8E" w:rsidP="00DC0FCB">
            <w:pPr>
              <w:pStyle w:val="NormalWeb"/>
              <w:jc w:val="center"/>
              <w:rPr>
                <w:ins w:id="58" w:author="Wesley Van Voorhis" w:date="2021-10-28T13:26:00Z"/>
                <w:rFonts w:asciiTheme="minorHAnsi" w:hAnsiTheme="minorHAnsi" w:cstheme="minorHAnsi"/>
                <w:sz w:val="22"/>
                <w:szCs w:val="22"/>
              </w:rPr>
            </w:pPr>
            <w:ins w:id="59" w:author="Wesley Van Voorhis" w:date="2021-10-28T13:26:00Z">
              <w:r w:rsidRPr="0040707E">
                <w:rPr>
                  <w:rFonts w:asciiTheme="minorHAnsi" w:hAnsiTheme="minorHAnsi" w:cstheme="minorHAnsi"/>
                  <w:sz w:val="22"/>
                  <w:szCs w:val="22"/>
                </w:rPr>
                <w:t>333</w:t>
              </w:r>
            </w:ins>
          </w:p>
        </w:tc>
      </w:tr>
      <w:tr w:rsidR="00B10A8E" w:rsidRPr="0040707E" w14:paraId="2E1ACA2D" w14:textId="77777777" w:rsidTr="00DC0FCB">
        <w:trPr>
          <w:ins w:id="60" w:author="Wesley Van Voorhis" w:date="2021-10-28T13:26:00Z"/>
        </w:trPr>
        <w:tc>
          <w:tcPr>
            <w:tcW w:w="1271" w:type="dxa"/>
          </w:tcPr>
          <w:p w14:paraId="32882C24" w14:textId="77777777" w:rsidR="00B10A8E" w:rsidRPr="0040707E" w:rsidRDefault="00B10A8E" w:rsidP="00DC0FCB">
            <w:pPr>
              <w:pStyle w:val="NormalWeb"/>
              <w:jc w:val="center"/>
              <w:rPr>
                <w:ins w:id="61" w:author="Wesley Van Voorhis" w:date="2021-10-28T13:26:00Z"/>
                <w:rFonts w:asciiTheme="minorHAnsi" w:hAnsiTheme="minorHAnsi" w:cstheme="minorHAnsi"/>
                <w:b/>
                <w:bCs/>
                <w:sz w:val="22"/>
                <w:szCs w:val="22"/>
              </w:rPr>
            </w:pPr>
            <w:ins w:id="62" w:author="Wesley Van Voorhis" w:date="2021-10-28T13:26:00Z">
              <w:r w:rsidRPr="0040707E">
                <w:rPr>
                  <w:rFonts w:asciiTheme="minorHAnsi" w:hAnsiTheme="minorHAnsi" w:cstheme="minorHAnsi"/>
                  <w:b/>
                  <w:bCs/>
                  <w:sz w:val="22"/>
                  <w:szCs w:val="22"/>
                </w:rPr>
                <w:t>8</w:t>
              </w:r>
            </w:ins>
          </w:p>
        </w:tc>
        <w:tc>
          <w:tcPr>
            <w:tcW w:w="992" w:type="dxa"/>
          </w:tcPr>
          <w:p w14:paraId="2D123227" w14:textId="77777777" w:rsidR="00B10A8E" w:rsidRPr="0040707E" w:rsidRDefault="00B10A8E" w:rsidP="00DC0FCB">
            <w:pPr>
              <w:pStyle w:val="NormalWeb"/>
              <w:jc w:val="center"/>
              <w:rPr>
                <w:ins w:id="63" w:author="Wesley Van Voorhis" w:date="2021-10-28T13:26:00Z"/>
                <w:rFonts w:asciiTheme="minorHAnsi" w:hAnsiTheme="minorHAnsi" w:cstheme="minorHAnsi"/>
                <w:sz w:val="22"/>
                <w:szCs w:val="22"/>
              </w:rPr>
            </w:pPr>
            <w:ins w:id="64" w:author="Wesley Van Voorhis" w:date="2021-10-28T13:26:00Z">
              <w:r w:rsidRPr="0040707E">
                <w:rPr>
                  <w:rFonts w:asciiTheme="minorHAnsi" w:hAnsiTheme="minorHAnsi" w:cstheme="minorHAnsi"/>
                  <w:sz w:val="22"/>
                  <w:szCs w:val="22"/>
                </w:rPr>
                <w:t>403</w:t>
              </w:r>
            </w:ins>
          </w:p>
        </w:tc>
      </w:tr>
      <w:tr w:rsidR="00B10A8E" w:rsidRPr="0040707E" w14:paraId="15488762" w14:textId="77777777" w:rsidTr="00DC0FCB">
        <w:trPr>
          <w:ins w:id="65" w:author="Wesley Van Voorhis" w:date="2021-10-28T13:26:00Z"/>
        </w:trPr>
        <w:tc>
          <w:tcPr>
            <w:tcW w:w="1271" w:type="dxa"/>
          </w:tcPr>
          <w:p w14:paraId="54CAE92D" w14:textId="77777777" w:rsidR="00B10A8E" w:rsidRPr="0040707E" w:rsidRDefault="00B10A8E" w:rsidP="00DC0FCB">
            <w:pPr>
              <w:pStyle w:val="NormalWeb"/>
              <w:jc w:val="center"/>
              <w:rPr>
                <w:ins w:id="66" w:author="Wesley Van Voorhis" w:date="2021-10-28T13:26:00Z"/>
                <w:rFonts w:asciiTheme="minorHAnsi" w:hAnsiTheme="minorHAnsi" w:cstheme="minorHAnsi"/>
                <w:b/>
                <w:bCs/>
                <w:sz w:val="22"/>
                <w:szCs w:val="22"/>
              </w:rPr>
            </w:pPr>
            <w:ins w:id="67" w:author="Wesley Van Voorhis" w:date="2021-10-28T13:26:00Z">
              <w:r w:rsidRPr="0040707E">
                <w:rPr>
                  <w:rFonts w:asciiTheme="minorHAnsi" w:hAnsiTheme="minorHAnsi" w:cstheme="minorHAnsi"/>
                  <w:b/>
                  <w:bCs/>
                  <w:sz w:val="22"/>
                  <w:szCs w:val="22"/>
                </w:rPr>
                <w:t>9</w:t>
              </w:r>
            </w:ins>
          </w:p>
        </w:tc>
        <w:tc>
          <w:tcPr>
            <w:tcW w:w="992" w:type="dxa"/>
          </w:tcPr>
          <w:p w14:paraId="07605278" w14:textId="77777777" w:rsidR="00B10A8E" w:rsidRPr="0040707E" w:rsidRDefault="00B10A8E" w:rsidP="00DC0FCB">
            <w:pPr>
              <w:pStyle w:val="NormalWeb"/>
              <w:jc w:val="center"/>
              <w:rPr>
                <w:ins w:id="68" w:author="Wesley Van Voorhis" w:date="2021-10-28T13:26:00Z"/>
                <w:rFonts w:asciiTheme="minorHAnsi" w:hAnsiTheme="minorHAnsi" w:cstheme="minorHAnsi"/>
                <w:sz w:val="22"/>
                <w:szCs w:val="22"/>
              </w:rPr>
            </w:pPr>
            <w:ins w:id="69" w:author="Wesley Van Voorhis" w:date="2021-10-28T13:26:00Z">
              <w:r w:rsidRPr="0040707E">
                <w:rPr>
                  <w:rFonts w:asciiTheme="minorHAnsi" w:hAnsiTheme="minorHAnsi" w:cstheme="minorHAnsi"/>
                  <w:sz w:val="22"/>
                  <w:szCs w:val="22"/>
                </w:rPr>
                <w:t>343</w:t>
              </w:r>
            </w:ins>
          </w:p>
        </w:tc>
      </w:tr>
      <w:tr w:rsidR="00B10A8E" w:rsidRPr="0040707E" w14:paraId="76F37FAD" w14:textId="77777777" w:rsidTr="00DC0FCB">
        <w:trPr>
          <w:ins w:id="70" w:author="Wesley Van Voorhis" w:date="2021-10-28T13:26:00Z"/>
        </w:trPr>
        <w:tc>
          <w:tcPr>
            <w:tcW w:w="1271" w:type="dxa"/>
          </w:tcPr>
          <w:p w14:paraId="1A7E8083" w14:textId="77777777" w:rsidR="00B10A8E" w:rsidRPr="0040707E" w:rsidRDefault="00B10A8E" w:rsidP="00DC0FCB">
            <w:pPr>
              <w:pStyle w:val="NormalWeb"/>
              <w:jc w:val="center"/>
              <w:rPr>
                <w:ins w:id="71" w:author="Wesley Van Voorhis" w:date="2021-10-28T13:26:00Z"/>
                <w:rFonts w:asciiTheme="minorHAnsi" w:hAnsiTheme="minorHAnsi" w:cstheme="minorHAnsi"/>
                <w:b/>
                <w:bCs/>
                <w:sz w:val="22"/>
                <w:szCs w:val="22"/>
              </w:rPr>
            </w:pPr>
            <w:ins w:id="72" w:author="Wesley Van Voorhis" w:date="2021-10-28T13:26:00Z">
              <w:r w:rsidRPr="0040707E">
                <w:rPr>
                  <w:rFonts w:asciiTheme="minorHAnsi" w:hAnsiTheme="minorHAnsi" w:cstheme="minorHAnsi"/>
                  <w:b/>
                  <w:bCs/>
                  <w:sz w:val="22"/>
                  <w:szCs w:val="22"/>
                </w:rPr>
                <w:t>10</w:t>
              </w:r>
            </w:ins>
          </w:p>
        </w:tc>
        <w:tc>
          <w:tcPr>
            <w:tcW w:w="992" w:type="dxa"/>
          </w:tcPr>
          <w:p w14:paraId="0214E721" w14:textId="77777777" w:rsidR="00B10A8E" w:rsidRPr="0040707E" w:rsidRDefault="00B10A8E" w:rsidP="00DC0FCB">
            <w:pPr>
              <w:pStyle w:val="NormalWeb"/>
              <w:jc w:val="center"/>
              <w:rPr>
                <w:ins w:id="73" w:author="Wesley Van Voorhis" w:date="2021-10-28T13:26:00Z"/>
                <w:rFonts w:asciiTheme="minorHAnsi" w:hAnsiTheme="minorHAnsi" w:cstheme="minorHAnsi"/>
                <w:sz w:val="22"/>
                <w:szCs w:val="22"/>
              </w:rPr>
            </w:pPr>
            <w:ins w:id="74" w:author="Wesley Van Voorhis" w:date="2021-10-28T13:26:00Z">
              <w:r w:rsidRPr="0040707E">
                <w:rPr>
                  <w:rFonts w:asciiTheme="minorHAnsi" w:hAnsiTheme="minorHAnsi" w:cstheme="minorHAnsi"/>
                  <w:sz w:val="22"/>
                  <w:szCs w:val="22"/>
                </w:rPr>
                <w:t>330</w:t>
              </w:r>
            </w:ins>
          </w:p>
        </w:tc>
      </w:tr>
      <w:tr w:rsidR="00B10A8E" w:rsidRPr="0040707E" w14:paraId="389030BF" w14:textId="77777777" w:rsidTr="00DC0FCB">
        <w:trPr>
          <w:ins w:id="75" w:author="Wesley Van Voorhis" w:date="2021-10-28T13:26:00Z"/>
        </w:trPr>
        <w:tc>
          <w:tcPr>
            <w:tcW w:w="1271" w:type="dxa"/>
          </w:tcPr>
          <w:p w14:paraId="767613DF" w14:textId="77777777" w:rsidR="00B10A8E" w:rsidRPr="0040707E" w:rsidRDefault="00B10A8E" w:rsidP="00DC0FCB">
            <w:pPr>
              <w:pStyle w:val="NormalWeb"/>
              <w:jc w:val="center"/>
              <w:rPr>
                <w:ins w:id="76" w:author="Wesley Van Voorhis" w:date="2021-10-28T13:26:00Z"/>
                <w:rFonts w:asciiTheme="minorHAnsi" w:hAnsiTheme="minorHAnsi" w:cstheme="minorHAnsi"/>
                <w:b/>
                <w:bCs/>
                <w:sz w:val="22"/>
                <w:szCs w:val="22"/>
              </w:rPr>
            </w:pPr>
            <w:ins w:id="77" w:author="Wesley Van Voorhis" w:date="2021-10-28T13:26:00Z">
              <w:r w:rsidRPr="0040707E">
                <w:rPr>
                  <w:rFonts w:asciiTheme="minorHAnsi" w:hAnsiTheme="minorHAnsi" w:cstheme="minorHAnsi"/>
                  <w:b/>
                  <w:bCs/>
                  <w:sz w:val="22"/>
                  <w:szCs w:val="22"/>
                </w:rPr>
                <w:t>11</w:t>
              </w:r>
            </w:ins>
          </w:p>
        </w:tc>
        <w:tc>
          <w:tcPr>
            <w:tcW w:w="992" w:type="dxa"/>
          </w:tcPr>
          <w:p w14:paraId="2AE544E1" w14:textId="77777777" w:rsidR="00B10A8E" w:rsidRPr="0040707E" w:rsidRDefault="00B10A8E" w:rsidP="00DC0FCB">
            <w:pPr>
              <w:pStyle w:val="NormalWeb"/>
              <w:jc w:val="center"/>
              <w:rPr>
                <w:ins w:id="78" w:author="Wesley Van Voorhis" w:date="2021-10-28T13:26:00Z"/>
                <w:rFonts w:asciiTheme="minorHAnsi" w:hAnsiTheme="minorHAnsi" w:cstheme="minorHAnsi"/>
                <w:sz w:val="22"/>
                <w:szCs w:val="22"/>
              </w:rPr>
            </w:pPr>
            <w:ins w:id="79" w:author="Wesley Van Voorhis" w:date="2021-10-28T13:26:00Z">
              <w:r w:rsidRPr="0040707E">
                <w:rPr>
                  <w:rFonts w:asciiTheme="minorHAnsi" w:hAnsiTheme="minorHAnsi" w:cstheme="minorHAnsi"/>
                  <w:sz w:val="22"/>
                  <w:szCs w:val="22"/>
                </w:rPr>
                <w:t>269</w:t>
              </w:r>
            </w:ins>
          </w:p>
        </w:tc>
      </w:tr>
    </w:tbl>
    <w:p w14:paraId="0EAAF465" w14:textId="77777777" w:rsidR="00B10A8E" w:rsidRPr="00D278FE" w:rsidRDefault="00B10A8E" w:rsidP="00B10A8E">
      <w:pPr>
        <w:jc w:val="both"/>
        <w:rPr>
          <w:ins w:id="80" w:author="Wesley Van Voorhis" w:date="2021-10-28T13:26:00Z"/>
          <w:rFonts w:cstheme="minorHAnsi"/>
        </w:rPr>
      </w:pPr>
    </w:p>
    <w:p w14:paraId="4F6E7479" w14:textId="77777777" w:rsidR="00B10A8E" w:rsidRDefault="00B10A8E" w:rsidP="00B10A8E">
      <w:pPr>
        <w:rPr>
          <w:ins w:id="81" w:author="Wesley Van Voorhis" w:date="2021-10-28T13:26:00Z"/>
        </w:rPr>
      </w:pPr>
    </w:p>
    <w:p w14:paraId="61FB01CC" w14:textId="06AAF167" w:rsidR="0010324B" w:rsidDel="00B10A8E" w:rsidRDefault="007B70AF" w:rsidP="00D925A9">
      <w:pPr>
        <w:jc w:val="both"/>
        <w:rPr>
          <w:del w:id="82" w:author="Wesley Van Voorhis" w:date="2021-10-28T13:26:00Z"/>
          <w:b/>
        </w:rPr>
      </w:pPr>
      <w:bookmarkStart w:id="83" w:name="_GoBack"/>
      <w:bookmarkEnd w:id="83"/>
      <w:del w:id="84" w:author="Wesley Van Voorhis" w:date="2021-10-28T13:26:00Z">
        <w:r w:rsidDel="00B10A8E">
          <w:rPr>
            <w:b/>
          </w:rPr>
          <w:delText>For Table of Contents only</w:delText>
        </w:r>
      </w:del>
    </w:p>
    <w:p w14:paraId="55AAD588" w14:textId="66FBB19D" w:rsidR="0010324B" w:rsidDel="00B10A8E" w:rsidRDefault="0010324B" w:rsidP="00D925A9">
      <w:pPr>
        <w:jc w:val="both"/>
        <w:rPr>
          <w:del w:id="85" w:author="Wesley Van Voorhis" w:date="2021-10-28T13:26:00Z"/>
          <w:b/>
        </w:rPr>
      </w:pPr>
    </w:p>
    <w:p w14:paraId="2B90DFFE" w14:textId="7C1CC7BC" w:rsidR="00C460B5" w:rsidDel="00B10A8E" w:rsidRDefault="006035CA" w:rsidP="00D925A9">
      <w:pPr>
        <w:jc w:val="both"/>
        <w:rPr>
          <w:del w:id="86" w:author="Wesley Van Voorhis" w:date="2021-10-28T13:26:00Z"/>
          <w:b/>
        </w:rPr>
      </w:pPr>
      <w:del w:id="87" w:author="Wesley Van Voorhis" w:date="2021-10-28T13:26:00Z">
        <w:r w:rsidRPr="00667B2E" w:rsidDel="00B10A8E">
          <w:rPr>
            <w:b/>
          </w:rPr>
          <w:delText>TOC Graphic</w:delText>
        </w:r>
        <w:r w:rsidR="007B70AF" w:rsidDel="00B10A8E">
          <w:rPr>
            <w:b/>
          </w:rPr>
          <w:delText xml:space="preserve">. Structure and related information of compound 1. </w:delText>
        </w:r>
      </w:del>
    </w:p>
    <w:p w14:paraId="7D3D1A3B" w14:textId="262D48FB" w:rsidR="00803C0B" w:rsidRPr="00667B2E" w:rsidDel="00B10A8E" w:rsidRDefault="00803C0B" w:rsidP="00D925A9">
      <w:pPr>
        <w:jc w:val="both"/>
        <w:rPr>
          <w:del w:id="88" w:author="Wesley Van Voorhis" w:date="2021-10-28T13:26:00Z"/>
          <w:b/>
        </w:rPr>
      </w:pPr>
      <w:del w:id="89" w:author="Wesley Van Voorhis" w:date="2021-10-28T13:26:00Z">
        <w:r w:rsidDel="00B10A8E">
          <w:rPr>
            <w:b/>
            <w:noProof/>
          </w:rPr>
          <w:drawing>
            <wp:anchor distT="0" distB="0" distL="114300" distR="114300" simplePos="0" relativeHeight="251666432" behindDoc="0" locked="0" layoutInCell="1" allowOverlap="1" wp14:anchorId="5C822B3D" wp14:editId="731EB021">
              <wp:simplePos x="914400" y="1771650"/>
              <wp:positionH relativeFrom="column">
                <wp:align>left</wp:align>
              </wp:positionH>
              <wp:positionV relativeFrom="paragraph">
                <wp:align>top</wp:align>
              </wp:positionV>
              <wp:extent cx="1961859" cy="2352675"/>
              <wp:effectExtent l="0" t="0" r="63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C Graphic revised.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61859" cy="2352675"/>
                      </a:xfrm>
                      <a:prstGeom prst="rect">
                        <a:avLst/>
                      </a:prstGeom>
                    </pic:spPr>
                  </pic:pic>
                </a:graphicData>
              </a:graphic>
            </wp:anchor>
          </w:drawing>
        </w:r>
        <w:r w:rsidDel="00B10A8E">
          <w:rPr>
            <w:b/>
          </w:rPr>
          <w:br w:type="textWrapping" w:clear="all"/>
        </w:r>
      </w:del>
    </w:p>
    <w:p w14:paraId="788ABDC4" w14:textId="0F119985" w:rsidR="006035CA" w:rsidRPr="006D7161" w:rsidRDefault="006035CA" w:rsidP="00D925A9">
      <w:pPr>
        <w:jc w:val="both"/>
      </w:pPr>
    </w:p>
    <w:sectPr w:rsidR="006035CA" w:rsidRPr="006D71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OT8608a8d1+2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1363"/>
    <w:multiLevelType w:val="multilevel"/>
    <w:tmpl w:val="0388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35358C"/>
    <w:multiLevelType w:val="multilevel"/>
    <w:tmpl w:val="0E80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102A5D"/>
    <w:multiLevelType w:val="multilevel"/>
    <w:tmpl w:val="DA127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esley Van Voorhis">
    <w15:presenceInfo w15:providerId="None" w15:userId="Wesley Van Voorh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US" w:vendorID="64" w:dllVersion="131078" w:nlCheck="1" w:checkStyle="0"/>
  <w:activeWritingStyle w:appName="MSWord" w:lang="en-GB" w:vendorID="64" w:dllVersion="131078" w:nlCheck="1" w:checkStyle="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CS Infectious Diseas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p2x9ddt4zpa0ved9wbx2eap9p2pr5955e2e&quot;&gt;My EndNote Library&lt;record-ids&gt;&lt;item&gt;5&lt;/item&gt;&lt;item&gt;6&lt;/item&gt;&lt;item&gt;9&lt;/item&gt;&lt;item&gt;10&lt;/item&gt;&lt;item&gt;23&lt;/item&gt;&lt;item&gt;27&lt;/item&gt;&lt;item&gt;28&lt;/item&gt;&lt;item&gt;56&lt;/item&gt;&lt;item&gt;62&lt;/item&gt;&lt;item&gt;70&lt;/item&gt;&lt;item&gt;81&lt;/item&gt;&lt;item&gt;127&lt;/item&gt;&lt;item&gt;131&lt;/item&gt;&lt;item&gt;134&lt;/item&gt;&lt;item&gt;141&lt;/item&gt;&lt;item&gt;142&lt;/item&gt;&lt;item&gt;143&lt;/item&gt;&lt;item&gt;146&lt;/item&gt;&lt;item&gt;149&lt;/item&gt;&lt;item&gt;150&lt;/item&gt;&lt;item&gt;152&lt;/item&gt;&lt;item&gt;170&lt;/item&gt;&lt;item&gt;171&lt;/item&gt;&lt;item&gt;172&lt;/item&gt;&lt;item&gt;173&lt;/item&gt;&lt;item&gt;174&lt;/item&gt;&lt;item&gt;175&lt;/item&gt;&lt;item&gt;176&lt;/item&gt;&lt;item&gt;177&lt;/item&gt;&lt;item&gt;178&lt;/item&gt;&lt;item&gt;179&lt;/item&gt;&lt;item&gt;180&lt;/item&gt;&lt;item&gt;181&lt;/item&gt;&lt;item&gt;182&lt;/item&gt;&lt;item&gt;183&lt;/item&gt;&lt;item&gt;184&lt;/item&gt;&lt;item&gt;185&lt;/item&gt;&lt;item&gt;186&lt;/item&gt;&lt;item&gt;187&lt;/item&gt;&lt;item&gt;188&lt;/item&gt;&lt;item&gt;189&lt;/item&gt;&lt;/record-ids&gt;&lt;/item&gt;&lt;/Libraries&gt;"/>
  </w:docVars>
  <w:rsids>
    <w:rsidRoot w:val="00C567B9"/>
    <w:rsid w:val="000000D1"/>
    <w:rsid w:val="0000255A"/>
    <w:rsid w:val="0000717A"/>
    <w:rsid w:val="000079B9"/>
    <w:rsid w:val="0003192F"/>
    <w:rsid w:val="000333E8"/>
    <w:rsid w:val="00034C28"/>
    <w:rsid w:val="00035CEB"/>
    <w:rsid w:val="0003748A"/>
    <w:rsid w:val="00037C68"/>
    <w:rsid w:val="0004486E"/>
    <w:rsid w:val="0005548D"/>
    <w:rsid w:val="000712AD"/>
    <w:rsid w:val="000757BE"/>
    <w:rsid w:val="00084D6E"/>
    <w:rsid w:val="000A1638"/>
    <w:rsid w:val="000A197F"/>
    <w:rsid w:val="000B00F3"/>
    <w:rsid w:val="000B7129"/>
    <w:rsid w:val="000B7C83"/>
    <w:rsid w:val="000C161C"/>
    <w:rsid w:val="000C1A1B"/>
    <w:rsid w:val="000C3518"/>
    <w:rsid w:val="000C4A67"/>
    <w:rsid w:val="000C523E"/>
    <w:rsid w:val="000C5584"/>
    <w:rsid w:val="000C75BC"/>
    <w:rsid w:val="000D795C"/>
    <w:rsid w:val="000E2277"/>
    <w:rsid w:val="000E30F5"/>
    <w:rsid w:val="000F50C0"/>
    <w:rsid w:val="000F758A"/>
    <w:rsid w:val="0010324B"/>
    <w:rsid w:val="0011031E"/>
    <w:rsid w:val="001136B0"/>
    <w:rsid w:val="00114120"/>
    <w:rsid w:val="00115B35"/>
    <w:rsid w:val="0011625E"/>
    <w:rsid w:val="00126D69"/>
    <w:rsid w:val="00131C56"/>
    <w:rsid w:val="00132C2C"/>
    <w:rsid w:val="00146150"/>
    <w:rsid w:val="00154714"/>
    <w:rsid w:val="001567C2"/>
    <w:rsid w:val="00161B8D"/>
    <w:rsid w:val="0016242C"/>
    <w:rsid w:val="00163162"/>
    <w:rsid w:val="00170A53"/>
    <w:rsid w:val="00174A90"/>
    <w:rsid w:val="001777C0"/>
    <w:rsid w:val="00182306"/>
    <w:rsid w:val="00190FFF"/>
    <w:rsid w:val="001944FC"/>
    <w:rsid w:val="001A059A"/>
    <w:rsid w:val="001A0897"/>
    <w:rsid w:val="001A21AC"/>
    <w:rsid w:val="001B271B"/>
    <w:rsid w:val="001B5513"/>
    <w:rsid w:val="001B6590"/>
    <w:rsid w:val="001D3945"/>
    <w:rsid w:val="001E2967"/>
    <w:rsid w:val="001F389C"/>
    <w:rsid w:val="001F6B1E"/>
    <w:rsid w:val="001F74D9"/>
    <w:rsid w:val="00221D14"/>
    <w:rsid w:val="002229FE"/>
    <w:rsid w:val="00224FF0"/>
    <w:rsid w:val="00225C8A"/>
    <w:rsid w:val="00227B45"/>
    <w:rsid w:val="00231063"/>
    <w:rsid w:val="002312E1"/>
    <w:rsid w:val="0023735C"/>
    <w:rsid w:val="00240232"/>
    <w:rsid w:val="00240ED9"/>
    <w:rsid w:val="00252E29"/>
    <w:rsid w:val="00256257"/>
    <w:rsid w:val="002602DE"/>
    <w:rsid w:val="00260792"/>
    <w:rsid w:val="002634D8"/>
    <w:rsid w:val="002668E5"/>
    <w:rsid w:val="00266D5A"/>
    <w:rsid w:val="00267C33"/>
    <w:rsid w:val="00270141"/>
    <w:rsid w:val="00282105"/>
    <w:rsid w:val="00290344"/>
    <w:rsid w:val="0029255E"/>
    <w:rsid w:val="00292C48"/>
    <w:rsid w:val="00295C3F"/>
    <w:rsid w:val="00295E48"/>
    <w:rsid w:val="00297627"/>
    <w:rsid w:val="002B444E"/>
    <w:rsid w:val="002B496F"/>
    <w:rsid w:val="002C05C2"/>
    <w:rsid w:val="002C3A65"/>
    <w:rsid w:val="002C3DBA"/>
    <w:rsid w:val="002C419D"/>
    <w:rsid w:val="002C5AB1"/>
    <w:rsid w:val="002D2A81"/>
    <w:rsid w:val="002D6086"/>
    <w:rsid w:val="002F126D"/>
    <w:rsid w:val="002F461B"/>
    <w:rsid w:val="002F4A75"/>
    <w:rsid w:val="002F7313"/>
    <w:rsid w:val="00315684"/>
    <w:rsid w:val="00323550"/>
    <w:rsid w:val="003315EB"/>
    <w:rsid w:val="0033728A"/>
    <w:rsid w:val="00352D64"/>
    <w:rsid w:val="00357E69"/>
    <w:rsid w:val="003606BC"/>
    <w:rsid w:val="00362F49"/>
    <w:rsid w:val="00363055"/>
    <w:rsid w:val="003635AC"/>
    <w:rsid w:val="0036643B"/>
    <w:rsid w:val="00367AAE"/>
    <w:rsid w:val="00374891"/>
    <w:rsid w:val="0037558D"/>
    <w:rsid w:val="00376275"/>
    <w:rsid w:val="00387B0A"/>
    <w:rsid w:val="0039038E"/>
    <w:rsid w:val="00391944"/>
    <w:rsid w:val="00394898"/>
    <w:rsid w:val="00395F0A"/>
    <w:rsid w:val="00396D58"/>
    <w:rsid w:val="003A4FBF"/>
    <w:rsid w:val="003A6BB9"/>
    <w:rsid w:val="003B438A"/>
    <w:rsid w:val="003B44C7"/>
    <w:rsid w:val="003C1974"/>
    <w:rsid w:val="003C4E04"/>
    <w:rsid w:val="003C5331"/>
    <w:rsid w:val="003C534C"/>
    <w:rsid w:val="003C7FA0"/>
    <w:rsid w:val="003D6E79"/>
    <w:rsid w:val="003E32E9"/>
    <w:rsid w:val="003F0214"/>
    <w:rsid w:val="003F68D7"/>
    <w:rsid w:val="0040048B"/>
    <w:rsid w:val="00407449"/>
    <w:rsid w:val="00413D42"/>
    <w:rsid w:val="00420BE9"/>
    <w:rsid w:val="00422BC4"/>
    <w:rsid w:val="0042334F"/>
    <w:rsid w:val="004260B9"/>
    <w:rsid w:val="0043118E"/>
    <w:rsid w:val="00436D46"/>
    <w:rsid w:val="004428AD"/>
    <w:rsid w:val="004439D7"/>
    <w:rsid w:val="004501BF"/>
    <w:rsid w:val="00451E0A"/>
    <w:rsid w:val="00455B34"/>
    <w:rsid w:val="00460B7E"/>
    <w:rsid w:val="004633CF"/>
    <w:rsid w:val="004736E4"/>
    <w:rsid w:val="00473BCB"/>
    <w:rsid w:val="00474D75"/>
    <w:rsid w:val="00475E2A"/>
    <w:rsid w:val="00477126"/>
    <w:rsid w:val="00481964"/>
    <w:rsid w:val="00487ED5"/>
    <w:rsid w:val="00491690"/>
    <w:rsid w:val="00494693"/>
    <w:rsid w:val="00494E1C"/>
    <w:rsid w:val="004950D9"/>
    <w:rsid w:val="004958F4"/>
    <w:rsid w:val="0049731C"/>
    <w:rsid w:val="004B000A"/>
    <w:rsid w:val="004C0B07"/>
    <w:rsid w:val="004C1CC4"/>
    <w:rsid w:val="004C3AF4"/>
    <w:rsid w:val="004C3FE0"/>
    <w:rsid w:val="004C4252"/>
    <w:rsid w:val="004C5584"/>
    <w:rsid w:val="004C730C"/>
    <w:rsid w:val="004D236D"/>
    <w:rsid w:val="004D2DCD"/>
    <w:rsid w:val="004D4526"/>
    <w:rsid w:val="004D76E1"/>
    <w:rsid w:val="004F41C0"/>
    <w:rsid w:val="0050601F"/>
    <w:rsid w:val="005069DA"/>
    <w:rsid w:val="00510836"/>
    <w:rsid w:val="00513DA6"/>
    <w:rsid w:val="00517E2A"/>
    <w:rsid w:val="00520269"/>
    <w:rsid w:val="005321F4"/>
    <w:rsid w:val="005328D0"/>
    <w:rsid w:val="00536D58"/>
    <w:rsid w:val="00540B3D"/>
    <w:rsid w:val="00540E71"/>
    <w:rsid w:val="0055543B"/>
    <w:rsid w:val="0055573B"/>
    <w:rsid w:val="005564B2"/>
    <w:rsid w:val="00556C13"/>
    <w:rsid w:val="00557912"/>
    <w:rsid w:val="005620EB"/>
    <w:rsid w:val="00563082"/>
    <w:rsid w:val="00566B7F"/>
    <w:rsid w:val="00566FF7"/>
    <w:rsid w:val="0057062B"/>
    <w:rsid w:val="00571ABA"/>
    <w:rsid w:val="005731D1"/>
    <w:rsid w:val="00575EE3"/>
    <w:rsid w:val="00583EF5"/>
    <w:rsid w:val="005959BB"/>
    <w:rsid w:val="00597A65"/>
    <w:rsid w:val="005A063F"/>
    <w:rsid w:val="005A132A"/>
    <w:rsid w:val="005A6C94"/>
    <w:rsid w:val="005B551C"/>
    <w:rsid w:val="005B7CCD"/>
    <w:rsid w:val="005C247D"/>
    <w:rsid w:val="005C6A54"/>
    <w:rsid w:val="005D46F9"/>
    <w:rsid w:val="005E2414"/>
    <w:rsid w:val="005E364B"/>
    <w:rsid w:val="005E7C9A"/>
    <w:rsid w:val="005F10C7"/>
    <w:rsid w:val="006035CA"/>
    <w:rsid w:val="0060376A"/>
    <w:rsid w:val="00605B6E"/>
    <w:rsid w:val="00607E93"/>
    <w:rsid w:val="006101AB"/>
    <w:rsid w:val="00610C36"/>
    <w:rsid w:val="00611EBF"/>
    <w:rsid w:val="006143AE"/>
    <w:rsid w:val="00620F82"/>
    <w:rsid w:val="006266BE"/>
    <w:rsid w:val="0063113E"/>
    <w:rsid w:val="006328E2"/>
    <w:rsid w:val="006330B7"/>
    <w:rsid w:val="00635FC6"/>
    <w:rsid w:val="00641408"/>
    <w:rsid w:val="0064341C"/>
    <w:rsid w:val="00651417"/>
    <w:rsid w:val="00667B2E"/>
    <w:rsid w:val="0067099A"/>
    <w:rsid w:val="0067320F"/>
    <w:rsid w:val="00681BAB"/>
    <w:rsid w:val="0068568A"/>
    <w:rsid w:val="00692780"/>
    <w:rsid w:val="00694E7E"/>
    <w:rsid w:val="006A10D2"/>
    <w:rsid w:val="006A41CD"/>
    <w:rsid w:val="006A4F0B"/>
    <w:rsid w:val="006A5E82"/>
    <w:rsid w:val="006A7FFD"/>
    <w:rsid w:val="006B5183"/>
    <w:rsid w:val="006B616F"/>
    <w:rsid w:val="006C21C0"/>
    <w:rsid w:val="006C3E6D"/>
    <w:rsid w:val="006C7AE9"/>
    <w:rsid w:val="006D6C60"/>
    <w:rsid w:val="006D7161"/>
    <w:rsid w:val="006E0185"/>
    <w:rsid w:val="006E04CE"/>
    <w:rsid w:val="006E0C4C"/>
    <w:rsid w:val="006E2FBB"/>
    <w:rsid w:val="006E7AA1"/>
    <w:rsid w:val="006F615C"/>
    <w:rsid w:val="0070313F"/>
    <w:rsid w:val="007056D6"/>
    <w:rsid w:val="0071424C"/>
    <w:rsid w:val="007150F1"/>
    <w:rsid w:val="00715B28"/>
    <w:rsid w:val="007165C0"/>
    <w:rsid w:val="00716B5F"/>
    <w:rsid w:val="0072152B"/>
    <w:rsid w:val="00722CAB"/>
    <w:rsid w:val="0072384C"/>
    <w:rsid w:val="00733955"/>
    <w:rsid w:val="0073590F"/>
    <w:rsid w:val="00736217"/>
    <w:rsid w:val="0074578E"/>
    <w:rsid w:val="007509A5"/>
    <w:rsid w:val="00754FD3"/>
    <w:rsid w:val="0076679C"/>
    <w:rsid w:val="00767491"/>
    <w:rsid w:val="007729CD"/>
    <w:rsid w:val="007731CD"/>
    <w:rsid w:val="00774489"/>
    <w:rsid w:val="00776449"/>
    <w:rsid w:val="007771E2"/>
    <w:rsid w:val="00783DCC"/>
    <w:rsid w:val="00786333"/>
    <w:rsid w:val="00787FAE"/>
    <w:rsid w:val="00791170"/>
    <w:rsid w:val="0079177D"/>
    <w:rsid w:val="0079457E"/>
    <w:rsid w:val="00795348"/>
    <w:rsid w:val="00796A8E"/>
    <w:rsid w:val="007A3EE0"/>
    <w:rsid w:val="007B15DF"/>
    <w:rsid w:val="007B70AF"/>
    <w:rsid w:val="007B7745"/>
    <w:rsid w:val="007C1C5D"/>
    <w:rsid w:val="007C3C17"/>
    <w:rsid w:val="007C43D5"/>
    <w:rsid w:val="007C4612"/>
    <w:rsid w:val="007C574A"/>
    <w:rsid w:val="007D4AED"/>
    <w:rsid w:val="007D5806"/>
    <w:rsid w:val="007E68EC"/>
    <w:rsid w:val="007F101A"/>
    <w:rsid w:val="007F12EC"/>
    <w:rsid w:val="007F58D8"/>
    <w:rsid w:val="00803C0B"/>
    <w:rsid w:val="00807BC7"/>
    <w:rsid w:val="00810A19"/>
    <w:rsid w:val="0081124D"/>
    <w:rsid w:val="00813898"/>
    <w:rsid w:val="008145E2"/>
    <w:rsid w:val="00821BF8"/>
    <w:rsid w:val="00822060"/>
    <w:rsid w:val="00822794"/>
    <w:rsid w:val="00822BCB"/>
    <w:rsid w:val="00830E32"/>
    <w:rsid w:val="00831B36"/>
    <w:rsid w:val="0083469E"/>
    <w:rsid w:val="008354F3"/>
    <w:rsid w:val="0083562D"/>
    <w:rsid w:val="00835AA4"/>
    <w:rsid w:val="0084364F"/>
    <w:rsid w:val="00845C7D"/>
    <w:rsid w:val="0085112D"/>
    <w:rsid w:val="008524BF"/>
    <w:rsid w:val="00852AC1"/>
    <w:rsid w:val="00853D3A"/>
    <w:rsid w:val="0085728B"/>
    <w:rsid w:val="0086225E"/>
    <w:rsid w:val="008635FB"/>
    <w:rsid w:val="00866FB1"/>
    <w:rsid w:val="008709EF"/>
    <w:rsid w:val="008745AB"/>
    <w:rsid w:val="00891603"/>
    <w:rsid w:val="00893A05"/>
    <w:rsid w:val="00894B89"/>
    <w:rsid w:val="008A074A"/>
    <w:rsid w:val="008A472D"/>
    <w:rsid w:val="008A4E65"/>
    <w:rsid w:val="008A5675"/>
    <w:rsid w:val="008A5FB5"/>
    <w:rsid w:val="008B6A42"/>
    <w:rsid w:val="008B7EBB"/>
    <w:rsid w:val="008C071F"/>
    <w:rsid w:val="008C0DC4"/>
    <w:rsid w:val="008C5377"/>
    <w:rsid w:val="008C72DD"/>
    <w:rsid w:val="008C7D08"/>
    <w:rsid w:val="008D2ED0"/>
    <w:rsid w:val="008D3118"/>
    <w:rsid w:val="008D3D00"/>
    <w:rsid w:val="008D6EF2"/>
    <w:rsid w:val="008E390D"/>
    <w:rsid w:val="008E4A75"/>
    <w:rsid w:val="008E556E"/>
    <w:rsid w:val="008F1953"/>
    <w:rsid w:val="008F2007"/>
    <w:rsid w:val="008F5B16"/>
    <w:rsid w:val="008F5C6A"/>
    <w:rsid w:val="008F6110"/>
    <w:rsid w:val="00906C25"/>
    <w:rsid w:val="0090751D"/>
    <w:rsid w:val="009133F4"/>
    <w:rsid w:val="00916254"/>
    <w:rsid w:val="00922D95"/>
    <w:rsid w:val="00927D53"/>
    <w:rsid w:val="009302BF"/>
    <w:rsid w:val="00931435"/>
    <w:rsid w:val="00934DAD"/>
    <w:rsid w:val="00937F37"/>
    <w:rsid w:val="00940C89"/>
    <w:rsid w:val="00945D1F"/>
    <w:rsid w:val="00980761"/>
    <w:rsid w:val="0098139B"/>
    <w:rsid w:val="00981D53"/>
    <w:rsid w:val="009822F2"/>
    <w:rsid w:val="00991435"/>
    <w:rsid w:val="009965F9"/>
    <w:rsid w:val="009969CC"/>
    <w:rsid w:val="00997664"/>
    <w:rsid w:val="00997D22"/>
    <w:rsid w:val="009A3572"/>
    <w:rsid w:val="009A46F6"/>
    <w:rsid w:val="009A614B"/>
    <w:rsid w:val="009B339B"/>
    <w:rsid w:val="009C190F"/>
    <w:rsid w:val="009D4F7E"/>
    <w:rsid w:val="009D645F"/>
    <w:rsid w:val="009D6740"/>
    <w:rsid w:val="009E0C56"/>
    <w:rsid w:val="009E7A14"/>
    <w:rsid w:val="009F2E45"/>
    <w:rsid w:val="009F6893"/>
    <w:rsid w:val="009F6BA0"/>
    <w:rsid w:val="00A0202C"/>
    <w:rsid w:val="00A0278D"/>
    <w:rsid w:val="00A05D8C"/>
    <w:rsid w:val="00A13674"/>
    <w:rsid w:val="00A14419"/>
    <w:rsid w:val="00A20741"/>
    <w:rsid w:val="00A3161A"/>
    <w:rsid w:val="00A40271"/>
    <w:rsid w:val="00A429B3"/>
    <w:rsid w:val="00A45B7C"/>
    <w:rsid w:val="00A47AE5"/>
    <w:rsid w:val="00A500A5"/>
    <w:rsid w:val="00A53BA1"/>
    <w:rsid w:val="00A559B8"/>
    <w:rsid w:val="00A636EC"/>
    <w:rsid w:val="00A643EF"/>
    <w:rsid w:val="00A64C10"/>
    <w:rsid w:val="00A7233C"/>
    <w:rsid w:val="00A735BD"/>
    <w:rsid w:val="00A736C4"/>
    <w:rsid w:val="00A75EFA"/>
    <w:rsid w:val="00A80DA0"/>
    <w:rsid w:val="00A85BBF"/>
    <w:rsid w:val="00A9198B"/>
    <w:rsid w:val="00A92948"/>
    <w:rsid w:val="00A94B61"/>
    <w:rsid w:val="00AB1EB2"/>
    <w:rsid w:val="00AD7558"/>
    <w:rsid w:val="00AE54DD"/>
    <w:rsid w:val="00AE6ABC"/>
    <w:rsid w:val="00AF535A"/>
    <w:rsid w:val="00B005E9"/>
    <w:rsid w:val="00B00783"/>
    <w:rsid w:val="00B03028"/>
    <w:rsid w:val="00B04E9A"/>
    <w:rsid w:val="00B10A8E"/>
    <w:rsid w:val="00B21E0B"/>
    <w:rsid w:val="00B22337"/>
    <w:rsid w:val="00B23AAB"/>
    <w:rsid w:val="00B25DEC"/>
    <w:rsid w:val="00B2712F"/>
    <w:rsid w:val="00B347F6"/>
    <w:rsid w:val="00B36AA7"/>
    <w:rsid w:val="00B4079C"/>
    <w:rsid w:val="00B4125E"/>
    <w:rsid w:val="00B44319"/>
    <w:rsid w:val="00B52D36"/>
    <w:rsid w:val="00B55167"/>
    <w:rsid w:val="00B555D5"/>
    <w:rsid w:val="00B6043F"/>
    <w:rsid w:val="00B62783"/>
    <w:rsid w:val="00B63FA9"/>
    <w:rsid w:val="00B739CA"/>
    <w:rsid w:val="00B8132B"/>
    <w:rsid w:val="00B81B8E"/>
    <w:rsid w:val="00B82373"/>
    <w:rsid w:val="00B83678"/>
    <w:rsid w:val="00B84C28"/>
    <w:rsid w:val="00B85C67"/>
    <w:rsid w:val="00B92C87"/>
    <w:rsid w:val="00B93A78"/>
    <w:rsid w:val="00B93DD6"/>
    <w:rsid w:val="00BA121D"/>
    <w:rsid w:val="00BA4CAC"/>
    <w:rsid w:val="00BA5D9A"/>
    <w:rsid w:val="00BB03F7"/>
    <w:rsid w:val="00BB19BA"/>
    <w:rsid w:val="00BC2A7B"/>
    <w:rsid w:val="00BC6964"/>
    <w:rsid w:val="00BC7ACE"/>
    <w:rsid w:val="00BD3868"/>
    <w:rsid w:val="00BE00AB"/>
    <w:rsid w:val="00BE0A8E"/>
    <w:rsid w:val="00BE18C5"/>
    <w:rsid w:val="00BF2634"/>
    <w:rsid w:val="00BF7BCE"/>
    <w:rsid w:val="00C003DA"/>
    <w:rsid w:val="00C05BEA"/>
    <w:rsid w:val="00C1373E"/>
    <w:rsid w:val="00C13F47"/>
    <w:rsid w:val="00C1471C"/>
    <w:rsid w:val="00C213EB"/>
    <w:rsid w:val="00C21697"/>
    <w:rsid w:val="00C264E3"/>
    <w:rsid w:val="00C26700"/>
    <w:rsid w:val="00C3334C"/>
    <w:rsid w:val="00C460B5"/>
    <w:rsid w:val="00C5348C"/>
    <w:rsid w:val="00C53F75"/>
    <w:rsid w:val="00C56516"/>
    <w:rsid w:val="00C567B9"/>
    <w:rsid w:val="00C57AE1"/>
    <w:rsid w:val="00C7737D"/>
    <w:rsid w:val="00C77730"/>
    <w:rsid w:val="00C77A1D"/>
    <w:rsid w:val="00C77AE6"/>
    <w:rsid w:val="00C86131"/>
    <w:rsid w:val="00C87151"/>
    <w:rsid w:val="00C87763"/>
    <w:rsid w:val="00C975E0"/>
    <w:rsid w:val="00CB224E"/>
    <w:rsid w:val="00CB5785"/>
    <w:rsid w:val="00CB69BA"/>
    <w:rsid w:val="00CB7D92"/>
    <w:rsid w:val="00CC3B7D"/>
    <w:rsid w:val="00CC4E3C"/>
    <w:rsid w:val="00CD2B39"/>
    <w:rsid w:val="00CD4315"/>
    <w:rsid w:val="00CD5D27"/>
    <w:rsid w:val="00CD66BA"/>
    <w:rsid w:val="00CE40C7"/>
    <w:rsid w:val="00CE7A91"/>
    <w:rsid w:val="00D01CE5"/>
    <w:rsid w:val="00D0619B"/>
    <w:rsid w:val="00D10A27"/>
    <w:rsid w:val="00D119DC"/>
    <w:rsid w:val="00D1388D"/>
    <w:rsid w:val="00D15277"/>
    <w:rsid w:val="00D1534E"/>
    <w:rsid w:val="00D164AC"/>
    <w:rsid w:val="00D22A9E"/>
    <w:rsid w:val="00D23B3D"/>
    <w:rsid w:val="00D26551"/>
    <w:rsid w:val="00D27CC4"/>
    <w:rsid w:val="00D34563"/>
    <w:rsid w:val="00D36D8E"/>
    <w:rsid w:val="00D442DD"/>
    <w:rsid w:val="00D4479F"/>
    <w:rsid w:val="00D57467"/>
    <w:rsid w:val="00D60687"/>
    <w:rsid w:val="00D6188F"/>
    <w:rsid w:val="00D61E62"/>
    <w:rsid w:val="00D67079"/>
    <w:rsid w:val="00D8057F"/>
    <w:rsid w:val="00D91AC8"/>
    <w:rsid w:val="00D925A9"/>
    <w:rsid w:val="00D93024"/>
    <w:rsid w:val="00DA0F3B"/>
    <w:rsid w:val="00DA2778"/>
    <w:rsid w:val="00DA7687"/>
    <w:rsid w:val="00DB31F6"/>
    <w:rsid w:val="00DC34F1"/>
    <w:rsid w:val="00DC4324"/>
    <w:rsid w:val="00DC44C9"/>
    <w:rsid w:val="00DD5F80"/>
    <w:rsid w:val="00DE494C"/>
    <w:rsid w:val="00DE68BA"/>
    <w:rsid w:val="00DE68FB"/>
    <w:rsid w:val="00DE6F48"/>
    <w:rsid w:val="00DF6ADC"/>
    <w:rsid w:val="00E2418B"/>
    <w:rsid w:val="00E25B60"/>
    <w:rsid w:val="00E273DB"/>
    <w:rsid w:val="00E27CD1"/>
    <w:rsid w:val="00E31D95"/>
    <w:rsid w:val="00E416B0"/>
    <w:rsid w:val="00E44A07"/>
    <w:rsid w:val="00E45BC4"/>
    <w:rsid w:val="00E46F91"/>
    <w:rsid w:val="00E56328"/>
    <w:rsid w:val="00E56AA6"/>
    <w:rsid w:val="00E61B8F"/>
    <w:rsid w:val="00E66B5F"/>
    <w:rsid w:val="00E8232D"/>
    <w:rsid w:val="00E90B2F"/>
    <w:rsid w:val="00E94546"/>
    <w:rsid w:val="00E956D6"/>
    <w:rsid w:val="00EA0AFE"/>
    <w:rsid w:val="00EA336D"/>
    <w:rsid w:val="00EA6318"/>
    <w:rsid w:val="00EB0D7A"/>
    <w:rsid w:val="00EB48B0"/>
    <w:rsid w:val="00EC0220"/>
    <w:rsid w:val="00EC05DE"/>
    <w:rsid w:val="00EC1D44"/>
    <w:rsid w:val="00ED1998"/>
    <w:rsid w:val="00ED1E26"/>
    <w:rsid w:val="00ED7CB4"/>
    <w:rsid w:val="00EE3A51"/>
    <w:rsid w:val="00EE3D30"/>
    <w:rsid w:val="00EE55F8"/>
    <w:rsid w:val="00EF0246"/>
    <w:rsid w:val="00EF0366"/>
    <w:rsid w:val="00EF1177"/>
    <w:rsid w:val="00EF3BF3"/>
    <w:rsid w:val="00EF49D8"/>
    <w:rsid w:val="00EF6723"/>
    <w:rsid w:val="00F02244"/>
    <w:rsid w:val="00F048D9"/>
    <w:rsid w:val="00F07DE7"/>
    <w:rsid w:val="00F149C5"/>
    <w:rsid w:val="00F174DA"/>
    <w:rsid w:val="00F22C5C"/>
    <w:rsid w:val="00F25046"/>
    <w:rsid w:val="00F25ACC"/>
    <w:rsid w:val="00F35E38"/>
    <w:rsid w:val="00F36935"/>
    <w:rsid w:val="00F40445"/>
    <w:rsid w:val="00F411CF"/>
    <w:rsid w:val="00F43E11"/>
    <w:rsid w:val="00F4684A"/>
    <w:rsid w:val="00F472CE"/>
    <w:rsid w:val="00F47819"/>
    <w:rsid w:val="00F522F2"/>
    <w:rsid w:val="00F5336B"/>
    <w:rsid w:val="00F60A86"/>
    <w:rsid w:val="00F65E71"/>
    <w:rsid w:val="00F66A64"/>
    <w:rsid w:val="00F73C14"/>
    <w:rsid w:val="00F74EEA"/>
    <w:rsid w:val="00F81568"/>
    <w:rsid w:val="00F83AA8"/>
    <w:rsid w:val="00F8620E"/>
    <w:rsid w:val="00F90448"/>
    <w:rsid w:val="00F96DD8"/>
    <w:rsid w:val="00F9717F"/>
    <w:rsid w:val="00FA0BCD"/>
    <w:rsid w:val="00FA1669"/>
    <w:rsid w:val="00FB0A7B"/>
    <w:rsid w:val="00FB1C99"/>
    <w:rsid w:val="00FB27C8"/>
    <w:rsid w:val="00FB6FEC"/>
    <w:rsid w:val="00FC04D2"/>
    <w:rsid w:val="00FC0DBD"/>
    <w:rsid w:val="00FC103C"/>
    <w:rsid w:val="00FC13C1"/>
    <w:rsid w:val="00FC28BC"/>
    <w:rsid w:val="00FC4C6C"/>
    <w:rsid w:val="00FC6AF7"/>
    <w:rsid w:val="00FD2754"/>
    <w:rsid w:val="00FD2CE9"/>
    <w:rsid w:val="00FD5997"/>
    <w:rsid w:val="00FD66FF"/>
    <w:rsid w:val="00FE0F2A"/>
    <w:rsid w:val="00FF06F3"/>
    <w:rsid w:val="00FF6C1F"/>
    <w:rsid w:val="00FF7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415C2"/>
  <w15:chartTrackingRefBased/>
  <w15:docId w15:val="{B914DF9F-0135-40FD-A22A-68E4615DC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472C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567B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4578E"/>
    <w:rPr>
      <w:sz w:val="16"/>
      <w:szCs w:val="16"/>
    </w:rPr>
  </w:style>
  <w:style w:type="paragraph" w:styleId="CommentText">
    <w:name w:val="annotation text"/>
    <w:basedOn w:val="Normal"/>
    <w:link w:val="CommentTextChar"/>
    <w:uiPriority w:val="99"/>
    <w:semiHidden/>
    <w:unhideWhenUsed/>
    <w:rsid w:val="0074578E"/>
    <w:pPr>
      <w:spacing w:line="240" w:lineRule="auto"/>
    </w:pPr>
    <w:rPr>
      <w:sz w:val="20"/>
      <w:szCs w:val="20"/>
    </w:rPr>
  </w:style>
  <w:style w:type="character" w:customStyle="1" w:styleId="CommentTextChar">
    <w:name w:val="Comment Text Char"/>
    <w:basedOn w:val="DefaultParagraphFont"/>
    <w:link w:val="CommentText"/>
    <w:uiPriority w:val="99"/>
    <w:semiHidden/>
    <w:rsid w:val="0074578E"/>
    <w:rPr>
      <w:sz w:val="20"/>
      <w:szCs w:val="20"/>
    </w:rPr>
  </w:style>
  <w:style w:type="paragraph" w:styleId="CommentSubject">
    <w:name w:val="annotation subject"/>
    <w:basedOn w:val="CommentText"/>
    <w:next w:val="CommentText"/>
    <w:link w:val="CommentSubjectChar"/>
    <w:uiPriority w:val="99"/>
    <w:semiHidden/>
    <w:unhideWhenUsed/>
    <w:rsid w:val="0074578E"/>
    <w:rPr>
      <w:b/>
      <w:bCs/>
    </w:rPr>
  </w:style>
  <w:style w:type="character" w:customStyle="1" w:styleId="CommentSubjectChar">
    <w:name w:val="Comment Subject Char"/>
    <w:basedOn w:val="CommentTextChar"/>
    <w:link w:val="CommentSubject"/>
    <w:uiPriority w:val="99"/>
    <w:semiHidden/>
    <w:rsid w:val="0074578E"/>
    <w:rPr>
      <w:b/>
      <w:bCs/>
      <w:sz w:val="20"/>
      <w:szCs w:val="20"/>
    </w:rPr>
  </w:style>
  <w:style w:type="paragraph" w:styleId="BalloonText">
    <w:name w:val="Balloon Text"/>
    <w:basedOn w:val="Normal"/>
    <w:link w:val="BalloonTextChar"/>
    <w:uiPriority w:val="99"/>
    <w:semiHidden/>
    <w:unhideWhenUsed/>
    <w:rsid w:val="00745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578E"/>
    <w:rPr>
      <w:rFonts w:ascii="Segoe UI" w:hAnsi="Segoe UI" w:cs="Segoe UI"/>
      <w:sz w:val="18"/>
      <w:szCs w:val="18"/>
    </w:rPr>
  </w:style>
  <w:style w:type="character" w:styleId="Hyperlink">
    <w:name w:val="Hyperlink"/>
    <w:basedOn w:val="DefaultParagraphFont"/>
    <w:uiPriority w:val="99"/>
    <w:unhideWhenUsed/>
    <w:rsid w:val="003A6BB9"/>
    <w:rPr>
      <w:color w:val="0000FF"/>
      <w:u w:val="single"/>
    </w:rPr>
  </w:style>
  <w:style w:type="character" w:styleId="Strong">
    <w:name w:val="Strong"/>
    <w:basedOn w:val="DefaultParagraphFont"/>
    <w:uiPriority w:val="22"/>
    <w:qFormat/>
    <w:rsid w:val="00B4079C"/>
    <w:rPr>
      <w:b/>
      <w:bCs/>
    </w:rPr>
  </w:style>
  <w:style w:type="paragraph" w:customStyle="1" w:styleId="EndNoteBibliographyTitle">
    <w:name w:val="EndNote Bibliography Title"/>
    <w:basedOn w:val="Normal"/>
    <w:link w:val="EndNoteBibliographyTitleChar"/>
    <w:rsid w:val="00BE00A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BE00AB"/>
    <w:rPr>
      <w:rFonts w:ascii="Calibri" w:hAnsi="Calibri" w:cs="Calibri"/>
      <w:noProof/>
    </w:rPr>
  </w:style>
  <w:style w:type="paragraph" w:customStyle="1" w:styleId="EndNoteBibliography">
    <w:name w:val="EndNote Bibliography"/>
    <w:basedOn w:val="Normal"/>
    <w:link w:val="EndNoteBibliographyChar"/>
    <w:rsid w:val="00BE00AB"/>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BE00AB"/>
    <w:rPr>
      <w:rFonts w:ascii="Calibri" w:hAnsi="Calibri" w:cs="Calibri"/>
      <w:noProof/>
    </w:rPr>
  </w:style>
  <w:style w:type="paragraph" w:styleId="Revision">
    <w:name w:val="Revision"/>
    <w:hidden/>
    <w:uiPriority w:val="99"/>
    <w:semiHidden/>
    <w:rsid w:val="00182306"/>
    <w:pPr>
      <w:spacing w:after="0" w:line="240" w:lineRule="auto"/>
    </w:pPr>
  </w:style>
  <w:style w:type="character" w:customStyle="1" w:styleId="nlmcontrib-group">
    <w:name w:val="nlm_contrib-group"/>
    <w:basedOn w:val="DefaultParagraphFont"/>
    <w:rsid w:val="007509A5"/>
  </w:style>
  <w:style w:type="character" w:customStyle="1" w:styleId="nlmarticle-title">
    <w:name w:val="nlm_article-title"/>
    <w:basedOn w:val="DefaultParagraphFont"/>
    <w:rsid w:val="007509A5"/>
  </w:style>
  <w:style w:type="character" w:customStyle="1" w:styleId="nlmx">
    <w:name w:val="nlm_x"/>
    <w:basedOn w:val="DefaultParagraphFont"/>
    <w:rsid w:val="007509A5"/>
  </w:style>
  <w:style w:type="character" w:customStyle="1" w:styleId="nlmyear">
    <w:name w:val="nlm_year"/>
    <w:basedOn w:val="DefaultParagraphFont"/>
    <w:rsid w:val="007509A5"/>
  </w:style>
  <w:style w:type="character" w:customStyle="1" w:styleId="citationsource-journal">
    <w:name w:val="citation_source-journal"/>
    <w:basedOn w:val="DefaultParagraphFont"/>
    <w:rsid w:val="007509A5"/>
  </w:style>
  <w:style w:type="character" w:customStyle="1" w:styleId="nlmvolume">
    <w:name w:val="nlm_volume"/>
    <w:basedOn w:val="DefaultParagraphFont"/>
    <w:rsid w:val="007509A5"/>
  </w:style>
  <w:style w:type="character" w:customStyle="1" w:styleId="nlmfpage">
    <w:name w:val="nlm_fpage"/>
    <w:basedOn w:val="DefaultParagraphFont"/>
    <w:rsid w:val="007509A5"/>
  </w:style>
  <w:style w:type="character" w:customStyle="1" w:styleId="nlmlpage">
    <w:name w:val="nlm_lpage"/>
    <w:basedOn w:val="DefaultParagraphFont"/>
    <w:rsid w:val="007509A5"/>
  </w:style>
  <w:style w:type="character" w:customStyle="1" w:styleId="cit-title">
    <w:name w:val="cit-title"/>
    <w:basedOn w:val="DefaultParagraphFont"/>
    <w:rsid w:val="00BC7ACE"/>
  </w:style>
  <w:style w:type="character" w:customStyle="1" w:styleId="cit-year-info">
    <w:name w:val="cit-year-info"/>
    <w:basedOn w:val="DefaultParagraphFont"/>
    <w:rsid w:val="00BC7ACE"/>
  </w:style>
  <w:style w:type="character" w:customStyle="1" w:styleId="cit-volume">
    <w:name w:val="cit-volume"/>
    <w:basedOn w:val="DefaultParagraphFont"/>
    <w:rsid w:val="00BC7ACE"/>
  </w:style>
  <w:style w:type="character" w:customStyle="1" w:styleId="cit-issue">
    <w:name w:val="cit-issue"/>
    <w:basedOn w:val="DefaultParagraphFont"/>
    <w:rsid w:val="00BC7ACE"/>
  </w:style>
  <w:style w:type="character" w:customStyle="1" w:styleId="cit-pagerange">
    <w:name w:val="cit-pagerange"/>
    <w:basedOn w:val="DefaultParagraphFont"/>
    <w:rsid w:val="00BC7ACE"/>
  </w:style>
  <w:style w:type="character" w:customStyle="1" w:styleId="c-bibliographic-informationvalue">
    <w:name w:val="c-bibliographic-information__value"/>
    <w:basedOn w:val="DefaultParagraphFont"/>
    <w:rsid w:val="004C0B07"/>
  </w:style>
  <w:style w:type="character" w:customStyle="1" w:styleId="identifier">
    <w:name w:val="identifier"/>
    <w:basedOn w:val="DefaultParagraphFont"/>
    <w:rsid w:val="00F472CE"/>
  </w:style>
  <w:style w:type="character" w:customStyle="1" w:styleId="id-label">
    <w:name w:val="id-label"/>
    <w:basedOn w:val="DefaultParagraphFont"/>
    <w:rsid w:val="00F472CE"/>
  </w:style>
  <w:style w:type="character" w:customStyle="1" w:styleId="metadata--author">
    <w:name w:val="metadata--author"/>
    <w:basedOn w:val="DefaultParagraphFont"/>
    <w:rsid w:val="00F472CE"/>
  </w:style>
  <w:style w:type="character" w:customStyle="1" w:styleId="metadata--author-name">
    <w:name w:val="metadata--author-name"/>
    <w:basedOn w:val="DefaultParagraphFont"/>
    <w:rsid w:val="00F472CE"/>
  </w:style>
  <w:style w:type="character" w:customStyle="1" w:styleId="popper-title">
    <w:name w:val="popper-title"/>
    <w:basedOn w:val="DefaultParagraphFont"/>
    <w:rsid w:val="00F472CE"/>
  </w:style>
  <w:style w:type="paragraph" w:customStyle="1" w:styleId="author-popup-link-item">
    <w:name w:val="author-popup-link-item"/>
    <w:basedOn w:val="Normal"/>
    <w:rsid w:val="00F472C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F472CE"/>
    <w:rPr>
      <w:rFonts w:ascii="Times New Roman" w:eastAsia="Times New Roman" w:hAnsi="Times New Roman" w:cs="Times New Roman"/>
      <w:b/>
      <w:bCs/>
      <w:kern w:val="36"/>
      <w:sz w:val="48"/>
      <w:szCs w:val="48"/>
      <w:lang w:val="en-GB" w:eastAsia="en-GB"/>
    </w:rPr>
  </w:style>
  <w:style w:type="character" w:customStyle="1" w:styleId="metadata--source-title">
    <w:name w:val="metadata--source-title"/>
    <w:basedOn w:val="DefaultParagraphFont"/>
    <w:rsid w:val="00F472CE"/>
  </w:style>
  <w:style w:type="table" w:styleId="TableGrid">
    <w:name w:val="Table Grid"/>
    <w:basedOn w:val="TableNormal"/>
    <w:uiPriority w:val="39"/>
    <w:rsid w:val="00B10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4830">
      <w:bodyDiv w:val="1"/>
      <w:marLeft w:val="0"/>
      <w:marRight w:val="0"/>
      <w:marTop w:val="0"/>
      <w:marBottom w:val="0"/>
      <w:divBdr>
        <w:top w:val="none" w:sz="0" w:space="0" w:color="auto"/>
        <w:left w:val="none" w:sz="0" w:space="0" w:color="auto"/>
        <w:bottom w:val="none" w:sz="0" w:space="0" w:color="auto"/>
        <w:right w:val="none" w:sz="0" w:space="0" w:color="auto"/>
      </w:divBdr>
    </w:div>
    <w:div w:id="160968412">
      <w:bodyDiv w:val="1"/>
      <w:marLeft w:val="0"/>
      <w:marRight w:val="0"/>
      <w:marTop w:val="0"/>
      <w:marBottom w:val="0"/>
      <w:divBdr>
        <w:top w:val="none" w:sz="0" w:space="0" w:color="auto"/>
        <w:left w:val="none" w:sz="0" w:space="0" w:color="auto"/>
        <w:bottom w:val="none" w:sz="0" w:space="0" w:color="auto"/>
        <w:right w:val="none" w:sz="0" w:space="0" w:color="auto"/>
      </w:divBdr>
    </w:div>
    <w:div w:id="165168892">
      <w:bodyDiv w:val="1"/>
      <w:marLeft w:val="0"/>
      <w:marRight w:val="0"/>
      <w:marTop w:val="0"/>
      <w:marBottom w:val="0"/>
      <w:divBdr>
        <w:top w:val="none" w:sz="0" w:space="0" w:color="auto"/>
        <w:left w:val="none" w:sz="0" w:space="0" w:color="auto"/>
        <w:bottom w:val="none" w:sz="0" w:space="0" w:color="auto"/>
        <w:right w:val="none" w:sz="0" w:space="0" w:color="auto"/>
      </w:divBdr>
    </w:div>
    <w:div w:id="178662652">
      <w:bodyDiv w:val="1"/>
      <w:marLeft w:val="0"/>
      <w:marRight w:val="0"/>
      <w:marTop w:val="0"/>
      <w:marBottom w:val="0"/>
      <w:divBdr>
        <w:top w:val="none" w:sz="0" w:space="0" w:color="auto"/>
        <w:left w:val="none" w:sz="0" w:space="0" w:color="auto"/>
        <w:bottom w:val="none" w:sz="0" w:space="0" w:color="auto"/>
        <w:right w:val="none" w:sz="0" w:space="0" w:color="auto"/>
      </w:divBdr>
    </w:div>
    <w:div w:id="182327109">
      <w:bodyDiv w:val="1"/>
      <w:marLeft w:val="0"/>
      <w:marRight w:val="0"/>
      <w:marTop w:val="0"/>
      <w:marBottom w:val="0"/>
      <w:divBdr>
        <w:top w:val="none" w:sz="0" w:space="0" w:color="auto"/>
        <w:left w:val="none" w:sz="0" w:space="0" w:color="auto"/>
        <w:bottom w:val="none" w:sz="0" w:space="0" w:color="auto"/>
        <w:right w:val="none" w:sz="0" w:space="0" w:color="auto"/>
      </w:divBdr>
    </w:div>
    <w:div w:id="204028647">
      <w:bodyDiv w:val="1"/>
      <w:marLeft w:val="0"/>
      <w:marRight w:val="0"/>
      <w:marTop w:val="0"/>
      <w:marBottom w:val="0"/>
      <w:divBdr>
        <w:top w:val="none" w:sz="0" w:space="0" w:color="auto"/>
        <w:left w:val="none" w:sz="0" w:space="0" w:color="auto"/>
        <w:bottom w:val="none" w:sz="0" w:space="0" w:color="auto"/>
        <w:right w:val="none" w:sz="0" w:space="0" w:color="auto"/>
      </w:divBdr>
    </w:div>
    <w:div w:id="252053205">
      <w:bodyDiv w:val="1"/>
      <w:marLeft w:val="0"/>
      <w:marRight w:val="0"/>
      <w:marTop w:val="0"/>
      <w:marBottom w:val="0"/>
      <w:divBdr>
        <w:top w:val="none" w:sz="0" w:space="0" w:color="auto"/>
        <w:left w:val="none" w:sz="0" w:space="0" w:color="auto"/>
        <w:bottom w:val="none" w:sz="0" w:space="0" w:color="auto"/>
        <w:right w:val="none" w:sz="0" w:space="0" w:color="auto"/>
      </w:divBdr>
    </w:div>
    <w:div w:id="297994084">
      <w:bodyDiv w:val="1"/>
      <w:marLeft w:val="0"/>
      <w:marRight w:val="0"/>
      <w:marTop w:val="0"/>
      <w:marBottom w:val="0"/>
      <w:divBdr>
        <w:top w:val="none" w:sz="0" w:space="0" w:color="auto"/>
        <w:left w:val="none" w:sz="0" w:space="0" w:color="auto"/>
        <w:bottom w:val="none" w:sz="0" w:space="0" w:color="auto"/>
        <w:right w:val="none" w:sz="0" w:space="0" w:color="auto"/>
      </w:divBdr>
    </w:div>
    <w:div w:id="383481386">
      <w:bodyDiv w:val="1"/>
      <w:marLeft w:val="0"/>
      <w:marRight w:val="0"/>
      <w:marTop w:val="0"/>
      <w:marBottom w:val="0"/>
      <w:divBdr>
        <w:top w:val="none" w:sz="0" w:space="0" w:color="auto"/>
        <w:left w:val="none" w:sz="0" w:space="0" w:color="auto"/>
        <w:bottom w:val="none" w:sz="0" w:space="0" w:color="auto"/>
        <w:right w:val="none" w:sz="0" w:space="0" w:color="auto"/>
      </w:divBdr>
    </w:div>
    <w:div w:id="635532484">
      <w:bodyDiv w:val="1"/>
      <w:marLeft w:val="0"/>
      <w:marRight w:val="0"/>
      <w:marTop w:val="0"/>
      <w:marBottom w:val="0"/>
      <w:divBdr>
        <w:top w:val="none" w:sz="0" w:space="0" w:color="auto"/>
        <w:left w:val="none" w:sz="0" w:space="0" w:color="auto"/>
        <w:bottom w:val="none" w:sz="0" w:space="0" w:color="auto"/>
        <w:right w:val="none" w:sz="0" w:space="0" w:color="auto"/>
      </w:divBdr>
    </w:div>
    <w:div w:id="709568758">
      <w:bodyDiv w:val="1"/>
      <w:marLeft w:val="0"/>
      <w:marRight w:val="0"/>
      <w:marTop w:val="0"/>
      <w:marBottom w:val="0"/>
      <w:divBdr>
        <w:top w:val="none" w:sz="0" w:space="0" w:color="auto"/>
        <w:left w:val="none" w:sz="0" w:space="0" w:color="auto"/>
        <w:bottom w:val="none" w:sz="0" w:space="0" w:color="auto"/>
        <w:right w:val="none" w:sz="0" w:space="0" w:color="auto"/>
      </w:divBdr>
    </w:div>
    <w:div w:id="836194951">
      <w:bodyDiv w:val="1"/>
      <w:marLeft w:val="0"/>
      <w:marRight w:val="0"/>
      <w:marTop w:val="0"/>
      <w:marBottom w:val="0"/>
      <w:divBdr>
        <w:top w:val="none" w:sz="0" w:space="0" w:color="auto"/>
        <w:left w:val="none" w:sz="0" w:space="0" w:color="auto"/>
        <w:bottom w:val="none" w:sz="0" w:space="0" w:color="auto"/>
        <w:right w:val="none" w:sz="0" w:space="0" w:color="auto"/>
      </w:divBdr>
    </w:div>
    <w:div w:id="840966421">
      <w:bodyDiv w:val="1"/>
      <w:marLeft w:val="0"/>
      <w:marRight w:val="0"/>
      <w:marTop w:val="0"/>
      <w:marBottom w:val="0"/>
      <w:divBdr>
        <w:top w:val="none" w:sz="0" w:space="0" w:color="auto"/>
        <w:left w:val="none" w:sz="0" w:space="0" w:color="auto"/>
        <w:bottom w:val="none" w:sz="0" w:space="0" w:color="auto"/>
        <w:right w:val="none" w:sz="0" w:space="0" w:color="auto"/>
      </w:divBdr>
    </w:div>
    <w:div w:id="963466380">
      <w:bodyDiv w:val="1"/>
      <w:marLeft w:val="0"/>
      <w:marRight w:val="0"/>
      <w:marTop w:val="0"/>
      <w:marBottom w:val="0"/>
      <w:divBdr>
        <w:top w:val="none" w:sz="0" w:space="0" w:color="auto"/>
        <w:left w:val="none" w:sz="0" w:space="0" w:color="auto"/>
        <w:bottom w:val="none" w:sz="0" w:space="0" w:color="auto"/>
        <w:right w:val="none" w:sz="0" w:space="0" w:color="auto"/>
      </w:divBdr>
    </w:div>
    <w:div w:id="1017776211">
      <w:bodyDiv w:val="1"/>
      <w:marLeft w:val="0"/>
      <w:marRight w:val="0"/>
      <w:marTop w:val="0"/>
      <w:marBottom w:val="0"/>
      <w:divBdr>
        <w:top w:val="none" w:sz="0" w:space="0" w:color="auto"/>
        <w:left w:val="none" w:sz="0" w:space="0" w:color="auto"/>
        <w:bottom w:val="none" w:sz="0" w:space="0" w:color="auto"/>
        <w:right w:val="none" w:sz="0" w:space="0" w:color="auto"/>
      </w:divBdr>
    </w:div>
    <w:div w:id="1114981971">
      <w:bodyDiv w:val="1"/>
      <w:marLeft w:val="0"/>
      <w:marRight w:val="0"/>
      <w:marTop w:val="0"/>
      <w:marBottom w:val="0"/>
      <w:divBdr>
        <w:top w:val="none" w:sz="0" w:space="0" w:color="auto"/>
        <w:left w:val="none" w:sz="0" w:space="0" w:color="auto"/>
        <w:bottom w:val="none" w:sz="0" w:space="0" w:color="auto"/>
        <w:right w:val="none" w:sz="0" w:space="0" w:color="auto"/>
      </w:divBdr>
    </w:div>
    <w:div w:id="1150558864">
      <w:bodyDiv w:val="1"/>
      <w:marLeft w:val="0"/>
      <w:marRight w:val="0"/>
      <w:marTop w:val="0"/>
      <w:marBottom w:val="0"/>
      <w:divBdr>
        <w:top w:val="none" w:sz="0" w:space="0" w:color="auto"/>
        <w:left w:val="none" w:sz="0" w:space="0" w:color="auto"/>
        <w:bottom w:val="none" w:sz="0" w:space="0" w:color="auto"/>
        <w:right w:val="none" w:sz="0" w:space="0" w:color="auto"/>
      </w:divBdr>
      <w:divsChild>
        <w:div w:id="996614204">
          <w:marLeft w:val="0"/>
          <w:marRight w:val="0"/>
          <w:marTop w:val="0"/>
          <w:marBottom w:val="0"/>
          <w:divBdr>
            <w:top w:val="none" w:sz="0" w:space="0" w:color="auto"/>
            <w:left w:val="none" w:sz="0" w:space="0" w:color="auto"/>
            <w:bottom w:val="none" w:sz="0" w:space="0" w:color="auto"/>
            <w:right w:val="none" w:sz="0" w:space="0" w:color="auto"/>
          </w:divBdr>
        </w:div>
        <w:div w:id="1053887876">
          <w:marLeft w:val="0"/>
          <w:marRight w:val="0"/>
          <w:marTop w:val="0"/>
          <w:marBottom w:val="0"/>
          <w:divBdr>
            <w:top w:val="none" w:sz="0" w:space="0" w:color="auto"/>
            <w:left w:val="none" w:sz="0" w:space="0" w:color="auto"/>
            <w:bottom w:val="none" w:sz="0" w:space="0" w:color="auto"/>
            <w:right w:val="none" w:sz="0" w:space="0" w:color="auto"/>
          </w:divBdr>
        </w:div>
        <w:div w:id="185214468">
          <w:marLeft w:val="0"/>
          <w:marRight w:val="0"/>
          <w:marTop w:val="180"/>
          <w:marBottom w:val="0"/>
          <w:divBdr>
            <w:top w:val="none" w:sz="0" w:space="0" w:color="auto"/>
            <w:left w:val="none" w:sz="0" w:space="0" w:color="auto"/>
            <w:bottom w:val="none" w:sz="0" w:space="0" w:color="auto"/>
            <w:right w:val="none" w:sz="0" w:space="0" w:color="auto"/>
          </w:divBdr>
          <w:divsChild>
            <w:div w:id="1939675778">
              <w:marLeft w:val="0"/>
              <w:marRight w:val="0"/>
              <w:marTop w:val="0"/>
              <w:marBottom w:val="0"/>
              <w:divBdr>
                <w:top w:val="none" w:sz="0" w:space="0" w:color="auto"/>
                <w:left w:val="none" w:sz="0" w:space="0" w:color="auto"/>
                <w:bottom w:val="none" w:sz="0" w:space="0" w:color="auto"/>
                <w:right w:val="none" w:sz="0" w:space="0" w:color="auto"/>
              </w:divBdr>
              <w:divsChild>
                <w:div w:id="21115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11629">
          <w:marLeft w:val="0"/>
          <w:marRight w:val="0"/>
          <w:marTop w:val="0"/>
          <w:marBottom w:val="0"/>
          <w:divBdr>
            <w:top w:val="none" w:sz="0" w:space="0" w:color="auto"/>
            <w:left w:val="none" w:sz="0" w:space="0" w:color="auto"/>
            <w:bottom w:val="none" w:sz="0" w:space="0" w:color="auto"/>
            <w:right w:val="none" w:sz="0" w:space="0" w:color="auto"/>
          </w:divBdr>
        </w:div>
      </w:divsChild>
    </w:div>
    <w:div w:id="1154879196">
      <w:bodyDiv w:val="1"/>
      <w:marLeft w:val="0"/>
      <w:marRight w:val="0"/>
      <w:marTop w:val="0"/>
      <w:marBottom w:val="0"/>
      <w:divBdr>
        <w:top w:val="none" w:sz="0" w:space="0" w:color="auto"/>
        <w:left w:val="none" w:sz="0" w:space="0" w:color="auto"/>
        <w:bottom w:val="none" w:sz="0" w:space="0" w:color="auto"/>
        <w:right w:val="none" w:sz="0" w:space="0" w:color="auto"/>
      </w:divBdr>
    </w:div>
    <w:div w:id="1404332647">
      <w:bodyDiv w:val="1"/>
      <w:marLeft w:val="0"/>
      <w:marRight w:val="0"/>
      <w:marTop w:val="0"/>
      <w:marBottom w:val="0"/>
      <w:divBdr>
        <w:top w:val="none" w:sz="0" w:space="0" w:color="auto"/>
        <w:left w:val="none" w:sz="0" w:space="0" w:color="auto"/>
        <w:bottom w:val="none" w:sz="0" w:space="0" w:color="auto"/>
        <w:right w:val="none" w:sz="0" w:space="0" w:color="auto"/>
      </w:divBdr>
    </w:div>
    <w:div w:id="1624652459">
      <w:bodyDiv w:val="1"/>
      <w:marLeft w:val="0"/>
      <w:marRight w:val="0"/>
      <w:marTop w:val="0"/>
      <w:marBottom w:val="0"/>
      <w:divBdr>
        <w:top w:val="none" w:sz="0" w:space="0" w:color="auto"/>
        <w:left w:val="none" w:sz="0" w:space="0" w:color="auto"/>
        <w:bottom w:val="none" w:sz="0" w:space="0" w:color="auto"/>
        <w:right w:val="none" w:sz="0" w:space="0" w:color="auto"/>
      </w:divBdr>
    </w:div>
    <w:div w:id="1651717180">
      <w:bodyDiv w:val="1"/>
      <w:marLeft w:val="0"/>
      <w:marRight w:val="0"/>
      <w:marTop w:val="0"/>
      <w:marBottom w:val="0"/>
      <w:divBdr>
        <w:top w:val="none" w:sz="0" w:space="0" w:color="auto"/>
        <w:left w:val="none" w:sz="0" w:space="0" w:color="auto"/>
        <w:bottom w:val="none" w:sz="0" w:space="0" w:color="auto"/>
        <w:right w:val="none" w:sz="0" w:space="0" w:color="auto"/>
      </w:divBdr>
    </w:div>
    <w:div w:id="1667855427">
      <w:bodyDiv w:val="1"/>
      <w:marLeft w:val="0"/>
      <w:marRight w:val="0"/>
      <w:marTop w:val="0"/>
      <w:marBottom w:val="0"/>
      <w:divBdr>
        <w:top w:val="none" w:sz="0" w:space="0" w:color="auto"/>
        <w:left w:val="none" w:sz="0" w:space="0" w:color="auto"/>
        <w:bottom w:val="none" w:sz="0" w:space="0" w:color="auto"/>
        <w:right w:val="none" w:sz="0" w:space="0" w:color="auto"/>
      </w:divBdr>
    </w:div>
    <w:div w:id="1758553591">
      <w:bodyDiv w:val="1"/>
      <w:marLeft w:val="0"/>
      <w:marRight w:val="0"/>
      <w:marTop w:val="0"/>
      <w:marBottom w:val="0"/>
      <w:divBdr>
        <w:top w:val="none" w:sz="0" w:space="0" w:color="auto"/>
        <w:left w:val="none" w:sz="0" w:space="0" w:color="auto"/>
        <w:bottom w:val="none" w:sz="0" w:space="0" w:color="auto"/>
        <w:right w:val="none" w:sz="0" w:space="0" w:color="auto"/>
      </w:divBdr>
      <w:divsChild>
        <w:div w:id="140730207">
          <w:marLeft w:val="0"/>
          <w:marRight w:val="0"/>
          <w:marTop w:val="0"/>
          <w:marBottom w:val="0"/>
          <w:divBdr>
            <w:top w:val="none" w:sz="0" w:space="0" w:color="auto"/>
            <w:left w:val="none" w:sz="0" w:space="0" w:color="auto"/>
            <w:bottom w:val="none" w:sz="0" w:space="0" w:color="auto"/>
            <w:right w:val="none" w:sz="0" w:space="0" w:color="auto"/>
          </w:divBdr>
        </w:div>
      </w:divsChild>
    </w:div>
    <w:div w:id="1765413079">
      <w:bodyDiv w:val="1"/>
      <w:marLeft w:val="0"/>
      <w:marRight w:val="0"/>
      <w:marTop w:val="0"/>
      <w:marBottom w:val="0"/>
      <w:divBdr>
        <w:top w:val="none" w:sz="0" w:space="0" w:color="auto"/>
        <w:left w:val="none" w:sz="0" w:space="0" w:color="auto"/>
        <w:bottom w:val="none" w:sz="0" w:space="0" w:color="auto"/>
        <w:right w:val="none" w:sz="0" w:space="0" w:color="auto"/>
      </w:divBdr>
    </w:div>
    <w:div w:id="1845588029">
      <w:bodyDiv w:val="1"/>
      <w:marLeft w:val="0"/>
      <w:marRight w:val="0"/>
      <w:marTop w:val="0"/>
      <w:marBottom w:val="0"/>
      <w:divBdr>
        <w:top w:val="none" w:sz="0" w:space="0" w:color="auto"/>
        <w:left w:val="none" w:sz="0" w:space="0" w:color="auto"/>
        <w:bottom w:val="none" w:sz="0" w:space="0" w:color="auto"/>
        <w:right w:val="none" w:sz="0" w:space="0" w:color="auto"/>
      </w:divBdr>
    </w:div>
    <w:div w:id="1933707541">
      <w:bodyDiv w:val="1"/>
      <w:marLeft w:val="0"/>
      <w:marRight w:val="0"/>
      <w:marTop w:val="0"/>
      <w:marBottom w:val="0"/>
      <w:divBdr>
        <w:top w:val="none" w:sz="0" w:space="0" w:color="auto"/>
        <w:left w:val="none" w:sz="0" w:space="0" w:color="auto"/>
        <w:bottom w:val="none" w:sz="0" w:space="0" w:color="auto"/>
        <w:right w:val="none" w:sz="0" w:space="0" w:color="auto"/>
      </w:divBdr>
    </w:div>
    <w:div w:id="1946770086">
      <w:bodyDiv w:val="1"/>
      <w:marLeft w:val="0"/>
      <w:marRight w:val="0"/>
      <w:marTop w:val="0"/>
      <w:marBottom w:val="0"/>
      <w:divBdr>
        <w:top w:val="none" w:sz="0" w:space="0" w:color="auto"/>
        <w:left w:val="none" w:sz="0" w:space="0" w:color="auto"/>
        <w:bottom w:val="none" w:sz="0" w:space="0" w:color="auto"/>
        <w:right w:val="none" w:sz="0" w:space="0" w:color="auto"/>
      </w:divBdr>
    </w:div>
    <w:div w:id="1962953163">
      <w:bodyDiv w:val="1"/>
      <w:marLeft w:val="0"/>
      <w:marRight w:val="0"/>
      <w:marTop w:val="0"/>
      <w:marBottom w:val="0"/>
      <w:divBdr>
        <w:top w:val="none" w:sz="0" w:space="0" w:color="auto"/>
        <w:left w:val="none" w:sz="0" w:space="0" w:color="auto"/>
        <w:bottom w:val="none" w:sz="0" w:space="0" w:color="auto"/>
        <w:right w:val="none" w:sz="0" w:space="0" w:color="auto"/>
      </w:divBdr>
      <w:divsChild>
        <w:div w:id="29770556">
          <w:marLeft w:val="274"/>
          <w:marRight w:val="0"/>
          <w:marTop w:val="0"/>
          <w:marBottom w:val="0"/>
          <w:divBdr>
            <w:top w:val="none" w:sz="0" w:space="0" w:color="auto"/>
            <w:left w:val="none" w:sz="0" w:space="0" w:color="auto"/>
            <w:bottom w:val="none" w:sz="0" w:space="0" w:color="auto"/>
            <w:right w:val="none" w:sz="0" w:space="0" w:color="auto"/>
          </w:divBdr>
        </w:div>
      </w:divsChild>
    </w:div>
    <w:div w:id="205168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t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tif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tif"/><Relationship Id="rId5" Type="http://schemas.openxmlformats.org/officeDocument/2006/relationships/numbering" Target="numbering.xml"/><Relationship Id="rId15" Type="http://schemas.openxmlformats.org/officeDocument/2006/relationships/hyperlink" Target="http://pubs.acs.org" TargetMode="External"/><Relationship Id="rId10" Type="http://schemas.openxmlformats.org/officeDocument/2006/relationships/image" Target="media/image2.tiff"/><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image" Target="media/image1.tif"/><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AB87B7C6D58B439A98826B9AB4C25A" ma:contentTypeVersion="10" ma:contentTypeDescription="Create a new document." ma:contentTypeScope="" ma:versionID="36120b29f48735919c2c399132fbf17d">
  <xsd:schema xmlns:xsd="http://www.w3.org/2001/XMLSchema" xmlns:xs="http://www.w3.org/2001/XMLSchema" xmlns:p="http://schemas.microsoft.com/office/2006/metadata/properties" xmlns:ns3="2b7fe58e-2f6c-4f6b-8fae-5dee3c482d25" targetNamespace="http://schemas.microsoft.com/office/2006/metadata/properties" ma:root="true" ma:fieldsID="30ce5de6e8d63e5262f6c898758a22c5" ns3:_="">
    <xsd:import namespace="2b7fe58e-2f6c-4f6b-8fae-5dee3c482d2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fe58e-2f6c-4f6b-8fae-5dee3c482d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AA594-C8E9-4A19-B6C2-2A372DE62EA1}">
  <ds:schemaRefs>
    <ds:schemaRef ds:uri="http://schemas.microsoft.com/sharepoint/v3/contenttype/forms"/>
  </ds:schemaRefs>
</ds:datastoreItem>
</file>

<file path=customXml/itemProps2.xml><?xml version="1.0" encoding="utf-8"?>
<ds:datastoreItem xmlns:ds="http://schemas.openxmlformats.org/officeDocument/2006/customXml" ds:itemID="{1BD3F049-7343-47BD-8986-1CBE687EF33E}">
  <ds:schemaRefs>
    <ds:schemaRef ds:uri="http://purl.org/dc/dcmitype/"/>
    <ds:schemaRef ds:uri="http://schemas.microsoft.com/office/infopath/2007/PartnerControls"/>
    <ds:schemaRef ds:uri="http://purl.org/dc/elements/1.1/"/>
    <ds:schemaRef ds:uri="http://schemas.microsoft.com/office/2006/documentManagement/types"/>
    <ds:schemaRef ds:uri="2b7fe58e-2f6c-4f6b-8fae-5dee3c482d25"/>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4CCDE41-AB72-4E14-AFF4-09B4C72FF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fe58e-2f6c-4f6b-8fae-5dee3c482d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9EE345-2A7F-4457-885D-A6872CBCE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8154</Words>
  <Characters>46480</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 Hulverson</dc:creator>
  <cp:keywords/>
  <dc:description/>
  <cp:lastModifiedBy>Van Voorhis, Wes</cp:lastModifiedBy>
  <cp:revision>4</cp:revision>
  <dcterms:created xsi:type="dcterms:W3CDTF">2021-03-08T16:51:00Z</dcterms:created>
  <dcterms:modified xsi:type="dcterms:W3CDTF">2021-10-28T20:26:00Z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0x010100E0AB87B7C6D58B439A98826B9AB4C25A</vt:lpwstr>
  </property>
</Properties>
</file>