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body>
    <w:p w:rsidRPr="00FC3A2B" w:rsidR="006C1322" w:rsidP="007075D3" w:rsidRDefault="007075D3" w14:paraId="4F521041" w14:textId="77777777">
      <w:pPr>
        <w:pStyle w:val="berschrift1"/>
        <w:rPr>
          <w:rFonts w:asciiTheme="minorHAnsi" w:hAnsiTheme="minorHAnsi"/>
        </w:rPr>
      </w:pPr>
      <w:r w:rsidRPr="00FC3A2B">
        <w:rPr>
          <w:rFonts w:asciiTheme="minorHAnsi" w:hAnsiTheme="minorHAnsi"/>
        </w:rPr>
        <w:t>Hinweise zur Nutzun</w:t>
      </w:r>
      <w:r w:rsidRPr="00FC3A2B" w:rsidR="00712B73">
        <w:rPr>
          <w:rFonts w:asciiTheme="minorHAnsi" w:hAnsiTheme="minorHAnsi"/>
        </w:rPr>
        <w:t>g</w:t>
      </w:r>
      <w:r w:rsidRPr="00FC3A2B">
        <w:rPr>
          <w:rFonts w:asciiTheme="minorHAnsi" w:hAnsiTheme="minorHAnsi"/>
        </w:rPr>
        <w:t xml:space="preserve"> der Prozessmatrix</w:t>
      </w:r>
    </w:p>
    <w:p w:rsidRPr="00FC3A2B" w:rsidR="002D509E" w:rsidP="002D509E" w:rsidRDefault="002D509E" w14:paraId="1A4675FE" w14:textId="77777777">
      <w:pPr>
        <w:rPr>
          <w:rFonts w:asciiTheme="minorHAnsi" w:hAnsiTheme="minorHAnsi"/>
          <w:sz w:val="22"/>
          <w:szCs w:val="22"/>
        </w:rPr>
      </w:pPr>
      <w:r w:rsidRPr="00FC3A2B">
        <w:rPr>
          <w:rFonts w:asciiTheme="minorHAnsi" w:hAnsiTheme="minorHAnsi"/>
          <w:sz w:val="22"/>
          <w:szCs w:val="22"/>
        </w:rPr>
        <w:t>Ziel dieses Tools ist die Erstellung der Prozesslandkarte. Diese stellt ein wichtiges Hilfsmittel für die Qualitätsplanung dar.</w:t>
      </w:r>
    </w:p>
    <w:p w:rsidRPr="00FC3A2B" w:rsidR="002D509E" w:rsidP="002D509E" w:rsidRDefault="002D509E" w14:paraId="1C2945BA" w14:textId="77777777">
      <w:pPr>
        <w:rPr>
          <w:rFonts w:asciiTheme="minorHAnsi" w:hAnsiTheme="minorHAnsi"/>
          <w:sz w:val="22"/>
          <w:szCs w:val="22"/>
        </w:rPr>
      </w:pPr>
    </w:p>
    <w:p w:rsidRPr="00FC3A2B" w:rsidR="002D509E" w:rsidP="002D509E" w:rsidRDefault="002D509E" w14:paraId="7664A9BD" w14:textId="77777777">
      <w:pPr>
        <w:rPr>
          <w:rFonts w:asciiTheme="minorHAnsi" w:hAnsiTheme="minorHAnsi"/>
          <w:sz w:val="22"/>
          <w:szCs w:val="22"/>
        </w:rPr>
      </w:pPr>
      <w:r w:rsidRPr="00FC3A2B">
        <w:rPr>
          <w:rFonts w:asciiTheme="minorHAnsi" w:hAnsiTheme="minorHAnsi"/>
          <w:sz w:val="22"/>
          <w:szCs w:val="22"/>
        </w:rPr>
        <w:t>Die angewendete Methode wird einerseits dem individuellen Charakter Ihrer Organisation gerecht und ist andererseits auch organisationsneutral anzuwenden. Für die Abbildung und Analyse der Biobankprozesse ergibt sich folgende Vorgehensweise:</w:t>
      </w:r>
      <w:r w:rsidRPr="00FC3A2B">
        <w:rPr>
          <w:rFonts w:asciiTheme="minorHAnsi" w:hAnsiTheme="minorHAnsi"/>
          <w:sz w:val="22"/>
          <w:szCs w:val="22"/>
        </w:rPr>
        <w:br/>
      </w:r>
    </w:p>
    <w:p w:rsidRPr="00FC3A2B" w:rsidR="002D509E" w:rsidP="002D509E" w:rsidRDefault="002D509E" w14:paraId="0ED0A835" w14:textId="77777777">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rsidRPr="00FC3A2B" w:rsidR="002D509E" w:rsidP="002D509E" w:rsidRDefault="007414E1" w14:paraId="75D1A622" w14:textId="53120C71">
      <w:pPr>
        <w:rPr>
          <w:rFonts w:asciiTheme="minorHAnsi" w:hAnsiTheme="minorHAnsi"/>
          <w:sz w:val="22"/>
          <w:szCs w:val="22"/>
        </w:rPr>
      </w:pPr>
      <w:r>
        <w:rPr>
          <w:rFonts w:asciiTheme="minorHAnsi" w:hAnsiTheme="minorHAnsi"/>
          <w:sz w:val="22"/>
          <w:szCs w:val="22"/>
        </w:rPr>
        <w:t>D</w:t>
      </w:r>
      <w:r w:rsidRPr="00FC3A2B" w:rsidR="002D509E">
        <w:rPr>
          <w:rFonts w:asciiTheme="minorHAnsi" w:hAnsiTheme="minorHAnsi"/>
          <w:sz w:val="22"/>
          <w:szCs w:val="22"/>
        </w:rPr>
        <w:t xml:space="preserve">ie </w:t>
      </w:r>
      <w:r w:rsidRPr="00FC3A2B" w:rsidR="002D509E">
        <w:rPr>
          <w:rFonts w:asciiTheme="minorHAnsi" w:hAnsiTheme="minorHAnsi"/>
          <w:b/>
          <w:sz w:val="22"/>
          <w:szCs w:val="22"/>
        </w:rPr>
        <w:t>Hauptprozesse</w:t>
      </w:r>
      <w:r w:rsidRPr="00FC3A2B" w:rsidR="002D509E">
        <w:rPr>
          <w:rFonts w:asciiTheme="minorHAnsi" w:hAnsiTheme="minorHAnsi"/>
          <w:sz w:val="22"/>
          <w:szCs w:val="22"/>
        </w:rPr>
        <w:t xml:space="preserve"> einer Biobank definier</w:t>
      </w:r>
      <w:r>
        <w:rPr>
          <w:rFonts w:asciiTheme="minorHAnsi" w:hAnsiTheme="minorHAnsi"/>
          <w:sz w:val="22"/>
          <w:szCs w:val="22"/>
        </w:rPr>
        <w:t>en</w:t>
      </w:r>
      <w:r w:rsidRPr="00FC3A2B" w:rsidR="002D509E">
        <w:rPr>
          <w:rFonts w:asciiTheme="minorHAnsi" w:hAnsiTheme="minorHAnsi"/>
          <w:sz w:val="22"/>
          <w:szCs w:val="22"/>
        </w:rPr>
        <w:t>, in Prozessketten unterglieder</w:t>
      </w:r>
      <w:r>
        <w:rPr>
          <w:rFonts w:asciiTheme="minorHAnsi" w:hAnsiTheme="minorHAnsi"/>
          <w:sz w:val="22"/>
          <w:szCs w:val="22"/>
        </w:rPr>
        <w:t>n</w:t>
      </w:r>
      <w:r w:rsidRPr="00FC3A2B" w:rsidR="002D509E">
        <w:rPr>
          <w:rFonts w:asciiTheme="minorHAnsi" w:hAnsiTheme="minorHAnsi"/>
          <w:sz w:val="22"/>
          <w:szCs w:val="22"/>
        </w:rPr>
        <w:t xml:space="preserve"> und strukturier</w:t>
      </w:r>
      <w:r>
        <w:rPr>
          <w:rFonts w:asciiTheme="minorHAnsi" w:hAnsiTheme="minorHAnsi"/>
          <w:sz w:val="22"/>
          <w:szCs w:val="22"/>
        </w:rPr>
        <w:t>en</w:t>
      </w:r>
      <w:r w:rsidRPr="00FC3A2B" w:rsidR="002D509E">
        <w:rPr>
          <w:rFonts w:asciiTheme="minorHAnsi" w:hAnsiTheme="minorHAnsi"/>
          <w:sz w:val="22"/>
          <w:szCs w:val="22"/>
        </w:rPr>
        <w:t xml:space="preserve"> in</w:t>
      </w:r>
      <w:r w:rsidRPr="00FC3A2B" w:rsidR="002D509E">
        <w:rPr>
          <w:rFonts w:asciiTheme="minorHAnsi" w:hAnsiTheme="minorHAnsi"/>
          <w:sz w:val="22"/>
          <w:szCs w:val="22"/>
        </w:rPr>
        <w:br/>
      </w:r>
      <w:r w:rsidRPr="00FC3A2B" w:rsidR="002D509E">
        <w:rPr>
          <w:rFonts w:asciiTheme="minorHAnsi" w:hAnsiTheme="minorHAnsi"/>
          <w:sz w:val="22"/>
          <w:szCs w:val="22"/>
        </w:rPr>
        <w:br/>
      </w:r>
      <w:r w:rsidRPr="00FC3A2B" w:rsidR="002D509E">
        <w:rPr>
          <w:rFonts w:asciiTheme="minorHAnsi" w:hAnsiTheme="minorHAnsi"/>
          <w:sz w:val="22"/>
          <w:szCs w:val="22"/>
        </w:rPr>
        <w:t>- Führungsprozesse (wertschaffende Prozesse)</w:t>
      </w:r>
      <w:r w:rsidRPr="00FC3A2B" w:rsidR="002D509E">
        <w:rPr>
          <w:rFonts w:asciiTheme="minorHAnsi" w:hAnsiTheme="minorHAnsi"/>
          <w:sz w:val="22"/>
          <w:szCs w:val="22"/>
        </w:rPr>
        <w:br/>
      </w:r>
      <w:r w:rsidRPr="00FC3A2B" w:rsidR="002D509E">
        <w:rPr>
          <w:rFonts w:asciiTheme="minorHAnsi" w:hAnsiTheme="minorHAnsi"/>
          <w:sz w:val="22"/>
          <w:szCs w:val="22"/>
        </w:rPr>
        <w:t>- Kernprozesse (wertschöpfende Prozesse)</w:t>
      </w:r>
      <w:r w:rsidRPr="00FC3A2B" w:rsidR="002D509E">
        <w:rPr>
          <w:rFonts w:asciiTheme="minorHAnsi" w:hAnsiTheme="minorHAnsi"/>
          <w:sz w:val="22"/>
          <w:szCs w:val="22"/>
        </w:rPr>
        <w:br/>
      </w:r>
      <w:r w:rsidRPr="00FC3A2B" w:rsidR="002D509E">
        <w:rPr>
          <w:rFonts w:asciiTheme="minorHAnsi" w:hAnsiTheme="minorHAnsi"/>
          <w:sz w:val="22"/>
          <w:szCs w:val="22"/>
        </w:rPr>
        <w:t>- Unterstützungsprozesse (wertsichernde Prozesse)</w:t>
      </w:r>
    </w:p>
    <w:p w:rsidRPr="00FC3A2B" w:rsidR="002D509E" w:rsidP="002D509E" w:rsidRDefault="002D509E" w14:paraId="06DF5EFD" w14:textId="77777777">
      <w:pPr>
        <w:rPr>
          <w:rFonts w:asciiTheme="minorHAnsi" w:hAnsiTheme="minorHAnsi"/>
          <w:sz w:val="22"/>
          <w:szCs w:val="22"/>
        </w:rPr>
      </w:pPr>
    </w:p>
    <w:p w:rsidRPr="00FC3A2B" w:rsidR="002D509E" w:rsidP="002D509E" w:rsidRDefault="002D509E" w14:paraId="424BD478" w14:textId="77777777">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rsidRPr="00FC3A2B" w:rsidR="002D509E" w:rsidP="002D509E" w:rsidRDefault="007414E1" w14:paraId="7222E126" w14:textId="117AD4E8">
      <w:pPr>
        <w:rPr>
          <w:rFonts w:asciiTheme="minorHAnsi" w:hAnsiTheme="minorHAnsi"/>
          <w:sz w:val="22"/>
          <w:szCs w:val="22"/>
        </w:rPr>
      </w:pPr>
      <w:r>
        <w:rPr>
          <w:rFonts w:asciiTheme="minorHAnsi" w:hAnsiTheme="minorHAnsi"/>
          <w:sz w:val="22"/>
          <w:szCs w:val="22"/>
        </w:rPr>
        <w:t>D</w:t>
      </w:r>
      <w:r w:rsidRPr="00FC3A2B" w:rsidR="002D509E">
        <w:rPr>
          <w:rFonts w:asciiTheme="minorHAnsi" w:hAnsiTheme="minorHAnsi"/>
          <w:sz w:val="22"/>
          <w:szCs w:val="22"/>
        </w:rPr>
        <w:t xml:space="preserve">en </w:t>
      </w:r>
      <w:r w:rsidRPr="00FC3A2B" w:rsidR="002D509E">
        <w:rPr>
          <w:rFonts w:asciiTheme="minorHAnsi" w:hAnsiTheme="minorHAnsi"/>
          <w:b/>
          <w:sz w:val="22"/>
          <w:szCs w:val="22"/>
        </w:rPr>
        <w:t xml:space="preserve">Hauptprozessen </w:t>
      </w:r>
      <w:r w:rsidRPr="00FC3A2B" w:rsidR="002D509E">
        <w:rPr>
          <w:rFonts w:asciiTheme="minorHAnsi" w:hAnsiTheme="minorHAnsi"/>
          <w:sz w:val="22"/>
          <w:szCs w:val="22"/>
        </w:rPr>
        <w:t>weitere</w:t>
      </w:r>
      <w:r w:rsidRPr="00FC3A2B" w:rsidR="002D509E">
        <w:rPr>
          <w:rFonts w:asciiTheme="minorHAnsi" w:hAnsiTheme="minorHAnsi"/>
          <w:b/>
          <w:sz w:val="22"/>
          <w:szCs w:val="22"/>
        </w:rPr>
        <w:t xml:space="preserve"> </w:t>
      </w:r>
      <w:r w:rsidRPr="00FC3A2B" w:rsidR="002D509E">
        <w:rPr>
          <w:rFonts w:asciiTheme="minorHAnsi" w:hAnsiTheme="minorHAnsi"/>
          <w:sz w:val="22"/>
          <w:szCs w:val="22"/>
        </w:rPr>
        <w:t>Teilprozesse zuordne</w:t>
      </w:r>
      <w:r>
        <w:rPr>
          <w:rFonts w:asciiTheme="minorHAnsi" w:hAnsiTheme="minorHAnsi"/>
          <w:sz w:val="22"/>
          <w:szCs w:val="22"/>
        </w:rPr>
        <w:t>n</w:t>
      </w:r>
      <w:r w:rsidRPr="00FC3A2B" w:rsidR="002D509E">
        <w:rPr>
          <w:rFonts w:asciiTheme="minorHAnsi" w:hAnsiTheme="minorHAnsi"/>
          <w:sz w:val="22"/>
          <w:szCs w:val="22"/>
        </w:rPr>
        <w:t xml:space="preserve">. Bitte gliedern Sie hierarchisch. Die jeweiligen Wechselwirkungen stellen Sie bitte in der Spalte 5 der folgenden Tabelle </w:t>
      </w:r>
      <w:r w:rsidRPr="00FC3A2B" w:rsidR="002D509E">
        <w:rPr>
          <w:rFonts w:asciiTheme="minorHAnsi" w:hAnsiTheme="minorHAnsi"/>
          <w:i/>
          <w:sz w:val="22"/>
          <w:szCs w:val="22"/>
        </w:rPr>
        <w:t>Wechselwirkung mit Prozess-Nr</w:t>
      </w:r>
      <w:r w:rsidRPr="00FC3A2B" w:rsidR="002D509E">
        <w:rPr>
          <w:rFonts w:asciiTheme="minorHAnsi" w:hAnsiTheme="minorHAnsi"/>
          <w:sz w:val="22"/>
          <w:szCs w:val="22"/>
        </w:rPr>
        <w:t xml:space="preserve">. dar. </w:t>
      </w:r>
    </w:p>
    <w:p w:rsidRPr="00FC3A2B" w:rsidR="002D509E" w:rsidP="002D509E" w:rsidRDefault="002D509E" w14:paraId="3F245BAD" w14:textId="77777777">
      <w:pPr>
        <w:rPr>
          <w:rFonts w:asciiTheme="minorHAnsi" w:hAnsiTheme="minorHAnsi"/>
          <w:sz w:val="22"/>
          <w:szCs w:val="22"/>
        </w:rPr>
      </w:pPr>
      <w:r w:rsidRPr="00FC3A2B">
        <w:rPr>
          <w:rFonts w:asciiTheme="minorHAnsi" w:hAnsiTheme="minorHAnsi"/>
          <w:sz w:val="22"/>
          <w:szCs w:val="22"/>
        </w:rPr>
        <w:t xml:space="preserve">Weiterhin nennen Sie bitte die Prozessverantwortlichen und ordnen die im Prozessablauf beteiligten Funktionen (Abteilungen) zu. </w:t>
      </w:r>
    </w:p>
    <w:p w:rsidRPr="00FC3A2B" w:rsidR="002D509E" w:rsidP="4A95D518" w:rsidRDefault="00E34AD4" w14:paraId="70DDD2D6" w14:textId="76EBBCBE">
      <w:pPr>
        <w:rPr>
          <w:rFonts w:ascii="Calibri" w:hAnsi="Calibri" w:asciiTheme="minorAscii" w:hAnsiTheme="minorAscii"/>
          <w:sz w:val="22"/>
          <w:szCs w:val="22"/>
        </w:rPr>
      </w:pPr>
      <w:r w:rsidRPr="71B2208F" w:rsidR="002D509E">
        <w:rPr>
          <w:rFonts w:ascii="Calibri" w:hAnsi="Calibri" w:asciiTheme="minorAscii" w:hAnsiTheme="minorAscii"/>
          <w:sz w:val="22"/>
          <w:szCs w:val="22"/>
        </w:rPr>
        <w:t>Nach der Ermittlung der Wechselwirkungen der Prozesse ergänzen Sie ggf. die Prozesslandkarte.</w:t>
      </w:r>
    </w:p>
    <w:p w:rsidRPr="00FC3A2B" w:rsidR="002D509E" w:rsidP="002D509E" w:rsidRDefault="002D509E" w14:paraId="08EE5787" w14:textId="77777777">
      <w:pPr>
        <w:rPr>
          <w:rFonts w:asciiTheme="minorHAnsi" w:hAnsiTheme="minorHAnsi"/>
          <w:sz w:val="22"/>
          <w:szCs w:val="22"/>
        </w:rPr>
      </w:pPr>
    </w:p>
    <w:p w:rsidRPr="00FC3A2B" w:rsidR="002D509E" w:rsidP="007414E1" w:rsidRDefault="002D509E" w14:paraId="3AA08C37" w14:textId="77777777">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rsidRPr="00FC3A2B" w:rsidR="002D509E" w:rsidP="002D509E" w:rsidRDefault="002D509E" w14:paraId="3C300055" w14:textId="10936F2A">
      <w:pPr>
        <w:rPr>
          <w:rFonts w:asciiTheme="minorHAnsi" w:hAnsiTheme="minorHAnsi"/>
          <w:sz w:val="22"/>
          <w:szCs w:val="22"/>
        </w:rPr>
      </w:pPr>
      <w:r w:rsidRPr="00FC3A2B">
        <w:rPr>
          <w:rFonts w:asciiTheme="minorHAnsi" w:hAnsiTheme="minorHAnsi"/>
          <w:sz w:val="22"/>
          <w:szCs w:val="22"/>
        </w:rPr>
        <w:t>Mit den Prozessverantwortlichen, den beteiligten Abteilungen und dem QMB werden anschließend für die einzelnen Abläufe die Prozessziele weiter ausformuliert. Hier sind die jeweils definier</w:t>
      </w:r>
      <w:r w:rsidR="007414E1">
        <w:rPr>
          <w:rFonts w:asciiTheme="minorHAnsi" w:hAnsiTheme="minorHAnsi"/>
          <w:sz w:val="22"/>
          <w:szCs w:val="22"/>
        </w:rPr>
        <w:t>ten Erfolgsfaktoren und die Nut</w:t>
      </w:r>
      <w:r w:rsidRPr="00FC3A2B">
        <w:rPr>
          <w:rFonts w:asciiTheme="minorHAnsi" w:hAnsiTheme="minorHAnsi"/>
          <w:sz w:val="22"/>
          <w:szCs w:val="22"/>
        </w:rPr>
        <w:t xml:space="preserve">zeranforderungen zu berücksichtigen. Nutzen Sie dazu bitte das Formular </w:t>
      </w:r>
      <w:r w:rsidRPr="00FC3A2B">
        <w:rPr>
          <w:rFonts w:asciiTheme="minorHAnsi" w:hAnsiTheme="minorHAnsi"/>
          <w:i/>
          <w:sz w:val="22"/>
          <w:szCs w:val="22"/>
        </w:rPr>
        <w:t>FI_Prozess_Anforderungsmatrix</w:t>
      </w:r>
      <w:r w:rsidR="007414E1">
        <w:rPr>
          <w:rFonts w:asciiTheme="minorHAnsi" w:hAnsiTheme="minorHAnsi"/>
          <w:sz w:val="22"/>
          <w:szCs w:val="22"/>
        </w:rPr>
        <w:t xml:space="preserve">. </w:t>
      </w:r>
      <w:r w:rsidRPr="00FC3A2B">
        <w:rPr>
          <w:rFonts w:asciiTheme="minorHAnsi" w:hAnsiTheme="minorHAnsi"/>
          <w:sz w:val="22"/>
          <w:szCs w:val="22"/>
        </w:rPr>
        <w:t>Bitte Input, Output und intern bereits etablierte Prozess-Messgrößen</w:t>
      </w:r>
      <w:r w:rsidR="009D3327">
        <w:rPr>
          <w:rFonts w:asciiTheme="minorHAnsi" w:hAnsiTheme="minorHAnsi"/>
          <w:sz w:val="22"/>
          <w:szCs w:val="22"/>
        </w:rPr>
        <w:t xml:space="preserve"> (KPI)</w:t>
      </w:r>
      <w:r w:rsidRPr="00FC3A2B">
        <w:rPr>
          <w:rFonts w:asciiTheme="minorHAnsi" w:hAnsiTheme="minorHAnsi"/>
          <w:sz w:val="22"/>
          <w:szCs w:val="22"/>
        </w:rPr>
        <w:t xml:space="preserve">/Qualitätsindikatoren dokumentieren. Bestehende Dokumente ordnen Sie bitte den Prozessketten in der Spalte </w:t>
      </w:r>
      <w:r w:rsidRPr="00FC3A2B">
        <w:rPr>
          <w:rFonts w:asciiTheme="minorHAnsi" w:hAnsiTheme="minorHAnsi"/>
          <w:i/>
          <w:sz w:val="22"/>
          <w:szCs w:val="22"/>
        </w:rPr>
        <w:t>Zuordnung bereits vorhandener Dokumente</w:t>
      </w:r>
      <w:r w:rsidRPr="00FC3A2B">
        <w:rPr>
          <w:rFonts w:asciiTheme="minorHAnsi" w:hAnsiTheme="minorHAnsi"/>
          <w:sz w:val="22"/>
          <w:szCs w:val="22"/>
        </w:rPr>
        <w:t xml:space="preserve"> zu (Dateinamen nennen).</w:t>
      </w:r>
    </w:p>
    <w:p w:rsidR="007414E1" w:rsidP="007414E1" w:rsidRDefault="007414E1" w14:paraId="18899B5E" w14:textId="77777777">
      <w:pPr>
        <w:spacing w:before="0"/>
        <w:rPr>
          <w:rFonts w:asciiTheme="minorHAnsi" w:hAnsiTheme="minorHAnsi"/>
          <w:sz w:val="22"/>
          <w:szCs w:val="22"/>
        </w:rPr>
      </w:pPr>
    </w:p>
    <w:p w:rsidRPr="00FC3A2B" w:rsidR="002D509E" w:rsidP="007414E1" w:rsidRDefault="002D509E" w14:paraId="721A1A7F" w14:textId="77777777">
      <w:pPr>
        <w:numPr>
          <w:ilvl w:val="0"/>
          <w:numId w:val="20"/>
        </w:numPr>
        <w:spacing w:before="0"/>
        <w:rPr>
          <w:rFonts w:asciiTheme="minorHAnsi" w:hAnsiTheme="minorHAnsi"/>
          <w:sz w:val="22"/>
          <w:szCs w:val="22"/>
        </w:rPr>
      </w:pPr>
      <w:r w:rsidRPr="00FC3A2B">
        <w:rPr>
          <w:rFonts w:asciiTheme="minorHAnsi" w:hAnsiTheme="minorHAnsi"/>
          <w:sz w:val="22"/>
          <w:szCs w:val="22"/>
        </w:rPr>
        <w:t xml:space="preserve">Schritt: </w:t>
      </w:r>
    </w:p>
    <w:p w:rsidR="002D509E" w:rsidP="002D509E" w:rsidRDefault="002D509E" w14:paraId="6E776090" w14:textId="154089C1">
      <w:pPr>
        <w:rPr>
          <w:rFonts w:asciiTheme="minorHAnsi" w:hAnsiTheme="minorHAnsi"/>
          <w:sz w:val="22"/>
          <w:szCs w:val="22"/>
        </w:rPr>
      </w:pPr>
      <w:r w:rsidRPr="00FC3A2B">
        <w:rPr>
          <w:rFonts w:asciiTheme="minorHAnsi" w:hAnsiTheme="minorHAnsi"/>
          <w:sz w:val="22"/>
          <w:szCs w:val="22"/>
        </w:rPr>
        <w:t>Mit den Prozessverantwortlichen und deren Mitarbeitern werden die Eingaben ausgewertet, die Erkenntnisse werden auf die definierten Prozesse „angewendet“ und die relevanten Prozessschritte detailliert erarbeitet (zunächst nur Kernprozesse). Verbesserungspotentiale werden abgeleitet und in den Prozessen berücksichtigt.</w:t>
      </w:r>
    </w:p>
    <w:p w:rsidR="002C525D" w:rsidP="002D509E" w:rsidRDefault="002C525D" w14:paraId="67F180FC" w14:textId="36EE3584">
      <w:pPr>
        <w:rPr>
          <w:rFonts w:asciiTheme="minorHAnsi" w:hAnsiTheme="minorHAnsi"/>
          <w:sz w:val="22"/>
          <w:szCs w:val="22"/>
        </w:rPr>
      </w:pPr>
    </w:p>
    <w:p w:rsidRPr="00A22CF4" w:rsidR="00D01558" w:rsidP="00A22CF4" w:rsidRDefault="002C525D" w14:paraId="74C059D6" w14:textId="30926F93">
      <w:pPr>
        <w:rPr>
          <w:rFonts w:asciiTheme="minorHAnsi" w:hAnsiTheme="minorHAnsi"/>
          <w:sz w:val="22"/>
          <w:szCs w:val="22"/>
        </w:rPr>
      </w:pPr>
      <w:r w:rsidRPr="00A22CF4">
        <w:rPr>
          <w:rFonts w:asciiTheme="minorHAnsi" w:hAnsiTheme="minorHAnsi"/>
          <w:sz w:val="22"/>
          <w:szCs w:val="22"/>
        </w:rPr>
        <w:t>Teilweise wird/kann eine Prozessmatrix automatisch in Dokumentenmanagementsystem erstellt</w:t>
      </w:r>
    </w:p>
    <w:p w:rsidRPr="00A22CF4" w:rsidR="007075D3" w:rsidP="00A22CF4" w:rsidRDefault="007075D3" w14:paraId="3F891B62" w14:textId="77777777">
      <w:pPr>
        <w:rPr>
          <w:rFonts w:asciiTheme="minorHAnsi" w:hAnsiTheme="minorHAnsi"/>
          <w:sz w:val="22"/>
          <w:szCs w:val="22"/>
        </w:rPr>
        <w:sectPr w:rsidRPr="00A22CF4" w:rsidR="007075D3" w:rsidSect="00804A9C">
          <w:headerReference w:type="default" r:id="rId13"/>
          <w:footerReference w:type="default" r:id="rId14"/>
          <w:headerReference w:type="first" r:id="rId15"/>
          <w:footerReference w:type="first" r:id="rId16"/>
          <w:pgSz w:w="11906" w:h="16838" w:orient="portrait"/>
          <w:pgMar w:top="1134" w:right="1418" w:bottom="1134" w:left="1418" w:header="720" w:footer="720" w:gutter="0"/>
          <w:cols w:space="720"/>
          <w:titlePg/>
          <w:docGrid w:linePitch="272"/>
        </w:sectPr>
      </w:pPr>
    </w:p>
    <w:tbl>
      <w:tblPr>
        <w:tblW w:w="14648"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Look w:val="00A0" w:firstRow="1" w:lastRow="0" w:firstColumn="1" w:lastColumn="0" w:noHBand="0" w:noVBand="0"/>
      </w:tblPr>
      <w:tblGrid>
        <w:gridCol w:w="211"/>
        <w:gridCol w:w="210"/>
        <w:gridCol w:w="212"/>
        <w:gridCol w:w="216"/>
        <w:gridCol w:w="212"/>
        <w:gridCol w:w="2342"/>
        <w:gridCol w:w="141"/>
        <w:gridCol w:w="285"/>
        <w:gridCol w:w="820"/>
        <w:gridCol w:w="563"/>
        <w:gridCol w:w="3152"/>
        <w:gridCol w:w="735"/>
        <w:gridCol w:w="966"/>
        <w:gridCol w:w="961"/>
        <w:gridCol w:w="173"/>
        <w:gridCol w:w="22"/>
        <w:gridCol w:w="195"/>
        <w:gridCol w:w="195"/>
        <w:gridCol w:w="195"/>
        <w:gridCol w:w="210"/>
        <w:gridCol w:w="256"/>
        <w:gridCol w:w="195"/>
        <w:gridCol w:w="195"/>
        <w:gridCol w:w="195"/>
        <w:gridCol w:w="195"/>
        <w:gridCol w:w="1596"/>
      </w:tblGrid>
      <w:tr w:rsidRPr="0039170C" w:rsidR="0039170C" w:rsidTr="1923382A" w14:paraId="4AB06F84" w14:textId="77777777">
        <w:trPr>
          <w:trHeight w:val="218"/>
          <w:tblHeader/>
        </w:trPr>
        <w:tc>
          <w:tcPr>
            <w:tcW w:w="1061" w:type="dxa"/>
            <w:gridSpan w:val="5"/>
            <w:shd w:val="clear" w:color="auto" w:fill="939FAD"/>
            <w:tcMar/>
            <w:vAlign w:val="center"/>
          </w:tcPr>
          <w:p w:rsidRPr="0039170C" w:rsidR="007075D3" w:rsidP="00E34AD4" w:rsidRDefault="007075D3" w14:paraId="09EC63C2" w14:textId="362FD39A">
            <w:pPr>
              <w:jc w:val="center"/>
              <w:rPr>
                <w:rFonts w:asciiTheme="minorHAnsi" w:hAnsiTheme="minorHAnsi"/>
                <w:b/>
                <w:color w:val="FFFFFF" w:themeColor="background1"/>
                <w:sz w:val="18"/>
                <w:szCs w:val="18"/>
              </w:rPr>
            </w:pPr>
            <w:r w:rsidRPr="0039170C">
              <w:rPr>
                <w:rFonts w:asciiTheme="minorHAnsi" w:hAnsiTheme="minorHAnsi"/>
                <w:b/>
                <w:bCs/>
                <w:noProof/>
                <w:color w:val="FFFFFF" w:themeColor="background1"/>
              </w:rPr>
              <w:lastRenderedPageBreak/>
              <mc:AlternateContent>
                <mc:Choice Requires="wps">
                  <w:drawing>
                    <wp:anchor distT="0" distB="0" distL="114300" distR="114300" simplePos="0" relativeHeight="251660288" behindDoc="0" locked="0" layoutInCell="1" allowOverlap="1" wp14:anchorId="3B3E8270" wp14:editId="681EC932">
                      <wp:simplePos x="0" y="0"/>
                      <wp:positionH relativeFrom="column">
                        <wp:posOffset>0</wp:posOffset>
                      </wp:positionH>
                      <wp:positionV relativeFrom="paragraph">
                        <wp:posOffset>7716520</wp:posOffset>
                      </wp:positionV>
                      <wp:extent cx="7543800" cy="768985"/>
                      <wp:effectExtent l="4445" t="381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A4638" w:rsidR="00B5263F" w:rsidP="007075D3" w:rsidRDefault="00B5263F" w14:paraId="659A421B" w14:textId="77777777">
                                  <w:pPr>
                                    <w:rPr>
                                      <w:b/>
                                      <w:sz w:val="40"/>
                                      <w:szCs w:val="40"/>
                                    </w:rPr>
                                  </w:pPr>
                                </w:p>
                              </w:txbxContent>
                            </wps:txbx>
                            <wps:bodyPr rot="0" vert="horz" wrap="square" lIns="30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94D6637">
                    <v:shapetype id="_x0000_t202" coordsize="21600,21600" o:spt="202" path="m,l,21600r21600,l21600,xe" w14:anchorId="3B3E8270">
                      <v:stroke joinstyle="miter"/>
                      <v:path gradientshapeok="t" o:connecttype="rect"/>
                    </v:shapetype>
                    <v:shape id="Textfeld 4" style="position:absolute;left:0;text-align:left;margin-left:0;margin-top:607.6pt;width:594pt;height:6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">
                      <v:textbox inset="8.5mm,0,0,0">
                        <w:txbxContent>
                          <w:p w:rsidRPr="00AA4638" w:rsidR="00B5263F" w:rsidP="007075D3" w:rsidRDefault="00B5263F" w14:paraId="672A6659" w14:textId="77777777">
                            <w:pPr>
                              <w:rPr>
                                <w:b/>
                                <w:sz w:val="40"/>
                                <w:szCs w:val="40"/>
                              </w:rPr>
                            </w:pPr>
                          </w:p>
                        </w:txbxContent>
                      </v:textbox>
                    </v:shape>
                  </w:pict>
                </mc:Fallback>
              </mc:AlternateContent>
            </w:r>
            <w:r w:rsidRPr="0039170C">
              <w:rPr>
                <w:rFonts w:asciiTheme="minorHAnsi" w:hAnsiTheme="minorHAnsi"/>
                <w:b/>
                <w:bCs/>
                <w:noProof/>
                <w:color w:val="FFFFFF" w:themeColor="background1"/>
              </w:rPr>
              <mc:AlternateContent>
                <mc:Choice Requires="wps">
                  <w:drawing>
                    <wp:anchor distT="0" distB="0" distL="114300" distR="114300" simplePos="0" relativeHeight="251661312" behindDoc="0" locked="0" layoutInCell="1" allowOverlap="1" wp14:anchorId="00196879" wp14:editId="69C98D3F">
                      <wp:simplePos x="0" y="0"/>
                      <wp:positionH relativeFrom="column">
                        <wp:posOffset>0</wp:posOffset>
                      </wp:positionH>
                      <wp:positionV relativeFrom="paragraph">
                        <wp:posOffset>8606155</wp:posOffset>
                      </wp:positionV>
                      <wp:extent cx="7560310" cy="2085975"/>
                      <wp:effectExtent l="4445" t="0" r="0" b="190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085975"/>
                              </a:xfrm>
                              <a:prstGeom prst="rect">
                                <a:avLst/>
                              </a:prstGeom>
                              <a:noFill/>
                              <a:ln>
                                <a:noFill/>
                              </a:ln>
                              <a:extLst>
                                <a:ext uri="{909E8E84-426E-40DD-AFC4-6F175D3DCCD1}">
                                  <a14:hiddenFill xmlns:a14="http://schemas.microsoft.com/office/drawing/2010/main">
                                    <a:solidFill>
                                      <a:srgbClr val="000371"/>
                                    </a:solidFill>
                                  </a14:hiddenFill>
                                </a:ext>
                                <a:ext uri="{91240B29-F687-4F45-9708-019B960494DF}">
                                  <a14:hiddenLine xmlns:a14="http://schemas.microsoft.com/office/drawing/2010/main" w="9525">
                                    <a:solidFill>
                                      <a:srgbClr val="000080"/>
                                    </a:solidFill>
                                    <a:miter lim="800000"/>
                                    <a:headEnd/>
                                    <a:tailEnd/>
                                  </a14:hiddenLine>
                                </a:ext>
                              </a:extLst>
                            </wps:spPr>
                            <wps:txbx>
                              <w:txbxContent>
                                <w:p w:rsidRPr="00302B9A" w:rsidR="00B5263F" w:rsidP="007075D3" w:rsidRDefault="00B5263F" w14:paraId="5C2C91CC" w14:textId="77777777">
                                  <w:pPr>
                                    <w:autoSpaceDE w:val="0"/>
                                    <w:autoSpaceDN w:val="0"/>
                                    <w:adjustRightInd w:val="0"/>
                                    <w:rPr>
                                      <w:color w:val="FFFFFF"/>
                                      <w:sz w:val="44"/>
                                      <w:szCs w:val="44"/>
                                    </w:rPr>
                                  </w:pPr>
                                  <w:r w:rsidRPr="00302B9A">
                                    <w:rPr>
                                      <w:color w:val="FFFFFF"/>
                                      <w:sz w:val="44"/>
                                      <w:szCs w:val="44"/>
                                    </w:rPr>
                                    <w:t xml:space="preserve">WISSEN </w:t>
                                  </w:r>
                                  <w:r w:rsidRPr="005D4BCD">
                                    <w:rPr>
                                      <w:color w:val="FFFFFF"/>
                                      <w:sz w:val="44"/>
                                      <w:szCs w:val="44"/>
                                    </w:rPr>
                                    <w:t>·</w:t>
                                  </w:r>
                                  <w:r w:rsidRPr="00302B9A">
                                    <w:rPr>
                                      <w:color w:val="FFFFFF"/>
                                      <w:sz w:val="44"/>
                                      <w:szCs w:val="44"/>
                                    </w:rPr>
                                    <w:t xml:space="preserve"> WERKZEUGE </w:t>
                                  </w:r>
                                  <w:r w:rsidRPr="005D4BCD">
                                    <w:rPr>
                                      <w:color w:val="FFFFFF"/>
                                      <w:sz w:val="44"/>
                                      <w:szCs w:val="44"/>
                                    </w:rPr>
                                    <w:t>·</w:t>
                                  </w:r>
                                  <w:r w:rsidRPr="00302B9A">
                                    <w:rPr>
                                      <w:color w:val="FFFFFF"/>
                                      <w:sz w:val="44"/>
                                      <w:szCs w:val="44"/>
                                    </w:rPr>
                                    <w:t xml:space="preserve"> WEITERBILDUNGSMEDIEN</w:t>
                                  </w:r>
                                </w:p>
                                <w:p w:rsidRPr="00AA4638" w:rsidR="00B5263F" w:rsidP="007075D3" w:rsidRDefault="00B5263F" w14:paraId="34E23679" w14:textId="77777777">
                                  <w:pPr>
                                    <w:rPr>
                                      <w:color w:val="FFFFFF"/>
                                      <w:sz w:val="40"/>
                                      <w:szCs w:val="40"/>
                                    </w:rPr>
                                  </w:pPr>
                                </w:p>
                                <w:p w:rsidRPr="00AA4638" w:rsidR="00B5263F" w:rsidP="007075D3" w:rsidRDefault="00B5263F" w14:paraId="655080FE" w14:textId="77777777">
                                  <w:pPr>
                                    <w:numPr>
                                      <w:ilvl w:val="0"/>
                                      <w:numId w:val="43"/>
                                    </w:numPr>
                                    <w:tabs>
                                      <w:tab w:val="clear" w:pos="720"/>
                                      <w:tab w:val="num" w:pos="426"/>
                                    </w:tabs>
                                    <w:spacing w:before="0"/>
                                    <w:ind w:left="426" w:hanging="437"/>
                                    <w:rPr>
                                      <w:color w:val="FFFFFF"/>
                                      <w:sz w:val="40"/>
                                      <w:szCs w:val="40"/>
                                    </w:rPr>
                                  </w:pPr>
                                  <w:r w:rsidRPr="00AA4638">
                                    <w:rPr>
                                      <w:color w:val="FFFFFF"/>
                                      <w:sz w:val="40"/>
                                      <w:szCs w:val="40"/>
                                    </w:rPr>
                                    <w:t>Sofort nutzbar</w:t>
                                  </w:r>
                                </w:p>
                                <w:p w:rsidRPr="00AA4638" w:rsidR="00B5263F" w:rsidP="007075D3" w:rsidRDefault="00B5263F" w14:paraId="5C718396" w14:textId="77777777">
                                  <w:pPr>
                                    <w:numPr>
                                      <w:ilvl w:val="0"/>
                                      <w:numId w:val="43"/>
                                    </w:numPr>
                                    <w:tabs>
                                      <w:tab w:val="clear" w:pos="720"/>
                                      <w:tab w:val="num" w:pos="426"/>
                                    </w:tabs>
                                    <w:spacing w:before="0"/>
                                    <w:ind w:left="426" w:hanging="437"/>
                                    <w:rPr>
                                      <w:color w:val="FFFFFF"/>
                                      <w:sz w:val="40"/>
                                      <w:szCs w:val="40"/>
                                    </w:rPr>
                                  </w:pPr>
                                  <w:r w:rsidRPr="00AA4638">
                                    <w:rPr>
                                      <w:color w:val="FFFFFF"/>
                                      <w:sz w:val="40"/>
                                      <w:szCs w:val="40"/>
                                    </w:rPr>
                                    <w:t>Permanente Updates</w:t>
                                  </w:r>
                                </w:p>
                                <w:p w:rsidRPr="00AA4638" w:rsidR="00B5263F" w:rsidP="007075D3" w:rsidRDefault="00B5263F" w14:paraId="09D2003D" w14:textId="77777777">
                                  <w:pPr>
                                    <w:numPr>
                                      <w:ilvl w:val="0"/>
                                      <w:numId w:val="43"/>
                                    </w:numPr>
                                    <w:tabs>
                                      <w:tab w:val="clear" w:pos="720"/>
                                      <w:tab w:val="num" w:pos="426"/>
                                    </w:tabs>
                                    <w:spacing w:before="0"/>
                                    <w:ind w:left="426" w:hanging="437"/>
                                    <w:rPr>
                                      <w:color w:val="FFFFFF"/>
                                      <w:sz w:val="40"/>
                                      <w:szCs w:val="40"/>
                                    </w:rPr>
                                  </w:pPr>
                                  <w:r w:rsidRPr="00AA4638">
                                    <w:rPr>
                                      <w:color w:val="FFFFFF"/>
                                      <w:sz w:val="40"/>
                                      <w:szCs w:val="40"/>
                                    </w:rPr>
                                    <w:t>In der Praxis erprobt</w:t>
                                  </w:r>
                                </w:p>
                              </w:txbxContent>
                            </wps:txbx>
                            <wps:bodyPr rot="0" vert="horz" wrap="square" lIns="306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F280992">
                    <v:shape id="Textfeld 2" style="position:absolute;left:0;text-align:left;margin-left:0;margin-top:677.65pt;width:595.3pt;height:16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fillcolor="#000371" stroked="f" strokecolor="navy"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" w14:anchorId="00196879">
                      <v:textbox inset="8.5mm,,0">
                        <w:txbxContent>
                          <w:p w:rsidRPr="00302B9A" w:rsidR="00B5263F" w:rsidP="007075D3" w:rsidRDefault="00B5263F" w14:paraId="147651F7" w14:textId="77777777">
                            <w:pPr>
                              <w:autoSpaceDE w:val="0"/>
                              <w:autoSpaceDN w:val="0"/>
                              <w:adjustRightInd w:val="0"/>
                              <w:rPr>
                                <w:color w:val="FFFFFF"/>
                                <w:sz w:val="44"/>
                                <w:szCs w:val="44"/>
                              </w:rPr>
                            </w:pPr>
                            <w:r w:rsidRPr="00302B9A">
                              <w:rPr>
                                <w:color w:val="FFFFFF"/>
                                <w:sz w:val="44"/>
                                <w:szCs w:val="44"/>
                              </w:rPr>
                              <w:t xml:space="preserve">WISSEN </w:t>
                            </w:r>
                            <w:r w:rsidRPr="005D4BCD">
                              <w:rPr>
                                <w:color w:val="FFFFFF"/>
                                <w:sz w:val="44"/>
                                <w:szCs w:val="44"/>
                              </w:rPr>
                              <w:t>·</w:t>
                            </w:r>
                            <w:r w:rsidRPr="00302B9A">
                              <w:rPr>
                                <w:color w:val="FFFFFF"/>
                                <w:sz w:val="44"/>
                                <w:szCs w:val="44"/>
                              </w:rPr>
                              <w:t xml:space="preserve"> WERKZEUGE </w:t>
                            </w:r>
                            <w:r w:rsidRPr="005D4BCD">
                              <w:rPr>
                                <w:color w:val="FFFFFF"/>
                                <w:sz w:val="44"/>
                                <w:szCs w:val="44"/>
                              </w:rPr>
                              <w:t>·</w:t>
                            </w:r>
                            <w:r w:rsidRPr="00302B9A">
                              <w:rPr>
                                <w:color w:val="FFFFFF"/>
                                <w:sz w:val="44"/>
                                <w:szCs w:val="44"/>
                              </w:rPr>
                              <w:t xml:space="preserve"> WEITERBILDUNGSMEDIEN</w:t>
                            </w:r>
                          </w:p>
                          <w:p w:rsidRPr="00AA4638" w:rsidR="00B5263F" w:rsidP="007075D3" w:rsidRDefault="00B5263F" w14:paraId="0A37501D" w14:textId="77777777">
                            <w:pPr>
                              <w:rPr>
                                <w:color w:val="FFFFFF"/>
                                <w:sz w:val="40"/>
                                <w:szCs w:val="40"/>
                              </w:rPr>
                            </w:pPr>
                          </w:p>
                          <w:p w:rsidRPr="00AA4638" w:rsidR="00B5263F" w:rsidP="007075D3" w:rsidRDefault="00B5263F" w14:paraId="0F1D54D6" w14:textId="77777777">
                            <w:pPr>
                              <w:numPr>
                                <w:ilvl w:val="0"/>
                                <w:numId w:val="43"/>
                              </w:numPr>
                              <w:tabs>
                                <w:tab w:val="clear" w:pos="720"/>
                                <w:tab w:val="num" w:pos="426"/>
                              </w:tabs>
                              <w:spacing w:before="0"/>
                              <w:ind w:left="426" w:hanging="437"/>
                              <w:rPr>
                                <w:color w:val="FFFFFF"/>
                                <w:sz w:val="40"/>
                                <w:szCs w:val="40"/>
                              </w:rPr>
                            </w:pPr>
                            <w:r w:rsidRPr="00AA4638">
                              <w:rPr>
                                <w:color w:val="FFFFFF"/>
                                <w:sz w:val="40"/>
                                <w:szCs w:val="40"/>
                              </w:rPr>
                              <w:t>Sofort nutzbar</w:t>
                            </w:r>
                          </w:p>
                          <w:p w:rsidRPr="00AA4638" w:rsidR="00B5263F" w:rsidP="007075D3" w:rsidRDefault="00B5263F" w14:paraId="17FD75AA" w14:textId="77777777">
                            <w:pPr>
                              <w:numPr>
                                <w:ilvl w:val="0"/>
                                <w:numId w:val="43"/>
                              </w:numPr>
                              <w:tabs>
                                <w:tab w:val="clear" w:pos="720"/>
                                <w:tab w:val="num" w:pos="426"/>
                              </w:tabs>
                              <w:spacing w:before="0"/>
                              <w:ind w:left="426" w:hanging="437"/>
                              <w:rPr>
                                <w:color w:val="FFFFFF"/>
                                <w:sz w:val="40"/>
                                <w:szCs w:val="40"/>
                              </w:rPr>
                            </w:pPr>
                            <w:r w:rsidRPr="00AA4638">
                              <w:rPr>
                                <w:color w:val="FFFFFF"/>
                                <w:sz w:val="40"/>
                                <w:szCs w:val="40"/>
                              </w:rPr>
                              <w:t>Permanente Updates</w:t>
                            </w:r>
                          </w:p>
                          <w:p w:rsidRPr="00AA4638" w:rsidR="00B5263F" w:rsidP="007075D3" w:rsidRDefault="00B5263F" w14:paraId="57EE519F" w14:textId="77777777">
                            <w:pPr>
                              <w:numPr>
                                <w:ilvl w:val="0"/>
                                <w:numId w:val="43"/>
                              </w:numPr>
                              <w:tabs>
                                <w:tab w:val="clear" w:pos="720"/>
                                <w:tab w:val="num" w:pos="426"/>
                              </w:tabs>
                              <w:spacing w:before="0"/>
                              <w:ind w:left="426" w:hanging="437"/>
                              <w:rPr>
                                <w:color w:val="FFFFFF"/>
                                <w:sz w:val="40"/>
                                <w:szCs w:val="40"/>
                              </w:rPr>
                            </w:pPr>
                            <w:r w:rsidRPr="00AA4638">
                              <w:rPr>
                                <w:color w:val="FFFFFF"/>
                                <w:sz w:val="40"/>
                                <w:szCs w:val="40"/>
                              </w:rPr>
                              <w:t>In der Praxis erprobt</w:t>
                            </w:r>
                          </w:p>
                        </w:txbxContent>
                      </v:textbox>
                    </v:shape>
                  </w:pict>
                </mc:Fallback>
              </mc:AlternateContent>
            </w:r>
            <w:r w:rsidRPr="0039170C">
              <w:rPr>
                <w:rFonts w:asciiTheme="minorHAnsi" w:hAnsiTheme="minorHAnsi"/>
                <w:b/>
                <w:color w:val="FFFFFF" w:themeColor="background1"/>
                <w:sz w:val="18"/>
                <w:szCs w:val="18"/>
              </w:rPr>
              <w:t>Normbezug</w:t>
            </w:r>
          </w:p>
        </w:tc>
        <w:tc>
          <w:tcPr>
            <w:tcW w:w="2342" w:type="dxa"/>
            <w:vMerge w:val="restart"/>
            <w:shd w:val="clear" w:color="auto" w:fill="939FAD"/>
            <w:tcMar/>
            <w:vAlign w:val="center"/>
          </w:tcPr>
          <w:p w:rsidRPr="0039170C" w:rsidR="007075D3" w:rsidP="00E34AD4" w:rsidRDefault="007075D3" w14:paraId="4CBBC532" w14:textId="77777777">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Prozessname</w:t>
            </w:r>
          </w:p>
        </w:tc>
        <w:tc>
          <w:tcPr>
            <w:tcW w:w="426" w:type="dxa"/>
            <w:gridSpan w:val="2"/>
            <w:vMerge w:val="restart"/>
            <w:shd w:val="clear" w:color="auto" w:fill="939FAD"/>
            <w:tcMar/>
            <w:textDirection w:val="btLr"/>
            <w:vAlign w:val="center"/>
          </w:tcPr>
          <w:p w:rsidRPr="0039170C" w:rsidR="007075D3" w:rsidP="00E34AD4" w:rsidRDefault="007075D3" w14:paraId="5A88E016" w14:textId="77777777">
            <w:pPr>
              <w:jc w:val="center"/>
              <w:rPr>
                <w:rFonts w:asciiTheme="minorHAnsi" w:hAnsiTheme="minorHAnsi"/>
                <w:b/>
                <w:color w:val="FFFFFF" w:themeColor="background1"/>
                <w:sz w:val="16"/>
                <w:szCs w:val="16"/>
              </w:rPr>
            </w:pPr>
            <w:r w:rsidRPr="0039170C">
              <w:rPr>
                <w:rFonts w:asciiTheme="minorHAnsi" w:hAnsiTheme="minorHAnsi"/>
                <w:b/>
                <w:color w:val="FFFFFF" w:themeColor="background1"/>
                <w:sz w:val="16"/>
                <w:szCs w:val="16"/>
              </w:rPr>
              <w:t>Lfd. Prozess-Nr.</w:t>
            </w:r>
          </w:p>
        </w:tc>
        <w:tc>
          <w:tcPr>
            <w:tcW w:w="820" w:type="dxa"/>
            <w:vMerge w:val="restart"/>
            <w:shd w:val="clear" w:color="auto" w:fill="939FAD"/>
            <w:tcMar/>
            <w:textDirection w:val="btLr"/>
            <w:vAlign w:val="center"/>
          </w:tcPr>
          <w:p w:rsidRPr="0039170C" w:rsidR="007075D3" w:rsidP="00E34AD4" w:rsidRDefault="007075D3" w14:paraId="50098C6D" w14:textId="77777777">
            <w:pPr>
              <w:ind w:left="113" w:right="113"/>
              <w:jc w:val="center"/>
              <w:rPr>
                <w:rFonts w:asciiTheme="minorHAnsi" w:hAnsiTheme="minorHAnsi"/>
                <w:b/>
                <w:color w:val="FFFFFF" w:themeColor="background1"/>
                <w:sz w:val="16"/>
                <w:szCs w:val="16"/>
              </w:rPr>
            </w:pPr>
            <w:r w:rsidRPr="0039170C">
              <w:rPr>
                <w:rFonts w:asciiTheme="minorHAnsi" w:hAnsiTheme="minorHAnsi"/>
                <w:b/>
                <w:color w:val="FFFFFF" w:themeColor="background1"/>
                <w:sz w:val="16"/>
                <w:szCs w:val="16"/>
              </w:rPr>
              <w:t>Prozess-Eigentümer</w:t>
            </w:r>
          </w:p>
        </w:tc>
        <w:tc>
          <w:tcPr>
            <w:tcW w:w="563" w:type="dxa"/>
            <w:vMerge w:val="restart"/>
            <w:shd w:val="clear" w:color="auto" w:fill="939FAD"/>
            <w:tcMar/>
            <w:textDirection w:val="btLr"/>
            <w:vAlign w:val="center"/>
          </w:tcPr>
          <w:p w:rsidRPr="0039170C" w:rsidR="007075D3" w:rsidP="00E34AD4" w:rsidRDefault="007075D3" w14:paraId="195D02AC" w14:textId="77777777">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6"/>
                <w:szCs w:val="16"/>
              </w:rPr>
              <w:t>Wechselwirkung</w:t>
            </w:r>
            <w:r w:rsidRPr="0039170C">
              <w:rPr>
                <w:rFonts w:asciiTheme="minorHAnsi" w:hAnsiTheme="minorHAnsi"/>
                <w:b/>
                <w:color w:val="FFFFFF" w:themeColor="background1"/>
                <w:sz w:val="16"/>
                <w:szCs w:val="16"/>
              </w:rPr>
              <w:br/>
            </w:r>
            <w:r w:rsidRPr="0039170C">
              <w:rPr>
                <w:rFonts w:asciiTheme="minorHAnsi" w:hAnsiTheme="minorHAnsi"/>
                <w:b/>
                <w:color w:val="FFFFFF" w:themeColor="background1"/>
                <w:sz w:val="16"/>
                <w:szCs w:val="16"/>
              </w:rPr>
              <w:t>mit Prozess-Nr.</w:t>
            </w:r>
          </w:p>
        </w:tc>
        <w:tc>
          <w:tcPr>
            <w:tcW w:w="3152" w:type="dxa"/>
            <w:vMerge w:val="restart"/>
            <w:shd w:val="clear" w:color="auto" w:fill="939FAD"/>
            <w:tcMar/>
            <w:vAlign w:val="center"/>
          </w:tcPr>
          <w:p w:rsidRPr="0039170C" w:rsidR="007075D3" w:rsidP="00E34AD4" w:rsidRDefault="007075D3" w14:paraId="203C487E" w14:textId="77777777">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Prozessaufgabe,</w:t>
            </w:r>
          </w:p>
          <w:p w:rsidRPr="0039170C" w:rsidR="007075D3" w:rsidP="00E34AD4" w:rsidRDefault="007075D3" w14:paraId="43B5D29B" w14:textId="77777777">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Prozessziel</w:t>
            </w:r>
          </w:p>
        </w:tc>
        <w:tc>
          <w:tcPr>
            <w:tcW w:w="735" w:type="dxa"/>
            <w:vMerge w:val="restart"/>
            <w:shd w:val="clear" w:color="auto" w:fill="939FAD"/>
            <w:tcMar/>
            <w:textDirection w:val="btLr"/>
            <w:vAlign w:val="center"/>
          </w:tcPr>
          <w:p w:rsidRPr="0039170C" w:rsidR="007075D3" w:rsidP="00E34AD4" w:rsidRDefault="007075D3" w14:paraId="315D4D11" w14:textId="77777777">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8"/>
                <w:szCs w:val="18"/>
              </w:rPr>
              <w:t>Prozess-Messgrößen</w:t>
            </w:r>
          </w:p>
        </w:tc>
        <w:tc>
          <w:tcPr>
            <w:tcW w:w="966" w:type="dxa"/>
            <w:vMerge w:val="restart"/>
            <w:shd w:val="clear" w:color="auto" w:fill="939FAD"/>
            <w:tcMar/>
            <w:textDirection w:val="btLr"/>
            <w:vAlign w:val="center"/>
          </w:tcPr>
          <w:p w:rsidRPr="0039170C" w:rsidR="007075D3" w:rsidP="00E34AD4" w:rsidRDefault="007075D3" w14:paraId="636246F6" w14:textId="77777777">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8"/>
                <w:szCs w:val="18"/>
              </w:rPr>
              <w:t>Prozess-</w:t>
            </w:r>
            <w:r w:rsidRPr="0039170C">
              <w:rPr>
                <w:rFonts w:asciiTheme="minorHAnsi" w:hAnsiTheme="minorHAnsi"/>
                <w:b/>
                <w:color w:val="FFFFFF" w:themeColor="background1"/>
                <w:sz w:val="18"/>
                <w:szCs w:val="18"/>
              </w:rPr>
              <w:br/>
            </w:r>
            <w:r w:rsidRPr="0039170C">
              <w:rPr>
                <w:rFonts w:asciiTheme="minorHAnsi" w:hAnsiTheme="minorHAnsi"/>
                <w:b/>
                <w:color w:val="FFFFFF" w:themeColor="background1"/>
                <w:sz w:val="18"/>
                <w:szCs w:val="18"/>
              </w:rPr>
              <w:t>Input</w:t>
            </w:r>
          </w:p>
        </w:tc>
        <w:tc>
          <w:tcPr>
            <w:tcW w:w="961" w:type="dxa"/>
            <w:vMerge w:val="restart"/>
            <w:shd w:val="clear" w:color="auto" w:fill="939FAD"/>
            <w:tcMar/>
            <w:textDirection w:val="btLr"/>
            <w:vAlign w:val="center"/>
          </w:tcPr>
          <w:p w:rsidRPr="0039170C" w:rsidR="007075D3" w:rsidP="00E34AD4" w:rsidRDefault="007075D3" w14:paraId="4C4937A3" w14:textId="77777777">
            <w:pPr>
              <w:jc w:val="center"/>
              <w:rPr>
                <w:rFonts w:asciiTheme="minorHAnsi" w:hAnsiTheme="minorHAnsi"/>
                <w:b/>
                <w:color w:val="FFFFFF" w:themeColor="background1"/>
                <w:sz w:val="18"/>
                <w:szCs w:val="18"/>
              </w:rPr>
            </w:pPr>
            <w:r w:rsidRPr="0039170C">
              <w:rPr>
                <w:rFonts w:asciiTheme="minorHAnsi" w:hAnsiTheme="minorHAnsi"/>
                <w:b/>
                <w:color w:val="FFFFFF" w:themeColor="background1"/>
                <w:sz w:val="18"/>
                <w:szCs w:val="18"/>
              </w:rPr>
              <w:t>Prozess-</w:t>
            </w:r>
            <w:r w:rsidRPr="0039170C">
              <w:rPr>
                <w:rFonts w:asciiTheme="minorHAnsi" w:hAnsiTheme="minorHAnsi"/>
                <w:b/>
                <w:color w:val="FFFFFF" w:themeColor="background1"/>
                <w:sz w:val="18"/>
                <w:szCs w:val="18"/>
              </w:rPr>
              <w:br/>
            </w:r>
            <w:r w:rsidRPr="0039170C">
              <w:rPr>
                <w:rFonts w:asciiTheme="minorHAnsi" w:hAnsiTheme="minorHAnsi"/>
                <w:b/>
                <w:color w:val="FFFFFF" w:themeColor="background1"/>
                <w:sz w:val="18"/>
                <w:szCs w:val="18"/>
              </w:rPr>
              <w:t>Output</w:t>
            </w:r>
          </w:p>
        </w:tc>
        <w:tc>
          <w:tcPr>
            <w:tcW w:w="2026" w:type="dxa"/>
            <w:gridSpan w:val="11"/>
            <w:shd w:val="clear" w:color="auto" w:fill="939FAD"/>
            <w:tcMar/>
            <w:vAlign w:val="center"/>
          </w:tcPr>
          <w:p w:rsidRPr="0039170C" w:rsidR="007075D3" w:rsidP="00E34AD4" w:rsidRDefault="007075D3" w14:paraId="2FE8541D" w14:textId="77777777">
            <w:pPr>
              <w:jc w:val="center"/>
              <w:rPr>
                <w:rFonts w:asciiTheme="minorHAnsi" w:hAnsiTheme="minorHAnsi"/>
                <w:b/>
                <w:color w:val="FFFFFF" w:themeColor="background1"/>
                <w:sz w:val="16"/>
                <w:szCs w:val="16"/>
              </w:rPr>
            </w:pPr>
            <w:r w:rsidRPr="0039170C">
              <w:rPr>
                <w:rFonts w:asciiTheme="minorHAnsi" w:hAnsiTheme="minorHAnsi"/>
                <w:b/>
                <w:color w:val="FFFFFF" w:themeColor="background1"/>
                <w:sz w:val="16"/>
                <w:szCs w:val="16"/>
              </w:rPr>
              <w:t>Beteiligte Abteilungen</w:t>
            </w:r>
          </w:p>
        </w:tc>
        <w:tc>
          <w:tcPr>
            <w:tcW w:w="1596" w:type="dxa"/>
            <w:vMerge w:val="restart"/>
            <w:shd w:val="clear" w:color="auto" w:fill="939FAD"/>
            <w:tcMar/>
            <w:vAlign w:val="center"/>
          </w:tcPr>
          <w:p w:rsidRPr="0039170C" w:rsidR="007075D3" w:rsidP="00E34AD4" w:rsidRDefault="007075D3" w14:paraId="7EEFA596" w14:textId="77777777">
            <w:pPr>
              <w:jc w:val="center"/>
              <w:rPr>
                <w:rFonts w:asciiTheme="minorHAnsi" w:hAnsiTheme="minorHAnsi"/>
                <w:b/>
                <w:color w:val="FFFFFF" w:themeColor="background1"/>
                <w:sz w:val="22"/>
                <w:szCs w:val="22"/>
              </w:rPr>
            </w:pPr>
            <w:r w:rsidRPr="0039170C">
              <w:rPr>
                <w:rFonts w:asciiTheme="minorHAnsi" w:hAnsiTheme="minorHAnsi"/>
                <w:b/>
                <w:color w:val="FFFFFF" w:themeColor="background1"/>
                <w:sz w:val="22"/>
                <w:szCs w:val="22"/>
              </w:rPr>
              <w:t>Zuordnung bereits vorhandener Dokumente</w:t>
            </w:r>
          </w:p>
        </w:tc>
      </w:tr>
      <w:tr w:rsidRPr="0039170C" w:rsidR="00B70092" w:rsidTr="1923382A" w14:paraId="2C70F4DD" w14:textId="77777777">
        <w:trPr>
          <w:cantSplit/>
          <w:trHeight w:val="1805"/>
          <w:tblHeader/>
        </w:trPr>
        <w:tc>
          <w:tcPr>
            <w:tcW w:w="211" w:type="dxa"/>
            <w:shd w:val="clear" w:color="auto" w:fill="939FAD"/>
            <w:tcMar/>
            <w:textDirection w:val="btLr"/>
            <w:vAlign w:val="center"/>
          </w:tcPr>
          <w:p w:rsidRPr="0039170C" w:rsidR="007075D3" w:rsidP="00E34AD4" w:rsidRDefault="007075D3" w14:paraId="6DB2F6E3" w14:textId="77777777">
            <w:pPr>
              <w:rPr>
                <w:rFonts w:asciiTheme="minorHAnsi" w:hAnsiTheme="minorHAnsi"/>
                <w:b/>
                <w:color w:val="FFFFFF" w:themeColor="background1"/>
                <w:sz w:val="12"/>
                <w:szCs w:val="12"/>
              </w:rPr>
            </w:pPr>
          </w:p>
        </w:tc>
        <w:tc>
          <w:tcPr>
            <w:tcW w:w="210" w:type="dxa"/>
            <w:shd w:val="clear" w:color="auto" w:fill="939FAD"/>
            <w:tcMar/>
            <w:textDirection w:val="btLr"/>
            <w:vAlign w:val="center"/>
          </w:tcPr>
          <w:p w:rsidRPr="0039170C" w:rsidR="007075D3" w:rsidP="00E34AD4" w:rsidRDefault="007075D3" w14:paraId="05B65DCD" w14:textId="77777777">
            <w:pPr>
              <w:rPr>
                <w:rFonts w:asciiTheme="minorHAnsi" w:hAnsiTheme="minorHAnsi"/>
                <w:b/>
                <w:bCs/>
                <w:color w:val="FFFFFF" w:themeColor="background1"/>
                <w:sz w:val="12"/>
                <w:szCs w:val="12"/>
              </w:rPr>
            </w:pPr>
          </w:p>
        </w:tc>
        <w:tc>
          <w:tcPr>
            <w:tcW w:w="212" w:type="dxa"/>
            <w:shd w:val="clear" w:color="auto" w:fill="939FAD"/>
            <w:tcMar/>
            <w:textDirection w:val="btLr"/>
            <w:vAlign w:val="center"/>
          </w:tcPr>
          <w:p w:rsidRPr="0039170C" w:rsidR="007075D3" w:rsidP="00E34AD4" w:rsidRDefault="007075D3" w14:paraId="40393459" w14:textId="77777777">
            <w:pPr>
              <w:rPr>
                <w:rFonts w:asciiTheme="minorHAnsi" w:hAnsiTheme="minorHAnsi"/>
                <w:b/>
                <w:bCs/>
                <w:color w:val="FFFFFF" w:themeColor="background1"/>
                <w:sz w:val="12"/>
                <w:szCs w:val="12"/>
              </w:rPr>
            </w:pPr>
          </w:p>
        </w:tc>
        <w:tc>
          <w:tcPr>
            <w:tcW w:w="216" w:type="dxa"/>
            <w:shd w:val="clear" w:color="auto" w:fill="939FAD"/>
            <w:tcMar/>
            <w:textDirection w:val="btLr"/>
            <w:vAlign w:val="center"/>
          </w:tcPr>
          <w:p w:rsidRPr="0039170C" w:rsidR="007075D3" w:rsidP="00E34AD4" w:rsidRDefault="007075D3" w14:paraId="6D9A20FB" w14:textId="77777777">
            <w:pPr>
              <w:rPr>
                <w:rFonts w:asciiTheme="minorHAnsi" w:hAnsiTheme="minorHAnsi"/>
                <w:b/>
                <w:bCs/>
                <w:color w:val="FFFFFF" w:themeColor="background1"/>
                <w:sz w:val="12"/>
                <w:szCs w:val="12"/>
              </w:rPr>
            </w:pPr>
          </w:p>
        </w:tc>
        <w:tc>
          <w:tcPr>
            <w:tcW w:w="212" w:type="dxa"/>
            <w:shd w:val="clear" w:color="auto" w:fill="939FAD"/>
            <w:tcMar/>
            <w:textDirection w:val="btLr"/>
            <w:vAlign w:val="center"/>
          </w:tcPr>
          <w:p w:rsidRPr="0039170C" w:rsidR="007075D3" w:rsidP="00E34AD4" w:rsidRDefault="007075D3" w14:paraId="4CF0378B" w14:textId="77777777">
            <w:pPr>
              <w:rPr>
                <w:rFonts w:asciiTheme="minorHAnsi" w:hAnsiTheme="minorHAnsi"/>
                <w:b/>
                <w:bCs/>
                <w:color w:val="FFFFFF" w:themeColor="background1"/>
                <w:sz w:val="12"/>
                <w:szCs w:val="12"/>
              </w:rPr>
            </w:pPr>
          </w:p>
        </w:tc>
        <w:tc>
          <w:tcPr>
            <w:tcW w:w="2342" w:type="dxa"/>
            <w:vMerge/>
            <w:tcMar/>
          </w:tcPr>
          <w:p w:rsidRPr="0039170C" w:rsidR="007075D3" w:rsidP="00E34AD4" w:rsidRDefault="007075D3" w14:paraId="368F9ACD" w14:textId="77777777">
            <w:pPr>
              <w:rPr>
                <w:rFonts w:asciiTheme="minorHAnsi" w:hAnsiTheme="minorHAnsi"/>
                <w:b/>
                <w:color w:val="FFFFFF" w:themeColor="background1"/>
                <w:sz w:val="18"/>
                <w:szCs w:val="18"/>
              </w:rPr>
            </w:pPr>
          </w:p>
        </w:tc>
        <w:tc>
          <w:tcPr>
            <w:tcW w:w="426" w:type="dxa"/>
            <w:gridSpan w:val="2"/>
            <w:vMerge/>
            <w:tcMar/>
          </w:tcPr>
          <w:p w:rsidRPr="0039170C" w:rsidR="007075D3" w:rsidP="00E34AD4" w:rsidRDefault="007075D3" w14:paraId="3E327301" w14:textId="77777777">
            <w:pPr>
              <w:rPr>
                <w:rFonts w:asciiTheme="minorHAnsi" w:hAnsiTheme="minorHAnsi"/>
                <w:b/>
                <w:color w:val="FFFFFF" w:themeColor="background1"/>
                <w:sz w:val="18"/>
                <w:szCs w:val="18"/>
              </w:rPr>
            </w:pPr>
          </w:p>
        </w:tc>
        <w:tc>
          <w:tcPr>
            <w:tcW w:w="820" w:type="dxa"/>
            <w:vMerge/>
            <w:tcMar/>
          </w:tcPr>
          <w:p w:rsidRPr="0039170C" w:rsidR="007075D3" w:rsidP="00E34AD4" w:rsidRDefault="007075D3" w14:paraId="3072C09C" w14:textId="77777777">
            <w:pPr>
              <w:rPr>
                <w:rFonts w:asciiTheme="minorHAnsi" w:hAnsiTheme="minorHAnsi"/>
                <w:b/>
                <w:color w:val="FFFFFF" w:themeColor="background1"/>
                <w:sz w:val="18"/>
                <w:szCs w:val="18"/>
              </w:rPr>
            </w:pPr>
          </w:p>
        </w:tc>
        <w:tc>
          <w:tcPr>
            <w:tcW w:w="563" w:type="dxa"/>
            <w:vMerge/>
            <w:tcMar/>
          </w:tcPr>
          <w:p w:rsidRPr="0039170C" w:rsidR="007075D3" w:rsidP="00E34AD4" w:rsidRDefault="007075D3" w14:paraId="3D53F2F2" w14:textId="77777777">
            <w:pPr>
              <w:rPr>
                <w:rFonts w:asciiTheme="minorHAnsi" w:hAnsiTheme="minorHAnsi"/>
                <w:b/>
                <w:color w:val="FFFFFF" w:themeColor="background1"/>
                <w:sz w:val="18"/>
                <w:szCs w:val="18"/>
              </w:rPr>
            </w:pPr>
          </w:p>
        </w:tc>
        <w:tc>
          <w:tcPr>
            <w:tcW w:w="3152" w:type="dxa"/>
            <w:vMerge/>
            <w:tcMar/>
          </w:tcPr>
          <w:p w:rsidRPr="0039170C" w:rsidR="007075D3" w:rsidP="00E34AD4" w:rsidRDefault="007075D3" w14:paraId="589BF253" w14:textId="77777777">
            <w:pPr>
              <w:rPr>
                <w:rFonts w:asciiTheme="minorHAnsi" w:hAnsiTheme="minorHAnsi"/>
                <w:b/>
                <w:color w:val="FFFFFF" w:themeColor="background1"/>
                <w:sz w:val="18"/>
                <w:szCs w:val="18"/>
              </w:rPr>
            </w:pPr>
          </w:p>
        </w:tc>
        <w:tc>
          <w:tcPr>
            <w:tcW w:w="735" w:type="dxa"/>
            <w:vMerge/>
            <w:tcMar/>
            <w:textDirection w:val="btLr"/>
          </w:tcPr>
          <w:p w:rsidRPr="0039170C" w:rsidR="007075D3" w:rsidP="00E34AD4" w:rsidRDefault="007075D3" w14:paraId="71AC2DC5" w14:textId="77777777">
            <w:pPr>
              <w:rPr>
                <w:rFonts w:asciiTheme="minorHAnsi" w:hAnsiTheme="minorHAnsi"/>
                <w:b/>
                <w:color w:val="FFFFFF" w:themeColor="background1"/>
                <w:sz w:val="18"/>
                <w:szCs w:val="18"/>
              </w:rPr>
            </w:pPr>
          </w:p>
        </w:tc>
        <w:tc>
          <w:tcPr>
            <w:tcW w:w="966" w:type="dxa"/>
            <w:vMerge/>
            <w:tcMar/>
            <w:textDirection w:val="btLr"/>
          </w:tcPr>
          <w:p w:rsidRPr="0039170C" w:rsidR="007075D3" w:rsidP="00E34AD4" w:rsidRDefault="007075D3" w14:paraId="7564D3AD" w14:textId="77777777">
            <w:pPr>
              <w:rPr>
                <w:rFonts w:asciiTheme="minorHAnsi" w:hAnsiTheme="minorHAnsi"/>
                <w:b/>
                <w:color w:val="FFFFFF" w:themeColor="background1"/>
                <w:sz w:val="18"/>
                <w:szCs w:val="18"/>
              </w:rPr>
            </w:pPr>
          </w:p>
        </w:tc>
        <w:tc>
          <w:tcPr>
            <w:tcW w:w="961" w:type="dxa"/>
            <w:vMerge/>
            <w:tcMar/>
            <w:textDirection w:val="btLr"/>
          </w:tcPr>
          <w:p w:rsidRPr="0039170C" w:rsidR="007075D3" w:rsidP="00E34AD4" w:rsidRDefault="007075D3" w14:paraId="38199074" w14:textId="77777777">
            <w:pPr>
              <w:rPr>
                <w:rFonts w:asciiTheme="minorHAnsi" w:hAnsiTheme="minorHAnsi"/>
                <w:b/>
                <w:color w:val="FFFFFF" w:themeColor="background1"/>
                <w:sz w:val="18"/>
                <w:szCs w:val="18"/>
              </w:rPr>
            </w:pPr>
          </w:p>
        </w:tc>
        <w:tc>
          <w:tcPr>
            <w:tcW w:w="195" w:type="dxa"/>
            <w:gridSpan w:val="2"/>
            <w:shd w:val="clear" w:color="auto" w:fill="939FAD"/>
            <w:tcMar/>
            <w:textDirection w:val="btLr"/>
            <w:vAlign w:val="center"/>
          </w:tcPr>
          <w:p w:rsidRPr="0039170C" w:rsidR="007075D3" w:rsidP="00E34AD4" w:rsidRDefault="007075D3" w14:paraId="47C78EAD"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4DB96933"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5D05A803"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3D0B56CD" w14:textId="77777777">
            <w:pPr>
              <w:rPr>
                <w:rFonts w:asciiTheme="minorHAnsi" w:hAnsiTheme="minorHAnsi"/>
                <w:b/>
                <w:color w:val="FFFFFF" w:themeColor="background1"/>
                <w:sz w:val="12"/>
                <w:szCs w:val="12"/>
              </w:rPr>
            </w:pPr>
          </w:p>
        </w:tc>
        <w:tc>
          <w:tcPr>
            <w:tcW w:w="210" w:type="dxa"/>
            <w:shd w:val="clear" w:color="auto" w:fill="939FAD"/>
            <w:tcMar/>
            <w:textDirection w:val="btLr"/>
            <w:vAlign w:val="center"/>
          </w:tcPr>
          <w:p w:rsidRPr="0039170C" w:rsidR="007075D3" w:rsidP="00E34AD4" w:rsidRDefault="007075D3" w14:paraId="770DDCE6" w14:textId="77777777">
            <w:pPr>
              <w:rPr>
                <w:rFonts w:asciiTheme="minorHAnsi" w:hAnsiTheme="minorHAnsi"/>
                <w:b/>
                <w:color w:val="FFFFFF" w:themeColor="background1"/>
                <w:sz w:val="12"/>
                <w:szCs w:val="12"/>
              </w:rPr>
            </w:pPr>
          </w:p>
        </w:tc>
        <w:tc>
          <w:tcPr>
            <w:tcW w:w="256" w:type="dxa"/>
            <w:shd w:val="clear" w:color="auto" w:fill="939FAD"/>
            <w:tcMar/>
            <w:textDirection w:val="btLr"/>
            <w:vAlign w:val="center"/>
          </w:tcPr>
          <w:p w:rsidRPr="0039170C" w:rsidR="007075D3" w:rsidP="00E34AD4" w:rsidRDefault="007075D3" w14:paraId="69E04901"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5C5DA977"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103B2EF9"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4985B9C8" w14:textId="77777777">
            <w:pPr>
              <w:rPr>
                <w:rFonts w:asciiTheme="minorHAnsi" w:hAnsiTheme="minorHAnsi"/>
                <w:b/>
                <w:color w:val="FFFFFF" w:themeColor="background1"/>
                <w:sz w:val="12"/>
                <w:szCs w:val="12"/>
              </w:rPr>
            </w:pPr>
          </w:p>
        </w:tc>
        <w:tc>
          <w:tcPr>
            <w:tcW w:w="195" w:type="dxa"/>
            <w:shd w:val="clear" w:color="auto" w:fill="939FAD"/>
            <w:tcMar/>
            <w:textDirection w:val="btLr"/>
            <w:vAlign w:val="center"/>
          </w:tcPr>
          <w:p w:rsidRPr="0039170C" w:rsidR="007075D3" w:rsidP="00E34AD4" w:rsidRDefault="007075D3" w14:paraId="2A3517C2" w14:textId="77777777">
            <w:pPr>
              <w:rPr>
                <w:rFonts w:asciiTheme="minorHAnsi" w:hAnsiTheme="minorHAnsi"/>
                <w:b/>
                <w:color w:val="FFFFFF" w:themeColor="background1"/>
                <w:sz w:val="12"/>
                <w:szCs w:val="12"/>
              </w:rPr>
            </w:pPr>
          </w:p>
        </w:tc>
        <w:tc>
          <w:tcPr>
            <w:tcW w:w="1596" w:type="dxa"/>
            <w:vMerge/>
            <w:tcMar/>
          </w:tcPr>
          <w:p w:rsidRPr="0039170C" w:rsidR="007075D3" w:rsidP="00E34AD4" w:rsidRDefault="007075D3" w14:paraId="51DD28BE" w14:textId="77777777">
            <w:pPr>
              <w:rPr>
                <w:rFonts w:asciiTheme="minorHAnsi" w:hAnsiTheme="minorHAnsi"/>
                <w:b/>
                <w:color w:val="FFFFFF" w:themeColor="background1"/>
                <w:sz w:val="22"/>
                <w:szCs w:val="22"/>
              </w:rPr>
            </w:pPr>
          </w:p>
        </w:tc>
      </w:tr>
      <w:tr w:rsidRPr="00FC3A2B" w:rsidR="007075D3" w:rsidTr="1923382A" w14:paraId="215A1575" w14:textId="77777777">
        <w:trPr>
          <w:trHeight w:val="567"/>
        </w:trPr>
        <w:tc>
          <w:tcPr>
            <w:tcW w:w="14648" w:type="dxa"/>
            <w:gridSpan w:val="26"/>
            <w:shd w:val="clear" w:color="auto" w:fill="auto"/>
            <w:tcMar/>
            <w:vAlign w:val="center"/>
          </w:tcPr>
          <w:p w:rsidRPr="00FC3A2B" w:rsidR="007075D3" w:rsidP="00E34AD4" w:rsidRDefault="007075D3" w14:paraId="046E9516" w14:textId="77777777">
            <w:pPr>
              <w:rPr>
                <w:rFonts w:asciiTheme="minorHAnsi" w:hAnsiTheme="minorHAnsi"/>
                <w:sz w:val="22"/>
                <w:szCs w:val="22"/>
              </w:rPr>
            </w:pPr>
            <w:r w:rsidRPr="00FC3A2B">
              <w:rPr>
                <w:rFonts w:asciiTheme="minorHAnsi" w:hAnsiTheme="minorHAnsi"/>
                <w:b/>
                <w:sz w:val="22"/>
                <w:szCs w:val="22"/>
              </w:rPr>
              <w:t>1. Führungsprozesse</w:t>
            </w:r>
            <w:r w:rsidRPr="00FC3A2B">
              <w:rPr>
                <w:rFonts w:asciiTheme="minorHAnsi" w:hAnsiTheme="minorHAnsi"/>
                <w:sz w:val="22"/>
                <w:szCs w:val="22"/>
              </w:rPr>
              <w:t xml:space="preserve"> (wertschaffende Prozesse)</w:t>
            </w:r>
          </w:p>
        </w:tc>
      </w:tr>
      <w:tr w:rsidRPr="00FC3A2B" w:rsidR="004241F0" w:rsidTr="1923382A" w14:paraId="01EDB432" w14:textId="77777777">
        <w:trPr>
          <w:trHeight w:val="567"/>
        </w:trPr>
        <w:tc>
          <w:tcPr>
            <w:tcW w:w="211" w:type="dxa"/>
            <w:shd w:val="clear" w:color="auto" w:fill="auto"/>
            <w:tcMar/>
            <w:vAlign w:val="center"/>
          </w:tcPr>
          <w:p w:rsidRPr="00FC3A2B" w:rsidR="004241F0" w:rsidP="004241F0" w:rsidRDefault="004241F0" w14:paraId="17F5E047" w14:textId="02A2120B">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4EA9D52A" w14:textId="32DDD0DA">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64639023" w14:textId="76D70B6A">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5A9D6D6C" w14:textId="05610A5B">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647BB8DA" w14:textId="7F91546E">
            <w:pPr>
              <w:jc w:val="center"/>
              <w:rPr>
                <w:rFonts w:asciiTheme="minorHAnsi" w:hAnsiTheme="minorHAnsi"/>
                <w:sz w:val="12"/>
                <w:szCs w:val="12"/>
              </w:rPr>
            </w:pPr>
          </w:p>
        </w:tc>
        <w:tc>
          <w:tcPr>
            <w:tcW w:w="2342" w:type="dxa"/>
            <w:shd w:val="clear" w:color="auto" w:fill="auto"/>
            <w:tcMar/>
            <w:vAlign w:val="center"/>
          </w:tcPr>
          <w:p w:rsidRPr="0039170C" w:rsidR="004241F0" w:rsidP="004241F0" w:rsidRDefault="004241F0" w14:paraId="796F5D42" w14:textId="77777777">
            <w:pPr>
              <w:rPr>
                <w:rFonts w:asciiTheme="minorHAnsi" w:hAnsiTheme="minorHAnsi"/>
                <w:szCs w:val="22"/>
              </w:rPr>
            </w:pPr>
            <w:r w:rsidRPr="0039170C">
              <w:rPr>
                <w:rFonts w:asciiTheme="minorHAnsi" w:hAnsiTheme="minorHAnsi"/>
                <w:szCs w:val="22"/>
              </w:rPr>
              <w:t>Datenschutz</w:t>
            </w:r>
          </w:p>
        </w:tc>
        <w:tc>
          <w:tcPr>
            <w:tcW w:w="426" w:type="dxa"/>
            <w:gridSpan w:val="2"/>
            <w:shd w:val="clear" w:color="auto" w:fill="auto"/>
            <w:tcMar/>
            <w:vAlign w:val="center"/>
          </w:tcPr>
          <w:p w:rsidRPr="00FC3A2B" w:rsidR="004241F0" w:rsidP="004241F0" w:rsidRDefault="004241F0" w14:paraId="4059938E"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477E7BB0" w14:textId="77777777">
            <w:pPr>
              <w:rPr>
                <w:rFonts w:asciiTheme="minorHAnsi" w:hAnsiTheme="minorHAnsi"/>
              </w:rPr>
            </w:pPr>
          </w:p>
        </w:tc>
        <w:tc>
          <w:tcPr>
            <w:tcW w:w="563" w:type="dxa"/>
            <w:shd w:val="clear" w:color="auto" w:fill="auto"/>
            <w:tcMar/>
            <w:vAlign w:val="center"/>
          </w:tcPr>
          <w:p w:rsidRPr="00FC3A2B" w:rsidR="004241F0" w:rsidP="004241F0" w:rsidRDefault="004241F0" w14:paraId="5A5BE541"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1276D20C"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364CB42"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7CD685F4"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4CDDDFE5" w14:textId="77777777">
            <w:pPr>
              <w:jc w:val="center"/>
              <w:rPr>
                <w:rFonts w:asciiTheme="minorHAnsi" w:hAnsiTheme="minorHAnsi"/>
              </w:rPr>
            </w:pPr>
          </w:p>
        </w:tc>
        <w:sdt>
          <w:sdtPr>
            <w:rPr>
              <w:rFonts w:asciiTheme="minorHAnsi" w:hAnsiTheme="minorHAnsi"/>
              <w:sz w:val="12"/>
              <w:szCs w:val="12"/>
            </w:rPr>
            <w:id w:val="775915876"/>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76E33093" w14:textId="1549E499">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04CB762F" w14:textId="2DA54AFB">
            <w:pPr>
              <w:rPr>
                <w:rFonts w:asciiTheme="minorHAnsi" w:hAnsiTheme="minorHAnsi"/>
              </w:rPr>
            </w:pPr>
            <w:sdt>
              <w:sdtPr>
                <w:rPr>
                  <w:rFonts w:asciiTheme="minorHAnsi" w:hAnsiTheme="minorHAnsi"/>
                  <w:sz w:val="12"/>
                  <w:szCs w:val="12"/>
                </w:rPr>
                <w:id w:val="-165004840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2021122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C81A971" w14:textId="27158F2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802712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54E08A6" w14:textId="25EC597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9560857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7DAEB5C5" w14:textId="4577B5D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57156411"/>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280553B" w14:textId="3DF5898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2559597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0528C48" w14:textId="7B07D1E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3385024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9DC6372" w14:textId="3844633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9842670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6DFFC96" w14:textId="44EB462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68307356"/>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9E9C535" w14:textId="02360C06">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83F5D5F" w14:textId="77777777">
            <w:pPr>
              <w:rPr>
                <w:rFonts w:asciiTheme="minorHAnsi" w:hAnsiTheme="minorHAnsi"/>
              </w:rPr>
            </w:pPr>
          </w:p>
        </w:tc>
      </w:tr>
      <w:tr w:rsidRPr="00FC3A2B" w:rsidR="004241F0" w:rsidTr="1923382A" w14:paraId="3C3FA8F9" w14:textId="77777777">
        <w:trPr>
          <w:trHeight w:val="567"/>
        </w:trPr>
        <w:tc>
          <w:tcPr>
            <w:tcW w:w="211" w:type="dxa"/>
            <w:shd w:val="clear" w:color="auto" w:fill="auto"/>
            <w:tcMar/>
            <w:vAlign w:val="center"/>
          </w:tcPr>
          <w:p w:rsidRPr="00FC3A2B" w:rsidR="004241F0" w:rsidP="004241F0" w:rsidRDefault="004241F0" w14:paraId="17269BDD" w14:textId="58709283">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3F361B85" w14:textId="750EEB94">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19CA8A92" w14:textId="42453BAB">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0A32C0EF" w14:textId="34552A51">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582045A6" w14:textId="1E9AD11E">
            <w:pPr>
              <w:jc w:val="center"/>
              <w:rPr>
                <w:rFonts w:asciiTheme="minorHAnsi" w:hAnsiTheme="minorHAnsi"/>
                <w:sz w:val="12"/>
                <w:szCs w:val="12"/>
              </w:rPr>
            </w:pPr>
          </w:p>
        </w:tc>
        <w:tc>
          <w:tcPr>
            <w:tcW w:w="2342" w:type="dxa"/>
            <w:shd w:val="clear" w:color="auto" w:fill="auto"/>
            <w:tcMar/>
            <w:vAlign w:val="center"/>
          </w:tcPr>
          <w:p w:rsidRPr="0039170C" w:rsidR="004241F0" w:rsidP="004241F0" w:rsidRDefault="004241F0" w14:paraId="691CCD50" w14:textId="77777777">
            <w:pPr>
              <w:rPr>
                <w:rFonts w:asciiTheme="minorHAnsi" w:hAnsiTheme="minorHAnsi"/>
                <w:szCs w:val="22"/>
              </w:rPr>
            </w:pPr>
            <w:r w:rsidRPr="0039170C">
              <w:rPr>
                <w:rFonts w:asciiTheme="minorHAnsi" w:hAnsiTheme="minorHAnsi"/>
                <w:szCs w:val="22"/>
              </w:rPr>
              <w:t>Bereitstellung von Ressourcen</w:t>
            </w:r>
          </w:p>
        </w:tc>
        <w:tc>
          <w:tcPr>
            <w:tcW w:w="426" w:type="dxa"/>
            <w:gridSpan w:val="2"/>
            <w:shd w:val="clear" w:color="auto" w:fill="auto"/>
            <w:tcMar/>
            <w:vAlign w:val="center"/>
          </w:tcPr>
          <w:p w:rsidRPr="00FC3A2B" w:rsidR="004241F0" w:rsidP="004241F0" w:rsidRDefault="004241F0" w14:paraId="10FD785E"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66FF5CC0" w14:textId="77777777">
            <w:pPr>
              <w:rPr>
                <w:rFonts w:asciiTheme="minorHAnsi" w:hAnsiTheme="minorHAnsi"/>
              </w:rPr>
            </w:pPr>
          </w:p>
        </w:tc>
        <w:tc>
          <w:tcPr>
            <w:tcW w:w="563" w:type="dxa"/>
            <w:shd w:val="clear" w:color="auto" w:fill="auto"/>
            <w:tcMar/>
            <w:vAlign w:val="center"/>
          </w:tcPr>
          <w:p w:rsidRPr="00FC3A2B" w:rsidR="004241F0" w:rsidP="004241F0" w:rsidRDefault="004241F0" w14:paraId="6D963133"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5EA709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DEEC68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C43B356"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5C43D95C" w14:textId="77777777">
            <w:pPr>
              <w:jc w:val="center"/>
              <w:rPr>
                <w:rFonts w:asciiTheme="minorHAnsi" w:hAnsiTheme="minorHAnsi"/>
              </w:rPr>
            </w:pPr>
          </w:p>
        </w:tc>
        <w:sdt>
          <w:sdtPr>
            <w:rPr>
              <w:rFonts w:asciiTheme="minorHAnsi" w:hAnsiTheme="minorHAnsi"/>
              <w:sz w:val="12"/>
              <w:szCs w:val="12"/>
            </w:rPr>
            <w:id w:val="-1373143122"/>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31F68693" w14:textId="51C26A26">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59957B4F" w14:textId="5DCE86BF">
            <w:pPr>
              <w:rPr>
                <w:rFonts w:asciiTheme="minorHAnsi" w:hAnsiTheme="minorHAnsi"/>
                <w:sz w:val="12"/>
                <w:szCs w:val="12"/>
              </w:rPr>
            </w:pPr>
            <w:sdt>
              <w:sdtPr>
                <w:rPr>
                  <w:rFonts w:asciiTheme="minorHAnsi" w:hAnsiTheme="minorHAnsi"/>
                  <w:sz w:val="12"/>
                  <w:szCs w:val="12"/>
                </w:rPr>
                <w:id w:val="168925947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42383509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6A87198" w14:textId="409F10F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65602971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71AC3A4" w14:textId="4236003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99772218"/>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78D021DF" w14:textId="6436FA4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8227176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3B06A29" w14:textId="606EF37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226027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1E5945E" w14:textId="6A10C568">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8872794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F799C15" w14:textId="5953C3DF">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207504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765CBD7" w14:textId="6C2CD3B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95230696"/>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749CB66" w14:textId="75B9CE02">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650CEF27" w14:textId="77777777">
            <w:pPr>
              <w:rPr>
                <w:rFonts w:asciiTheme="minorHAnsi" w:hAnsiTheme="minorHAnsi"/>
              </w:rPr>
            </w:pPr>
          </w:p>
        </w:tc>
      </w:tr>
      <w:tr w:rsidRPr="00FC3A2B" w:rsidR="004241F0" w:rsidTr="1923382A" w14:paraId="339BF9EF" w14:textId="77777777">
        <w:trPr>
          <w:trHeight w:val="567"/>
        </w:trPr>
        <w:tc>
          <w:tcPr>
            <w:tcW w:w="211" w:type="dxa"/>
            <w:shd w:val="clear" w:color="auto" w:fill="auto"/>
            <w:tcMar/>
            <w:vAlign w:val="center"/>
          </w:tcPr>
          <w:p w:rsidRPr="00FC3A2B" w:rsidR="004241F0" w:rsidP="004241F0" w:rsidRDefault="004241F0" w14:paraId="71423152" w14:textId="6DA66022">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136B00F7" w14:textId="53A7F672">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0B10C60C" w14:textId="6C59FF67">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1D8A6452" w14:textId="7CA1F5A7">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61376CD6" w14:textId="45C04849">
            <w:pPr>
              <w:jc w:val="center"/>
              <w:rPr>
                <w:rFonts w:asciiTheme="minorHAnsi" w:hAnsiTheme="minorHAnsi"/>
                <w:sz w:val="12"/>
                <w:szCs w:val="12"/>
              </w:rPr>
            </w:pPr>
          </w:p>
        </w:tc>
        <w:tc>
          <w:tcPr>
            <w:tcW w:w="2342" w:type="dxa"/>
            <w:shd w:val="clear" w:color="auto" w:fill="auto"/>
            <w:tcMar/>
            <w:vAlign w:val="center"/>
          </w:tcPr>
          <w:p w:rsidRPr="0039170C" w:rsidR="004241F0" w:rsidP="004241F0" w:rsidRDefault="004241F0" w14:paraId="26573FC9" w14:textId="77777777">
            <w:pPr>
              <w:rPr>
                <w:rFonts w:asciiTheme="minorHAnsi" w:hAnsiTheme="minorHAnsi"/>
                <w:szCs w:val="22"/>
              </w:rPr>
            </w:pPr>
            <w:r w:rsidRPr="0039170C">
              <w:rPr>
                <w:rFonts w:asciiTheme="minorHAnsi" w:hAnsiTheme="minorHAnsi"/>
                <w:szCs w:val="22"/>
              </w:rPr>
              <w:t>Ethik</w:t>
            </w:r>
          </w:p>
        </w:tc>
        <w:tc>
          <w:tcPr>
            <w:tcW w:w="426" w:type="dxa"/>
            <w:gridSpan w:val="2"/>
            <w:shd w:val="clear" w:color="auto" w:fill="auto"/>
            <w:tcMar/>
            <w:vAlign w:val="center"/>
          </w:tcPr>
          <w:p w:rsidRPr="00FC3A2B" w:rsidR="004241F0" w:rsidP="004241F0" w:rsidRDefault="004241F0" w14:paraId="7C36C706"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C7E3C8B" w14:textId="77777777">
            <w:pPr>
              <w:rPr>
                <w:rFonts w:asciiTheme="minorHAnsi" w:hAnsiTheme="minorHAnsi"/>
              </w:rPr>
            </w:pPr>
          </w:p>
        </w:tc>
        <w:tc>
          <w:tcPr>
            <w:tcW w:w="563" w:type="dxa"/>
            <w:shd w:val="clear" w:color="auto" w:fill="auto"/>
            <w:tcMar/>
            <w:vAlign w:val="center"/>
          </w:tcPr>
          <w:p w:rsidRPr="00FC3A2B" w:rsidR="004241F0" w:rsidP="004241F0" w:rsidRDefault="004241F0" w14:paraId="71E59B00"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10784E88"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26970E0"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521C276D"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1D2169B9" w14:textId="77777777">
            <w:pPr>
              <w:jc w:val="center"/>
              <w:rPr>
                <w:rFonts w:asciiTheme="minorHAnsi" w:hAnsiTheme="minorHAnsi"/>
              </w:rPr>
            </w:pPr>
          </w:p>
        </w:tc>
        <w:sdt>
          <w:sdtPr>
            <w:rPr>
              <w:rFonts w:asciiTheme="minorHAnsi" w:hAnsiTheme="minorHAnsi"/>
              <w:sz w:val="12"/>
              <w:szCs w:val="12"/>
            </w:rPr>
            <w:id w:val="1507318541"/>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25E1B1FB" w14:textId="378948AC">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5E75A081" w14:textId="28B5C0C2">
            <w:pPr>
              <w:rPr>
                <w:rFonts w:asciiTheme="minorHAnsi" w:hAnsiTheme="minorHAnsi"/>
              </w:rPr>
            </w:pPr>
            <w:sdt>
              <w:sdtPr>
                <w:rPr>
                  <w:rFonts w:asciiTheme="minorHAnsi" w:hAnsiTheme="minorHAnsi"/>
                  <w:sz w:val="12"/>
                  <w:szCs w:val="12"/>
                </w:rPr>
                <w:id w:val="-52964335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80354268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19B6926" w14:textId="5FB096E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8429071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21DD36A" w14:textId="1499561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13085511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6D443F9B" w14:textId="598858BE">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49788079"/>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E48FCB1" w14:textId="5EC1473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7323027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112F4FC" w14:textId="37D4F84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2247242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F4D2390" w14:textId="004638C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3891369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D5A381C" w14:textId="20FBFFF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53393056"/>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9276595" w14:textId="7E981F0A">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770F60C" w14:textId="77777777">
            <w:pPr>
              <w:rPr>
                <w:rFonts w:asciiTheme="minorHAnsi" w:hAnsiTheme="minorHAnsi"/>
              </w:rPr>
            </w:pPr>
          </w:p>
        </w:tc>
      </w:tr>
      <w:tr w:rsidRPr="00FC3A2B" w:rsidR="004241F0" w:rsidTr="1923382A" w14:paraId="54C3D3FD" w14:textId="77777777">
        <w:trPr>
          <w:trHeight w:val="567"/>
        </w:trPr>
        <w:tc>
          <w:tcPr>
            <w:tcW w:w="211" w:type="dxa"/>
            <w:shd w:val="clear" w:color="auto" w:fill="auto"/>
            <w:tcMar/>
            <w:vAlign w:val="center"/>
          </w:tcPr>
          <w:p w:rsidRPr="00FC3A2B" w:rsidR="004241F0" w:rsidP="004241F0" w:rsidRDefault="004241F0" w14:paraId="01D01BEC" w14:textId="4F7DB302">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27CBD4E6" w14:textId="51AF5C88">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51B33CD2" w14:textId="5E7F38B5">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643116C9" w14:textId="2A3F6E82">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4A43F655" w14:textId="22C2E7B2">
            <w:pPr>
              <w:jc w:val="center"/>
              <w:rPr>
                <w:rFonts w:asciiTheme="minorHAnsi" w:hAnsiTheme="minorHAnsi"/>
                <w:sz w:val="12"/>
                <w:szCs w:val="12"/>
              </w:rPr>
            </w:pPr>
          </w:p>
        </w:tc>
        <w:tc>
          <w:tcPr>
            <w:tcW w:w="2342" w:type="dxa"/>
            <w:shd w:val="clear" w:color="auto" w:fill="auto"/>
            <w:tcMar/>
            <w:vAlign w:val="center"/>
          </w:tcPr>
          <w:p w:rsidRPr="0039170C" w:rsidR="004241F0" w:rsidP="004241F0" w:rsidRDefault="004241F0" w14:paraId="2C4E0880" w14:textId="77777777">
            <w:pPr>
              <w:rPr>
                <w:rFonts w:asciiTheme="minorHAnsi" w:hAnsiTheme="minorHAnsi"/>
                <w:szCs w:val="22"/>
              </w:rPr>
            </w:pPr>
            <w:r w:rsidRPr="0039170C">
              <w:rPr>
                <w:rFonts w:asciiTheme="minorHAnsi" w:hAnsiTheme="minorHAnsi"/>
                <w:szCs w:val="22"/>
              </w:rPr>
              <w:t>Vertragswesen</w:t>
            </w:r>
          </w:p>
        </w:tc>
        <w:tc>
          <w:tcPr>
            <w:tcW w:w="426" w:type="dxa"/>
            <w:gridSpan w:val="2"/>
            <w:shd w:val="clear" w:color="auto" w:fill="auto"/>
            <w:tcMar/>
            <w:vAlign w:val="center"/>
          </w:tcPr>
          <w:p w:rsidRPr="00FC3A2B" w:rsidR="004241F0" w:rsidP="004241F0" w:rsidRDefault="004241F0" w14:paraId="48A8E660"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129ABC7B" w14:textId="77777777">
            <w:pPr>
              <w:rPr>
                <w:rFonts w:asciiTheme="minorHAnsi" w:hAnsiTheme="minorHAnsi"/>
              </w:rPr>
            </w:pPr>
          </w:p>
        </w:tc>
        <w:tc>
          <w:tcPr>
            <w:tcW w:w="563" w:type="dxa"/>
            <w:shd w:val="clear" w:color="auto" w:fill="auto"/>
            <w:tcMar/>
            <w:vAlign w:val="center"/>
          </w:tcPr>
          <w:p w:rsidRPr="00FC3A2B" w:rsidR="004241F0" w:rsidP="004241F0" w:rsidRDefault="004241F0" w14:paraId="553D78B9"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24D3A55"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57C3A2A6"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074396FF"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47045C33" w14:textId="77777777">
            <w:pPr>
              <w:jc w:val="center"/>
              <w:rPr>
                <w:rFonts w:asciiTheme="minorHAnsi" w:hAnsiTheme="minorHAnsi"/>
              </w:rPr>
            </w:pPr>
          </w:p>
        </w:tc>
        <w:sdt>
          <w:sdtPr>
            <w:rPr>
              <w:rFonts w:asciiTheme="minorHAnsi" w:hAnsiTheme="minorHAnsi"/>
              <w:sz w:val="12"/>
              <w:szCs w:val="12"/>
            </w:rPr>
            <w:id w:val="-1837604704"/>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0D51E6C6" w14:textId="65C96EE6">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1A0EF008" w14:textId="7BB06104">
            <w:pPr>
              <w:rPr>
                <w:rFonts w:asciiTheme="minorHAnsi" w:hAnsiTheme="minorHAnsi"/>
                <w:sz w:val="12"/>
                <w:szCs w:val="12"/>
              </w:rPr>
            </w:pPr>
            <w:sdt>
              <w:sdtPr>
                <w:rPr>
                  <w:rFonts w:asciiTheme="minorHAnsi" w:hAnsiTheme="minorHAnsi"/>
                  <w:sz w:val="12"/>
                  <w:szCs w:val="12"/>
                </w:rPr>
                <w:id w:val="69751364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68278139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A1B1BED" w14:textId="3886D32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0302521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D0B35B5" w14:textId="275EA2C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35701784"/>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021815BB" w14:textId="7497ADE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0716301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71066A84" w14:textId="79F7F35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0518609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E314404" w14:textId="383F9B96">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7463435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30B13CF" w14:textId="7B40A5E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1884847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B03DB8B" w14:textId="7A28812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94139930"/>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E0A3A31" w14:textId="7EEF9BE4">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9672359" w14:textId="77777777">
            <w:pPr>
              <w:rPr>
                <w:rFonts w:asciiTheme="minorHAnsi" w:hAnsiTheme="minorHAnsi"/>
              </w:rPr>
            </w:pPr>
          </w:p>
        </w:tc>
      </w:tr>
      <w:tr w:rsidRPr="00FC3A2B" w:rsidR="004241F0" w:rsidTr="1923382A" w14:paraId="57437CE3" w14:textId="77777777">
        <w:trPr>
          <w:trHeight w:val="567"/>
        </w:trPr>
        <w:tc>
          <w:tcPr>
            <w:tcW w:w="211" w:type="dxa"/>
            <w:shd w:val="clear" w:color="auto" w:fill="auto"/>
            <w:tcMar/>
            <w:vAlign w:val="center"/>
          </w:tcPr>
          <w:p w:rsidRPr="00FC3A2B" w:rsidR="004241F0" w:rsidP="004241F0" w:rsidRDefault="004241F0" w14:paraId="77A875C3" w14:textId="4E0B16A4">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14BAA66A" w14:textId="14384711">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578EEBA0" w14:textId="6104E7AA">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20F23F08" w14:textId="2826512D">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0868CA96" w14:textId="24493942">
            <w:pPr>
              <w:jc w:val="center"/>
              <w:rPr>
                <w:rFonts w:asciiTheme="minorHAnsi" w:hAnsiTheme="minorHAnsi"/>
                <w:sz w:val="12"/>
                <w:szCs w:val="12"/>
              </w:rPr>
            </w:pPr>
          </w:p>
        </w:tc>
        <w:tc>
          <w:tcPr>
            <w:tcW w:w="2342" w:type="dxa"/>
            <w:shd w:val="clear" w:color="auto" w:fill="auto"/>
            <w:tcMar/>
            <w:vAlign w:val="center"/>
          </w:tcPr>
          <w:p w:rsidRPr="0039170C" w:rsidR="004241F0" w:rsidP="004241F0" w:rsidRDefault="004241F0" w14:paraId="37308434" w14:textId="77777777">
            <w:pPr>
              <w:rPr>
                <w:rFonts w:asciiTheme="minorHAnsi" w:hAnsiTheme="minorHAnsi"/>
                <w:szCs w:val="22"/>
              </w:rPr>
            </w:pPr>
            <w:r w:rsidRPr="0039170C">
              <w:rPr>
                <w:rFonts w:asciiTheme="minorHAnsi" w:hAnsiTheme="minorHAnsi"/>
                <w:szCs w:val="22"/>
              </w:rPr>
              <w:t>Organisation</w:t>
            </w:r>
          </w:p>
        </w:tc>
        <w:tc>
          <w:tcPr>
            <w:tcW w:w="426" w:type="dxa"/>
            <w:gridSpan w:val="2"/>
            <w:shd w:val="clear" w:color="auto" w:fill="auto"/>
            <w:tcMar/>
            <w:vAlign w:val="center"/>
          </w:tcPr>
          <w:p w:rsidRPr="00FC3A2B" w:rsidR="004241F0" w:rsidP="004241F0" w:rsidRDefault="004241F0" w14:paraId="5B4CA312" w14:textId="77777777">
            <w:pPr>
              <w:jc w:val="center"/>
              <w:rPr>
                <w:rFonts w:asciiTheme="minorHAnsi" w:hAnsiTheme="minorHAnsi"/>
                <w:b/>
              </w:rPr>
            </w:pPr>
          </w:p>
        </w:tc>
        <w:tc>
          <w:tcPr>
            <w:tcW w:w="820" w:type="dxa"/>
            <w:shd w:val="clear" w:color="auto" w:fill="auto"/>
            <w:tcMar/>
            <w:vAlign w:val="center"/>
          </w:tcPr>
          <w:p w:rsidRPr="00FC3A2B" w:rsidR="004241F0" w:rsidP="004241F0" w:rsidRDefault="004241F0" w14:paraId="2618BDC3" w14:textId="77777777">
            <w:pPr>
              <w:rPr>
                <w:rFonts w:asciiTheme="minorHAnsi" w:hAnsiTheme="minorHAnsi"/>
              </w:rPr>
            </w:pPr>
          </w:p>
        </w:tc>
        <w:tc>
          <w:tcPr>
            <w:tcW w:w="563" w:type="dxa"/>
            <w:shd w:val="clear" w:color="auto" w:fill="auto"/>
            <w:tcMar/>
            <w:vAlign w:val="center"/>
          </w:tcPr>
          <w:p w:rsidRPr="00FC3A2B" w:rsidR="004241F0" w:rsidP="004241F0" w:rsidRDefault="004241F0" w14:paraId="1E349B9D"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3428B3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0AE4554A"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74A8BF36"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8BC77D3" w14:textId="77777777">
            <w:pPr>
              <w:jc w:val="center"/>
              <w:rPr>
                <w:rFonts w:asciiTheme="minorHAnsi" w:hAnsiTheme="minorHAnsi"/>
              </w:rPr>
            </w:pPr>
          </w:p>
        </w:tc>
        <w:sdt>
          <w:sdtPr>
            <w:rPr>
              <w:rFonts w:asciiTheme="minorHAnsi" w:hAnsiTheme="minorHAnsi"/>
              <w:sz w:val="12"/>
              <w:szCs w:val="12"/>
            </w:rPr>
            <w:id w:val="-179665476"/>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414DA136" w14:textId="283B9C98">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5A2E5A00" w14:textId="11F341E6">
            <w:pPr>
              <w:rPr>
                <w:rFonts w:asciiTheme="minorHAnsi" w:hAnsiTheme="minorHAnsi"/>
                <w:sz w:val="12"/>
                <w:szCs w:val="12"/>
              </w:rPr>
            </w:pPr>
            <w:sdt>
              <w:sdtPr>
                <w:rPr>
                  <w:rFonts w:asciiTheme="minorHAnsi" w:hAnsiTheme="minorHAnsi"/>
                  <w:sz w:val="12"/>
                  <w:szCs w:val="12"/>
                </w:rPr>
                <w:id w:val="-32421265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24077872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F3F937B" w14:textId="3C33BD6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3241219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509BB97" w14:textId="27F57EF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04354890"/>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616E4487" w14:textId="1013C6AF">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67423105"/>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5E47E37B" w14:textId="61B9E6F6">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4567491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6EEC9DE" w14:textId="33DE5ED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8320244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1C2F782" w14:textId="74E8E7B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5239202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F9DEFFE" w14:textId="260D7B1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47990550"/>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90CE532" w14:textId="6E38230E">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EC1AE2B" w14:textId="77777777">
            <w:pPr>
              <w:rPr>
                <w:rFonts w:asciiTheme="minorHAnsi" w:hAnsiTheme="minorHAnsi"/>
              </w:rPr>
            </w:pPr>
          </w:p>
        </w:tc>
      </w:tr>
      <w:tr w:rsidRPr="00FC3A2B" w:rsidR="004241F0" w:rsidTr="1923382A" w14:paraId="08696549" w14:textId="77777777">
        <w:trPr>
          <w:trHeight w:val="567"/>
        </w:trPr>
        <w:tc>
          <w:tcPr>
            <w:tcW w:w="211" w:type="dxa"/>
            <w:shd w:val="clear" w:color="auto" w:fill="auto"/>
            <w:tcMar/>
            <w:vAlign w:val="center"/>
          </w:tcPr>
          <w:p w:rsidRPr="00FC3A2B" w:rsidR="004241F0" w:rsidP="004241F0" w:rsidRDefault="004241F0" w14:paraId="531B056D" w14:textId="1DD346A5">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4EAC1531" w14:textId="3D87CD14">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3AB5D689" w14:textId="280E094E">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6CF42886" w14:textId="64F86380">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6DC385F4" w14:textId="1A7065A6">
            <w:pPr>
              <w:jc w:val="center"/>
              <w:rPr>
                <w:rFonts w:asciiTheme="minorHAnsi" w:hAnsiTheme="minorHAnsi"/>
                <w:sz w:val="12"/>
                <w:szCs w:val="12"/>
              </w:rPr>
            </w:pPr>
          </w:p>
        </w:tc>
        <w:tc>
          <w:tcPr>
            <w:tcW w:w="2342" w:type="dxa"/>
            <w:shd w:val="clear" w:color="auto" w:fill="auto"/>
            <w:tcMar/>
            <w:vAlign w:val="center"/>
          </w:tcPr>
          <w:p w:rsidRPr="0039170C" w:rsidR="004241F0" w:rsidP="004241F0" w:rsidRDefault="004241F0" w14:paraId="00F6C36D" w14:textId="77777777">
            <w:pPr>
              <w:rPr>
                <w:rFonts w:asciiTheme="minorHAnsi" w:hAnsiTheme="minorHAnsi"/>
                <w:sz w:val="22"/>
                <w:szCs w:val="22"/>
              </w:rPr>
            </w:pPr>
            <w:r w:rsidRPr="0039170C">
              <w:rPr>
                <w:rFonts w:asciiTheme="minorHAnsi" w:hAnsiTheme="minorHAnsi"/>
                <w:szCs w:val="22"/>
              </w:rPr>
              <w:t>Personalmanagement</w:t>
            </w:r>
          </w:p>
        </w:tc>
        <w:tc>
          <w:tcPr>
            <w:tcW w:w="426" w:type="dxa"/>
            <w:gridSpan w:val="2"/>
            <w:shd w:val="clear" w:color="auto" w:fill="auto"/>
            <w:tcMar/>
            <w:vAlign w:val="center"/>
          </w:tcPr>
          <w:p w:rsidRPr="00FC3A2B" w:rsidR="004241F0" w:rsidP="004241F0" w:rsidRDefault="004241F0" w14:paraId="15B3E1BA" w14:textId="77777777">
            <w:pPr>
              <w:jc w:val="center"/>
              <w:rPr>
                <w:rFonts w:asciiTheme="minorHAnsi" w:hAnsiTheme="minorHAnsi"/>
                <w:b/>
              </w:rPr>
            </w:pPr>
          </w:p>
        </w:tc>
        <w:tc>
          <w:tcPr>
            <w:tcW w:w="820" w:type="dxa"/>
            <w:shd w:val="clear" w:color="auto" w:fill="auto"/>
            <w:tcMar/>
            <w:vAlign w:val="center"/>
          </w:tcPr>
          <w:p w:rsidRPr="00FC3A2B" w:rsidR="004241F0" w:rsidP="004241F0" w:rsidRDefault="004241F0" w14:paraId="30E747BB" w14:textId="77777777">
            <w:pPr>
              <w:rPr>
                <w:rFonts w:asciiTheme="minorHAnsi" w:hAnsiTheme="minorHAnsi"/>
              </w:rPr>
            </w:pPr>
          </w:p>
        </w:tc>
        <w:tc>
          <w:tcPr>
            <w:tcW w:w="563" w:type="dxa"/>
            <w:shd w:val="clear" w:color="auto" w:fill="auto"/>
            <w:tcMar/>
            <w:vAlign w:val="center"/>
          </w:tcPr>
          <w:p w:rsidRPr="00FC3A2B" w:rsidR="004241F0" w:rsidP="004241F0" w:rsidRDefault="004241F0" w14:paraId="33B7A7E4"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27B09495"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C40E38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06631AA"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B8C009B" w14:textId="77777777">
            <w:pPr>
              <w:jc w:val="center"/>
              <w:rPr>
                <w:rFonts w:asciiTheme="minorHAnsi" w:hAnsiTheme="minorHAnsi"/>
              </w:rPr>
            </w:pPr>
          </w:p>
        </w:tc>
        <w:sdt>
          <w:sdtPr>
            <w:rPr>
              <w:rFonts w:asciiTheme="minorHAnsi" w:hAnsiTheme="minorHAnsi"/>
              <w:sz w:val="12"/>
              <w:szCs w:val="12"/>
            </w:rPr>
            <w:id w:val="1475179023"/>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14FFF67B" w14:textId="3E17DC27">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3A9F7AB1" w14:textId="34658C1A">
            <w:pPr>
              <w:rPr>
                <w:rFonts w:asciiTheme="minorHAnsi" w:hAnsiTheme="minorHAnsi"/>
              </w:rPr>
            </w:pPr>
            <w:sdt>
              <w:sdtPr>
                <w:rPr>
                  <w:rFonts w:asciiTheme="minorHAnsi" w:hAnsiTheme="minorHAnsi"/>
                  <w:sz w:val="12"/>
                  <w:szCs w:val="12"/>
                </w:rPr>
                <w:id w:val="-1022577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9079025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332A003" w14:textId="36BC834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1883760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831400D" w14:textId="79063A9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7346462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3472E59A" w14:textId="7F02012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8434199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6DF053C" w14:textId="0AF40B3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6392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4D8A2CB" w14:textId="4F5F1E2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47272147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5EA10FA" w14:textId="0F14FB4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6609615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F9A0863" w14:textId="32F90B0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66164902"/>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3406EF7" w14:textId="17297193">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9EDF1FE" w14:textId="77777777">
            <w:pPr>
              <w:rPr>
                <w:rFonts w:asciiTheme="minorHAnsi" w:hAnsiTheme="minorHAnsi"/>
              </w:rPr>
            </w:pPr>
          </w:p>
        </w:tc>
      </w:tr>
      <w:tr w:rsidRPr="00FC3A2B" w:rsidR="004241F0" w:rsidTr="1923382A" w14:paraId="2CF9F90E" w14:textId="77777777">
        <w:trPr>
          <w:trHeight w:val="567"/>
        </w:trPr>
        <w:tc>
          <w:tcPr>
            <w:tcW w:w="211" w:type="dxa"/>
            <w:shd w:val="clear" w:color="auto" w:fill="auto"/>
            <w:tcMar/>
            <w:vAlign w:val="center"/>
          </w:tcPr>
          <w:p w:rsidRPr="00FC3A2B" w:rsidR="004241F0" w:rsidP="004241F0" w:rsidRDefault="004241F0" w14:paraId="4E5F43FC" w14:textId="0E86CF78">
            <w:pPr>
              <w:jc w:val="center"/>
              <w:rPr>
                <w:rFonts w:asciiTheme="minorHAnsi" w:hAnsiTheme="minorHAnsi"/>
                <w:sz w:val="12"/>
                <w:szCs w:val="12"/>
              </w:rPr>
            </w:pPr>
          </w:p>
        </w:tc>
        <w:tc>
          <w:tcPr>
            <w:tcW w:w="210" w:type="dxa"/>
            <w:shd w:val="clear" w:color="auto" w:fill="auto"/>
            <w:tcMar/>
            <w:vAlign w:val="center"/>
          </w:tcPr>
          <w:p w:rsidRPr="00FC3A2B" w:rsidR="004241F0" w:rsidP="004241F0" w:rsidRDefault="004241F0" w14:paraId="37C009AB" w14:textId="62A27C48">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5D3FA6E8" w14:textId="7B17FF1A">
            <w:pPr>
              <w:jc w:val="center"/>
              <w:rPr>
                <w:rFonts w:asciiTheme="minorHAnsi" w:hAnsiTheme="minorHAnsi"/>
                <w:sz w:val="12"/>
                <w:szCs w:val="12"/>
              </w:rPr>
            </w:pPr>
          </w:p>
        </w:tc>
        <w:tc>
          <w:tcPr>
            <w:tcW w:w="216" w:type="dxa"/>
            <w:shd w:val="clear" w:color="auto" w:fill="auto"/>
            <w:tcMar/>
            <w:vAlign w:val="center"/>
          </w:tcPr>
          <w:p w:rsidRPr="00FC3A2B" w:rsidR="004241F0" w:rsidP="004241F0" w:rsidRDefault="004241F0" w14:paraId="6DF2FE8D" w14:textId="256DA9CE">
            <w:pPr>
              <w:jc w:val="center"/>
              <w:rPr>
                <w:rFonts w:asciiTheme="minorHAnsi" w:hAnsiTheme="minorHAnsi"/>
                <w:sz w:val="12"/>
                <w:szCs w:val="12"/>
              </w:rPr>
            </w:pPr>
          </w:p>
        </w:tc>
        <w:tc>
          <w:tcPr>
            <w:tcW w:w="212" w:type="dxa"/>
            <w:shd w:val="clear" w:color="auto" w:fill="auto"/>
            <w:tcMar/>
            <w:vAlign w:val="center"/>
          </w:tcPr>
          <w:p w:rsidRPr="00FC3A2B" w:rsidR="004241F0" w:rsidP="004241F0" w:rsidRDefault="004241F0" w14:paraId="1E1C531F" w14:textId="4D49DB44">
            <w:pPr>
              <w:jc w:val="center"/>
              <w:rPr>
                <w:rFonts w:asciiTheme="minorHAnsi" w:hAnsiTheme="minorHAnsi"/>
                <w:sz w:val="12"/>
                <w:szCs w:val="12"/>
              </w:rPr>
            </w:pPr>
          </w:p>
        </w:tc>
        <w:tc>
          <w:tcPr>
            <w:tcW w:w="2342" w:type="dxa"/>
            <w:shd w:val="clear" w:color="auto" w:fill="auto"/>
            <w:tcMar/>
            <w:vAlign w:val="center"/>
          </w:tcPr>
          <w:p w:rsidRPr="00FC3A2B" w:rsidR="004241F0" w:rsidP="004241F0" w:rsidRDefault="004241F0" w14:paraId="3FAD9551" w14:textId="77777777">
            <w:pPr>
              <w:rPr>
                <w:rFonts w:asciiTheme="minorHAnsi" w:hAnsiTheme="minorHAnsi"/>
                <w:sz w:val="22"/>
                <w:szCs w:val="22"/>
              </w:rPr>
            </w:pPr>
            <w:r w:rsidRPr="00FC3A2B">
              <w:rPr>
                <w:rFonts w:asciiTheme="minorHAnsi" w:hAnsiTheme="minorHAnsi"/>
                <w:szCs w:val="22"/>
              </w:rPr>
              <w:t>Schulung</w:t>
            </w:r>
          </w:p>
        </w:tc>
        <w:tc>
          <w:tcPr>
            <w:tcW w:w="426" w:type="dxa"/>
            <w:gridSpan w:val="2"/>
            <w:shd w:val="clear" w:color="auto" w:fill="auto"/>
            <w:tcMar/>
            <w:vAlign w:val="center"/>
          </w:tcPr>
          <w:p w:rsidRPr="00FC3A2B" w:rsidR="004241F0" w:rsidP="004241F0" w:rsidRDefault="004241F0" w14:paraId="01462217"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7A9681C7" w14:textId="77777777">
            <w:pPr>
              <w:rPr>
                <w:rFonts w:asciiTheme="minorHAnsi" w:hAnsiTheme="minorHAnsi"/>
              </w:rPr>
            </w:pPr>
          </w:p>
        </w:tc>
        <w:tc>
          <w:tcPr>
            <w:tcW w:w="563" w:type="dxa"/>
            <w:shd w:val="clear" w:color="auto" w:fill="auto"/>
            <w:tcMar/>
            <w:vAlign w:val="center"/>
          </w:tcPr>
          <w:p w:rsidRPr="00FC3A2B" w:rsidR="004241F0" w:rsidP="004241F0" w:rsidRDefault="004241F0" w14:paraId="7AFD9CB0"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E70F8CE"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F05F430"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275D14C"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1CEB0DD4" w14:textId="77777777">
            <w:pPr>
              <w:jc w:val="center"/>
              <w:rPr>
                <w:rFonts w:asciiTheme="minorHAnsi" w:hAnsiTheme="minorHAnsi"/>
              </w:rPr>
            </w:pPr>
          </w:p>
        </w:tc>
        <w:sdt>
          <w:sdtPr>
            <w:rPr>
              <w:rFonts w:asciiTheme="minorHAnsi" w:hAnsiTheme="minorHAnsi"/>
              <w:sz w:val="12"/>
              <w:szCs w:val="12"/>
            </w:rPr>
            <w:id w:val="-1607032917"/>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007E40DB" w14:textId="3D118FA4">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068AC5F0" w14:textId="65C065BC">
            <w:pPr>
              <w:rPr>
                <w:rFonts w:asciiTheme="minorHAnsi" w:hAnsiTheme="minorHAnsi"/>
              </w:rPr>
            </w:pPr>
            <w:sdt>
              <w:sdtPr>
                <w:rPr>
                  <w:rFonts w:asciiTheme="minorHAnsi" w:hAnsiTheme="minorHAnsi"/>
                  <w:sz w:val="12"/>
                  <w:szCs w:val="12"/>
                </w:rPr>
                <w:id w:val="-963957323"/>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98261412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4D83A65" w14:textId="210BD15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4325031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644E820" w14:textId="5D6B9E1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0323371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C89ED5E" w14:textId="049DF41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96760530"/>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2642815" w14:textId="3AA9CE4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5222586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7628DE9" w14:textId="1F5A5A6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2458430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AEB0D25" w14:textId="684BADA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9940683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66414B1" w14:textId="3A5210B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58070158"/>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87A9262" w14:textId="79586B5C">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314E8967" w14:textId="77777777">
            <w:pPr>
              <w:rPr>
                <w:rFonts w:asciiTheme="minorHAnsi" w:hAnsiTheme="minorHAnsi"/>
              </w:rPr>
            </w:pPr>
          </w:p>
        </w:tc>
      </w:tr>
      <w:tr w:rsidRPr="00FC3A2B" w:rsidR="004241F0" w:rsidTr="1923382A" w14:paraId="698C0ECB" w14:textId="77777777">
        <w:trPr>
          <w:trHeight w:val="567"/>
        </w:trPr>
        <w:sdt>
          <w:sdtPr>
            <w:rPr>
              <w:rFonts w:asciiTheme="minorHAnsi" w:hAnsiTheme="minorHAnsi"/>
              <w:sz w:val="12"/>
              <w:szCs w:val="12"/>
            </w:rPr>
            <w:id w:val="1589038231"/>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0CD45040" w14:textId="1A90A7CD">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481769A3" w14:textId="1FAE088A">
            <w:pPr>
              <w:jc w:val="center"/>
              <w:rPr>
                <w:rFonts w:asciiTheme="minorHAnsi" w:hAnsiTheme="minorHAnsi"/>
                <w:sz w:val="12"/>
                <w:szCs w:val="12"/>
              </w:rPr>
            </w:pPr>
            <w:sdt>
              <w:sdtPr>
                <w:rPr>
                  <w:rFonts w:asciiTheme="minorHAnsi" w:hAnsiTheme="minorHAnsi"/>
                  <w:sz w:val="12"/>
                  <w:szCs w:val="12"/>
                </w:rPr>
                <w:id w:val="1896150558"/>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451706485"/>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53C6982" w14:textId="0ADAD395">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66819657"/>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39A86B28" w14:textId="1B24E181">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0605222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D23A996" w14:textId="4940D9E6">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FC3A2B" w:rsidR="004241F0" w:rsidP="004241F0" w:rsidRDefault="004241F0" w14:paraId="2C2DA0FB" w14:textId="77777777">
            <w:pPr>
              <w:rPr>
                <w:rFonts w:asciiTheme="minorHAnsi" w:hAnsiTheme="minorHAnsi"/>
                <w:szCs w:val="22"/>
              </w:rPr>
            </w:pPr>
            <w:r w:rsidRPr="00FC3A2B">
              <w:rPr>
                <w:rFonts w:asciiTheme="minorHAnsi" w:hAnsiTheme="minorHAnsi"/>
                <w:szCs w:val="22"/>
              </w:rPr>
              <w:t>Einarbeitung</w:t>
            </w:r>
          </w:p>
        </w:tc>
        <w:tc>
          <w:tcPr>
            <w:tcW w:w="426" w:type="dxa"/>
            <w:gridSpan w:val="2"/>
            <w:shd w:val="clear" w:color="auto" w:fill="auto"/>
            <w:tcMar/>
            <w:vAlign w:val="center"/>
          </w:tcPr>
          <w:p w:rsidRPr="00FC3A2B" w:rsidR="004241F0" w:rsidP="004241F0" w:rsidRDefault="004241F0" w14:paraId="6D858D94"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7956326" w14:textId="77777777">
            <w:pPr>
              <w:rPr>
                <w:rFonts w:asciiTheme="minorHAnsi" w:hAnsiTheme="minorHAnsi"/>
              </w:rPr>
            </w:pPr>
          </w:p>
        </w:tc>
        <w:tc>
          <w:tcPr>
            <w:tcW w:w="563" w:type="dxa"/>
            <w:shd w:val="clear" w:color="auto" w:fill="auto"/>
            <w:tcMar/>
            <w:vAlign w:val="center"/>
          </w:tcPr>
          <w:p w:rsidRPr="00FC3A2B" w:rsidR="004241F0" w:rsidP="004241F0" w:rsidRDefault="004241F0" w14:paraId="7909705C"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7A28652A"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ABE0440"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66B5FF29"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6F0AC818" w14:textId="77777777">
            <w:pPr>
              <w:jc w:val="center"/>
              <w:rPr>
                <w:rFonts w:asciiTheme="minorHAnsi" w:hAnsiTheme="minorHAnsi"/>
              </w:rPr>
            </w:pPr>
          </w:p>
        </w:tc>
        <w:sdt>
          <w:sdtPr>
            <w:rPr>
              <w:rFonts w:asciiTheme="minorHAnsi" w:hAnsiTheme="minorHAnsi"/>
              <w:sz w:val="12"/>
              <w:szCs w:val="12"/>
            </w:rPr>
            <w:id w:val="1522433729"/>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0BAB38C2" w14:textId="4BDAEED6">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42AD1DA7" w14:textId="290977B0">
            <w:pPr>
              <w:rPr>
                <w:rFonts w:asciiTheme="minorHAnsi" w:hAnsiTheme="minorHAnsi"/>
              </w:rPr>
            </w:pPr>
            <w:sdt>
              <w:sdtPr>
                <w:rPr>
                  <w:rFonts w:asciiTheme="minorHAnsi" w:hAnsiTheme="minorHAnsi"/>
                  <w:sz w:val="12"/>
                  <w:szCs w:val="12"/>
                </w:rPr>
                <w:id w:val="44635600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13432586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6576BD5" w14:textId="6B415CA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75702396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2D08DE3" w14:textId="458C319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74950368"/>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75E0308D" w14:textId="2E57F75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99286955"/>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4B3916D" w14:textId="7FB81A3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9360893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7DED458" w14:textId="54D1D15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0753623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A851453" w14:textId="10590D7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5379518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E69A4A0" w14:textId="43654DD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6424022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5DD33E5" w14:textId="4A56B66A">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21C7A49" w14:textId="77777777">
            <w:pPr>
              <w:rPr>
                <w:rFonts w:asciiTheme="minorHAnsi" w:hAnsiTheme="minorHAnsi"/>
              </w:rPr>
            </w:pPr>
          </w:p>
        </w:tc>
      </w:tr>
      <w:tr w:rsidRPr="00FC3A2B" w:rsidR="004241F0" w:rsidTr="1923382A" w14:paraId="5961F8BB" w14:textId="77777777">
        <w:trPr>
          <w:trHeight w:val="567"/>
        </w:trPr>
        <w:sdt>
          <w:sdtPr>
            <w:rPr>
              <w:rFonts w:asciiTheme="minorHAnsi" w:hAnsiTheme="minorHAnsi"/>
              <w:sz w:val="12"/>
              <w:szCs w:val="12"/>
            </w:rPr>
            <w:id w:val="-1343777352"/>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3D207E81" w14:textId="0671F098">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22A1DEE6" w14:textId="73E8D2B3">
            <w:pPr>
              <w:jc w:val="center"/>
              <w:rPr>
                <w:rFonts w:asciiTheme="minorHAnsi" w:hAnsiTheme="minorHAnsi"/>
                <w:sz w:val="12"/>
                <w:szCs w:val="12"/>
              </w:rPr>
            </w:pPr>
            <w:sdt>
              <w:sdtPr>
                <w:rPr>
                  <w:rFonts w:asciiTheme="minorHAnsi" w:hAnsiTheme="minorHAnsi"/>
                  <w:sz w:val="12"/>
                  <w:szCs w:val="12"/>
                </w:rPr>
                <w:id w:val="-120278495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49310623"/>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6F0F4B2" w14:textId="5637DA36">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69956011"/>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4E83405" w14:textId="2B6F9F7E">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93505456"/>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6B20781C" w14:textId="45583FE8">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57ACB146" w14:textId="77777777">
            <w:pPr>
              <w:rPr>
                <w:rFonts w:asciiTheme="minorHAnsi" w:hAnsiTheme="minorHAnsi"/>
                <w:szCs w:val="22"/>
              </w:rPr>
            </w:pPr>
            <w:r w:rsidRPr="0039170C">
              <w:rPr>
                <w:rFonts w:asciiTheme="minorHAnsi" w:hAnsiTheme="minorHAnsi"/>
                <w:szCs w:val="22"/>
              </w:rPr>
              <w:t>Beschaffung</w:t>
            </w:r>
          </w:p>
        </w:tc>
        <w:tc>
          <w:tcPr>
            <w:tcW w:w="426" w:type="dxa"/>
            <w:gridSpan w:val="2"/>
            <w:shd w:val="clear" w:color="auto" w:fill="auto"/>
            <w:tcMar/>
            <w:vAlign w:val="center"/>
          </w:tcPr>
          <w:p w:rsidRPr="00FC3A2B" w:rsidR="004241F0" w:rsidP="004241F0" w:rsidRDefault="004241F0" w14:paraId="1719A1E0"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4D63C0E0" w14:textId="77777777">
            <w:pPr>
              <w:rPr>
                <w:rFonts w:asciiTheme="minorHAnsi" w:hAnsiTheme="minorHAnsi"/>
              </w:rPr>
            </w:pPr>
          </w:p>
        </w:tc>
        <w:tc>
          <w:tcPr>
            <w:tcW w:w="563" w:type="dxa"/>
            <w:shd w:val="clear" w:color="auto" w:fill="auto"/>
            <w:tcMar/>
            <w:vAlign w:val="center"/>
          </w:tcPr>
          <w:p w:rsidRPr="00FC3A2B" w:rsidR="004241F0" w:rsidP="004241F0" w:rsidRDefault="004241F0" w14:paraId="06EB3B8D"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09585277"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1C604239"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33D957E1"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340D1E0B" w14:textId="77777777">
            <w:pPr>
              <w:jc w:val="center"/>
              <w:rPr>
                <w:rFonts w:asciiTheme="minorHAnsi" w:hAnsiTheme="minorHAnsi"/>
              </w:rPr>
            </w:pPr>
          </w:p>
        </w:tc>
        <w:sdt>
          <w:sdtPr>
            <w:rPr>
              <w:rFonts w:asciiTheme="minorHAnsi" w:hAnsiTheme="minorHAnsi"/>
              <w:sz w:val="12"/>
              <w:szCs w:val="12"/>
            </w:rPr>
            <w:id w:val="727808374"/>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76465486" w14:textId="201894EA">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0325924B" w14:textId="6A1588DB">
            <w:pPr>
              <w:rPr>
                <w:rFonts w:asciiTheme="minorHAnsi" w:hAnsiTheme="minorHAnsi"/>
              </w:rPr>
            </w:pPr>
            <w:sdt>
              <w:sdtPr>
                <w:rPr>
                  <w:rFonts w:asciiTheme="minorHAnsi" w:hAnsiTheme="minorHAnsi"/>
                  <w:sz w:val="12"/>
                  <w:szCs w:val="12"/>
                </w:rPr>
                <w:id w:val="-40366563"/>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14149596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369F33A" w14:textId="57302E1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98962713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2A4E9D1" w14:textId="6E6453A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05358268"/>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2BAAB711" w14:textId="19EB570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78864338"/>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4F3DCD3C" w14:textId="7476D4D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5903665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0F74A45" w14:textId="0DD08E3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956081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9E8F9E0" w14:textId="14EC470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5156999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9C70B25" w14:textId="476D546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5057651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403858C" w14:textId="24EA2308">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7627367B" w14:textId="77777777">
            <w:pPr>
              <w:rPr>
                <w:rFonts w:asciiTheme="minorHAnsi" w:hAnsiTheme="minorHAnsi"/>
              </w:rPr>
            </w:pPr>
          </w:p>
        </w:tc>
      </w:tr>
      <w:tr w:rsidRPr="00FC3A2B" w:rsidR="004241F0" w:rsidTr="1923382A" w14:paraId="7570D8FA" w14:textId="77777777">
        <w:trPr>
          <w:trHeight w:val="567"/>
        </w:trPr>
        <w:sdt>
          <w:sdtPr>
            <w:rPr>
              <w:rFonts w:asciiTheme="minorHAnsi" w:hAnsiTheme="minorHAnsi"/>
              <w:sz w:val="12"/>
              <w:szCs w:val="12"/>
            </w:rPr>
            <w:id w:val="-886027805"/>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1E8FF514" w14:textId="740B2F81">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13B9BD43" w14:textId="68EE3196">
            <w:pPr>
              <w:jc w:val="center"/>
              <w:rPr>
                <w:rFonts w:asciiTheme="minorHAnsi" w:hAnsiTheme="minorHAnsi"/>
                <w:sz w:val="12"/>
                <w:szCs w:val="12"/>
              </w:rPr>
            </w:pPr>
            <w:sdt>
              <w:sdtPr>
                <w:rPr>
                  <w:rFonts w:asciiTheme="minorHAnsi" w:hAnsiTheme="minorHAnsi"/>
                  <w:sz w:val="12"/>
                  <w:szCs w:val="12"/>
                </w:rPr>
                <w:id w:val="-665625833"/>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702680700"/>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79E6145" w14:textId="0088889F">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68009089"/>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72067B2A" w14:textId="52C5BE23">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38598924"/>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7DAFF80F" w14:textId="08259E62">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62CC56C0" w14:textId="77777777">
            <w:pPr>
              <w:rPr>
                <w:rFonts w:asciiTheme="minorHAnsi" w:hAnsiTheme="minorHAnsi"/>
                <w:szCs w:val="22"/>
              </w:rPr>
            </w:pPr>
            <w:r w:rsidRPr="0039170C">
              <w:rPr>
                <w:rFonts w:asciiTheme="minorHAnsi" w:hAnsiTheme="minorHAnsi"/>
                <w:szCs w:val="22"/>
              </w:rPr>
              <w:t>Kommunikation</w:t>
            </w:r>
          </w:p>
        </w:tc>
        <w:tc>
          <w:tcPr>
            <w:tcW w:w="426" w:type="dxa"/>
            <w:gridSpan w:val="2"/>
            <w:shd w:val="clear" w:color="auto" w:fill="auto"/>
            <w:tcMar/>
            <w:vAlign w:val="center"/>
          </w:tcPr>
          <w:p w:rsidRPr="00FC3A2B" w:rsidR="004241F0" w:rsidP="004241F0" w:rsidRDefault="004241F0" w14:paraId="5428F4F7"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424A932E" w14:textId="77777777">
            <w:pPr>
              <w:rPr>
                <w:rFonts w:asciiTheme="minorHAnsi" w:hAnsiTheme="minorHAnsi"/>
              </w:rPr>
            </w:pPr>
          </w:p>
        </w:tc>
        <w:tc>
          <w:tcPr>
            <w:tcW w:w="563" w:type="dxa"/>
            <w:shd w:val="clear" w:color="auto" w:fill="auto"/>
            <w:tcMar/>
            <w:vAlign w:val="center"/>
          </w:tcPr>
          <w:p w:rsidRPr="00FC3A2B" w:rsidR="004241F0" w:rsidP="004241F0" w:rsidRDefault="004241F0" w14:paraId="41FD1152"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248E46D1"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013F731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7A2F889B"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C988C30" w14:textId="77777777">
            <w:pPr>
              <w:jc w:val="center"/>
              <w:rPr>
                <w:rFonts w:asciiTheme="minorHAnsi" w:hAnsiTheme="minorHAnsi"/>
              </w:rPr>
            </w:pPr>
          </w:p>
        </w:tc>
        <w:sdt>
          <w:sdtPr>
            <w:rPr>
              <w:rFonts w:asciiTheme="minorHAnsi" w:hAnsiTheme="minorHAnsi"/>
              <w:sz w:val="12"/>
              <w:szCs w:val="12"/>
            </w:rPr>
            <w:id w:val="-1809546391"/>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5346BF6A" w14:textId="63C097BA">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5C2A2544" w14:textId="6E89B48D">
            <w:pPr>
              <w:rPr>
                <w:rFonts w:asciiTheme="minorHAnsi" w:hAnsiTheme="minorHAnsi"/>
              </w:rPr>
            </w:pPr>
            <w:sdt>
              <w:sdtPr>
                <w:rPr>
                  <w:rFonts w:asciiTheme="minorHAnsi" w:hAnsiTheme="minorHAnsi"/>
                  <w:sz w:val="12"/>
                  <w:szCs w:val="12"/>
                </w:rPr>
                <w:id w:val="-165952784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53041538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7E480C9" w14:textId="33E07A5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7195791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42D8C1D" w14:textId="45C20B7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1467755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1265205C" w14:textId="403F708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21041386"/>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4C972B95" w14:textId="5CCC0A9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6176322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E6FDBE1" w14:textId="1ABFE54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1274610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4531E09" w14:textId="4ECBB02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2134620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3B3E3D7" w14:textId="7730CBE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1660437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73854CC" w14:textId="783FB8FF">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3719D799" w14:textId="77777777">
            <w:pPr>
              <w:rPr>
                <w:rFonts w:asciiTheme="minorHAnsi" w:hAnsiTheme="minorHAnsi"/>
              </w:rPr>
            </w:pPr>
          </w:p>
        </w:tc>
      </w:tr>
      <w:tr w:rsidRPr="00FC3A2B" w:rsidR="004241F0" w:rsidTr="1923382A" w14:paraId="785315A9" w14:textId="77777777">
        <w:trPr>
          <w:trHeight w:val="567"/>
        </w:trPr>
        <w:sdt>
          <w:sdtPr>
            <w:rPr>
              <w:rFonts w:asciiTheme="minorHAnsi" w:hAnsiTheme="minorHAnsi"/>
              <w:sz w:val="12"/>
              <w:szCs w:val="12"/>
            </w:rPr>
            <w:id w:val="1282613864"/>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0540EB35" w14:textId="25CBF640">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268BF173" w14:textId="2FBFDB3B">
            <w:pPr>
              <w:jc w:val="center"/>
              <w:rPr>
                <w:rFonts w:asciiTheme="minorHAnsi" w:hAnsiTheme="minorHAnsi"/>
                <w:sz w:val="12"/>
                <w:szCs w:val="12"/>
              </w:rPr>
            </w:pPr>
            <w:sdt>
              <w:sdtPr>
                <w:rPr>
                  <w:rFonts w:asciiTheme="minorHAnsi" w:hAnsiTheme="minorHAnsi"/>
                  <w:sz w:val="12"/>
                  <w:szCs w:val="12"/>
                </w:rPr>
                <w:id w:val="96292740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9432294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61BA8E29" w14:textId="3FDC586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8090941"/>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4CEC9C60" w14:textId="5D98CF17">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0183102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C37F4C7" w14:textId="4122A552">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79B65154" w14:textId="77777777">
            <w:pPr>
              <w:rPr>
                <w:rFonts w:asciiTheme="minorHAnsi" w:hAnsiTheme="minorHAnsi"/>
                <w:szCs w:val="22"/>
              </w:rPr>
            </w:pPr>
            <w:r w:rsidRPr="0039170C">
              <w:rPr>
                <w:rFonts w:asciiTheme="minorHAnsi" w:hAnsiTheme="minorHAnsi"/>
                <w:szCs w:val="22"/>
              </w:rPr>
              <w:t>Strategie</w:t>
            </w:r>
          </w:p>
        </w:tc>
        <w:tc>
          <w:tcPr>
            <w:tcW w:w="426" w:type="dxa"/>
            <w:gridSpan w:val="2"/>
            <w:shd w:val="clear" w:color="auto" w:fill="auto"/>
            <w:tcMar/>
            <w:vAlign w:val="center"/>
          </w:tcPr>
          <w:p w:rsidRPr="00FC3A2B" w:rsidR="004241F0" w:rsidP="004241F0" w:rsidRDefault="004241F0" w14:paraId="625AF7F4"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6E72FF8" w14:textId="77777777">
            <w:pPr>
              <w:rPr>
                <w:rFonts w:asciiTheme="minorHAnsi" w:hAnsiTheme="minorHAnsi"/>
              </w:rPr>
            </w:pPr>
          </w:p>
        </w:tc>
        <w:tc>
          <w:tcPr>
            <w:tcW w:w="563" w:type="dxa"/>
            <w:shd w:val="clear" w:color="auto" w:fill="auto"/>
            <w:tcMar/>
            <w:vAlign w:val="center"/>
          </w:tcPr>
          <w:p w:rsidRPr="00FC3A2B" w:rsidR="004241F0" w:rsidP="004241F0" w:rsidRDefault="004241F0" w14:paraId="7E281F3F"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443B224"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1415EB78"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7F70CA6"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4BACFCAB" w14:textId="77777777">
            <w:pPr>
              <w:jc w:val="center"/>
              <w:rPr>
                <w:rFonts w:asciiTheme="minorHAnsi" w:hAnsiTheme="minorHAnsi"/>
              </w:rPr>
            </w:pPr>
          </w:p>
        </w:tc>
        <w:sdt>
          <w:sdtPr>
            <w:rPr>
              <w:rFonts w:asciiTheme="minorHAnsi" w:hAnsiTheme="minorHAnsi"/>
              <w:sz w:val="12"/>
              <w:szCs w:val="12"/>
            </w:rPr>
            <w:id w:val="-757600334"/>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46660715" w14:textId="14569DB6">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532A9E19" w14:textId="59ECFE2C">
            <w:pPr>
              <w:rPr>
                <w:rFonts w:asciiTheme="minorHAnsi" w:hAnsiTheme="minorHAnsi"/>
              </w:rPr>
            </w:pPr>
            <w:sdt>
              <w:sdtPr>
                <w:rPr>
                  <w:rFonts w:asciiTheme="minorHAnsi" w:hAnsiTheme="minorHAnsi"/>
                  <w:sz w:val="12"/>
                  <w:szCs w:val="12"/>
                </w:rPr>
                <w:id w:val="-63378659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3886783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5000D62" w14:textId="73DFBA8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1905106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E0E3C73" w14:textId="690366A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743800723"/>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331C511" w14:textId="42868CC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35231046"/>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7620D58" w14:textId="3ED2B1C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0098845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7A6BF96" w14:textId="33FA640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1992117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310B66E" w14:textId="27DC206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8312235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3338B1B" w14:textId="42D3202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7978153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B6C48ED" w14:textId="54043BEB">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443675D4" w14:textId="77777777">
            <w:pPr>
              <w:rPr>
                <w:rFonts w:asciiTheme="minorHAnsi" w:hAnsiTheme="minorHAnsi"/>
              </w:rPr>
            </w:pPr>
          </w:p>
        </w:tc>
      </w:tr>
      <w:tr w:rsidRPr="00FC3A2B" w:rsidR="004241F0" w:rsidTr="1923382A" w14:paraId="0A39B4C4" w14:textId="77777777">
        <w:trPr>
          <w:trHeight w:val="567"/>
        </w:trPr>
        <w:sdt>
          <w:sdtPr>
            <w:rPr>
              <w:rFonts w:asciiTheme="minorHAnsi" w:hAnsiTheme="minorHAnsi"/>
              <w:sz w:val="12"/>
              <w:szCs w:val="12"/>
            </w:rPr>
            <w:id w:val="-765919091"/>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2672F7D2" w14:textId="35DEF018">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2399FDD8" w14:textId="34AFF755">
            <w:pPr>
              <w:jc w:val="center"/>
              <w:rPr>
                <w:rFonts w:asciiTheme="minorHAnsi" w:hAnsiTheme="minorHAnsi"/>
                <w:sz w:val="12"/>
                <w:szCs w:val="12"/>
              </w:rPr>
            </w:pPr>
            <w:sdt>
              <w:sdtPr>
                <w:rPr>
                  <w:rFonts w:asciiTheme="minorHAnsi" w:hAnsiTheme="minorHAnsi"/>
                  <w:sz w:val="12"/>
                  <w:szCs w:val="12"/>
                </w:rPr>
                <w:id w:val="-199054837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151363010"/>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65AC170A" w14:textId="79362A5B">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44015463"/>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15FCD717" w14:textId="567CD455">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6700789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1FD45BE2" w14:textId="084A8DE1">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30D5AE5E" w14:textId="77777777">
            <w:pPr>
              <w:rPr>
                <w:rFonts w:asciiTheme="minorHAnsi" w:hAnsiTheme="minorHAnsi"/>
                <w:szCs w:val="22"/>
              </w:rPr>
            </w:pPr>
            <w:r w:rsidRPr="0039170C">
              <w:rPr>
                <w:rFonts w:asciiTheme="minorHAnsi" w:hAnsiTheme="minorHAnsi"/>
                <w:szCs w:val="22"/>
              </w:rPr>
              <w:t>Forschung Entwicklung</w:t>
            </w:r>
          </w:p>
        </w:tc>
        <w:tc>
          <w:tcPr>
            <w:tcW w:w="426" w:type="dxa"/>
            <w:gridSpan w:val="2"/>
            <w:shd w:val="clear" w:color="auto" w:fill="auto"/>
            <w:tcMar/>
            <w:vAlign w:val="center"/>
          </w:tcPr>
          <w:p w:rsidRPr="00FC3A2B" w:rsidR="004241F0" w:rsidP="004241F0" w:rsidRDefault="004241F0" w14:paraId="108F07A5"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A2500F5" w14:textId="77777777">
            <w:pPr>
              <w:rPr>
                <w:rFonts w:asciiTheme="minorHAnsi" w:hAnsiTheme="minorHAnsi"/>
              </w:rPr>
            </w:pPr>
          </w:p>
        </w:tc>
        <w:tc>
          <w:tcPr>
            <w:tcW w:w="563" w:type="dxa"/>
            <w:shd w:val="clear" w:color="auto" w:fill="auto"/>
            <w:tcMar/>
            <w:vAlign w:val="center"/>
          </w:tcPr>
          <w:p w:rsidRPr="00FC3A2B" w:rsidR="004241F0" w:rsidP="004241F0" w:rsidRDefault="004241F0" w14:paraId="58A2A3CC"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7272BF6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72664CE"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56F61344"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394E0F24" w14:textId="77777777">
            <w:pPr>
              <w:jc w:val="center"/>
              <w:rPr>
                <w:rFonts w:asciiTheme="minorHAnsi" w:hAnsiTheme="minorHAnsi"/>
              </w:rPr>
            </w:pPr>
          </w:p>
        </w:tc>
        <w:sdt>
          <w:sdtPr>
            <w:rPr>
              <w:rFonts w:asciiTheme="minorHAnsi" w:hAnsiTheme="minorHAnsi"/>
              <w:sz w:val="12"/>
              <w:szCs w:val="12"/>
            </w:rPr>
            <w:id w:val="-983229304"/>
            <w14:checkbox>
              <w14:checked w14:val="0"/>
              <w14:checkedState w14:val="2612" w14:font="MS Gothic"/>
              <w14:uncheckedState w14:val="2610" w14:font="MS Gothic"/>
            </w14:checkbox>
          </w:sdtPr>
          <w:sdtContent>
            <w:tc>
              <w:tcPr>
                <w:tcW w:w="173" w:type="dxa"/>
                <w:shd w:val="clear" w:color="auto" w:fill="auto"/>
                <w:vAlign w:val="center"/>
              </w:tcPr>
              <w:p w:rsidRPr="00FC3A2B" w:rsidR="004241F0" w:rsidP="004241F0" w:rsidRDefault="004241F0" w14:paraId="02A7A017" w14:textId="220E6A0C">
                <w:pPr>
                  <w:jc w:val="center"/>
                  <w:rPr>
                    <w:rFonts w:asciiTheme="minorHAnsi" w:hAnsiTheme="minorHAnsi"/>
                    <w:sz w:val="12"/>
                    <w:szCs w:val="12"/>
                  </w:rPr>
                </w:pPr>
                <w:r>
                  <w:rPr>
                    <w:rFonts w:hint="eastAsia" w:ascii="MS Gothic" w:hAnsi="MS Gothic" w:eastAsia="MS Gothic"/>
                    <w:sz w:val="12"/>
                    <w:szCs w:val="12"/>
                  </w:rPr>
                  <w:t>☐</w:t>
                </w:r>
              </w:p>
            </w:tc>
          </w:sdtContent>
        </w:sdt>
        <w:tc>
          <w:tcPr>
            <w:tcW w:w="217" w:type="dxa"/>
            <w:gridSpan w:val="2"/>
            <w:shd w:val="clear" w:color="auto" w:fill="auto"/>
            <w:tcMar/>
            <w:vAlign w:val="center"/>
          </w:tcPr>
          <w:p w:rsidRPr="00FC3A2B" w:rsidR="004241F0" w:rsidP="004241F0" w:rsidRDefault="00B5263F" w14:paraId="73B534D2" w14:textId="1E07153E">
            <w:pPr>
              <w:rPr>
                <w:rFonts w:asciiTheme="minorHAnsi" w:hAnsiTheme="minorHAnsi"/>
              </w:rPr>
            </w:pPr>
            <w:sdt>
              <w:sdtPr>
                <w:rPr>
                  <w:rFonts w:asciiTheme="minorHAnsi" w:hAnsiTheme="minorHAnsi"/>
                  <w:sz w:val="12"/>
                  <w:szCs w:val="12"/>
                </w:rPr>
                <w:id w:val="-72190923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4618751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9B84B6A" w14:textId="10C6BEE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3973298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E31D3EE" w14:textId="33971D9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99712597"/>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89C5B07" w14:textId="4756994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7255442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015D0845" w14:textId="6043CCF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9809194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912E1AE" w14:textId="241B80E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227712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468CD45" w14:textId="4E2C7E2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92031637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3979514" w14:textId="1BF0510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5187160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93EDEE8" w14:textId="3A1207DE">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3BFA3E6D" w14:textId="77777777">
            <w:pPr>
              <w:rPr>
                <w:rFonts w:asciiTheme="minorHAnsi" w:hAnsiTheme="minorHAnsi"/>
              </w:rPr>
            </w:pPr>
          </w:p>
        </w:tc>
        <w:bookmarkStart w:name="_GoBack" w:id="1"/>
        <w:bookmarkEnd w:id="1"/>
      </w:tr>
      <w:tr w:rsidRPr="00FC3A2B" w:rsidR="004241F0" w:rsidTr="1923382A" w14:paraId="262DF8CC" w14:textId="77777777">
        <w:trPr>
          <w:trHeight w:val="567"/>
        </w:trPr>
        <w:tc>
          <w:tcPr>
            <w:tcW w:w="14648" w:type="dxa"/>
            <w:gridSpan w:val="26"/>
            <w:shd w:val="clear" w:color="auto" w:fill="auto"/>
            <w:tcMar/>
            <w:vAlign w:val="center"/>
          </w:tcPr>
          <w:p w:rsidRPr="00FC3A2B" w:rsidR="004241F0" w:rsidP="004241F0" w:rsidRDefault="004241F0" w14:paraId="62D87C85" w14:textId="77777777">
            <w:pPr>
              <w:rPr>
                <w:rFonts w:asciiTheme="minorHAnsi" w:hAnsiTheme="minorHAnsi"/>
                <w:sz w:val="22"/>
                <w:szCs w:val="22"/>
              </w:rPr>
            </w:pPr>
            <w:r w:rsidRPr="00FC3A2B">
              <w:rPr>
                <w:rFonts w:asciiTheme="minorHAnsi" w:hAnsiTheme="minorHAnsi"/>
                <w:b/>
                <w:sz w:val="22"/>
                <w:szCs w:val="22"/>
              </w:rPr>
              <w:t>2. Kernprozesse</w:t>
            </w:r>
            <w:r w:rsidRPr="00FC3A2B">
              <w:rPr>
                <w:rFonts w:asciiTheme="minorHAnsi" w:hAnsiTheme="minorHAnsi"/>
                <w:sz w:val="22"/>
                <w:szCs w:val="22"/>
              </w:rPr>
              <w:t xml:space="preserve"> (wertschöpfende Prozesse)</w:t>
            </w:r>
          </w:p>
        </w:tc>
      </w:tr>
      <w:tr w:rsidRPr="00FC3A2B" w:rsidR="004241F0" w:rsidDel="008E388B" w:rsidTr="1923382A" w14:paraId="459B1250" w14:textId="74B26A4A">
        <w:trPr>
          <w:trHeight w:val="567"/>
          <w:del w:author="Hartfeldt, Christiane" w:date="2020-11-03T10:50:00Z" w:id="558159120"/>
        </w:trPr>
        <w:customXmlDelRangeStart w:author="Hartfeldt, Christiane" w:date="2020-11-03T10:50:00Z" w:id="3"/>
        <w:sdt>
          <w:sdtPr>
            <w:rPr>
              <w:rFonts w:asciiTheme="minorHAnsi" w:hAnsiTheme="minorHAnsi"/>
              <w:sz w:val="12"/>
              <w:szCs w:val="12"/>
            </w:rPr>
            <w:id w:val="717937336"/>
            <w14:checkbox>
              <w14:checked w14:val="0"/>
              <w14:checkedState w14:val="2612" w14:font="MS Gothic"/>
              <w14:uncheckedState w14:val="2610" w14:font="MS Gothic"/>
            </w14:checkbox>
          </w:sdtPr>
          <w:sdtContent>
            <w:customXmlDelRangeEnd w:id="3"/>
            <w:tc>
              <w:tcPr>
                <w:tcW w:w="211" w:type="dxa"/>
                <w:shd w:val="clear" w:color="auto" w:fill="auto"/>
                <w:vAlign w:val="center"/>
              </w:tcPr>
              <w:p w:rsidRPr="00FC3A2B" w:rsidR="004241F0" w:rsidDel="008E388B" w:rsidP="004241F0" w:rsidRDefault="004241F0" w14:paraId="4CAE74F6" w14:textId="485774CA">
                <w:pPr>
                  <w:jc w:val="center"/>
                  <w:rPr>
                    <w:del w:author="Hartfeldt, Christiane" w:date="2020-11-03T10:50:00Z" w:id="5"/>
                    <w:rFonts w:asciiTheme="minorHAnsi" w:hAnsiTheme="minorHAnsi"/>
                    <w:sz w:val="12"/>
                    <w:szCs w:val="12"/>
                  </w:rPr>
                </w:pPr>
                <w:del w:author="Hartfeldt, Christiane" w:date="2020-11-03T10:50:00Z" w:id="6">
                  <w:r w:rsidDel="008E388B">
                    <w:rPr>
                      <w:rFonts w:hint="eastAsia" w:ascii="MS Gothic" w:hAnsi="MS Gothic" w:eastAsia="MS Gothic"/>
                      <w:sz w:val="12"/>
                      <w:szCs w:val="12"/>
                    </w:rPr>
                    <w:delText>☐</w:delText>
                  </w:r>
                </w:del>
              </w:p>
            </w:tc>
            <w:customXmlDelRangeStart w:author="Hartfeldt, Christiane" w:date="2020-11-03T10:50:00Z" w:id="7"/>
          </w:sdtContent>
        </w:sdt>
        <w:customXmlDelRangeEnd w:id="7"/>
        <w:tc>
          <w:tcPr>
            <w:tcW w:w="210" w:type="dxa"/>
            <w:shd w:val="clear" w:color="auto" w:fill="auto"/>
            <w:tcMar/>
            <w:vAlign w:val="center"/>
          </w:tcPr>
          <w:p w:rsidRPr="00FC3A2B" w:rsidR="004241F0" w:rsidDel="008E388B" w:rsidP="004241F0" w:rsidRDefault="00B5263F" w14:paraId="5BC9ECD0" w14:textId="222131BE">
            <w:pPr>
              <w:jc w:val="center"/>
              <w:rPr>
                <w:del w:author="Hartfeldt, Christiane" w:date="2020-11-03T10:50:00Z" w:id="8"/>
                <w:rFonts w:asciiTheme="minorHAnsi" w:hAnsiTheme="minorHAnsi"/>
                <w:sz w:val="12"/>
                <w:szCs w:val="12"/>
              </w:rPr>
            </w:pPr>
            <w:customXmlDelRangeStart w:author="Hartfeldt, Christiane" w:date="2020-11-03T10:50:00Z" w:id="9"/>
            <w:sdt>
              <w:sdtPr>
                <w:rPr>
                  <w:rFonts w:asciiTheme="minorHAnsi" w:hAnsiTheme="minorHAnsi"/>
                  <w:sz w:val="12"/>
                  <w:szCs w:val="12"/>
                </w:rPr>
                <w:id w:val="48423314"/>
                <w14:checkbox>
                  <w14:checked w14:val="0"/>
                  <w14:checkedState w14:val="2612" w14:font="MS Gothic"/>
                  <w14:uncheckedState w14:val="2610" w14:font="MS Gothic"/>
                </w14:checkbox>
              </w:sdtPr>
              <w:sdtContent>
                <w:customXmlDelRangeEnd w:id="9"/>
                <w:del w:author="Hartfeldt, Christiane" w:date="2020-11-03T10:50:00Z" w:id="10">
                  <w:r w:rsidDel="008E388B" w:rsidR="004241F0">
                    <w:rPr>
                      <w:rFonts w:hint="eastAsia" w:ascii="MS Gothic" w:hAnsi="MS Gothic" w:eastAsia="MS Gothic"/>
                      <w:sz w:val="12"/>
                      <w:szCs w:val="12"/>
                    </w:rPr>
                    <w:delText>☐</w:delText>
                  </w:r>
                </w:del>
                <w:customXmlDelRangeStart w:author="Hartfeldt, Christiane" w:date="2020-11-03T10:50:00Z" w:id="11"/>
              </w:sdtContent>
            </w:sdt>
            <w:customXmlDelRangeEnd w:id="11"/>
          </w:p>
        </w:tc>
        <w:customXmlDelRangeStart w:author="Hartfeldt, Christiane" w:date="2020-11-03T10:50:00Z" w:id="12"/>
        <w:sdt>
          <w:sdtPr>
            <w:rPr>
              <w:rFonts w:asciiTheme="minorHAnsi" w:hAnsiTheme="minorHAnsi"/>
              <w:sz w:val="12"/>
              <w:szCs w:val="12"/>
            </w:rPr>
            <w:id w:val="-1530799102"/>
            <w14:checkbox>
              <w14:checked w14:val="0"/>
              <w14:checkedState w14:val="2612" w14:font="MS Gothic"/>
              <w14:uncheckedState w14:val="2610" w14:font="MS Gothic"/>
            </w14:checkbox>
          </w:sdtPr>
          <w:sdtContent>
            <w:customXmlDelRangeEnd w:id="12"/>
            <w:tc>
              <w:tcPr>
                <w:tcW w:w="212" w:type="dxa"/>
                <w:shd w:val="clear" w:color="auto" w:fill="auto"/>
                <w:vAlign w:val="center"/>
              </w:tcPr>
              <w:p w:rsidRPr="00FC3A2B" w:rsidR="004241F0" w:rsidDel="008E388B" w:rsidP="004241F0" w:rsidRDefault="004241F0" w14:paraId="6C8ED388" w14:textId="4C657D92">
                <w:pPr>
                  <w:jc w:val="center"/>
                  <w:rPr>
                    <w:del w:author="Hartfeldt, Christiane" w:date="2020-11-03T10:50:00Z" w:id="13"/>
                    <w:rFonts w:asciiTheme="minorHAnsi" w:hAnsiTheme="minorHAnsi"/>
                    <w:sz w:val="12"/>
                    <w:szCs w:val="12"/>
                  </w:rPr>
                </w:pPr>
                <w:del w:author="Hartfeldt, Christiane" w:date="2020-11-03T10:50:00Z" w:id="14">
                  <w:r w:rsidDel="008E388B">
                    <w:rPr>
                      <w:rFonts w:hint="eastAsia" w:ascii="MS Gothic" w:hAnsi="MS Gothic" w:eastAsia="MS Gothic"/>
                      <w:sz w:val="12"/>
                      <w:szCs w:val="12"/>
                    </w:rPr>
                    <w:delText>☐</w:delText>
                  </w:r>
                </w:del>
              </w:p>
            </w:tc>
            <w:customXmlDelRangeStart w:author="Hartfeldt, Christiane" w:date="2020-11-03T10:50:00Z" w:id="15"/>
          </w:sdtContent>
        </w:sdt>
        <w:customXmlDelRangeEnd w:id="15"/>
        <w:customXmlDelRangeStart w:author="Hartfeldt, Christiane" w:date="2020-11-03T10:50:00Z" w:id="16"/>
        <w:sdt>
          <w:sdtPr>
            <w:rPr>
              <w:rFonts w:asciiTheme="minorHAnsi" w:hAnsiTheme="minorHAnsi"/>
              <w:sz w:val="12"/>
              <w:szCs w:val="12"/>
            </w:rPr>
            <w:id w:val="-86227210"/>
            <w14:checkbox>
              <w14:checked w14:val="0"/>
              <w14:checkedState w14:val="2612" w14:font="MS Gothic"/>
              <w14:uncheckedState w14:val="2610" w14:font="MS Gothic"/>
            </w14:checkbox>
          </w:sdtPr>
          <w:sdtContent>
            <w:customXmlDelRangeEnd w:id="16"/>
            <w:tc>
              <w:tcPr>
                <w:tcW w:w="216" w:type="dxa"/>
                <w:shd w:val="clear" w:color="auto" w:fill="auto"/>
                <w:vAlign w:val="center"/>
              </w:tcPr>
              <w:p w:rsidRPr="00FC3A2B" w:rsidR="004241F0" w:rsidDel="008E388B" w:rsidP="004241F0" w:rsidRDefault="004241F0" w14:paraId="3E55FECB" w14:textId="2F3A0AC2">
                <w:pPr>
                  <w:jc w:val="center"/>
                  <w:rPr>
                    <w:del w:author="Hartfeldt, Christiane" w:date="2020-11-03T10:50:00Z" w:id="17"/>
                    <w:rFonts w:asciiTheme="minorHAnsi" w:hAnsiTheme="minorHAnsi"/>
                    <w:sz w:val="12"/>
                    <w:szCs w:val="12"/>
                  </w:rPr>
                </w:pPr>
                <w:del w:author="Hartfeldt, Christiane" w:date="2020-11-03T10:50:00Z" w:id="18">
                  <w:r w:rsidDel="008E388B">
                    <w:rPr>
                      <w:rFonts w:hint="eastAsia" w:ascii="MS Gothic" w:hAnsi="MS Gothic" w:eastAsia="MS Gothic"/>
                      <w:sz w:val="12"/>
                      <w:szCs w:val="12"/>
                    </w:rPr>
                    <w:delText>☐</w:delText>
                  </w:r>
                </w:del>
              </w:p>
            </w:tc>
            <w:customXmlDelRangeStart w:author="Hartfeldt, Christiane" w:date="2020-11-03T10:50:00Z" w:id="19"/>
          </w:sdtContent>
        </w:sdt>
        <w:customXmlDelRangeEnd w:id="19"/>
        <w:customXmlDelRangeStart w:author="Hartfeldt, Christiane" w:date="2020-11-03T10:50:00Z" w:id="20"/>
        <w:sdt>
          <w:sdtPr>
            <w:rPr>
              <w:rFonts w:asciiTheme="minorHAnsi" w:hAnsiTheme="minorHAnsi"/>
              <w:sz w:val="12"/>
              <w:szCs w:val="12"/>
            </w:rPr>
            <w:id w:val="274536444"/>
            <w14:checkbox>
              <w14:checked w14:val="0"/>
              <w14:checkedState w14:val="2612" w14:font="MS Gothic"/>
              <w14:uncheckedState w14:val="2610" w14:font="MS Gothic"/>
            </w14:checkbox>
          </w:sdtPr>
          <w:sdtContent>
            <w:customXmlDelRangeEnd w:id="20"/>
            <w:tc>
              <w:tcPr>
                <w:tcW w:w="212" w:type="dxa"/>
                <w:shd w:val="clear" w:color="auto" w:fill="auto"/>
                <w:vAlign w:val="center"/>
              </w:tcPr>
              <w:p w:rsidRPr="00FC3A2B" w:rsidR="004241F0" w:rsidDel="008E388B" w:rsidP="004241F0" w:rsidRDefault="004241F0" w14:paraId="041C8B4A" w14:textId="157D6029">
                <w:pPr>
                  <w:jc w:val="center"/>
                  <w:rPr>
                    <w:del w:author="Hartfeldt, Christiane" w:date="2020-11-03T10:50:00Z" w:id="21"/>
                    <w:rFonts w:asciiTheme="minorHAnsi" w:hAnsiTheme="minorHAnsi"/>
                    <w:sz w:val="12"/>
                    <w:szCs w:val="12"/>
                  </w:rPr>
                </w:pPr>
                <w:del w:author="Hartfeldt, Christiane" w:date="2020-11-03T10:50:00Z" w:id="22">
                  <w:r w:rsidDel="008E388B">
                    <w:rPr>
                      <w:rFonts w:hint="eastAsia" w:ascii="MS Gothic" w:hAnsi="MS Gothic" w:eastAsia="MS Gothic"/>
                      <w:sz w:val="12"/>
                      <w:szCs w:val="12"/>
                    </w:rPr>
                    <w:delText>☐</w:delText>
                  </w:r>
                </w:del>
              </w:p>
            </w:tc>
            <w:customXmlDelRangeStart w:author="Hartfeldt, Christiane" w:date="2020-11-03T10:50:00Z" w:id="23"/>
          </w:sdtContent>
        </w:sdt>
        <w:customXmlDelRangeEnd w:id="23"/>
        <w:tc>
          <w:tcPr>
            <w:tcW w:w="2483" w:type="dxa"/>
            <w:gridSpan w:val="2"/>
            <w:shd w:val="clear" w:color="auto" w:fill="auto"/>
            <w:tcMar/>
            <w:vAlign w:val="center"/>
          </w:tcPr>
          <w:p w:rsidRPr="0039170C" w:rsidR="004241F0" w:rsidDel="008E388B" w:rsidP="004241F0" w:rsidRDefault="004241F0" w14:paraId="56184BAE" w14:textId="05DECF4D">
            <w:pPr>
              <w:rPr>
                <w:del w:author="Hartfeldt, Christiane" w:date="2020-11-03T10:50:00Z" w:id="24"/>
                <w:rFonts w:asciiTheme="minorHAnsi" w:hAnsiTheme="minorHAnsi"/>
                <w:szCs w:val="22"/>
              </w:rPr>
            </w:pPr>
            <w:del w:author="Hartfeldt, Christiane" w:date="2020-11-03T10:50:00Z" w:id="25">
              <w:r w:rsidRPr="0039170C" w:rsidDel="008E388B">
                <w:rPr>
                  <w:rFonts w:asciiTheme="minorHAnsi" w:hAnsiTheme="minorHAnsi"/>
                  <w:szCs w:val="22"/>
                </w:rPr>
                <w:delText>Probensammlung</w:delText>
              </w:r>
            </w:del>
          </w:p>
        </w:tc>
        <w:tc>
          <w:tcPr>
            <w:tcW w:w="285" w:type="dxa"/>
            <w:shd w:val="clear" w:color="auto" w:fill="auto"/>
            <w:tcMar/>
            <w:vAlign w:val="center"/>
          </w:tcPr>
          <w:p w:rsidRPr="00FC3A2B" w:rsidR="004241F0" w:rsidDel="008E388B" w:rsidP="004241F0" w:rsidRDefault="004241F0" w14:paraId="7D1C3C15" w14:textId="4FC37E9C">
            <w:pPr>
              <w:jc w:val="center"/>
              <w:rPr>
                <w:del w:author="Hartfeldt, Christiane" w:date="2020-11-03T10:50:00Z" w:id="26"/>
                <w:rFonts w:asciiTheme="minorHAnsi" w:hAnsiTheme="minorHAnsi"/>
                <w:b/>
              </w:rPr>
            </w:pPr>
          </w:p>
        </w:tc>
        <w:tc>
          <w:tcPr>
            <w:tcW w:w="820" w:type="dxa"/>
            <w:shd w:val="clear" w:color="auto" w:fill="auto"/>
            <w:tcMar/>
            <w:vAlign w:val="center"/>
          </w:tcPr>
          <w:p w:rsidRPr="00FC3A2B" w:rsidR="004241F0" w:rsidDel="008E388B" w:rsidP="004241F0" w:rsidRDefault="004241F0" w14:paraId="3F39E4B8" w14:textId="19DD0502">
            <w:pPr>
              <w:rPr>
                <w:del w:author="Hartfeldt, Christiane" w:date="2020-11-03T10:50:00Z" w:id="27"/>
                <w:rFonts w:asciiTheme="minorHAnsi" w:hAnsiTheme="minorHAnsi"/>
              </w:rPr>
            </w:pPr>
          </w:p>
        </w:tc>
        <w:tc>
          <w:tcPr>
            <w:tcW w:w="563" w:type="dxa"/>
            <w:shd w:val="clear" w:color="auto" w:fill="auto"/>
            <w:tcMar/>
            <w:vAlign w:val="center"/>
          </w:tcPr>
          <w:p w:rsidRPr="00FC3A2B" w:rsidR="004241F0" w:rsidDel="008E388B" w:rsidP="004241F0" w:rsidRDefault="004241F0" w14:paraId="2B0840AF" w14:textId="4F15EB80">
            <w:pPr>
              <w:jc w:val="center"/>
              <w:rPr>
                <w:del w:author="Hartfeldt, Christiane" w:date="2020-11-03T10:50:00Z" w:id="28"/>
                <w:rFonts w:asciiTheme="minorHAnsi" w:hAnsiTheme="minorHAnsi"/>
              </w:rPr>
            </w:pPr>
          </w:p>
        </w:tc>
        <w:tc>
          <w:tcPr>
            <w:tcW w:w="3152" w:type="dxa"/>
            <w:shd w:val="clear" w:color="auto" w:fill="auto"/>
            <w:tcMar/>
            <w:vAlign w:val="center"/>
          </w:tcPr>
          <w:p w:rsidRPr="00FC3A2B" w:rsidR="004241F0" w:rsidDel="008E388B" w:rsidP="004241F0" w:rsidRDefault="004241F0" w14:paraId="76A64B3E" w14:textId="16F87C2C">
            <w:pPr>
              <w:rPr>
                <w:del w:author="Hartfeldt, Christiane" w:date="2020-11-03T10:50:00Z" w:id="29"/>
                <w:rFonts w:asciiTheme="minorHAnsi" w:hAnsiTheme="minorHAnsi"/>
                <w:sz w:val="22"/>
                <w:szCs w:val="22"/>
              </w:rPr>
            </w:pPr>
          </w:p>
        </w:tc>
        <w:tc>
          <w:tcPr>
            <w:tcW w:w="735" w:type="dxa"/>
            <w:shd w:val="clear" w:color="auto" w:fill="auto"/>
            <w:tcMar/>
            <w:vAlign w:val="center"/>
          </w:tcPr>
          <w:p w:rsidRPr="00FC3A2B" w:rsidR="004241F0" w:rsidDel="008E388B" w:rsidP="004241F0" w:rsidRDefault="004241F0" w14:paraId="64A18946" w14:textId="55C06253">
            <w:pPr>
              <w:jc w:val="center"/>
              <w:rPr>
                <w:del w:author="Hartfeldt, Christiane" w:date="2020-11-03T10:50:00Z" w:id="30"/>
                <w:rFonts w:asciiTheme="minorHAnsi" w:hAnsiTheme="minorHAnsi"/>
              </w:rPr>
            </w:pPr>
          </w:p>
        </w:tc>
        <w:tc>
          <w:tcPr>
            <w:tcW w:w="966" w:type="dxa"/>
            <w:shd w:val="clear" w:color="auto" w:fill="auto"/>
            <w:tcMar/>
            <w:vAlign w:val="center"/>
          </w:tcPr>
          <w:p w:rsidRPr="00FC3A2B" w:rsidR="004241F0" w:rsidDel="008E388B" w:rsidP="004241F0" w:rsidRDefault="004241F0" w14:paraId="241C3718" w14:textId="5088E8C9">
            <w:pPr>
              <w:jc w:val="center"/>
              <w:rPr>
                <w:del w:author="Hartfeldt, Christiane" w:date="2020-11-03T10:50:00Z" w:id="31"/>
                <w:rFonts w:asciiTheme="minorHAnsi" w:hAnsiTheme="minorHAnsi"/>
              </w:rPr>
            </w:pPr>
          </w:p>
        </w:tc>
        <w:tc>
          <w:tcPr>
            <w:tcW w:w="961" w:type="dxa"/>
            <w:shd w:val="clear" w:color="auto" w:fill="auto"/>
            <w:tcMar/>
            <w:vAlign w:val="center"/>
          </w:tcPr>
          <w:p w:rsidRPr="00FC3A2B" w:rsidR="004241F0" w:rsidDel="008E388B" w:rsidP="004241F0" w:rsidRDefault="004241F0" w14:paraId="697A6670" w14:textId="2F5750AB">
            <w:pPr>
              <w:jc w:val="center"/>
              <w:rPr>
                <w:del w:author="Hartfeldt, Christiane" w:date="2020-11-03T10:50:00Z" w:id="32"/>
                <w:rFonts w:asciiTheme="minorHAnsi" w:hAnsiTheme="minorHAnsi"/>
              </w:rPr>
            </w:pPr>
          </w:p>
        </w:tc>
        <w:customXmlDelRangeStart w:author="Hartfeldt, Christiane" w:date="2020-11-03T10:50:00Z" w:id="33"/>
        <w:sdt>
          <w:sdtPr>
            <w:rPr>
              <w:rFonts w:asciiTheme="minorHAnsi" w:hAnsiTheme="minorHAnsi"/>
              <w:sz w:val="12"/>
              <w:szCs w:val="12"/>
            </w:rPr>
            <w:id w:val="-1536428888"/>
            <w14:checkbox>
              <w14:checked w14:val="1"/>
              <w14:checkedState w14:val="2612" w14:font="MS Gothic"/>
              <w14:uncheckedState w14:val="2610" w14:font="MS Gothic"/>
            </w14:checkbox>
          </w:sdtPr>
          <w:sdtContent>
            <w:customXmlDelRangeEnd w:id="33"/>
            <w:tc>
              <w:tcPr>
                <w:tcW w:w="195" w:type="dxa"/>
                <w:gridSpan w:val="2"/>
                <w:shd w:val="clear" w:color="auto" w:fill="auto"/>
                <w:vAlign w:val="center"/>
              </w:tcPr>
              <w:p w:rsidRPr="00FC3A2B" w:rsidR="004241F0" w:rsidDel="008E388B" w:rsidP="004241F0" w:rsidRDefault="004241F0" w14:paraId="17B8C4E9" w14:textId="01BA492C">
                <w:pPr>
                  <w:jc w:val="center"/>
                  <w:rPr>
                    <w:del w:author="Hartfeldt, Christiane" w:date="2020-11-03T10:50:00Z" w:id="34"/>
                    <w:rFonts w:asciiTheme="minorHAnsi" w:hAnsiTheme="minorHAnsi"/>
                    <w:sz w:val="12"/>
                    <w:szCs w:val="12"/>
                  </w:rPr>
                </w:pPr>
                <w:del w:author="Hartfeldt, Christiane" w:date="2020-11-03T10:50:00Z" w:id="35">
                  <w:r w:rsidDel="008E388B">
                    <w:rPr>
                      <w:rFonts w:hint="eastAsia" w:ascii="MS Gothic" w:hAnsi="MS Gothic" w:eastAsia="MS Gothic"/>
                      <w:sz w:val="12"/>
                      <w:szCs w:val="12"/>
                    </w:rPr>
                    <w:delText>☒</w:delText>
                  </w:r>
                </w:del>
              </w:p>
            </w:tc>
            <w:customXmlDelRangeStart w:author="Hartfeldt, Christiane" w:date="2020-11-03T10:50:00Z" w:id="36"/>
          </w:sdtContent>
        </w:sdt>
        <w:customXmlDelRangeEnd w:id="36"/>
        <w:tc>
          <w:tcPr>
            <w:tcW w:w="195" w:type="dxa"/>
            <w:shd w:val="clear" w:color="auto" w:fill="auto"/>
            <w:tcMar/>
            <w:vAlign w:val="center"/>
          </w:tcPr>
          <w:p w:rsidRPr="00FC3A2B" w:rsidR="004241F0" w:rsidDel="008E388B" w:rsidP="004241F0" w:rsidRDefault="00B5263F" w14:paraId="2666D98A" w14:textId="1460355B">
            <w:pPr>
              <w:rPr>
                <w:del w:author="Hartfeldt, Christiane" w:date="2020-11-03T10:50:00Z" w:id="37"/>
                <w:rFonts w:asciiTheme="minorHAnsi" w:hAnsiTheme="minorHAnsi"/>
                <w:sz w:val="12"/>
                <w:szCs w:val="12"/>
              </w:rPr>
            </w:pPr>
            <w:customXmlDelRangeStart w:author="Hartfeldt, Christiane" w:date="2020-11-03T10:50:00Z" w:id="38"/>
            <w:sdt>
              <w:sdtPr>
                <w:rPr>
                  <w:rFonts w:asciiTheme="minorHAnsi" w:hAnsiTheme="minorHAnsi"/>
                  <w:sz w:val="12"/>
                  <w:szCs w:val="12"/>
                </w:rPr>
                <w:id w:val="1169761001"/>
                <w14:checkbox>
                  <w14:checked w14:val="0"/>
                  <w14:checkedState w14:val="2612" w14:font="MS Gothic"/>
                  <w14:uncheckedState w14:val="2610" w14:font="MS Gothic"/>
                </w14:checkbox>
              </w:sdtPr>
              <w:sdtContent>
                <w:customXmlDelRangeEnd w:id="38"/>
                <w:del w:author="Hartfeldt, Christiane" w:date="2020-11-03T10:50:00Z" w:id="39">
                  <w:r w:rsidDel="008E388B" w:rsidR="004241F0">
                    <w:rPr>
                      <w:rFonts w:hint="eastAsia" w:ascii="MS Gothic" w:hAnsi="MS Gothic" w:eastAsia="MS Gothic"/>
                      <w:sz w:val="12"/>
                      <w:szCs w:val="12"/>
                    </w:rPr>
                    <w:delText>☐</w:delText>
                  </w:r>
                </w:del>
                <w:customXmlDelRangeStart w:author="Hartfeldt, Christiane" w:date="2020-11-03T10:50:00Z" w:id="40"/>
              </w:sdtContent>
            </w:sdt>
            <w:customXmlDelRangeEnd w:id="40"/>
          </w:p>
        </w:tc>
        <w:customXmlDelRangeStart w:author="Hartfeldt, Christiane" w:date="2020-11-03T10:50:00Z" w:id="41"/>
        <w:sdt>
          <w:sdtPr>
            <w:rPr>
              <w:rFonts w:asciiTheme="minorHAnsi" w:hAnsiTheme="minorHAnsi"/>
              <w:sz w:val="12"/>
              <w:szCs w:val="12"/>
            </w:rPr>
            <w:id w:val="-1562161115"/>
            <w14:checkbox>
              <w14:checked w14:val="0"/>
              <w14:checkedState w14:val="2612" w14:font="MS Gothic"/>
              <w14:uncheckedState w14:val="2610" w14:font="MS Gothic"/>
            </w14:checkbox>
          </w:sdtPr>
          <w:sdtContent>
            <w:customXmlDelRangeEnd w:id="41"/>
            <w:tc>
              <w:tcPr>
                <w:tcW w:w="195" w:type="dxa"/>
                <w:shd w:val="clear" w:color="auto" w:fill="auto"/>
                <w:vAlign w:val="center"/>
              </w:tcPr>
              <w:p w:rsidRPr="00FC3A2B" w:rsidR="004241F0" w:rsidDel="008E388B" w:rsidP="004241F0" w:rsidRDefault="004241F0" w14:paraId="52B45421" w14:textId="1F457FF9">
                <w:pPr>
                  <w:rPr>
                    <w:del w:author="Hartfeldt, Christiane" w:date="2020-11-03T10:50:00Z" w:id="42"/>
                    <w:rFonts w:asciiTheme="minorHAnsi" w:hAnsiTheme="minorHAnsi"/>
                    <w:sz w:val="12"/>
                    <w:szCs w:val="12"/>
                  </w:rPr>
                </w:pPr>
                <w:del w:author="Hartfeldt, Christiane" w:date="2020-11-03T10:50:00Z" w:id="43">
                  <w:r w:rsidDel="008E388B">
                    <w:rPr>
                      <w:rFonts w:hint="eastAsia" w:ascii="MS Gothic" w:hAnsi="MS Gothic" w:eastAsia="MS Gothic"/>
                      <w:sz w:val="12"/>
                      <w:szCs w:val="12"/>
                    </w:rPr>
                    <w:delText>☐</w:delText>
                  </w:r>
                </w:del>
              </w:p>
            </w:tc>
            <w:customXmlDelRangeStart w:author="Hartfeldt, Christiane" w:date="2020-11-03T10:50:00Z" w:id="44"/>
          </w:sdtContent>
        </w:sdt>
        <w:customXmlDelRangeEnd w:id="44"/>
        <w:customXmlDelRangeStart w:author="Hartfeldt, Christiane" w:date="2020-11-03T10:50:00Z" w:id="45"/>
        <w:sdt>
          <w:sdtPr>
            <w:rPr>
              <w:rFonts w:asciiTheme="minorHAnsi" w:hAnsiTheme="minorHAnsi"/>
              <w:sz w:val="12"/>
              <w:szCs w:val="12"/>
            </w:rPr>
            <w:id w:val="-478621560"/>
            <w14:checkbox>
              <w14:checked w14:val="0"/>
              <w14:checkedState w14:val="2612" w14:font="MS Gothic"/>
              <w14:uncheckedState w14:val="2610" w14:font="MS Gothic"/>
            </w14:checkbox>
          </w:sdtPr>
          <w:sdtContent>
            <w:customXmlDelRangeEnd w:id="45"/>
            <w:tc>
              <w:tcPr>
                <w:tcW w:w="195" w:type="dxa"/>
                <w:shd w:val="clear" w:color="auto" w:fill="auto"/>
                <w:vAlign w:val="center"/>
              </w:tcPr>
              <w:p w:rsidRPr="00FC3A2B" w:rsidR="004241F0" w:rsidDel="008E388B" w:rsidP="004241F0" w:rsidRDefault="004241F0" w14:paraId="6B0C5D63" w14:textId="438D95E6">
                <w:pPr>
                  <w:rPr>
                    <w:del w:author="Hartfeldt, Christiane" w:date="2020-11-03T10:50:00Z" w:id="46"/>
                    <w:rFonts w:asciiTheme="minorHAnsi" w:hAnsiTheme="minorHAnsi"/>
                    <w:sz w:val="12"/>
                    <w:szCs w:val="12"/>
                  </w:rPr>
                </w:pPr>
                <w:del w:author="Hartfeldt, Christiane" w:date="2020-11-03T10:50:00Z" w:id="47">
                  <w:r w:rsidDel="008E388B">
                    <w:rPr>
                      <w:rFonts w:hint="eastAsia" w:ascii="MS Gothic" w:hAnsi="MS Gothic" w:eastAsia="MS Gothic"/>
                      <w:sz w:val="12"/>
                      <w:szCs w:val="12"/>
                    </w:rPr>
                    <w:delText>☐</w:delText>
                  </w:r>
                </w:del>
              </w:p>
            </w:tc>
            <w:customXmlDelRangeStart w:author="Hartfeldt, Christiane" w:date="2020-11-03T10:50:00Z" w:id="48"/>
          </w:sdtContent>
        </w:sdt>
        <w:customXmlDelRangeEnd w:id="48"/>
        <w:customXmlDelRangeStart w:author="Hartfeldt, Christiane" w:date="2020-11-03T10:50:00Z" w:id="49"/>
        <w:sdt>
          <w:sdtPr>
            <w:rPr>
              <w:rFonts w:asciiTheme="minorHAnsi" w:hAnsiTheme="minorHAnsi"/>
              <w:sz w:val="12"/>
              <w:szCs w:val="12"/>
            </w:rPr>
            <w:id w:val="1686636915"/>
            <w14:checkbox>
              <w14:checked w14:val="0"/>
              <w14:checkedState w14:val="2612" w14:font="MS Gothic"/>
              <w14:uncheckedState w14:val="2610" w14:font="MS Gothic"/>
            </w14:checkbox>
          </w:sdtPr>
          <w:sdtContent>
            <w:customXmlDelRangeEnd w:id="49"/>
            <w:tc>
              <w:tcPr>
                <w:tcW w:w="210" w:type="dxa"/>
                <w:shd w:val="clear" w:color="auto" w:fill="auto"/>
                <w:vAlign w:val="center"/>
              </w:tcPr>
              <w:p w:rsidRPr="00FC3A2B" w:rsidR="004241F0" w:rsidDel="008E388B" w:rsidP="004241F0" w:rsidRDefault="004241F0" w14:paraId="54679247" w14:textId="752B8003">
                <w:pPr>
                  <w:rPr>
                    <w:del w:author="Hartfeldt, Christiane" w:date="2020-11-03T10:50:00Z" w:id="50"/>
                    <w:rFonts w:asciiTheme="minorHAnsi" w:hAnsiTheme="minorHAnsi"/>
                    <w:sz w:val="12"/>
                    <w:szCs w:val="12"/>
                  </w:rPr>
                </w:pPr>
                <w:del w:author="Hartfeldt, Christiane" w:date="2020-11-03T10:50:00Z" w:id="51">
                  <w:r w:rsidDel="008E388B">
                    <w:rPr>
                      <w:rFonts w:hint="eastAsia" w:ascii="MS Gothic" w:hAnsi="MS Gothic" w:eastAsia="MS Gothic"/>
                      <w:sz w:val="12"/>
                      <w:szCs w:val="12"/>
                    </w:rPr>
                    <w:delText>☐</w:delText>
                  </w:r>
                </w:del>
              </w:p>
            </w:tc>
            <w:customXmlDelRangeStart w:author="Hartfeldt, Christiane" w:date="2020-11-03T10:50:00Z" w:id="52"/>
          </w:sdtContent>
        </w:sdt>
        <w:customXmlDelRangeEnd w:id="52"/>
        <w:customXmlDelRangeStart w:author="Hartfeldt, Christiane" w:date="2020-11-03T10:50:00Z" w:id="53"/>
        <w:sdt>
          <w:sdtPr>
            <w:rPr>
              <w:rFonts w:asciiTheme="minorHAnsi" w:hAnsiTheme="minorHAnsi"/>
              <w:sz w:val="12"/>
              <w:szCs w:val="12"/>
            </w:rPr>
            <w:id w:val="-982383254"/>
            <w14:checkbox>
              <w14:checked w14:val="0"/>
              <w14:checkedState w14:val="2612" w14:font="MS Gothic"/>
              <w14:uncheckedState w14:val="2610" w14:font="MS Gothic"/>
            </w14:checkbox>
          </w:sdtPr>
          <w:sdtContent>
            <w:customXmlDelRangeEnd w:id="53"/>
            <w:tc>
              <w:tcPr>
                <w:tcW w:w="256" w:type="dxa"/>
                <w:shd w:val="clear" w:color="auto" w:fill="auto"/>
                <w:vAlign w:val="center"/>
              </w:tcPr>
              <w:p w:rsidRPr="00FC3A2B" w:rsidR="004241F0" w:rsidDel="008E388B" w:rsidP="004241F0" w:rsidRDefault="004241F0" w14:paraId="24639C9D" w14:textId="25453848">
                <w:pPr>
                  <w:rPr>
                    <w:del w:author="Hartfeldt, Christiane" w:date="2020-11-03T10:50:00Z" w:id="54"/>
                    <w:rFonts w:asciiTheme="minorHAnsi" w:hAnsiTheme="minorHAnsi"/>
                    <w:sz w:val="12"/>
                    <w:szCs w:val="12"/>
                  </w:rPr>
                </w:pPr>
                <w:del w:author="Hartfeldt, Christiane" w:date="2020-11-03T10:50:00Z" w:id="55">
                  <w:r w:rsidDel="008E388B">
                    <w:rPr>
                      <w:rFonts w:hint="eastAsia" w:ascii="MS Gothic" w:hAnsi="MS Gothic" w:eastAsia="MS Gothic"/>
                      <w:sz w:val="12"/>
                      <w:szCs w:val="12"/>
                    </w:rPr>
                    <w:delText>☐</w:delText>
                  </w:r>
                </w:del>
              </w:p>
            </w:tc>
            <w:customXmlDelRangeStart w:author="Hartfeldt, Christiane" w:date="2020-11-03T10:50:00Z" w:id="56"/>
          </w:sdtContent>
        </w:sdt>
        <w:customXmlDelRangeEnd w:id="56"/>
        <w:customXmlDelRangeStart w:author="Hartfeldt, Christiane" w:date="2020-11-03T10:50:00Z" w:id="57"/>
        <w:sdt>
          <w:sdtPr>
            <w:rPr>
              <w:rFonts w:asciiTheme="minorHAnsi" w:hAnsiTheme="minorHAnsi"/>
              <w:sz w:val="12"/>
              <w:szCs w:val="12"/>
            </w:rPr>
            <w:id w:val="42108310"/>
            <w14:checkbox>
              <w14:checked w14:val="0"/>
              <w14:checkedState w14:val="2612" w14:font="MS Gothic"/>
              <w14:uncheckedState w14:val="2610" w14:font="MS Gothic"/>
            </w14:checkbox>
          </w:sdtPr>
          <w:sdtContent>
            <w:customXmlDelRangeEnd w:id="57"/>
            <w:tc>
              <w:tcPr>
                <w:tcW w:w="195" w:type="dxa"/>
                <w:shd w:val="clear" w:color="auto" w:fill="auto"/>
                <w:vAlign w:val="center"/>
              </w:tcPr>
              <w:p w:rsidRPr="00FC3A2B" w:rsidR="004241F0" w:rsidDel="008E388B" w:rsidP="004241F0" w:rsidRDefault="004241F0" w14:paraId="1C7BFF51" w14:textId="0ADAFDBD">
                <w:pPr>
                  <w:rPr>
                    <w:del w:author="Hartfeldt, Christiane" w:date="2020-11-03T10:50:00Z" w:id="58"/>
                    <w:rFonts w:asciiTheme="minorHAnsi" w:hAnsiTheme="minorHAnsi"/>
                    <w:sz w:val="12"/>
                    <w:szCs w:val="12"/>
                  </w:rPr>
                </w:pPr>
                <w:del w:author="Hartfeldt, Christiane" w:date="2020-11-03T10:50:00Z" w:id="59">
                  <w:r w:rsidDel="008E388B">
                    <w:rPr>
                      <w:rFonts w:hint="eastAsia" w:ascii="MS Gothic" w:hAnsi="MS Gothic" w:eastAsia="MS Gothic"/>
                      <w:sz w:val="12"/>
                      <w:szCs w:val="12"/>
                    </w:rPr>
                    <w:delText>☐</w:delText>
                  </w:r>
                </w:del>
              </w:p>
            </w:tc>
            <w:customXmlDelRangeStart w:author="Hartfeldt, Christiane" w:date="2020-11-03T10:50:00Z" w:id="60"/>
          </w:sdtContent>
        </w:sdt>
        <w:customXmlDelRangeEnd w:id="60"/>
        <w:customXmlDelRangeStart w:author="Hartfeldt, Christiane" w:date="2020-11-03T10:50:00Z" w:id="61"/>
        <w:sdt>
          <w:sdtPr>
            <w:rPr>
              <w:rFonts w:asciiTheme="minorHAnsi" w:hAnsiTheme="minorHAnsi"/>
              <w:sz w:val="12"/>
              <w:szCs w:val="12"/>
            </w:rPr>
            <w:id w:val="380837072"/>
            <w14:checkbox>
              <w14:checked w14:val="0"/>
              <w14:checkedState w14:val="2612" w14:font="MS Gothic"/>
              <w14:uncheckedState w14:val="2610" w14:font="MS Gothic"/>
            </w14:checkbox>
          </w:sdtPr>
          <w:sdtContent>
            <w:customXmlDelRangeEnd w:id="61"/>
            <w:tc>
              <w:tcPr>
                <w:tcW w:w="195" w:type="dxa"/>
                <w:shd w:val="clear" w:color="auto" w:fill="auto"/>
                <w:vAlign w:val="center"/>
              </w:tcPr>
              <w:p w:rsidRPr="00FC3A2B" w:rsidR="004241F0" w:rsidDel="008E388B" w:rsidP="004241F0" w:rsidRDefault="004241F0" w14:paraId="5BFE7674" w14:textId="237D9539">
                <w:pPr>
                  <w:rPr>
                    <w:del w:author="Hartfeldt, Christiane" w:date="2020-11-03T10:50:00Z" w:id="62"/>
                    <w:rFonts w:asciiTheme="minorHAnsi" w:hAnsiTheme="minorHAnsi"/>
                    <w:sz w:val="12"/>
                    <w:szCs w:val="12"/>
                  </w:rPr>
                </w:pPr>
                <w:del w:author="Hartfeldt, Christiane" w:date="2020-11-03T10:50:00Z" w:id="63">
                  <w:r w:rsidDel="008E388B">
                    <w:rPr>
                      <w:rFonts w:hint="eastAsia" w:ascii="MS Gothic" w:hAnsi="MS Gothic" w:eastAsia="MS Gothic"/>
                      <w:sz w:val="12"/>
                      <w:szCs w:val="12"/>
                    </w:rPr>
                    <w:delText>☐</w:delText>
                  </w:r>
                </w:del>
              </w:p>
            </w:tc>
            <w:customXmlDelRangeStart w:author="Hartfeldt, Christiane" w:date="2020-11-03T10:50:00Z" w:id="64"/>
          </w:sdtContent>
        </w:sdt>
        <w:customXmlDelRangeEnd w:id="64"/>
        <w:customXmlDelRangeStart w:author="Hartfeldt, Christiane" w:date="2020-11-03T10:50:00Z" w:id="65"/>
        <w:sdt>
          <w:sdtPr>
            <w:rPr>
              <w:rFonts w:asciiTheme="minorHAnsi" w:hAnsiTheme="minorHAnsi"/>
              <w:sz w:val="12"/>
              <w:szCs w:val="12"/>
            </w:rPr>
            <w:id w:val="-1275780055"/>
            <w14:checkbox>
              <w14:checked w14:val="0"/>
              <w14:checkedState w14:val="2612" w14:font="MS Gothic"/>
              <w14:uncheckedState w14:val="2610" w14:font="MS Gothic"/>
            </w14:checkbox>
          </w:sdtPr>
          <w:sdtContent>
            <w:customXmlDelRangeEnd w:id="65"/>
            <w:tc>
              <w:tcPr>
                <w:tcW w:w="195" w:type="dxa"/>
                <w:shd w:val="clear" w:color="auto" w:fill="auto"/>
                <w:vAlign w:val="center"/>
              </w:tcPr>
              <w:p w:rsidRPr="00FC3A2B" w:rsidR="004241F0" w:rsidDel="008E388B" w:rsidP="004241F0" w:rsidRDefault="004241F0" w14:paraId="4C132A8A" w14:textId="762D45D2">
                <w:pPr>
                  <w:rPr>
                    <w:del w:author="Hartfeldt, Christiane" w:date="2020-11-03T10:50:00Z" w:id="66"/>
                    <w:rFonts w:asciiTheme="minorHAnsi" w:hAnsiTheme="minorHAnsi"/>
                    <w:sz w:val="12"/>
                    <w:szCs w:val="12"/>
                  </w:rPr>
                </w:pPr>
                <w:del w:author="Hartfeldt, Christiane" w:date="2020-11-03T10:50:00Z" w:id="67">
                  <w:r w:rsidDel="008E388B">
                    <w:rPr>
                      <w:rFonts w:hint="eastAsia" w:ascii="MS Gothic" w:hAnsi="MS Gothic" w:eastAsia="MS Gothic"/>
                      <w:sz w:val="12"/>
                      <w:szCs w:val="12"/>
                    </w:rPr>
                    <w:delText>☐</w:delText>
                  </w:r>
                </w:del>
              </w:p>
            </w:tc>
            <w:customXmlDelRangeStart w:author="Hartfeldt, Christiane" w:date="2020-11-03T10:50:00Z" w:id="68"/>
          </w:sdtContent>
        </w:sdt>
        <w:customXmlDelRangeEnd w:id="68"/>
        <w:customXmlDelRangeStart w:author="Hartfeldt, Christiane" w:date="2020-11-03T10:50:00Z" w:id="69"/>
        <w:sdt>
          <w:sdtPr>
            <w:rPr>
              <w:rFonts w:asciiTheme="minorHAnsi" w:hAnsiTheme="minorHAnsi"/>
              <w:sz w:val="12"/>
              <w:szCs w:val="12"/>
            </w:rPr>
            <w:id w:val="-1704549346"/>
            <w14:checkbox>
              <w14:checked w14:val="0"/>
              <w14:checkedState w14:val="2612" w14:font="MS Gothic"/>
              <w14:uncheckedState w14:val="2610" w14:font="MS Gothic"/>
            </w14:checkbox>
          </w:sdtPr>
          <w:sdtContent>
            <w:customXmlDelRangeEnd w:id="69"/>
            <w:tc>
              <w:tcPr>
                <w:tcW w:w="195" w:type="dxa"/>
                <w:shd w:val="clear" w:color="auto" w:fill="auto"/>
                <w:vAlign w:val="center"/>
              </w:tcPr>
              <w:p w:rsidRPr="00FC3A2B" w:rsidR="004241F0" w:rsidDel="008E388B" w:rsidP="004241F0" w:rsidRDefault="004241F0" w14:paraId="1653C747" w14:textId="031434B3">
                <w:pPr>
                  <w:rPr>
                    <w:del w:author="Hartfeldt, Christiane" w:date="2020-11-03T10:50:00Z" w:id="70"/>
                    <w:rFonts w:asciiTheme="minorHAnsi" w:hAnsiTheme="minorHAnsi"/>
                    <w:sz w:val="12"/>
                    <w:szCs w:val="12"/>
                  </w:rPr>
                </w:pPr>
                <w:del w:author="Hartfeldt, Christiane" w:date="2020-11-03T10:50:00Z" w:id="71">
                  <w:r w:rsidDel="008E388B">
                    <w:rPr>
                      <w:rFonts w:hint="eastAsia" w:ascii="MS Gothic" w:hAnsi="MS Gothic" w:eastAsia="MS Gothic"/>
                      <w:sz w:val="12"/>
                      <w:szCs w:val="12"/>
                    </w:rPr>
                    <w:delText>☐</w:delText>
                  </w:r>
                </w:del>
              </w:p>
            </w:tc>
            <w:customXmlDelRangeStart w:author="Hartfeldt, Christiane" w:date="2020-11-03T10:50:00Z" w:id="72"/>
          </w:sdtContent>
        </w:sdt>
        <w:customXmlDelRangeEnd w:id="72"/>
        <w:tc>
          <w:tcPr>
            <w:tcW w:w="1596" w:type="dxa"/>
            <w:shd w:val="clear" w:color="auto" w:fill="auto"/>
            <w:tcMar/>
            <w:vAlign w:val="center"/>
          </w:tcPr>
          <w:p w:rsidRPr="00FC3A2B" w:rsidR="004241F0" w:rsidDel="008E388B" w:rsidP="1923382A" w:rsidRDefault="008E388B" w14:paraId="2710ABC9" w14:textId="5BD6D7AF">
            <w:pPr>
              <w:rPr>
                <w:del w:author="Hartfeldt, Christiane" w:date="2020-11-03T10:50:00Z" w:id="1483374832"/>
                <w:rFonts w:ascii="Calibri" w:hAnsi="Calibri" w:asciiTheme="minorAscii" w:hAnsiTheme="minorAscii"/>
              </w:rPr>
            </w:pPr>
          </w:p>
        </w:tc>
      </w:tr>
      <w:tr w:rsidRPr="00FC3A2B" w:rsidR="004241F0" w:rsidTr="1923382A" w14:paraId="5B617D18" w14:textId="77777777">
        <w:trPr>
          <w:trHeight w:val="567"/>
        </w:trPr>
        <w:sdt>
          <w:sdtPr>
            <w:rPr>
              <w:rFonts w:asciiTheme="minorHAnsi" w:hAnsiTheme="minorHAnsi"/>
              <w:sz w:val="12"/>
              <w:szCs w:val="12"/>
            </w:rPr>
            <w:id w:val="-327980559"/>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691A6E29" w14:textId="4491EA65">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360118B3" w14:textId="6F823085">
            <w:pPr>
              <w:jc w:val="center"/>
              <w:rPr>
                <w:rFonts w:asciiTheme="minorHAnsi" w:hAnsiTheme="minorHAnsi"/>
                <w:sz w:val="12"/>
                <w:szCs w:val="12"/>
              </w:rPr>
            </w:pPr>
            <w:sdt>
              <w:sdtPr>
                <w:rPr>
                  <w:rFonts w:asciiTheme="minorHAnsi" w:hAnsiTheme="minorHAnsi"/>
                  <w:sz w:val="12"/>
                  <w:szCs w:val="12"/>
                </w:rPr>
                <w:id w:val="1504937978"/>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1854507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631D63E4" w14:textId="0073157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73547441"/>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798E0C00" w14:textId="389CE19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5127343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96F4499" w14:textId="6DBEE7B4">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39170C" w:rsidR="004241F0" w:rsidP="004241F0" w:rsidRDefault="004241F0" w14:paraId="1CA7914D" w14:textId="77777777">
            <w:pPr>
              <w:rPr>
                <w:rFonts w:asciiTheme="minorHAnsi" w:hAnsiTheme="minorHAnsi"/>
                <w:szCs w:val="22"/>
              </w:rPr>
            </w:pPr>
            <w:r w:rsidRPr="0039170C">
              <w:rPr>
                <w:rFonts w:asciiTheme="minorHAnsi" w:hAnsiTheme="minorHAnsi"/>
                <w:szCs w:val="22"/>
              </w:rPr>
              <w:t>Probenmanagement</w:t>
            </w:r>
          </w:p>
        </w:tc>
        <w:tc>
          <w:tcPr>
            <w:tcW w:w="285" w:type="dxa"/>
            <w:shd w:val="clear" w:color="auto" w:fill="auto"/>
            <w:tcMar/>
            <w:vAlign w:val="center"/>
          </w:tcPr>
          <w:p w:rsidRPr="00FC3A2B" w:rsidR="004241F0" w:rsidP="004241F0" w:rsidRDefault="004241F0" w14:paraId="637E0A24"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7557F8BE" w14:textId="77777777">
            <w:pPr>
              <w:rPr>
                <w:rFonts w:asciiTheme="minorHAnsi" w:hAnsiTheme="minorHAnsi"/>
              </w:rPr>
            </w:pPr>
          </w:p>
        </w:tc>
        <w:tc>
          <w:tcPr>
            <w:tcW w:w="563" w:type="dxa"/>
            <w:shd w:val="clear" w:color="auto" w:fill="auto"/>
            <w:tcMar/>
            <w:vAlign w:val="center"/>
          </w:tcPr>
          <w:p w:rsidRPr="00FC3A2B" w:rsidR="004241F0" w:rsidP="004241F0" w:rsidRDefault="004241F0" w14:paraId="4AEE7FEB"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AAE2D9E"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4718D8A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1F3D02E5"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2A4DED1" w14:textId="77777777">
            <w:pPr>
              <w:jc w:val="center"/>
              <w:rPr>
                <w:rFonts w:asciiTheme="minorHAnsi" w:hAnsiTheme="minorHAnsi"/>
              </w:rPr>
            </w:pPr>
          </w:p>
        </w:tc>
        <w:sdt>
          <w:sdtPr>
            <w:rPr>
              <w:rFonts w:asciiTheme="minorHAnsi" w:hAnsiTheme="minorHAnsi"/>
              <w:sz w:val="12"/>
              <w:szCs w:val="12"/>
            </w:rPr>
            <w:id w:val="-1686743088"/>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0A04A051" w14:textId="6DBAC5A7">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6E86F33B" w14:textId="313D7BB3">
            <w:pPr>
              <w:rPr>
                <w:rFonts w:asciiTheme="minorHAnsi" w:hAnsiTheme="minorHAnsi"/>
                <w:sz w:val="12"/>
                <w:szCs w:val="12"/>
              </w:rPr>
            </w:pPr>
            <w:sdt>
              <w:sdtPr>
                <w:rPr>
                  <w:rFonts w:asciiTheme="minorHAnsi" w:hAnsiTheme="minorHAnsi"/>
                  <w:sz w:val="12"/>
                  <w:szCs w:val="12"/>
                </w:rPr>
                <w:id w:val="368731413"/>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00778761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A2E0AEC" w14:textId="1EBF4863">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19927568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365CB09" w14:textId="2B48C6F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32379339"/>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32B072A" w14:textId="2205089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00467124"/>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4BEA981" w14:textId="36280238">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812485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1798C23" w14:textId="37E9E50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965817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F01DF1F" w14:textId="230315D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7722216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5D9A240" w14:textId="486A38C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1441409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93219A4" w14:textId="25F22F1F">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620E5861" w14:textId="77777777">
            <w:pPr>
              <w:rPr>
                <w:rFonts w:asciiTheme="minorHAnsi" w:hAnsiTheme="minorHAnsi"/>
              </w:rPr>
            </w:pPr>
          </w:p>
        </w:tc>
      </w:tr>
      <w:tr w:rsidRPr="00FC3A2B" w:rsidR="004241F0" w:rsidTr="1923382A" w14:paraId="0D543F20" w14:textId="77777777">
        <w:trPr>
          <w:trHeight w:val="567"/>
        </w:trPr>
        <w:sdt>
          <w:sdtPr>
            <w:rPr>
              <w:rFonts w:asciiTheme="minorHAnsi" w:hAnsiTheme="minorHAnsi"/>
              <w:sz w:val="12"/>
              <w:szCs w:val="12"/>
            </w:rPr>
            <w:id w:val="398793325"/>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4608E539" w14:textId="212934B9">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E4E9DF0" w14:textId="1CC289F2">
            <w:pPr>
              <w:jc w:val="center"/>
              <w:rPr>
                <w:rFonts w:asciiTheme="minorHAnsi" w:hAnsiTheme="minorHAnsi"/>
                <w:sz w:val="12"/>
                <w:szCs w:val="12"/>
              </w:rPr>
            </w:pPr>
            <w:sdt>
              <w:sdtPr>
                <w:rPr>
                  <w:rFonts w:asciiTheme="minorHAnsi" w:hAnsiTheme="minorHAnsi"/>
                  <w:sz w:val="12"/>
                  <w:szCs w:val="12"/>
                </w:rPr>
                <w:id w:val="-253285470"/>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9740332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90DDF0D" w14:textId="0E3DB9F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00659051"/>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7432A78C" w14:textId="49E38F0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4442154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6529E0B" w14:textId="2226F072">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3A85F353" w14:textId="77777777">
            <w:pPr>
              <w:rPr>
                <w:rFonts w:asciiTheme="minorHAnsi" w:hAnsiTheme="minorHAnsi"/>
                <w:szCs w:val="22"/>
              </w:rPr>
            </w:pPr>
            <w:r w:rsidRPr="00FC3A2B">
              <w:rPr>
                <w:rFonts w:asciiTheme="minorHAnsi" w:hAnsiTheme="minorHAnsi"/>
                <w:szCs w:val="22"/>
              </w:rPr>
              <w:t>Probenahme</w:t>
            </w:r>
          </w:p>
        </w:tc>
        <w:tc>
          <w:tcPr>
            <w:tcW w:w="285" w:type="dxa"/>
            <w:shd w:val="clear" w:color="auto" w:fill="auto"/>
            <w:tcMar/>
            <w:vAlign w:val="center"/>
          </w:tcPr>
          <w:p w:rsidRPr="00FC3A2B" w:rsidR="004241F0" w:rsidP="004241F0" w:rsidRDefault="004241F0" w14:paraId="3FD47D23"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5D17437" w14:textId="77777777">
            <w:pPr>
              <w:rPr>
                <w:rFonts w:asciiTheme="minorHAnsi" w:hAnsiTheme="minorHAnsi"/>
              </w:rPr>
            </w:pPr>
          </w:p>
        </w:tc>
        <w:tc>
          <w:tcPr>
            <w:tcW w:w="563" w:type="dxa"/>
            <w:shd w:val="clear" w:color="auto" w:fill="auto"/>
            <w:tcMar/>
            <w:vAlign w:val="center"/>
          </w:tcPr>
          <w:p w:rsidRPr="00FC3A2B" w:rsidR="004241F0" w:rsidP="004241F0" w:rsidRDefault="004241F0" w14:paraId="5F644D47"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25F57AD4"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5575EF48"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86975F3"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70DEA81E" w14:textId="77777777">
            <w:pPr>
              <w:jc w:val="center"/>
              <w:rPr>
                <w:rFonts w:asciiTheme="minorHAnsi" w:hAnsiTheme="minorHAnsi"/>
              </w:rPr>
            </w:pPr>
          </w:p>
        </w:tc>
        <w:sdt>
          <w:sdtPr>
            <w:rPr>
              <w:rFonts w:asciiTheme="minorHAnsi" w:hAnsiTheme="minorHAnsi"/>
              <w:sz w:val="12"/>
              <w:szCs w:val="12"/>
            </w:rPr>
            <w:id w:val="1745144448"/>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28E4739F" w14:textId="1A0727DA">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F3463D1" w14:textId="1F909D9B">
            <w:pPr>
              <w:rPr>
                <w:rFonts w:asciiTheme="minorHAnsi" w:hAnsiTheme="minorHAnsi"/>
              </w:rPr>
            </w:pPr>
            <w:sdt>
              <w:sdtPr>
                <w:rPr>
                  <w:rFonts w:asciiTheme="minorHAnsi" w:hAnsiTheme="minorHAnsi"/>
                  <w:sz w:val="12"/>
                  <w:szCs w:val="12"/>
                </w:rPr>
                <w:id w:val="17438991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76137722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7E62695" w14:textId="09FAFAC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3523729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3632447" w14:textId="7C72A7D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58112879"/>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1D73A544" w14:textId="559DA1E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56809032"/>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7897E3A3" w14:textId="1B58B06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4622580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604DE6B" w14:textId="3474FE1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5837096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3D5B8F7" w14:textId="0744B6E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8082039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925AC94" w14:textId="7229DA7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34618203"/>
            <w14:checkbox>
              <w14:checked w14:val="1"/>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55A833B" w14:textId="4AAEEE8E">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C6943A1" w14:textId="77777777">
            <w:pPr>
              <w:rPr>
                <w:rFonts w:asciiTheme="minorHAnsi" w:hAnsiTheme="minorHAnsi"/>
              </w:rPr>
            </w:pPr>
          </w:p>
        </w:tc>
      </w:tr>
      <w:tr w:rsidRPr="00FC3A2B" w:rsidR="004241F0" w:rsidTr="1923382A" w14:paraId="2AC666C2" w14:textId="77777777">
        <w:trPr>
          <w:trHeight w:val="567"/>
        </w:trPr>
        <w:sdt>
          <w:sdtPr>
            <w:rPr>
              <w:rFonts w:asciiTheme="minorHAnsi" w:hAnsiTheme="minorHAnsi"/>
              <w:sz w:val="12"/>
              <w:szCs w:val="12"/>
            </w:rPr>
            <w:id w:val="-1782249232"/>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7406549C" w14:textId="105E60C0">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31E8E866" w14:textId="2E3D6097">
            <w:pPr>
              <w:jc w:val="center"/>
              <w:rPr>
                <w:rFonts w:asciiTheme="minorHAnsi" w:hAnsiTheme="minorHAnsi"/>
                <w:sz w:val="12"/>
                <w:szCs w:val="12"/>
              </w:rPr>
            </w:pPr>
            <w:sdt>
              <w:sdtPr>
                <w:rPr>
                  <w:rFonts w:asciiTheme="minorHAnsi" w:hAnsiTheme="minorHAnsi"/>
                  <w:sz w:val="12"/>
                  <w:szCs w:val="12"/>
                </w:rPr>
                <w:id w:val="52668477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2366196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F28511E" w14:textId="3DF70770">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49084326"/>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8BCD15A" w14:textId="2DDB19C7">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29736753"/>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EB84149" w14:textId="33B6DC0D">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5DAD7452" w14:textId="77777777">
            <w:pPr>
              <w:rPr>
                <w:rFonts w:asciiTheme="minorHAnsi" w:hAnsiTheme="minorHAnsi"/>
                <w:szCs w:val="22"/>
              </w:rPr>
            </w:pPr>
            <w:r w:rsidRPr="00FC3A2B">
              <w:rPr>
                <w:rFonts w:asciiTheme="minorHAnsi" w:hAnsiTheme="minorHAnsi"/>
                <w:szCs w:val="22"/>
              </w:rPr>
              <w:t>Probenverarbeitung</w:t>
            </w:r>
          </w:p>
        </w:tc>
        <w:tc>
          <w:tcPr>
            <w:tcW w:w="285" w:type="dxa"/>
            <w:shd w:val="clear" w:color="auto" w:fill="auto"/>
            <w:tcMar/>
            <w:vAlign w:val="center"/>
          </w:tcPr>
          <w:p w:rsidRPr="00FC3A2B" w:rsidR="004241F0" w:rsidP="004241F0" w:rsidRDefault="004241F0" w14:paraId="62544FB8"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7832F31" w14:textId="77777777">
            <w:pPr>
              <w:rPr>
                <w:rFonts w:asciiTheme="minorHAnsi" w:hAnsiTheme="minorHAnsi"/>
              </w:rPr>
            </w:pPr>
          </w:p>
        </w:tc>
        <w:tc>
          <w:tcPr>
            <w:tcW w:w="563" w:type="dxa"/>
            <w:shd w:val="clear" w:color="auto" w:fill="auto"/>
            <w:tcMar/>
            <w:vAlign w:val="center"/>
          </w:tcPr>
          <w:p w:rsidRPr="00FC3A2B" w:rsidR="004241F0" w:rsidP="004241F0" w:rsidRDefault="004241F0" w14:paraId="5EB65379"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13AD3FA5"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86F6BFD"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658EBAF3"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2FA6E7CD" w14:textId="77777777">
            <w:pPr>
              <w:jc w:val="center"/>
              <w:rPr>
                <w:rFonts w:asciiTheme="minorHAnsi" w:hAnsiTheme="minorHAnsi"/>
              </w:rPr>
            </w:pPr>
          </w:p>
        </w:tc>
        <w:sdt>
          <w:sdtPr>
            <w:rPr>
              <w:rFonts w:asciiTheme="minorHAnsi" w:hAnsiTheme="minorHAnsi"/>
              <w:sz w:val="12"/>
              <w:szCs w:val="12"/>
            </w:rPr>
            <w:id w:val="-1339147050"/>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3117700D" w14:textId="0B7565F2">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6B326E9F" w14:textId="31D4A10C">
            <w:pPr>
              <w:rPr>
                <w:rFonts w:asciiTheme="minorHAnsi" w:hAnsiTheme="minorHAnsi"/>
              </w:rPr>
            </w:pPr>
            <w:sdt>
              <w:sdtPr>
                <w:rPr>
                  <w:rFonts w:asciiTheme="minorHAnsi" w:hAnsiTheme="minorHAnsi"/>
                  <w:sz w:val="12"/>
                  <w:szCs w:val="12"/>
                </w:rPr>
                <w:id w:val="600683870"/>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91366768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8CACA0B" w14:textId="453322A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1451298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6B5BA45" w14:textId="55C60E1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30039538"/>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64B7E4B2" w14:textId="2A17F1A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32686290"/>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7DCD75A0" w14:textId="739F922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12706697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E2669B8" w14:textId="4BB7ACC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4829245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2B29595" w14:textId="606B2AD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76421524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8213186" w14:textId="0A58A72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1024395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C75A496" w14:textId="6F3F4A01">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48381690" w14:textId="77777777">
            <w:pPr>
              <w:rPr>
                <w:rFonts w:asciiTheme="minorHAnsi" w:hAnsiTheme="minorHAnsi"/>
              </w:rPr>
            </w:pPr>
          </w:p>
        </w:tc>
      </w:tr>
      <w:tr w:rsidRPr="00FC3A2B" w:rsidR="004241F0" w:rsidTr="1923382A" w14:paraId="5A688812" w14:textId="77777777">
        <w:trPr>
          <w:trHeight w:val="567"/>
        </w:trPr>
        <w:sdt>
          <w:sdtPr>
            <w:rPr>
              <w:rFonts w:asciiTheme="minorHAnsi" w:hAnsiTheme="minorHAnsi"/>
              <w:sz w:val="12"/>
              <w:szCs w:val="12"/>
            </w:rPr>
            <w:id w:val="306822603"/>
            <w14:checkbox>
              <w14:checked w14:val="1"/>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1860EF27" w14:textId="7804BE76">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9C37A5E" w14:textId="4AA8AA09">
            <w:pPr>
              <w:jc w:val="center"/>
              <w:rPr>
                <w:rFonts w:asciiTheme="minorHAnsi" w:hAnsiTheme="minorHAnsi"/>
                <w:sz w:val="12"/>
                <w:szCs w:val="12"/>
              </w:rPr>
            </w:pPr>
            <w:sdt>
              <w:sdtPr>
                <w:rPr>
                  <w:rFonts w:asciiTheme="minorHAnsi" w:hAnsiTheme="minorHAnsi"/>
                  <w:sz w:val="12"/>
                  <w:szCs w:val="12"/>
                </w:rPr>
                <w:id w:val="-78218956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28009156"/>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B3A41C3" w14:textId="46F588F4">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57092766"/>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44F9B8F8" w14:textId="02ABD2DE">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96965515"/>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B39E7D9" w14:textId="097EA810">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37803CEF" w14:textId="77777777">
            <w:pPr>
              <w:rPr>
                <w:rFonts w:asciiTheme="minorHAnsi" w:hAnsiTheme="minorHAnsi"/>
                <w:szCs w:val="22"/>
              </w:rPr>
            </w:pPr>
            <w:r w:rsidRPr="00FC3A2B">
              <w:rPr>
                <w:rFonts w:asciiTheme="minorHAnsi" w:hAnsiTheme="minorHAnsi"/>
                <w:szCs w:val="22"/>
              </w:rPr>
              <w:t>Probentransport</w:t>
            </w:r>
          </w:p>
        </w:tc>
        <w:tc>
          <w:tcPr>
            <w:tcW w:w="285" w:type="dxa"/>
            <w:shd w:val="clear" w:color="auto" w:fill="auto"/>
            <w:tcMar/>
            <w:vAlign w:val="center"/>
          </w:tcPr>
          <w:p w:rsidRPr="00FC3A2B" w:rsidR="004241F0" w:rsidP="004241F0" w:rsidRDefault="004241F0" w14:paraId="4DAE7324"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8840F82" w14:textId="77777777">
            <w:pPr>
              <w:rPr>
                <w:rFonts w:asciiTheme="minorHAnsi" w:hAnsiTheme="minorHAnsi"/>
              </w:rPr>
            </w:pPr>
          </w:p>
        </w:tc>
        <w:tc>
          <w:tcPr>
            <w:tcW w:w="563" w:type="dxa"/>
            <w:shd w:val="clear" w:color="auto" w:fill="auto"/>
            <w:tcMar/>
            <w:vAlign w:val="center"/>
          </w:tcPr>
          <w:p w:rsidRPr="00FC3A2B" w:rsidR="004241F0" w:rsidP="004241F0" w:rsidRDefault="004241F0" w14:paraId="3D53C97D"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5265A364"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203A0B25"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6DCA5FC8"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7C97797" w14:textId="77777777">
            <w:pPr>
              <w:jc w:val="center"/>
              <w:rPr>
                <w:rFonts w:asciiTheme="minorHAnsi" w:hAnsiTheme="minorHAnsi"/>
              </w:rPr>
            </w:pPr>
          </w:p>
        </w:tc>
        <w:sdt>
          <w:sdtPr>
            <w:rPr>
              <w:rFonts w:asciiTheme="minorHAnsi" w:hAnsiTheme="minorHAnsi"/>
              <w:sz w:val="12"/>
              <w:szCs w:val="12"/>
            </w:rPr>
            <w:id w:val="2074773241"/>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56FDA01D" w14:textId="17E14484">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AF46495" w14:textId="380E27C9">
            <w:pPr>
              <w:rPr>
                <w:rFonts w:asciiTheme="minorHAnsi" w:hAnsiTheme="minorHAnsi"/>
              </w:rPr>
            </w:pPr>
            <w:sdt>
              <w:sdtPr>
                <w:rPr>
                  <w:rFonts w:asciiTheme="minorHAnsi" w:hAnsiTheme="minorHAnsi"/>
                  <w:sz w:val="12"/>
                  <w:szCs w:val="12"/>
                </w:rPr>
                <w:id w:val="163575152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120354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CC37F1E" w14:textId="12192DD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668044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2F09DAF" w14:textId="6AFFCF6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4965104"/>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03DDF8C0" w14:textId="72C4241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41696199"/>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759C9DBC" w14:textId="69A87A0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4394055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45C3A26" w14:textId="7F5DBD3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9499103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12F793B" w14:textId="4A302DE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7493177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54A9378" w14:textId="355D27B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401121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9081D91" w14:textId="25CEA260">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6762F547" w14:textId="77777777">
            <w:pPr>
              <w:rPr>
                <w:rFonts w:asciiTheme="minorHAnsi" w:hAnsiTheme="minorHAnsi"/>
              </w:rPr>
            </w:pPr>
          </w:p>
        </w:tc>
      </w:tr>
      <w:tr w:rsidRPr="00FC3A2B" w:rsidR="004241F0" w:rsidTr="1923382A" w14:paraId="51521557" w14:textId="77777777">
        <w:trPr>
          <w:trHeight w:val="567"/>
        </w:trPr>
        <w:sdt>
          <w:sdtPr>
            <w:rPr>
              <w:rFonts w:asciiTheme="minorHAnsi" w:hAnsiTheme="minorHAnsi"/>
              <w:sz w:val="12"/>
              <w:szCs w:val="12"/>
            </w:rPr>
            <w:id w:val="-1241254194"/>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77390E3A" w14:textId="5C7D1579">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62E3B24A" w14:textId="7A912B65">
            <w:pPr>
              <w:jc w:val="center"/>
              <w:rPr>
                <w:rFonts w:asciiTheme="minorHAnsi" w:hAnsiTheme="minorHAnsi"/>
                <w:sz w:val="12"/>
                <w:szCs w:val="12"/>
              </w:rPr>
            </w:pPr>
            <w:sdt>
              <w:sdtPr>
                <w:rPr>
                  <w:rFonts w:asciiTheme="minorHAnsi" w:hAnsiTheme="minorHAnsi"/>
                  <w:sz w:val="12"/>
                  <w:szCs w:val="12"/>
                </w:rPr>
                <w:id w:val="-195701011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55118645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43BBE63" w14:textId="3C016D15">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98545042"/>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1303BF53" w14:textId="588DEB6E">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57192356"/>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11CF8116" w14:textId="51BE9F80">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6097E9BB" w14:textId="77777777">
            <w:pPr>
              <w:rPr>
                <w:rFonts w:asciiTheme="minorHAnsi" w:hAnsiTheme="minorHAnsi"/>
                <w:szCs w:val="22"/>
              </w:rPr>
            </w:pPr>
            <w:r w:rsidRPr="00FC3A2B">
              <w:rPr>
                <w:rFonts w:asciiTheme="minorHAnsi" w:hAnsiTheme="minorHAnsi"/>
                <w:szCs w:val="22"/>
              </w:rPr>
              <w:t>Probeneingang</w:t>
            </w:r>
          </w:p>
        </w:tc>
        <w:tc>
          <w:tcPr>
            <w:tcW w:w="285" w:type="dxa"/>
            <w:shd w:val="clear" w:color="auto" w:fill="auto"/>
            <w:tcMar/>
            <w:vAlign w:val="center"/>
          </w:tcPr>
          <w:p w:rsidRPr="00FC3A2B" w:rsidR="004241F0" w:rsidP="004241F0" w:rsidRDefault="004241F0" w14:paraId="3EEE8260"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F0C75BD" w14:textId="77777777">
            <w:pPr>
              <w:rPr>
                <w:rFonts w:asciiTheme="minorHAnsi" w:hAnsiTheme="minorHAnsi"/>
              </w:rPr>
            </w:pPr>
          </w:p>
        </w:tc>
        <w:tc>
          <w:tcPr>
            <w:tcW w:w="563" w:type="dxa"/>
            <w:shd w:val="clear" w:color="auto" w:fill="auto"/>
            <w:tcMar/>
            <w:vAlign w:val="center"/>
          </w:tcPr>
          <w:p w:rsidRPr="00FC3A2B" w:rsidR="004241F0" w:rsidP="004241F0" w:rsidRDefault="004241F0" w14:paraId="7C0DBDD5"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6387CF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01F728A"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179EB4E"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7D44DAA3" w14:textId="77777777">
            <w:pPr>
              <w:jc w:val="center"/>
              <w:rPr>
                <w:rFonts w:asciiTheme="minorHAnsi" w:hAnsiTheme="minorHAnsi"/>
              </w:rPr>
            </w:pPr>
          </w:p>
        </w:tc>
        <w:sdt>
          <w:sdtPr>
            <w:rPr>
              <w:rFonts w:asciiTheme="minorHAnsi" w:hAnsiTheme="minorHAnsi"/>
              <w:sz w:val="12"/>
              <w:szCs w:val="12"/>
            </w:rPr>
            <w:id w:val="-101654087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55848E1C" w14:textId="7C746680">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94C9B6A" w14:textId="188D386F">
            <w:pPr>
              <w:rPr>
                <w:rFonts w:asciiTheme="minorHAnsi" w:hAnsiTheme="minorHAnsi"/>
              </w:rPr>
            </w:pPr>
            <w:sdt>
              <w:sdtPr>
                <w:rPr>
                  <w:rFonts w:asciiTheme="minorHAnsi" w:hAnsiTheme="minorHAnsi"/>
                  <w:sz w:val="12"/>
                  <w:szCs w:val="12"/>
                </w:rPr>
                <w:id w:val="2002933763"/>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24956508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AF32A24" w14:textId="7CBAC9F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8998378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DA491DB" w14:textId="24E3328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29489925"/>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7D7C2BE3" w14:textId="3B15E2D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2451676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1FAC9F8C" w14:textId="51AD549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0725649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C718FE8" w14:textId="0192D49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44411821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BAA8D26" w14:textId="78F24D0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1208456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8F5CACB" w14:textId="02817A1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8918873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8717515" w14:textId="1808F076">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3A58E55" w14:textId="77777777">
            <w:pPr>
              <w:rPr>
                <w:rFonts w:asciiTheme="minorHAnsi" w:hAnsiTheme="minorHAnsi"/>
              </w:rPr>
            </w:pPr>
          </w:p>
        </w:tc>
      </w:tr>
      <w:tr w:rsidRPr="00FC3A2B" w:rsidR="004241F0" w:rsidDel="00B5263F" w:rsidTr="1923382A" w14:paraId="01490208" w14:textId="0CB66C8D">
        <w:trPr>
          <w:trHeight w:val="567"/>
          <w:del w:author="Hartfeldt, Christiane" w:date="2020-11-03T10:32:00Z" w:id="2066140693"/>
        </w:trPr>
        <w:customXmlDelRangeStart w:author="Hartfeldt, Christiane" w:date="2020-11-03T10:32:00Z" w:id="75"/>
        <w:sdt>
          <w:sdtPr>
            <w:rPr>
              <w:rFonts w:asciiTheme="minorHAnsi" w:hAnsiTheme="minorHAnsi"/>
              <w:sz w:val="12"/>
              <w:szCs w:val="12"/>
            </w:rPr>
            <w:id w:val="838042911"/>
            <w14:checkbox>
              <w14:checked w14:val="0"/>
              <w14:checkedState w14:val="2612" w14:font="MS Gothic"/>
              <w14:uncheckedState w14:val="2610" w14:font="MS Gothic"/>
            </w14:checkbox>
          </w:sdtPr>
          <w:sdtContent>
            <w:customXmlDelRangeEnd w:id="75"/>
            <w:tc>
              <w:tcPr>
                <w:tcW w:w="211" w:type="dxa"/>
                <w:shd w:val="clear" w:color="auto" w:fill="auto"/>
                <w:vAlign w:val="center"/>
              </w:tcPr>
              <w:p w:rsidRPr="00FC3A2B" w:rsidR="004241F0" w:rsidDel="00B5263F" w:rsidP="004241F0" w:rsidRDefault="004241F0" w14:paraId="550988DD" w14:textId="58A24B0F">
                <w:pPr>
                  <w:jc w:val="center"/>
                  <w:rPr>
                    <w:del w:author="Hartfeldt, Christiane" w:date="2020-11-03T10:32:00Z" w:id="77"/>
                    <w:rFonts w:asciiTheme="minorHAnsi" w:hAnsiTheme="minorHAnsi"/>
                    <w:sz w:val="12"/>
                    <w:szCs w:val="12"/>
                  </w:rPr>
                </w:pPr>
                <w:del w:author="Hartfeldt, Christiane" w:date="2020-11-03T10:32:00Z" w:id="78">
                  <w:r w:rsidDel="00B5263F">
                    <w:rPr>
                      <w:rFonts w:hint="eastAsia" w:ascii="MS Gothic" w:hAnsi="MS Gothic" w:eastAsia="MS Gothic"/>
                      <w:sz w:val="12"/>
                      <w:szCs w:val="12"/>
                    </w:rPr>
                    <w:delText>☐</w:delText>
                  </w:r>
                </w:del>
              </w:p>
            </w:tc>
            <w:customXmlDelRangeStart w:author="Hartfeldt, Christiane" w:date="2020-11-03T10:32:00Z" w:id="79"/>
          </w:sdtContent>
        </w:sdt>
        <w:customXmlDelRangeEnd w:id="79"/>
        <w:tc>
          <w:tcPr>
            <w:tcW w:w="210" w:type="dxa"/>
            <w:shd w:val="clear" w:color="auto" w:fill="auto"/>
            <w:tcMar/>
            <w:vAlign w:val="center"/>
          </w:tcPr>
          <w:p w:rsidRPr="00FC3A2B" w:rsidR="004241F0" w:rsidDel="00B5263F" w:rsidP="004241F0" w:rsidRDefault="00B5263F" w14:paraId="69D47374" w14:textId="0259C44B">
            <w:pPr>
              <w:jc w:val="center"/>
              <w:rPr>
                <w:del w:author="Hartfeldt, Christiane" w:date="2020-11-03T10:32:00Z" w:id="80"/>
                <w:rFonts w:asciiTheme="minorHAnsi" w:hAnsiTheme="minorHAnsi"/>
                <w:sz w:val="12"/>
                <w:szCs w:val="12"/>
              </w:rPr>
            </w:pPr>
            <w:customXmlDelRangeStart w:author="Hartfeldt, Christiane" w:date="2020-11-03T10:32:00Z" w:id="81"/>
            <w:sdt>
              <w:sdtPr>
                <w:rPr>
                  <w:rFonts w:asciiTheme="minorHAnsi" w:hAnsiTheme="minorHAnsi"/>
                  <w:sz w:val="12"/>
                  <w:szCs w:val="12"/>
                </w:rPr>
                <w:id w:val="-1539426243"/>
                <w14:checkbox>
                  <w14:checked w14:val="0"/>
                  <w14:checkedState w14:val="2612" w14:font="MS Gothic"/>
                  <w14:uncheckedState w14:val="2610" w14:font="MS Gothic"/>
                </w14:checkbox>
              </w:sdtPr>
              <w:sdtContent>
                <w:customXmlDelRangeEnd w:id="81"/>
                <w:del w:author="Hartfeldt, Christiane" w:date="2020-11-03T10:32:00Z" w:id="82">
                  <w:r w:rsidDel="00B5263F" w:rsidR="004241F0">
                    <w:rPr>
                      <w:rFonts w:hint="eastAsia" w:ascii="MS Gothic" w:hAnsi="MS Gothic" w:eastAsia="MS Gothic"/>
                      <w:sz w:val="12"/>
                      <w:szCs w:val="12"/>
                    </w:rPr>
                    <w:delText>☐</w:delText>
                  </w:r>
                </w:del>
                <w:customXmlDelRangeStart w:author="Hartfeldt, Christiane" w:date="2020-11-03T10:32:00Z" w:id="83"/>
              </w:sdtContent>
            </w:sdt>
            <w:customXmlDelRangeEnd w:id="83"/>
          </w:p>
        </w:tc>
        <w:customXmlDelRangeStart w:author="Hartfeldt, Christiane" w:date="2020-11-03T10:32:00Z" w:id="84"/>
        <w:sdt>
          <w:sdtPr>
            <w:rPr>
              <w:rFonts w:asciiTheme="minorHAnsi" w:hAnsiTheme="minorHAnsi"/>
              <w:sz w:val="12"/>
              <w:szCs w:val="12"/>
            </w:rPr>
            <w:id w:val="330410936"/>
            <w14:checkbox>
              <w14:checked w14:val="0"/>
              <w14:checkedState w14:val="2612" w14:font="MS Gothic"/>
              <w14:uncheckedState w14:val="2610" w14:font="MS Gothic"/>
            </w14:checkbox>
          </w:sdtPr>
          <w:sdtContent>
            <w:customXmlDelRangeEnd w:id="84"/>
            <w:tc>
              <w:tcPr>
                <w:tcW w:w="212" w:type="dxa"/>
                <w:shd w:val="clear" w:color="auto" w:fill="auto"/>
                <w:vAlign w:val="center"/>
              </w:tcPr>
              <w:p w:rsidRPr="00FC3A2B" w:rsidR="004241F0" w:rsidDel="00B5263F" w:rsidP="004241F0" w:rsidRDefault="004241F0" w14:paraId="165E1BEF" w14:textId="4F0B1CDB">
                <w:pPr>
                  <w:jc w:val="center"/>
                  <w:rPr>
                    <w:del w:author="Hartfeldt, Christiane" w:date="2020-11-03T10:32:00Z" w:id="85"/>
                    <w:rFonts w:asciiTheme="minorHAnsi" w:hAnsiTheme="minorHAnsi"/>
                    <w:sz w:val="12"/>
                    <w:szCs w:val="12"/>
                  </w:rPr>
                </w:pPr>
                <w:del w:author="Hartfeldt, Christiane" w:date="2020-11-03T10:32:00Z" w:id="86">
                  <w:r w:rsidDel="00B5263F">
                    <w:rPr>
                      <w:rFonts w:hint="eastAsia" w:ascii="MS Gothic" w:hAnsi="MS Gothic" w:eastAsia="MS Gothic"/>
                      <w:sz w:val="12"/>
                      <w:szCs w:val="12"/>
                    </w:rPr>
                    <w:delText>☐</w:delText>
                  </w:r>
                </w:del>
              </w:p>
            </w:tc>
            <w:customXmlDelRangeStart w:author="Hartfeldt, Christiane" w:date="2020-11-03T10:32:00Z" w:id="87"/>
          </w:sdtContent>
        </w:sdt>
        <w:customXmlDelRangeEnd w:id="87"/>
        <w:customXmlDelRangeStart w:author="Hartfeldt, Christiane" w:date="2020-11-03T10:32:00Z" w:id="88"/>
        <w:sdt>
          <w:sdtPr>
            <w:rPr>
              <w:rFonts w:asciiTheme="minorHAnsi" w:hAnsiTheme="minorHAnsi"/>
              <w:sz w:val="12"/>
              <w:szCs w:val="12"/>
            </w:rPr>
            <w:id w:val="158743291"/>
            <w14:checkbox>
              <w14:checked w14:val="0"/>
              <w14:checkedState w14:val="2612" w14:font="MS Gothic"/>
              <w14:uncheckedState w14:val="2610" w14:font="MS Gothic"/>
            </w14:checkbox>
          </w:sdtPr>
          <w:sdtContent>
            <w:customXmlDelRangeEnd w:id="88"/>
            <w:tc>
              <w:tcPr>
                <w:tcW w:w="216" w:type="dxa"/>
                <w:shd w:val="clear" w:color="auto" w:fill="auto"/>
                <w:vAlign w:val="center"/>
              </w:tcPr>
              <w:p w:rsidRPr="00FC3A2B" w:rsidR="004241F0" w:rsidDel="00B5263F" w:rsidP="004241F0" w:rsidRDefault="004241F0" w14:paraId="33625DCA" w14:textId="48D3B2FD">
                <w:pPr>
                  <w:jc w:val="center"/>
                  <w:rPr>
                    <w:del w:author="Hartfeldt, Christiane" w:date="2020-11-03T10:32:00Z" w:id="89"/>
                    <w:rFonts w:asciiTheme="minorHAnsi" w:hAnsiTheme="minorHAnsi"/>
                    <w:sz w:val="12"/>
                    <w:szCs w:val="12"/>
                  </w:rPr>
                </w:pPr>
                <w:del w:author="Hartfeldt, Christiane" w:date="2020-11-03T10:32:00Z" w:id="90">
                  <w:r w:rsidDel="00B5263F">
                    <w:rPr>
                      <w:rFonts w:hint="eastAsia" w:ascii="MS Gothic" w:hAnsi="MS Gothic" w:eastAsia="MS Gothic"/>
                      <w:sz w:val="12"/>
                      <w:szCs w:val="12"/>
                    </w:rPr>
                    <w:delText>☐</w:delText>
                  </w:r>
                </w:del>
              </w:p>
            </w:tc>
            <w:customXmlDelRangeStart w:author="Hartfeldt, Christiane" w:date="2020-11-03T10:32:00Z" w:id="91"/>
          </w:sdtContent>
        </w:sdt>
        <w:customXmlDelRangeEnd w:id="91"/>
        <w:customXmlDelRangeStart w:author="Hartfeldt, Christiane" w:date="2020-11-03T10:32:00Z" w:id="92"/>
        <w:sdt>
          <w:sdtPr>
            <w:rPr>
              <w:rFonts w:asciiTheme="minorHAnsi" w:hAnsiTheme="minorHAnsi"/>
              <w:sz w:val="12"/>
              <w:szCs w:val="12"/>
            </w:rPr>
            <w:id w:val="843912934"/>
            <w14:checkbox>
              <w14:checked w14:val="0"/>
              <w14:checkedState w14:val="2612" w14:font="MS Gothic"/>
              <w14:uncheckedState w14:val="2610" w14:font="MS Gothic"/>
            </w14:checkbox>
          </w:sdtPr>
          <w:sdtContent>
            <w:customXmlDelRangeEnd w:id="92"/>
            <w:tc>
              <w:tcPr>
                <w:tcW w:w="212" w:type="dxa"/>
                <w:shd w:val="clear" w:color="auto" w:fill="auto"/>
                <w:vAlign w:val="center"/>
              </w:tcPr>
              <w:p w:rsidRPr="00FC3A2B" w:rsidR="004241F0" w:rsidDel="00B5263F" w:rsidP="004241F0" w:rsidRDefault="004241F0" w14:paraId="5FB4F08A" w14:textId="119EFD84">
                <w:pPr>
                  <w:jc w:val="center"/>
                  <w:rPr>
                    <w:del w:author="Hartfeldt, Christiane" w:date="2020-11-03T10:32:00Z" w:id="93"/>
                    <w:rFonts w:asciiTheme="minorHAnsi" w:hAnsiTheme="minorHAnsi"/>
                    <w:sz w:val="12"/>
                    <w:szCs w:val="12"/>
                  </w:rPr>
                </w:pPr>
                <w:del w:author="Hartfeldt, Christiane" w:date="2020-11-03T10:32:00Z" w:id="94">
                  <w:r w:rsidDel="00B5263F">
                    <w:rPr>
                      <w:rFonts w:hint="eastAsia" w:ascii="MS Gothic" w:hAnsi="MS Gothic" w:eastAsia="MS Gothic"/>
                      <w:sz w:val="12"/>
                      <w:szCs w:val="12"/>
                    </w:rPr>
                    <w:delText>☐</w:delText>
                  </w:r>
                </w:del>
              </w:p>
            </w:tc>
            <w:customXmlDelRangeStart w:author="Hartfeldt, Christiane" w:date="2020-11-03T10:32:00Z" w:id="95"/>
          </w:sdtContent>
        </w:sdt>
        <w:customXmlDelRangeEnd w:id="95"/>
        <w:tc>
          <w:tcPr>
            <w:tcW w:w="2483" w:type="dxa"/>
            <w:gridSpan w:val="2"/>
            <w:shd w:val="clear" w:color="auto" w:fill="auto"/>
            <w:tcMar/>
            <w:vAlign w:val="center"/>
          </w:tcPr>
          <w:p w:rsidRPr="00FC3A2B" w:rsidR="004241F0" w:rsidDel="00B5263F" w:rsidP="004241F0" w:rsidRDefault="004241F0" w14:paraId="3B7CB606" w14:textId="4156A6CE">
            <w:pPr>
              <w:rPr>
                <w:del w:author="Hartfeldt, Christiane" w:date="2020-11-03T10:32:00Z" w:id="96"/>
                <w:rFonts w:asciiTheme="minorHAnsi" w:hAnsiTheme="minorHAnsi"/>
                <w:szCs w:val="22"/>
              </w:rPr>
            </w:pPr>
            <w:del w:author="Hartfeldt, Christiane" w:date="2020-11-03T10:32:00Z" w:id="97">
              <w:r w:rsidRPr="00FC3A2B" w:rsidDel="00B5263F">
                <w:rPr>
                  <w:rFonts w:asciiTheme="minorHAnsi" w:hAnsiTheme="minorHAnsi"/>
                  <w:szCs w:val="22"/>
                </w:rPr>
                <w:delText>Probenverarbeitung</w:delText>
              </w:r>
            </w:del>
          </w:p>
        </w:tc>
        <w:tc>
          <w:tcPr>
            <w:tcW w:w="285" w:type="dxa"/>
            <w:shd w:val="clear" w:color="auto" w:fill="auto"/>
            <w:tcMar/>
            <w:vAlign w:val="center"/>
          </w:tcPr>
          <w:p w:rsidRPr="00FC3A2B" w:rsidR="004241F0" w:rsidDel="00B5263F" w:rsidP="004241F0" w:rsidRDefault="004241F0" w14:paraId="3A5FE07E" w14:textId="344A119E">
            <w:pPr>
              <w:jc w:val="center"/>
              <w:rPr>
                <w:del w:author="Hartfeldt, Christiane" w:date="2020-11-03T10:32:00Z" w:id="98"/>
                <w:rFonts w:asciiTheme="minorHAnsi" w:hAnsiTheme="minorHAnsi"/>
              </w:rPr>
            </w:pPr>
          </w:p>
        </w:tc>
        <w:tc>
          <w:tcPr>
            <w:tcW w:w="820" w:type="dxa"/>
            <w:shd w:val="clear" w:color="auto" w:fill="auto"/>
            <w:tcMar/>
            <w:vAlign w:val="center"/>
          </w:tcPr>
          <w:p w:rsidRPr="00FC3A2B" w:rsidR="004241F0" w:rsidDel="00B5263F" w:rsidP="004241F0" w:rsidRDefault="004241F0" w14:paraId="0B341339" w14:textId="189299A4">
            <w:pPr>
              <w:rPr>
                <w:del w:author="Hartfeldt, Christiane" w:date="2020-11-03T10:32:00Z" w:id="99"/>
                <w:rFonts w:asciiTheme="minorHAnsi" w:hAnsiTheme="minorHAnsi"/>
              </w:rPr>
            </w:pPr>
          </w:p>
        </w:tc>
        <w:tc>
          <w:tcPr>
            <w:tcW w:w="563" w:type="dxa"/>
            <w:shd w:val="clear" w:color="auto" w:fill="auto"/>
            <w:tcMar/>
            <w:vAlign w:val="center"/>
          </w:tcPr>
          <w:p w:rsidRPr="00FC3A2B" w:rsidR="004241F0" w:rsidDel="00B5263F" w:rsidP="004241F0" w:rsidRDefault="004241F0" w14:paraId="67D23630" w14:textId="4B1CE7BE">
            <w:pPr>
              <w:jc w:val="center"/>
              <w:rPr>
                <w:del w:author="Hartfeldt, Christiane" w:date="2020-11-03T10:32:00Z" w:id="100"/>
                <w:rFonts w:asciiTheme="minorHAnsi" w:hAnsiTheme="minorHAnsi"/>
              </w:rPr>
            </w:pPr>
          </w:p>
        </w:tc>
        <w:tc>
          <w:tcPr>
            <w:tcW w:w="3152" w:type="dxa"/>
            <w:shd w:val="clear" w:color="auto" w:fill="auto"/>
            <w:tcMar/>
            <w:vAlign w:val="center"/>
          </w:tcPr>
          <w:p w:rsidRPr="00FC3A2B" w:rsidR="004241F0" w:rsidDel="00B5263F" w:rsidP="004241F0" w:rsidRDefault="004241F0" w14:paraId="0675D065" w14:textId="2EF34296">
            <w:pPr>
              <w:rPr>
                <w:del w:author="Hartfeldt, Christiane" w:date="2020-11-03T10:32:00Z" w:id="101"/>
                <w:rFonts w:asciiTheme="minorHAnsi" w:hAnsiTheme="minorHAnsi"/>
                <w:sz w:val="22"/>
                <w:szCs w:val="22"/>
              </w:rPr>
            </w:pPr>
          </w:p>
        </w:tc>
        <w:tc>
          <w:tcPr>
            <w:tcW w:w="735" w:type="dxa"/>
            <w:shd w:val="clear" w:color="auto" w:fill="auto"/>
            <w:tcMar/>
            <w:vAlign w:val="center"/>
          </w:tcPr>
          <w:p w:rsidRPr="00FC3A2B" w:rsidR="004241F0" w:rsidDel="00B5263F" w:rsidP="004241F0" w:rsidRDefault="004241F0" w14:paraId="70C856F4" w14:textId="454E30CF">
            <w:pPr>
              <w:jc w:val="center"/>
              <w:rPr>
                <w:del w:author="Hartfeldt, Christiane" w:date="2020-11-03T10:32:00Z" w:id="102"/>
                <w:rFonts w:asciiTheme="minorHAnsi" w:hAnsiTheme="minorHAnsi"/>
              </w:rPr>
            </w:pPr>
          </w:p>
        </w:tc>
        <w:tc>
          <w:tcPr>
            <w:tcW w:w="966" w:type="dxa"/>
            <w:shd w:val="clear" w:color="auto" w:fill="auto"/>
            <w:tcMar/>
            <w:vAlign w:val="center"/>
          </w:tcPr>
          <w:p w:rsidRPr="00FC3A2B" w:rsidR="004241F0" w:rsidDel="00B5263F" w:rsidP="004241F0" w:rsidRDefault="004241F0" w14:paraId="50BCCB8C" w14:textId="63B35781">
            <w:pPr>
              <w:jc w:val="center"/>
              <w:rPr>
                <w:del w:author="Hartfeldt, Christiane" w:date="2020-11-03T10:32:00Z" w:id="103"/>
                <w:rFonts w:asciiTheme="minorHAnsi" w:hAnsiTheme="minorHAnsi"/>
              </w:rPr>
            </w:pPr>
          </w:p>
        </w:tc>
        <w:tc>
          <w:tcPr>
            <w:tcW w:w="961" w:type="dxa"/>
            <w:shd w:val="clear" w:color="auto" w:fill="auto"/>
            <w:tcMar/>
            <w:vAlign w:val="center"/>
          </w:tcPr>
          <w:p w:rsidRPr="00FC3A2B" w:rsidR="004241F0" w:rsidDel="00B5263F" w:rsidP="004241F0" w:rsidRDefault="004241F0" w14:paraId="75D98BE7" w14:textId="7230D5B0">
            <w:pPr>
              <w:jc w:val="center"/>
              <w:rPr>
                <w:del w:author="Hartfeldt, Christiane" w:date="2020-11-03T10:32:00Z" w:id="104"/>
                <w:rFonts w:asciiTheme="minorHAnsi" w:hAnsiTheme="minorHAnsi"/>
              </w:rPr>
            </w:pPr>
          </w:p>
        </w:tc>
        <w:customXmlDelRangeStart w:author="Hartfeldt, Christiane" w:date="2020-11-03T10:32:00Z" w:id="105"/>
        <w:sdt>
          <w:sdtPr>
            <w:rPr>
              <w:rFonts w:asciiTheme="minorHAnsi" w:hAnsiTheme="minorHAnsi"/>
              <w:sz w:val="12"/>
              <w:szCs w:val="12"/>
            </w:rPr>
            <w:id w:val="187184605"/>
            <w14:checkbox>
              <w14:checked w14:val="0"/>
              <w14:checkedState w14:val="2612" w14:font="MS Gothic"/>
              <w14:uncheckedState w14:val="2610" w14:font="MS Gothic"/>
            </w14:checkbox>
          </w:sdtPr>
          <w:sdtContent>
            <w:customXmlDelRangeEnd w:id="105"/>
            <w:tc>
              <w:tcPr>
                <w:tcW w:w="195" w:type="dxa"/>
                <w:gridSpan w:val="2"/>
                <w:shd w:val="clear" w:color="auto" w:fill="auto"/>
                <w:vAlign w:val="center"/>
              </w:tcPr>
              <w:p w:rsidRPr="00FC3A2B" w:rsidR="004241F0" w:rsidDel="00B5263F" w:rsidP="004241F0" w:rsidRDefault="004241F0" w14:paraId="35D91926" w14:textId="6CE3D59E">
                <w:pPr>
                  <w:jc w:val="center"/>
                  <w:rPr>
                    <w:del w:author="Hartfeldt, Christiane" w:date="2020-11-03T10:32:00Z" w:id="106"/>
                    <w:rFonts w:asciiTheme="minorHAnsi" w:hAnsiTheme="minorHAnsi"/>
                    <w:sz w:val="12"/>
                    <w:szCs w:val="12"/>
                  </w:rPr>
                </w:pPr>
                <w:del w:author="Hartfeldt, Christiane" w:date="2020-11-03T10:32:00Z" w:id="107">
                  <w:r w:rsidDel="00B5263F">
                    <w:rPr>
                      <w:rFonts w:hint="eastAsia" w:ascii="MS Gothic" w:hAnsi="MS Gothic" w:eastAsia="MS Gothic"/>
                      <w:sz w:val="12"/>
                      <w:szCs w:val="12"/>
                    </w:rPr>
                    <w:delText>☐</w:delText>
                  </w:r>
                </w:del>
              </w:p>
            </w:tc>
            <w:customXmlDelRangeStart w:author="Hartfeldt, Christiane" w:date="2020-11-03T10:32:00Z" w:id="108"/>
          </w:sdtContent>
        </w:sdt>
        <w:customXmlDelRangeEnd w:id="108"/>
        <w:tc>
          <w:tcPr>
            <w:tcW w:w="195" w:type="dxa"/>
            <w:shd w:val="clear" w:color="auto" w:fill="auto"/>
            <w:tcMar/>
            <w:vAlign w:val="center"/>
          </w:tcPr>
          <w:p w:rsidRPr="00FC3A2B" w:rsidR="004241F0" w:rsidDel="00B5263F" w:rsidP="004241F0" w:rsidRDefault="00B5263F" w14:paraId="64A6A6F0" w14:textId="038DE74C">
            <w:pPr>
              <w:rPr>
                <w:del w:author="Hartfeldt, Christiane" w:date="2020-11-03T10:32:00Z" w:id="109"/>
                <w:rFonts w:asciiTheme="minorHAnsi" w:hAnsiTheme="minorHAnsi"/>
              </w:rPr>
            </w:pPr>
            <w:customXmlDelRangeStart w:author="Hartfeldt, Christiane" w:date="2020-11-03T10:32:00Z" w:id="110"/>
            <w:sdt>
              <w:sdtPr>
                <w:rPr>
                  <w:rFonts w:asciiTheme="minorHAnsi" w:hAnsiTheme="minorHAnsi"/>
                  <w:sz w:val="12"/>
                  <w:szCs w:val="12"/>
                </w:rPr>
                <w:id w:val="-1114593242"/>
                <w14:checkbox>
                  <w14:checked w14:val="0"/>
                  <w14:checkedState w14:val="2612" w14:font="MS Gothic"/>
                  <w14:uncheckedState w14:val="2610" w14:font="MS Gothic"/>
                </w14:checkbox>
              </w:sdtPr>
              <w:sdtContent>
                <w:customXmlDelRangeEnd w:id="110"/>
                <w:del w:author="Hartfeldt, Christiane" w:date="2020-11-03T10:32:00Z" w:id="111">
                  <w:r w:rsidDel="00B5263F" w:rsidR="004241F0">
                    <w:rPr>
                      <w:rFonts w:hint="eastAsia" w:ascii="MS Gothic" w:hAnsi="MS Gothic" w:eastAsia="MS Gothic"/>
                      <w:sz w:val="12"/>
                      <w:szCs w:val="12"/>
                    </w:rPr>
                    <w:delText>☐</w:delText>
                  </w:r>
                </w:del>
                <w:customXmlDelRangeStart w:author="Hartfeldt, Christiane" w:date="2020-11-03T10:32:00Z" w:id="112"/>
              </w:sdtContent>
            </w:sdt>
            <w:customXmlDelRangeEnd w:id="112"/>
          </w:p>
        </w:tc>
        <w:customXmlDelRangeStart w:author="Hartfeldt, Christiane" w:date="2020-11-03T10:32:00Z" w:id="113"/>
        <w:sdt>
          <w:sdtPr>
            <w:rPr>
              <w:rFonts w:asciiTheme="minorHAnsi" w:hAnsiTheme="minorHAnsi"/>
              <w:sz w:val="12"/>
              <w:szCs w:val="12"/>
            </w:rPr>
            <w:id w:val="207077999"/>
            <w14:checkbox>
              <w14:checked w14:val="0"/>
              <w14:checkedState w14:val="2612" w14:font="MS Gothic"/>
              <w14:uncheckedState w14:val="2610" w14:font="MS Gothic"/>
            </w14:checkbox>
          </w:sdtPr>
          <w:sdtContent>
            <w:customXmlDelRangeEnd w:id="113"/>
            <w:tc>
              <w:tcPr>
                <w:tcW w:w="195" w:type="dxa"/>
                <w:shd w:val="clear" w:color="auto" w:fill="auto"/>
                <w:vAlign w:val="center"/>
              </w:tcPr>
              <w:p w:rsidRPr="00FC3A2B" w:rsidR="004241F0" w:rsidDel="00B5263F" w:rsidP="004241F0" w:rsidRDefault="004241F0" w14:paraId="685F20BF" w14:textId="4AB2A1B7">
                <w:pPr>
                  <w:rPr>
                    <w:del w:author="Hartfeldt, Christiane" w:date="2020-11-03T10:32:00Z" w:id="114"/>
                    <w:rFonts w:asciiTheme="minorHAnsi" w:hAnsiTheme="minorHAnsi"/>
                  </w:rPr>
                </w:pPr>
                <w:del w:author="Hartfeldt, Christiane" w:date="2020-11-03T10:32:00Z" w:id="115">
                  <w:r w:rsidDel="00B5263F">
                    <w:rPr>
                      <w:rFonts w:hint="eastAsia" w:ascii="MS Gothic" w:hAnsi="MS Gothic" w:eastAsia="MS Gothic"/>
                      <w:sz w:val="12"/>
                      <w:szCs w:val="12"/>
                    </w:rPr>
                    <w:delText>☐</w:delText>
                  </w:r>
                </w:del>
              </w:p>
            </w:tc>
            <w:customXmlDelRangeStart w:author="Hartfeldt, Christiane" w:date="2020-11-03T10:32:00Z" w:id="116"/>
          </w:sdtContent>
        </w:sdt>
        <w:customXmlDelRangeEnd w:id="116"/>
        <w:customXmlDelRangeStart w:author="Hartfeldt, Christiane" w:date="2020-11-03T10:32:00Z" w:id="117"/>
        <w:sdt>
          <w:sdtPr>
            <w:rPr>
              <w:rFonts w:asciiTheme="minorHAnsi" w:hAnsiTheme="minorHAnsi"/>
              <w:sz w:val="12"/>
              <w:szCs w:val="12"/>
            </w:rPr>
            <w:id w:val="-2131227922"/>
            <w14:checkbox>
              <w14:checked w14:val="0"/>
              <w14:checkedState w14:val="2612" w14:font="MS Gothic"/>
              <w14:uncheckedState w14:val="2610" w14:font="MS Gothic"/>
            </w14:checkbox>
          </w:sdtPr>
          <w:sdtContent>
            <w:customXmlDelRangeEnd w:id="117"/>
            <w:tc>
              <w:tcPr>
                <w:tcW w:w="195" w:type="dxa"/>
                <w:shd w:val="clear" w:color="auto" w:fill="auto"/>
                <w:vAlign w:val="center"/>
              </w:tcPr>
              <w:p w:rsidRPr="00FC3A2B" w:rsidR="004241F0" w:rsidDel="00B5263F" w:rsidP="004241F0" w:rsidRDefault="004241F0" w14:paraId="24783E3E" w14:textId="3363DD0D">
                <w:pPr>
                  <w:rPr>
                    <w:del w:author="Hartfeldt, Christiane" w:date="2020-11-03T10:32:00Z" w:id="118"/>
                    <w:rFonts w:asciiTheme="minorHAnsi" w:hAnsiTheme="minorHAnsi"/>
                  </w:rPr>
                </w:pPr>
                <w:del w:author="Hartfeldt, Christiane" w:date="2020-11-03T10:32:00Z" w:id="119">
                  <w:r w:rsidDel="00B5263F">
                    <w:rPr>
                      <w:rFonts w:hint="eastAsia" w:ascii="MS Gothic" w:hAnsi="MS Gothic" w:eastAsia="MS Gothic"/>
                      <w:sz w:val="12"/>
                      <w:szCs w:val="12"/>
                    </w:rPr>
                    <w:delText>☐</w:delText>
                  </w:r>
                </w:del>
              </w:p>
            </w:tc>
            <w:customXmlDelRangeStart w:author="Hartfeldt, Christiane" w:date="2020-11-03T10:32:00Z" w:id="120"/>
          </w:sdtContent>
        </w:sdt>
        <w:customXmlDelRangeEnd w:id="120"/>
        <w:customXmlDelRangeStart w:author="Hartfeldt, Christiane" w:date="2020-11-03T10:32:00Z" w:id="121"/>
        <w:sdt>
          <w:sdtPr>
            <w:rPr>
              <w:rFonts w:asciiTheme="minorHAnsi" w:hAnsiTheme="minorHAnsi"/>
              <w:sz w:val="12"/>
              <w:szCs w:val="12"/>
            </w:rPr>
            <w:id w:val="-1577577520"/>
            <w14:checkbox>
              <w14:checked w14:val="0"/>
              <w14:checkedState w14:val="2612" w14:font="MS Gothic"/>
              <w14:uncheckedState w14:val="2610" w14:font="MS Gothic"/>
            </w14:checkbox>
          </w:sdtPr>
          <w:sdtContent>
            <w:customXmlDelRangeEnd w:id="121"/>
            <w:tc>
              <w:tcPr>
                <w:tcW w:w="210" w:type="dxa"/>
                <w:shd w:val="clear" w:color="auto" w:fill="auto"/>
                <w:vAlign w:val="center"/>
              </w:tcPr>
              <w:p w:rsidRPr="00FC3A2B" w:rsidR="004241F0" w:rsidDel="00B5263F" w:rsidP="004241F0" w:rsidRDefault="004241F0" w14:paraId="33F897DB" w14:textId="7EA48F14">
                <w:pPr>
                  <w:rPr>
                    <w:del w:author="Hartfeldt, Christiane" w:date="2020-11-03T10:32:00Z" w:id="122"/>
                    <w:rFonts w:asciiTheme="minorHAnsi" w:hAnsiTheme="minorHAnsi"/>
                  </w:rPr>
                </w:pPr>
                <w:del w:author="Hartfeldt, Christiane" w:date="2020-11-03T10:32:00Z" w:id="123">
                  <w:r w:rsidDel="00B5263F">
                    <w:rPr>
                      <w:rFonts w:hint="eastAsia" w:ascii="MS Gothic" w:hAnsi="MS Gothic" w:eastAsia="MS Gothic"/>
                      <w:sz w:val="12"/>
                      <w:szCs w:val="12"/>
                    </w:rPr>
                    <w:delText>☐</w:delText>
                  </w:r>
                </w:del>
              </w:p>
            </w:tc>
            <w:customXmlDelRangeStart w:author="Hartfeldt, Christiane" w:date="2020-11-03T10:32:00Z" w:id="124"/>
          </w:sdtContent>
        </w:sdt>
        <w:customXmlDelRangeEnd w:id="124"/>
        <w:customXmlDelRangeStart w:author="Hartfeldt, Christiane" w:date="2020-11-03T10:32:00Z" w:id="125"/>
        <w:sdt>
          <w:sdtPr>
            <w:rPr>
              <w:rFonts w:asciiTheme="minorHAnsi" w:hAnsiTheme="minorHAnsi"/>
              <w:sz w:val="12"/>
              <w:szCs w:val="12"/>
            </w:rPr>
            <w:id w:val="1872961723"/>
            <w14:checkbox>
              <w14:checked w14:val="0"/>
              <w14:checkedState w14:val="2612" w14:font="MS Gothic"/>
              <w14:uncheckedState w14:val="2610" w14:font="MS Gothic"/>
            </w14:checkbox>
          </w:sdtPr>
          <w:sdtContent>
            <w:customXmlDelRangeEnd w:id="125"/>
            <w:tc>
              <w:tcPr>
                <w:tcW w:w="256" w:type="dxa"/>
                <w:shd w:val="clear" w:color="auto" w:fill="auto"/>
                <w:vAlign w:val="center"/>
              </w:tcPr>
              <w:p w:rsidRPr="00FC3A2B" w:rsidR="004241F0" w:rsidDel="00B5263F" w:rsidP="004241F0" w:rsidRDefault="004241F0" w14:paraId="62E68366" w14:textId="237ABD7D">
                <w:pPr>
                  <w:rPr>
                    <w:del w:author="Hartfeldt, Christiane" w:date="2020-11-03T10:32:00Z" w:id="126"/>
                    <w:rFonts w:asciiTheme="minorHAnsi" w:hAnsiTheme="minorHAnsi"/>
                  </w:rPr>
                </w:pPr>
                <w:del w:author="Hartfeldt, Christiane" w:date="2020-11-03T10:32:00Z" w:id="127">
                  <w:r w:rsidDel="00B5263F">
                    <w:rPr>
                      <w:rFonts w:hint="eastAsia" w:ascii="MS Gothic" w:hAnsi="MS Gothic" w:eastAsia="MS Gothic"/>
                      <w:sz w:val="12"/>
                      <w:szCs w:val="12"/>
                    </w:rPr>
                    <w:delText>☐</w:delText>
                  </w:r>
                </w:del>
              </w:p>
            </w:tc>
            <w:customXmlDelRangeStart w:author="Hartfeldt, Christiane" w:date="2020-11-03T10:32:00Z" w:id="128"/>
          </w:sdtContent>
        </w:sdt>
        <w:customXmlDelRangeEnd w:id="128"/>
        <w:customXmlDelRangeStart w:author="Hartfeldt, Christiane" w:date="2020-11-03T10:32:00Z" w:id="129"/>
        <w:sdt>
          <w:sdtPr>
            <w:rPr>
              <w:rFonts w:asciiTheme="minorHAnsi" w:hAnsiTheme="minorHAnsi"/>
              <w:sz w:val="12"/>
              <w:szCs w:val="12"/>
            </w:rPr>
            <w:id w:val="-80757855"/>
            <w14:checkbox>
              <w14:checked w14:val="0"/>
              <w14:checkedState w14:val="2612" w14:font="MS Gothic"/>
              <w14:uncheckedState w14:val="2610" w14:font="MS Gothic"/>
            </w14:checkbox>
          </w:sdtPr>
          <w:sdtContent>
            <w:customXmlDelRangeEnd w:id="129"/>
            <w:tc>
              <w:tcPr>
                <w:tcW w:w="195" w:type="dxa"/>
                <w:shd w:val="clear" w:color="auto" w:fill="auto"/>
                <w:vAlign w:val="center"/>
              </w:tcPr>
              <w:p w:rsidRPr="00FC3A2B" w:rsidR="004241F0" w:rsidDel="00B5263F" w:rsidP="004241F0" w:rsidRDefault="004241F0" w14:paraId="404BCDE6" w14:textId="6C8CF1FB">
                <w:pPr>
                  <w:rPr>
                    <w:del w:author="Hartfeldt, Christiane" w:date="2020-11-03T10:32:00Z" w:id="130"/>
                    <w:rFonts w:asciiTheme="minorHAnsi" w:hAnsiTheme="minorHAnsi"/>
                  </w:rPr>
                </w:pPr>
                <w:del w:author="Hartfeldt, Christiane" w:date="2020-11-03T10:32:00Z" w:id="131">
                  <w:r w:rsidDel="00B5263F">
                    <w:rPr>
                      <w:rFonts w:hint="eastAsia" w:ascii="MS Gothic" w:hAnsi="MS Gothic" w:eastAsia="MS Gothic"/>
                      <w:sz w:val="12"/>
                      <w:szCs w:val="12"/>
                    </w:rPr>
                    <w:delText>☐</w:delText>
                  </w:r>
                </w:del>
              </w:p>
            </w:tc>
            <w:customXmlDelRangeStart w:author="Hartfeldt, Christiane" w:date="2020-11-03T10:32:00Z" w:id="132"/>
          </w:sdtContent>
        </w:sdt>
        <w:customXmlDelRangeEnd w:id="132"/>
        <w:customXmlDelRangeStart w:author="Hartfeldt, Christiane" w:date="2020-11-03T10:32:00Z" w:id="133"/>
        <w:sdt>
          <w:sdtPr>
            <w:rPr>
              <w:rFonts w:asciiTheme="minorHAnsi" w:hAnsiTheme="minorHAnsi"/>
              <w:sz w:val="12"/>
              <w:szCs w:val="12"/>
            </w:rPr>
            <w:id w:val="1807430989"/>
            <w14:checkbox>
              <w14:checked w14:val="0"/>
              <w14:checkedState w14:val="2612" w14:font="MS Gothic"/>
              <w14:uncheckedState w14:val="2610" w14:font="MS Gothic"/>
            </w14:checkbox>
          </w:sdtPr>
          <w:sdtContent>
            <w:customXmlDelRangeEnd w:id="133"/>
            <w:tc>
              <w:tcPr>
                <w:tcW w:w="195" w:type="dxa"/>
                <w:shd w:val="clear" w:color="auto" w:fill="auto"/>
                <w:vAlign w:val="center"/>
              </w:tcPr>
              <w:p w:rsidRPr="00FC3A2B" w:rsidR="004241F0" w:rsidDel="00B5263F" w:rsidP="004241F0" w:rsidRDefault="004241F0" w14:paraId="3726D556" w14:textId="7A0CF1D6">
                <w:pPr>
                  <w:rPr>
                    <w:del w:author="Hartfeldt, Christiane" w:date="2020-11-03T10:32:00Z" w:id="134"/>
                    <w:rFonts w:asciiTheme="minorHAnsi" w:hAnsiTheme="minorHAnsi"/>
                  </w:rPr>
                </w:pPr>
                <w:del w:author="Hartfeldt, Christiane" w:date="2020-11-03T10:32:00Z" w:id="135">
                  <w:r w:rsidDel="00B5263F">
                    <w:rPr>
                      <w:rFonts w:hint="eastAsia" w:ascii="MS Gothic" w:hAnsi="MS Gothic" w:eastAsia="MS Gothic"/>
                      <w:sz w:val="12"/>
                      <w:szCs w:val="12"/>
                    </w:rPr>
                    <w:delText>☐</w:delText>
                  </w:r>
                </w:del>
              </w:p>
            </w:tc>
            <w:customXmlDelRangeStart w:author="Hartfeldt, Christiane" w:date="2020-11-03T10:32:00Z" w:id="136"/>
          </w:sdtContent>
        </w:sdt>
        <w:customXmlDelRangeEnd w:id="136"/>
        <w:customXmlDelRangeStart w:author="Hartfeldt, Christiane" w:date="2020-11-03T10:32:00Z" w:id="137"/>
        <w:sdt>
          <w:sdtPr>
            <w:rPr>
              <w:rFonts w:asciiTheme="minorHAnsi" w:hAnsiTheme="minorHAnsi"/>
              <w:sz w:val="12"/>
              <w:szCs w:val="12"/>
            </w:rPr>
            <w:id w:val="613792861"/>
            <w14:checkbox>
              <w14:checked w14:val="0"/>
              <w14:checkedState w14:val="2612" w14:font="MS Gothic"/>
              <w14:uncheckedState w14:val="2610" w14:font="MS Gothic"/>
            </w14:checkbox>
          </w:sdtPr>
          <w:sdtContent>
            <w:customXmlDelRangeEnd w:id="137"/>
            <w:tc>
              <w:tcPr>
                <w:tcW w:w="195" w:type="dxa"/>
                <w:shd w:val="clear" w:color="auto" w:fill="auto"/>
                <w:vAlign w:val="center"/>
              </w:tcPr>
              <w:p w:rsidRPr="00FC3A2B" w:rsidR="004241F0" w:rsidDel="00B5263F" w:rsidP="004241F0" w:rsidRDefault="004241F0" w14:paraId="67D3037B" w14:textId="45EB92A7">
                <w:pPr>
                  <w:rPr>
                    <w:del w:author="Hartfeldt, Christiane" w:date="2020-11-03T10:32:00Z" w:id="138"/>
                    <w:rFonts w:asciiTheme="minorHAnsi" w:hAnsiTheme="minorHAnsi"/>
                  </w:rPr>
                </w:pPr>
                <w:del w:author="Hartfeldt, Christiane" w:date="2020-11-03T10:32:00Z" w:id="139">
                  <w:r w:rsidDel="00B5263F">
                    <w:rPr>
                      <w:rFonts w:hint="eastAsia" w:ascii="MS Gothic" w:hAnsi="MS Gothic" w:eastAsia="MS Gothic"/>
                      <w:sz w:val="12"/>
                      <w:szCs w:val="12"/>
                    </w:rPr>
                    <w:delText>☐</w:delText>
                  </w:r>
                </w:del>
              </w:p>
            </w:tc>
            <w:customXmlDelRangeStart w:author="Hartfeldt, Christiane" w:date="2020-11-03T10:32:00Z" w:id="140"/>
          </w:sdtContent>
        </w:sdt>
        <w:customXmlDelRangeEnd w:id="140"/>
        <w:customXmlDelRangeStart w:author="Hartfeldt, Christiane" w:date="2020-11-03T10:32:00Z" w:id="141"/>
        <w:sdt>
          <w:sdtPr>
            <w:rPr>
              <w:rFonts w:asciiTheme="minorHAnsi" w:hAnsiTheme="minorHAnsi"/>
              <w:sz w:val="12"/>
              <w:szCs w:val="12"/>
            </w:rPr>
            <w:id w:val="-1372295680"/>
            <w14:checkbox>
              <w14:checked w14:val="0"/>
              <w14:checkedState w14:val="2612" w14:font="MS Gothic"/>
              <w14:uncheckedState w14:val="2610" w14:font="MS Gothic"/>
            </w14:checkbox>
          </w:sdtPr>
          <w:sdtContent>
            <w:customXmlDelRangeEnd w:id="141"/>
            <w:tc>
              <w:tcPr>
                <w:tcW w:w="195" w:type="dxa"/>
                <w:shd w:val="clear" w:color="auto" w:fill="auto"/>
                <w:vAlign w:val="center"/>
              </w:tcPr>
              <w:p w:rsidRPr="00FC3A2B" w:rsidR="004241F0" w:rsidDel="00B5263F" w:rsidP="004241F0" w:rsidRDefault="004241F0" w14:paraId="25396B37" w14:textId="2E7BA05C">
                <w:pPr>
                  <w:rPr>
                    <w:del w:author="Hartfeldt, Christiane" w:date="2020-11-03T10:32:00Z" w:id="142"/>
                    <w:rFonts w:asciiTheme="minorHAnsi" w:hAnsiTheme="minorHAnsi"/>
                  </w:rPr>
                </w:pPr>
                <w:del w:author="Hartfeldt, Christiane" w:date="2020-11-03T10:32:00Z" w:id="143">
                  <w:r w:rsidDel="00B5263F">
                    <w:rPr>
                      <w:rFonts w:hint="eastAsia" w:ascii="MS Gothic" w:hAnsi="MS Gothic" w:eastAsia="MS Gothic"/>
                      <w:sz w:val="12"/>
                      <w:szCs w:val="12"/>
                    </w:rPr>
                    <w:delText>☐</w:delText>
                  </w:r>
                </w:del>
              </w:p>
            </w:tc>
            <w:customXmlDelRangeStart w:author="Hartfeldt, Christiane" w:date="2020-11-03T10:32:00Z" w:id="144"/>
          </w:sdtContent>
        </w:sdt>
        <w:customXmlDelRangeEnd w:id="144"/>
        <w:tc>
          <w:tcPr>
            <w:tcW w:w="1596" w:type="dxa"/>
            <w:shd w:val="clear" w:color="auto" w:fill="auto"/>
            <w:tcMar/>
            <w:vAlign w:val="center"/>
          </w:tcPr>
          <w:p w:rsidRPr="00FC3A2B" w:rsidR="004241F0" w:rsidDel="00B5263F" w:rsidP="1923382A" w:rsidRDefault="00B5263F" w14:paraId="26D2D52E" w14:textId="48FD32A3">
            <w:pPr>
              <w:rPr>
                <w:del w:author="Hartfeldt, Christiane" w:date="2020-11-03T10:32:00Z" w:id="1047283647"/>
                <w:rFonts w:ascii="Calibri" w:hAnsi="Calibri" w:asciiTheme="minorAscii" w:hAnsiTheme="minorAscii"/>
              </w:rPr>
            </w:pPr>
          </w:p>
        </w:tc>
      </w:tr>
      <w:tr w:rsidRPr="00FC3A2B" w:rsidR="004241F0" w:rsidTr="1923382A" w14:paraId="7BF6105E" w14:textId="77777777">
        <w:trPr>
          <w:trHeight w:val="567"/>
        </w:trPr>
        <w:sdt>
          <w:sdtPr>
            <w:rPr>
              <w:rFonts w:asciiTheme="minorHAnsi" w:hAnsiTheme="minorHAnsi"/>
              <w:sz w:val="12"/>
              <w:szCs w:val="12"/>
            </w:rPr>
            <w:id w:val="-28490419"/>
            <w14:checkbox>
              <w14:checked w14:val="1"/>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68DFA8D9" w14:textId="34A16F16">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675D72A9" w14:textId="302F7E27">
            <w:pPr>
              <w:jc w:val="center"/>
              <w:rPr>
                <w:rFonts w:asciiTheme="minorHAnsi" w:hAnsiTheme="minorHAnsi"/>
                <w:sz w:val="12"/>
                <w:szCs w:val="12"/>
              </w:rPr>
            </w:pPr>
            <w:sdt>
              <w:sdtPr>
                <w:rPr>
                  <w:rFonts w:asciiTheme="minorHAnsi" w:hAnsiTheme="minorHAnsi"/>
                  <w:sz w:val="12"/>
                  <w:szCs w:val="12"/>
                </w:rPr>
                <w:id w:val="-384949830"/>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0100718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7049CEF" w14:textId="29076BDF">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44785733"/>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70520A4" w14:textId="1CC20B5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32874144"/>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7AC206AC" w14:textId="5B3A3E28">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0086DF30" w14:textId="77777777">
            <w:pPr>
              <w:rPr>
                <w:rFonts w:asciiTheme="minorHAnsi" w:hAnsiTheme="minorHAnsi"/>
                <w:szCs w:val="22"/>
              </w:rPr>
            </w:pPr>
            <w:r w:rsidRPr="00FC3A2B">
              <w:rPr>
                <w:rFonts w:asciiTheme="minorHAnsi" w:hAnsiTheme="minorHAnsi"/>
                <w:szCs w:val="22"/>
              </w:rPr>
              <w:t>Zentrifugation</w:t>
            </w:r>
          </w:p>
        </w:tc>
        <w:tc>
          <w:tcPr>
            <w:tcW w:w="285" w:type="dxa"/>
            <w:shd w:val="clear" w:color="auto" w:fill="auto"/>
            <w:tcMar/>
            <w:vAlign w:val="center"/>
          </w:tcPr>
          <w:p w:rsidRPr="00FC3A2B" w:rsidR="004241F0" w:rsidP="004241F0" w:rsidRDefault="004241F0" w14:paraId="512CDABA"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40CFE471" w14:textId="77777777">
            <w:pPr>
              <w:rPr>
                <w:rFonts w:asciiTheme="minorHAnsi" w:hAnsiTheme="minorHAnsi"/>
              </w:rPr>
            </w:pPr>
          </w:p>
        </w:tc>
        <w:tc>
          <w:tcPr>
            <w:tcW w:w="563" w:type="dxa"/>
            <w:shd w:val="clear" w:color="auto" w:fill="auto"/>
            <w:tcMar/>
            <w:vAlign w:val="center"/>
          </w:tcPr>
          <w:p w:rsidRPr="00FC3A2B" w:rsidR="004241F0" w:rsidP="004241F0" w:rsidRDefault="004241F0" w14:paraId="027BA450"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5C5B3BB2"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30E0312"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3B988721"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6584E2AA" w14:textId="77777777">
            <w:pPr>
              <w:jc w:val="center"/>
              <w:rPr>
                <w:rFonts w:asciiTheme="minorHAnsi" w:hAnsiTheme="minorHAnsi"/>
              </w:rPr>
            </w:pPr>
          </w:p>
        </w:tc>
        <w:sdt>
          <w:sdtPr>
            <w:rPr>
              <w:rFonts w:asciiTheme="minorHAnsi" w:hAnsiTheme="minorHAnsi"/>
              <w:sz w:val="12"/>
              <w:szCs w:val="12"/>
            </w:rPr>
            <w:id w:val="276380249"/>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35F88041" w14:textId="568EAF3F">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195D180E" w14:textId="3AE5D782">
            <w:pPr>
              <w:rPr>
                <w:rFonts w:asciiTheme="minorHAnsi" w:hAnsiTheme="minorHAnsi"/>
                <w:sz w:val="12"/>
                <w:szCs w:val="12"/>
              </w:rPr>
            </w:pPr>
            <w:sdt>
              <w:sdtPr>
                <w:rPr>
                  <w:rFonts w:asciiTheme="minorHAnsi" w:hAnsiTheme="minorHAnsi"/>
                  <w:sz w:val="12"/>
                  <w:szCs w:val="12"/>
                </w:rPr>
                <w:id w:val="-108075039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15027701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3708DC8" w14:textId="1E8964F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6542535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FFBEA14" w14:textId="17F3A0FE">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25007276"/>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6E4FD27C" w14:textId="7873DF66">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70892219"/>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074ADB5B" w14:textId="104E55ED">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6202554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DCDF2B8" w14:textId="284320F8">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4585599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0E573AE" w14:textId="3254829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1263160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D93B733" w14:textId="6F22B30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4667588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6E7E2F6" w14:textId="4813549F">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68FAE37D" w14:textId="77777777">
            <w:pPr>
              <w:rPr>
                <w:rFonts w:asciiTheme="minorHAnsi" w:hAnsiTheme="minorHAnsi"/>
              </w:rPr>
            </w:pPr>
          </w:p>
        </w:tc>
      </w:tr>
      <w:tr w:rsidRPr="00FC3A2B" w:rsidR="004241F0" w:rsidTr="1923382A" w14:paraId="4B791AC8" w14:textId="77777777">
        <w:trPr>
          <w:trHeight w:val="567"/>
        </w:trPr>
        <w:sdt>
          <w:sdtPr>
            <w:rPr>
              <w:rFonts w:asciiTheme="minorHAnsi" w:hAnsiTheme="minorHAnsi"/>
              <w:sz w:val="12"/>
              <w:szCs w:val="12"/>
            </w:rPr>
            <w:id w:val="1138234896"/>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29DEDDD0" w14:textId="646F62CA">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65F02B2F" w14:textId="202DCC8E">
            <w:pPr>
              <w:jc w:val="center"/>
              <w:rPr>
                <w:rFonts w:asciiTheme="minorHAnsi" w:hAnsiTheme="minorHAnsi"/>
                <w:sz w:val="12"/>
                <w:szCs w:val="12"/>
              </w:rPr>
            </w:pPr>
            <w:sdt>
              <w:sdtPr>
                <w:rPr>
                  <w:rFonts w:asciiTheme="minorHAnsi" w:hAnsiTheme="minorHAnsi"/>
                  <w:sz w:val="12"/>
                  <w:szCs w:val="12"/>
                </w:rPr>
                <w:id w:val="-106232778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65052257"/>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9B593DF" w14:textId="180D3004">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08093475"/>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5F6BE22" w14:textId="4CF7C76B">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67883655"/>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75E8FC4F" w14:textId="58AA3607">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06245A5D" w14:textId="77777777">
            <w:pPr>
              <w:rPr>
                <w:rFonts w:asciiTheme="minorHAnsi" w:hAnsiTheme="minorHAnsi"/>
                <w:szCs w:val="22"/>
              </w:rPr>
            </w:pPr>
            <w:r w:rsidRPr="00FC3A2B">
              <w:rPr>
                <w:rFonts w:asciiTheme="minorHAnsi" w:hAnsiTheme="minorHAnsi"/>
                <w:szCs w:val="22"/>
              </w:rPr>
              <w:t>Aliquotierung</w:t>
            </w:r>
          </w:p>
        </w:tc>
        <w:tc>
          <w:tcPr>
            <w:tcW w:w="285" w:type="dxa"/>
            <w:shd w:val="clear" w:color="auto" w:fill="auto"/>
            <w:tcMar/>
            <w:vAlign w:val="center"/>
          </w:tcPr>
          <w:p w:rsidRPr="00FC3A2B" w:rsidR="004241F0" w:rsidP="004241F0" w:rsidRDefault="004241F0" w14:paraId="3BAB5869"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76B7795" w14:textId="77777777">
            <w:pPr>
              <w:rPr>
                <w:rFonts w:asciiTheme="minorHAnsi" w:hAnsiTheme="minorHAnsi"/>
              </w:rPr>
            </w:pPr>
          </w:p>
        </w:tc>
        <w:tc>
          <w:tcPr>
            <w:tcW w:w="563" w:type="dxa"/>
            <w:shd w:val="clear" w:color="auto" w:fill="auto"/>
            <w:tcMar/>
            <w:vAlign w:val="center"/>
          </w:tcPr>
          <w:p w:rsidRPr="00FC3A2B" w:rsidR="004241F0" w:rsidP="004241F0" w:rsidRDefault="004241F0" w14:paraId="30D754E3"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4FE0666D"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6EC634E4"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4E8121A"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160B5247" w14:textId="77777777">
            <w:pPr>
              <w:jc w:val="center"/>
              <w:rPr>
                <w:rFonts w:asciiTheme="minorHAnsi" w:hAnsiTheme="minorHAnsi"/>
              </w:rPr>
            </w:pPr>
          </w:p>
        </w:tc>
        <w:sdt>
          <w:sdtPr>
            <w:rPr>
              <w:rFonts w:asciiTheme="minorHAnsi" w:hAnsiTheme="minorHAnsi"/>
              <w:sz w:val="12"/>
              <w:szCs w:val="12"/>
            </w:rPr>
            <w:id w:val="894633066"/>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4B6037AC" w14:textId="76F0FF74">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45449F12" w14:textId="1684EFC4">
            <w:pPr>
              <w:rPr>
                <w:rFonts w:asciiTheme="minorHAnsi" w:hAnsiTheme="minorHAnsi"/>
                <w:sz w:val="12"/>
                <w:szCs w:val="12"/>
              </w:rPr>
            </w:pPr>
            <w:sdt>
              <w:sdtPr>
                <w:rPr>
                  <w:rFonts w:asciiTheme="minorHAnsi" w:hAnsiTheme="minorHAnsi"/>
                  <w:sz w:val="12"/>
                  <w:szCs w:val="12"/>
                </w:rPr>
                <w:id w:val="-153857348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11447910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4974A5B" w14:textId="04EEF7F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1516505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B0C7693" w14:textId="5EAB7653">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647487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82DC66F" w14:textId="72E745CF">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79514689"/>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F2272DA" w14:textId="2D6E197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8651660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79D0FEE" w14:textId="73D419C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1411966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F78E550" w14:textId="2AEE244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1960947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C0235AE" w14:textId="0CF1FC1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74465167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BD24BB8" w14:textId="6F9826A9">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DAFC72F" w14:textId="77777777">
            <w:pPr>
              <w:rPr>
                <w:rFonts w:asciiTheme="minorHAnsi" w:hAnsiTheme="minorHAnsi"/>
              </w:rPr>
            </w:pPr>
          </w:p>
        </w:tc>
      </w:tr>
      <w:tr w:rsidRPr="00FC3A2B" w:rsidR="004241F0" w:rsidTr="1923382A" w14:paraId="3789A06D" w14:textId="77777777">
        <w:trPr>
          <w:trHeight w:val="567"/>
        </w:trPr>
        <w:sdt>
          <w:sdtPr>
            <w:rPr>
              <w:rFonts w:asciiTheme="minorHAnsi" w:hAnsiTheme="minorHAnsi"/>
              <w:sz w:val="12"/>
              <w:szCs w:val="12"/>
            </w:rPr>
            <w:id w:val="608633222"/>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00055A27" w14:textId="14E78270">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6860486E" w14:textId="1083B8A4">
            <w:pPr>
              <w:jc w:val="center"/>
              <w:rPr>
                <w:rFonts w:asciiTheme="minorHAnsi" w:hAnsiTheme="minorHAnsi"/>
                <w:sz w:val="12"/>
                <w:szCs w:val="12"/>
              </w:rPr>
            </w:pPr>
            <w:sdt>
              <w:sdtPr>
                <w:rPr>
                  <w:rFonts w:asciiTheme="minorHAnsi" w:hAnsiTheme="minorHAnsi"/>
                  <w:sz w:val="12"/>
                  <w:szCs w:val="12"/>
                </w:rPr>
                <w:id w:val="-888876489"/>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331154096"/>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0C7A1FE" w14:textId="284F16A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57559987"/>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159E628B" w14:textId="7D253C3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4089515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78373D18" w14:textId="1884F11D">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39170C" w:rsidR="004241F0" w:rsidP="004241F0" w:rsidRDefault="004241F0" w14:paraId="7A2FB04F" w14:textId="77777777">
            <w:pPr>
              <w:rPr>
                <w:rFonts w:asciiTheme="minorHAnsi" w:hAnsiTheme="minorHAnsi"/>
                <w:szCs w:val="22"/>
              </w:rPr>
            </w:pPr>
            <w:r w:rsidRPr="0039170C">
              <w:rPr>
                <w:rFonts w:asciiTheme="minorHAnsi" w:hAnsiTheme="minorHAnsi"/>
                <w:szCs w:val="22"/>
              </w:rPr>
              <w:t>Probenlagerung</w:t>
            </w:r>
          </w:p>
        </w:tc>
        <w:tc>
          <w:tcPr>
            <w:tcW w:w="285" w:type="dxa"/>
            <w:shd w:val="clear" w:color="auto" w:fill="auto"/>
            <w:tcMar/>
            <w:vAlign w:val="center"/>
          </w:tcPr>
          <w:p w:rsidRPr="00FC3A2B" w:rsidR="004241F0" w:rsidP="004241F0" w:rsidRDefault="004241F0" w14:paraId="128BCACD"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17EFD6F1" w14:textId="77777777">
            <w:pPr>
              <w:rPr>
                <w:rFonts w:asciiTheme="minorHAnsi" w:hAnsiTheme="minorHAnsi"/>
              </w:rPr>
            </w:pPr>
          </w:p>
        </w:tc>
        <w:tc>
          <w:tcPr>
            <w:tcW w:w="563" w:type="dxa"/>
            <w:shd w:val="clear" w:color="auto" w:fill="auto"/>
            <w:tcMar/>
            <w:vAlign w:val="center"/>
          </w:tcPr>
          <w:p w:rsidRPr="00FC3A2B" w:rsidR="004241F0" w:rsidP="004241F0" w:rsidRDefault="004241F0" w14:paraId="6715A56E"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44784A8C"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55D0B1AD"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23D2B5D"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3FB56FBE" w14:textId="77777777">
            <w:pPr>
              <w:jc w:val="center"/>
              <w:rPr>
                <w:rFonts w:asciiTheme="minorHAnsi" w:hAnsiTheme="minorHAnsi"/>
              </w:rPr>
            </w:pPr>
          </w:p>
        </w:tc>
        <w:sdt>
          <w:sdtPr>
            <w:rPr>
              <w:rFonts w:asciiTheme="minorHAnsi" w:hAnsiTheme="minorHAnsi"/>
              <w:sz w:val="12"/>
              <w:szCs w:val="12"/>
            </w:rPr>
            <w:id w:val="79310278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2E8CA783" w14:textId="4C92DDEE">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65031E1C" w14:textId="3958D05F">
            <w:pPr>
              <w:rPr>
                <w:rFonts w:asciiTheme="minorHAnsi" w:hAnsiTheme="minorHAnsi"/>
              </w:rPr>
            </w:pPr>
            <w:sdt>
              <w:sdtPr>
                <w:rPr>
                  <w:rFonts w:asciiTheme="minorHAnsi" w:hAnsiTheme="minorHAnsi"/>
                  <w:sz w:val="12"/>
                  <w:szCs w:val="12"/>
                </w:rPr>
                <w:id w:val="109875093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42457874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3A709FD" w14:textId="1F3EAF5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4668782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A370560" w14:textId="42D98CD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92838215"/>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2BD6253E" w14:textId="2EFD3E6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98896084"/>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515F8E9E" w14:textId="445063B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1569290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9EF2E18" w14:textId="5B0D487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2023538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7C841BC" w14:textId="27A16B1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1056533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88E9C2A" w14:textId="7696799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3833304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209F36A" w14:textId="72D1F454">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2CC0287" w14:textId="77777777">
            <w:pPr>
              <w:rPr>
                <w:rFonts w:asciiTheme="minorHAnsi" w:hAnsiTheme="minorHAnsi"/>
              </w:rPr>
            </w:pPr>
          </w:p>
        </w:tc>
      </w:tr>
      <w:tr w:rsidRPr="00FC3A2B" w:rsidR="004241F0" w:rsidTr="1923382A" w14:paraId="08BBE4C2" w14:textId="77777777">
        <w:trPr>
          <w:trHeight w:val="567"/>
        </w:trPr>
        <w:sdt>
          <w:sdtPr>
            <w:rPr>
              <w:rFonts w:asciiTheme="minorHAnsi" w:hAnsiTheme="minorHAnsi"/>
              <w:sz w:val="12"/>
              <w:szCs w:val="12"/>
            </w:rPr>
            <w:id w:val="1361400993"/>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35DC55F5" w14:textId="3F946AC6">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60DA621B" w14:textId="5D4BB73B">
            <w:pPr>
              <w:jc w:val="center"/>
              <w:rPr>
                <w:rFonts w:asciiTheme="minorHAnsi" w:hAnsiTheme="minorHAnsi"/>
                <w:sz w:val="12"/>
                <w:szCs w:val="12"/>
              </w:rPr>
            </w:pPr>
            <w:sdt>
              <w:sdtPr>
                <w:rPr>
                  <w:rFonts w:asciiTheme="minorHAnsi" w:hAnsiTheme="minorHAnsi"/>
                  <w:sz w:val="12"/>
                  <w:szCs w:val="12"/>
                </w:rPr>
                <w:id w:val="-198353693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38544497"/>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4F2984D" w14:textId="18D3563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6297954"/>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9C98A6D" w14:textId="6C91CDAC">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62897046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3D06A3D" w14:textId="10ECA0BA">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0D887C8E" w14:textId="77777777">
            <w:pPr>
              <w:rPr>
                <w:rFonts w:asciiTheme="minorHAnsi" w:hAnsiTheme="minorHAnsi"/>
                <w:szCs w:val="22"/>
              </w:rPr>
            </w:pPr>
            <w:r w:rsidRPr="00FC3A2B">
              <w:rPr>
                <w:rFonts w:asciiTheme="minorHAnsi" w:hAnsiTheme="minorHAnsi"/>
                <w:szCs w:val="22"/>
              </w:rPr>
              <w:t>Einlagerung</w:t>
            </w:r>
          </w:p>
        </w:tc>
        <w:tc>
          <w:tcPr>
            <w:tcW w:w="285" w:type="dxa"/>
            <w:shd w:val="clear" w:color="auto" w:fill="auto"/>
            <w:tcMar/>
            <w:vAlign w:val="center"/>
          </w:tcPr>
          <w:p w:rsidRPr="00FC3A2B" w:rsidR="004241F0" w:rsidP="004241F0" w:rsidRDefault="004241F0" w14:paraId="481F179F"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6BDA05E7" w14:textId="77777777">
            <w:pPr>
              <w:rPr>
                <w:rFonts w:asciiTheme="minorHAnsi" w:hAnsiTheme="minorHAnsi"/>
              </w:rPr>
            </w:pPr>
          </w:p>
        </w:tc>
        <w:tc>
          <w:tcPr>
            <w:tcW w:w="563" w:type="dxa"/>
            <w:shd w:val="clear" w:color="auto" w:fill="auto"/>
            <w:tcMar/>
            <w:vAlign w:val="center"/>
          </w:tcPr>
          <w:p w:rsidRPr="00FC3A2B" w:rsidR="004241F0" w:rsidP="004241F0" w:rsidRDefault="004241F0" w14:paraId="26215246"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75E1BDF"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20602F0D"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4F9D4ED"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1F6A3B5A" w14:textId="77777777">
            <w:pPr>
              <w:jc w:val="center"/>
              <w:rPr>
                <w:rFonts w:asciiTheme="minorHAnsi" w:hAnsiTheme="minorHAnsi"/>
              </w:rPr>
            </w:pPr>
          </w:p>
        </w:tc>
        <w:sdt>
          <w:sdtPr>
            <w:rPr>
              <w:rFonts w:asciiTheme="minorHAnsi" w:hAnsiTheme="minorHAnsi"/>
              <w:sz w:val="12"/>
              <w:szCs w:val="12"/>
            </w:rPr>
            <w:id w:val="-23801381"/>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4973A876" w14:textId="25F27E40">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75129C9E" w14:textId="62E233B8">
            <w:pPr>
              <w:rPr>
                <w:rFonts w:asciiTheme="minorHAnsi" w:hAnsiTheme="minorHAnsi"/>
                <w:sz w:val="12"/>
                <w:szCs w:val="12"/>
              </w:rPr>
            </w:pPr>
            <w:sdt>
              <w:sdtPr>
                <w:rPr>
                  <w:rFonts w:asciiTheme="minorHAnsi" w:hAnsiTheme="minorHAnsi"/>
                  <w:sz w:val="12"/>
                  <w:szCs w:val="12"/>
                </w:rPr>
                <w:id w:val="82015628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42088269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60F4CDC" w14:textId="1AE6FBD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915680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40490AD" w14:textId="2A58A42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0849219"/>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6E2F273E" w14:textId="259E2A5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76088729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22017308" w14:textId="3FCBDC1F">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73605400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CA6B6F9" w14:textId="0AC85CC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380820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2C649B9" w14:textId="439C8ED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0033742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C06FAD3" w14:textId="681FD52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61100186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2D14879" w14:textId="573F0E93">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1D5F8F1" w14:textId="77777777">
            <w:pPr>
              <w:rPr>
                <w:rFonts w:asciiTheme="minorHAnsi" w:hAnsiTheme="minorHAnsi"/>
              </w:rPr>
            </w:pPr>
          </w:p>
        </w:tc>
      </w:tr>
      <w:tr w:rsidRPr="00FC3A2B" w:rsidR="004241F0" w:rsidTr="1923382A" w14:paraId="7A68B5AC" w14:textId="77777777">
        <w:trPr>
          <w:trHeight w:val="567"/>
        </w:trPr>
        <w:sdt>
          <w:sdtPr>
            <w:rPr>
              <w:rFonts w:asciiTheme="minorHAnsi" w:hAnsiTheme="minorHAnsi"/>
              <w:sz w:val="12"/>
              <w:szCs w:val="12"/>
            </w:rPr>
            <w:id w:val="-1044597363"/>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2B43AA97" w14:textId="1AE016E5">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DF43198" w14:textId="0DF6470F">
            <w:pPr>
              <w:jc w:val="center"/>
              <w:rPr>
                <w:rFonts w:asciiTheme="minorHAnsi" w:hAnsiTheme="minorHAnsi"/>
                <w:sz w:val="12"/>
                <w:szCs w:val="12"/>
              </w:rPr>
            </w:pPr>
            <w:sdt>
              <w:sdtPr>
                <w:rPr>
                  <w:rFonts w:asciiTheme="minorHAnsi" w:hAnsiTheme="minorHAnsi"/>
                  <w:sz w:val="12"/>
                  <w:szCs w:val="12"/>
                </w:rPr>
                <w:id w:val="113598950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15483292"/>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7C1F8180" w14:textId="0C533E87">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17702922"/>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FB7F599" w14:textId="4B6CBEF5">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1089552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F55D037" w14:textId="4295EACF">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0A219B76" w14:textId="77777777">
            <w:pPr>
              <w:rPr>
                <w:rFonts w:asciiTheme="minorHAnsi" w:hAnsiTheme="minorHAnsi"/>
                <w:szCs w:val="22"/>
              </w:rPr>
            </w:pPr>
            <w:r w:rsidRPr="00FC3A2B">
              <w:rPr>
                <w:rFonts w:asciiTheme="minorHAnsi" w:hAnsiTheme="minorHAnsi"/>
                <w:szCs w:val="22"/>
              </w:rPr>
              <w:t>Umlagerung</w:t>
            </w:r>
          </w:p>
        </w:tc>
        <w:tc>
          <w:tcPr>
            <w:tcW w:w="285" w:type="dxa"/>
            <w:shd w:val="clear" w:color="auto" w:fill="auto"/>
            <w:tcMar/>
            <w:vAlign w:val="center"/>
          </w:tcPr>
          <w:p w:rsidRPr="00FC3A2B" w:rsidR="004241F0" w:rsidP="004241F0" w:rsidRDefault="004241F0" w14:paraId="4655AA4D"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F731ACC" w14:textId="77777777">
            <w:pPr>
              <w:rPr>
                <w:rFonts w:asciiTheme="minorHAnsi" w:hAnsiTheme="minorHAnsi"/>
              </w:rPr>
            </w:pPr>
          </w:p>
        </w:tc>
        <w:tc>
          <w:tcPr>
            <w:tcW w:w="563" w:type="dxa"/>
            <w:shd w:val="clear" w:color="auto" w:fill="auto"/>
            <w:tcMar/>
            <w:vAlign w:val="center"/>
          </w:tcPr>
          <w:p w:rsidRPr="00FC3A2B" w:rsidR="004241F0" w:rsidP="004241F0" w:rsidRDefault="004241F0" w14:paraId="5DD7E13E"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DE8FF42"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2E956AD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35313245"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3B624B52" w14:textId="77777777">
            <w:pPr>
              <w:jc w:val="center"/>
              <w:rPr>
                <w:rFonts w:asciiTheme="minorHAnsi" w:hAnsiTheme="minorHAnsi"/>
              </w:rPr>
            </w:pPr>
          </w:p>
        </w:tc>
        <w:sdt>
          <w:sdtPr>
            <w:rPr>
              <w:rFonts w:asciiTheme="minorHAnsi" w:hAnsiTheme="minorHAnsi"/>
              <w:sz w:val="12"/>
              <w:szCs w:val="12"/>
            </w:rPr>
            <w:id w:val="-290971997"/>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44F062DA" w14:textId="630E34E4">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50D2BC5" w14:textId="33100AE9">
            <w:pPr>
              <w:rPr>
                <w:rFonts w:asciiTheme="minorHAnsi" w:hAnsiTheme="minorHAnsi"/>
                <w:sz w:val="12"/>
                <w:szCs w:val="12"/>
              </w:rPr>
            </w:pPr>
            <w:sdt>
              <w:sdtPr>
                <w:rPr>
                  <w:rFonts w:asciiTheme="minorHAnsi" w:hAnsiTheme="minorHAnsi"/>
                  <w:sz w:val="12"/>
                  <w:szCs w:val="12"/>
                </w:rPr>
                <w:id w:val="-1628153950"/>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7288072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55517F4" w14:textId="097F5EB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6110410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C84E15A" w14:textId="7660822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44826060"/>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70C62152" w14:textId="6F6E8B9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088189267"/>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7BF928A4" w14:textId="7EEE8701">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7941860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0992479" w14:textId="1FBE3F81">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6441021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E190A67" w14:textId="6097015E">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5105254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1B0E019" w14:textId="1C1C544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2966818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991C7EB" w14:textId="6BC9E6CE">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78AF5BFB" w14:textId="77777777">
            <w:pPr>
              <w:rPr>
                <w:rFonts w:asciiTheme="minorHAnsi" w:hAnsiTheme="minorHAnsi"/>
              </w:rPr>
            </w:pPr>
          </w:p>
        </w:tc>
      </w:tr>
      <w:tr w:rsidRPr="00FC3A2B" w:rsidR="004241F0" w:rsidTr="1923382A" w14:paraId="70A81B66" w14:textId="77777777">
        <w:trPr>
          <w:trHeight w:val="567"/>
        </w:trPr>
        <w:sdt>
          <w:sdtPr>
            <w:rPr>
              <w:rFonts w:asciiTheme="minorHAnsi" w:hAnsiTheme="minorHAnsi"/>
              <w:sz w:val="12"/>
              <w:szCs w:val="12"/>
            </w:rPr>
            <w:id w:val="414911717"/>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1E0E93AD" w14:textId="776EDC47">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304427FE" w14:textId="153B80EE">
            <w:pPr>
              <w:jc w:val="center"/>
              <w:rPr>
                <w:rFonts w:asciiTheme="minorHAnsi" w:hAnsiTheme="minorHAnsi"/>
                <w:sz w:val="12"/>
                <w:szCs w:val="12"/>
              </w:rPr>
            </w:pPr>
            <w:sdt>
              <w:sdtPr>
                <w:rPr>
                  <w:rFonts w:asciiTheme="minorHAnsi" w:hAnsiTheme="minorHAnsi"/>
                  <w:sz w:val="12"/>
                  <w:szCs w:val="12"/>
                </w:rPr>
                <w:id w:val="-43552427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30203844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1BF1470" w14:textId="7C8349EC">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85857597"/>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A7FEC5F" w14:textId="2004602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7591786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789BD0A0" w14:textId="524FF686">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0C9F7B58" w14:textId="77777777">
            <w:pPr>
              <w:rPr>
                <w:rFonts w:asciiTheme="minorHAnsi" w:hAnsiTheme="minorHAnsi"/>
                <w:szCs w:val="22"/>
              </w:rPr>
            </w:pPr>
            <w:r w:rsidRPr="00FC3A2B">
              <w:rPr>
                <w:rFonts w:asciiTheme="minorHAnsi" w:hAnsiTheme="minorHAnsi"/>
                <w:szCs w:val="22"/>
              </w:rPr>
              <w:t>Auslagerung</w:t>
            </w:r>
          </w:p>
        </w:tc>
        <w:tc>
          <w:tcPr>
            <w:tcW w:w="285" w:type="dxa"/>
            <w:shd w:val="clear" w:color="auto" w:fill="auto"/>
            <w:tcMar/>
            <w:vAlign w:val="center"/>
          </w:tcPr>
          <w:p w:rsidRPr="00FC3A2B" w:rsidR="004241F0" w:rsidP="004241F0" w:rsidRDefault="004241F0" w14:paraId="5D4BA420"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9E45291" w14:textId="77777777">
            <w:pPr>
              <w:rPr>
                <w:rFonts w:asciiTheme="minorHAnsi" w:hAnsiTheme="minorHAnsi"/>
              </w:rPr>
            </w:pPr>
          </w:p>
        </w:tc>
        <w:tc>
          <w:tcPr>
            <w:tcW w:w="563" w:type="dxa"/>
            <w:shd w:val="clear" w:color="auto" w:fill="auto"/>
            <w:tcMar/>
            <w:vAlign w:val="center"/>
          </w:tcPr>
          <w:p w:rsidRPr="00FC3A2B" w:rsidR="004241F0" w:rsidP="004241F0" w:rsidRDefault="004241F0" w14:paraId="07405095"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496017AE"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067946D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759FEE76"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138C19D5" w14:textId="77777777">
            <w:pPr>
              <w:jc w:val="center"/>
              <w:rPr>
                <w:rFonts w:asciiTheme="minorHAnsi" w:hAnsiTheme="minorHAnsi"/>
              </w:rPr>
            </w:pPr>
          </w:p>
        </w:tc>
        <w:sdt>
          <w:sdtPr>
            <w:rPr>
              <w:rFonts w:asciiTheme="minorHAnsi" w:hAnsiTheme="minorHAnsi"/>
              <w:sz w:val="12"/>
              <w:szCs w:val="12"/>
            </w:rPr>
            <w:id w:val="-100443815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00C7C8B0" w14:textId="7502A47D">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0B6AC648" w14:textId="016D540A">
            <w:pPr>
              <w:rPr>
                <w:rFonts w:asciiTheme="minorHAnsi" w:hAnsiTheme="minorHAnsi"/>
                <w:sz w:val="12"/>
                <w:szCs w:val="12"/>
              </w:rPr>
            </w:pPr>
            <w:sdt>
              <w:sdtPr>
                <w:rPr>
                  <w:rFonts w:asciiTheme="minorHAnsi" w:hAnsiTheme="minorHAnsi"/>
                  <w:sz w:val="12"/>
                  <w:szCs w:val="12"/>
                </w:rPr>
                <w:id w:val="164276558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7239184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A45706E" w14:textId="5A3DA43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18558561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4F6FABF" w14:textId="09D21F7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03988416"/>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41FE5E38" w14:textId="5D0CCCE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94997844"/>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56717112" w14:textId="4F1C8843">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9487600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90B9A80" w14:textId="14A458D8">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6349567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D330DF9" w14:textId="7FF11C86">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7164064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AABCB66" w14:textId="5FE03A83">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5175812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BA6B589" w14:textId="46F8EF8D">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558F2C6C" w14:textId="77777777">
            <w:pPr>
              <w:rPr>
                <w:rFonts w:asciiTheme="minorHAnsi" w:hAnsiTheme="minorHAnsi"/>
              </w:rPr>
            </w:pPr>
          </w:p>
        </w:tc>
      </w:tr>
      <w:tr w:rsidRPr="00FC3A2B" w:rsidR="004241F0" w:rsidTr="1923382A" w14:paraId="65D43637" w14:textId="77777777">
        <w:trPr>
          <w:trHeight w:val="567"/>
        </w:trPr>
        <w:sdt>
          <w:sdtPr>
            <w:rPr>
              <w:rFonts w:asciiTheme="minorHAnsi" w:hAnsiTheme="minorHAnsi"/>
              <w:sz w:val="12"/>
              <w:szCs w:val="12"/>
            </w:rPr>
            <w:id w:val="-1050600255"/>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7C301508" w14:textId="36FE511A">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BA3D335" w14:textId="2C9DCC21">
            <w:pPr>
              <w:jc w:val="center"/>
              <w:rPr>
                <w:rFonts w:asciiTheme="minorHAnsi" w:hAnsiTheme="minorHAnsi"/>
                <w:sz w:val="12"/>
                <w:szCs w:val="12"/>
              </w:rPr>
            </w:pPr>
            <w:sdt>
              <w:sdtPr>
                <w:rPr>
                  <w:rFonts w:asciiTheme="minorHAnsi" w:hAnsiTheme="minorHAnsi"/>
                  <w:sz w:val="12"/>
                  <w:szCs w:val="12"/>
                </w:rPr>
                <w:id w:val="-142687676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35916854"/>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6EA8979" w14:textId="45C9E1F8">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39879250"/>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5EA8AC0A" w14:textId="2BC858A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147241852"/>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7DCE79C" w14:textId="51A5F9C9">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40ADF555" w14:textId="77777777">
            <w:pPr>
              <w:rPr>
                <w:rFonts w:asciiTheme="minorHAnsi" w:hAnsiTheme="minorHAnsi"/>
                <w:szCs w:val="22"/>
              </w:rPr>
            </w:pPr>
            <w:r w:rsidRPr="00FC3A2B">
              <w:rPr>
                <w:rFonts w:asciiTheme="minorHAnsi" w:hAnsiTheme="minorHAnsi"/>
                <w:szCs w:val="22"/>
              </w:rPr>
              <w:t>Vernichtung</w:t>
            </w:r>
          </w:p>
        </w:tc>
        <w:tc>
          <w:tcPr>
            <w:tcW w:w="285" w:type="dxa"/>
            <w:shd w:val="clear" w:color="auto" w:fill="auto"/>
            <w:tcMar/>
            <w:vAlign w:val="center"/>
          </w:tcPr>
          <w:p w:rsidRPr="00FC3A2B" w:rsidR="004241F0" w:rsidP="004241F0" w:rsidRDefault="004241F0" w14:paraId="6CA9976A"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4122C008" w14:textId="77777777">
            <w:pPr>
              <w:rPr>
                <w:rFonts w:asciiTheme="minorHAnsi" w:hAnsiTheme="minorHAnsi"/>
              </w:rPr>
            </w:pPr>
          </w:p>
        </w:tc>
        <w:tc>
          <w:tcPr>
            <w:tcW w:w="563" w:type="dxa"/>
            <w:shd w:val="clear" w:color="auto" w:fill="auto"/>
            <w:tcMar/>
            <w:vAlign w:val="center"/>
          </w:tcPr>
          <w:p w:rsidRPr="00FC3A2B" w:rsidR="004241F0" w:rsidP="004241F0" w:rsidRDefault="004241F0" w14:paraId="6D2DDCED"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13817121"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67DDAA5F"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3DDDDEDF"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3BBDB1F" w14:textId="77777777">
            <w:pPr>
              <w:jc w:val="center"/>
              <w:rPr>
                <w:rFonts w:asciiTheme="minorHAnsi" w:hAnsiTheme="minorHAnsi"/>
              </w:rPr>
            </w:pPr>
          </w:p>
        </w:tc>
        <w:sdt>
          <w:sdtPr>
            <w:rPr>
              <w:rFonts w:asciiTheme="minorHAnsi" w:hAnsiTheme="minorHAnsi"/>
              <w:sz w:val="12"/>
              <w:szCs w:val="12"/>
            </w:rPr>
            <w:id w:val="-1496414245"/>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58D1DA06" w14:textId="7113E66A">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05A60701" w14:textId="237B62B3">
            <w:pPr>
              <w:rPr>
                <w:rFonts w:asciiTheme="minorHAnsi" w:hAnsiTheme="minorHAnsi"/>
                <w:sz w:val="12"/>
                <w:szCs w:val="12"/>
              </w:rPr>
            </w:pPr>
            <w:sdt>
              <w:sdtPr>
                <w:rPr>
                  <w:rFonts w:asciiTheme="minorHAnsi" w:hAnsiTheme="minorHAnsi"/>
                  <w:sz w:val="12"/>
                  <w:szCs w:val="12"/>
                </w:rPr>
                <w:id w:val="944806529"/>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44761315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D675747" w14:textId="4F863FF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6594618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08C1530" w14:textId="6C51103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57330619"/>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69159678" w14:textId="7CE8093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70758690"/>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7C3A7718" w14:textId="6CB73B5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5070998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9F7DD6F" w14:textId="4C6CF5F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5192509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4F6E621" w14:textId="0B23D6F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9326845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EE77506" w14:textId="78FADFAD">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05487784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0815CBE" w14:textId="5F12AF8C">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3DCFBEB7" w14:textId="77777777">
            <w:pPr>
              <w:rPr>
                <w:rFonts w:asciiTheme="minorHAnsi" w:hAnsiTheme="minorHAnsi"/>
              </w:rPr>
            </w:pPr>
          </w:p>
        </w:tc>
      </w:tr>
      <w:tr w:rsidRPr="00FC3A2B" w:rsidR="004241F0" w:rsidTr="1923382A" w14:paraId="08249F5B" w14:textId="77777777">
        <w:trPr>
          <w:trHeight w:val="567"/>
        </w:trPr>
        <w:sdt>
          <w:sdtPr>
            <w:rPr>
              <w:rFonts w:asciiTheme="minorHAnsi" w:hAnsiTheme="minorHAnsi"/>
              <w:sz w:val="12"/>
              <w:szCs w:val="12"/>
            </w:rPr>
            <w:id w:val="-824669452"/>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1930BD9D" w14:textId="039C4D3C">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7DE6FD82" w14:textId="7B5CF3EB">
            <w:pPr>
              <w:jc w:val="center"/>
              <w:rPr>
                <w:rFonts w:asciiTheme="minorHAnsi" w:hAnsiTheme="minorHAnsi"/>
                <w:sz w:val="12"/>
                <w:szCs w:val="12"/>
              </w:rPr>
            </w:pPr>
            <w:sdt>
              <w:sdtPr>
                <w:rPr>
                  <w:rFonts w:asciiTheme="minorHAnsi" w:hAnsiTheme="minorHAnsi"/>
                  <w:sz w:val="12"/>
                  <w:szCs w:val="12"/>
                </w:rPr>
                <w:id w:val="101657521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879890054"/>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1985D63" w14:textId="02B6D083">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59990016"/>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6D436DDD" w14:textId="144396E8">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65846"/>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EDA9B64" w14:textId="44C8A4D6">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39170C" w:rsidR="004241F0" w:rsidP="004241F0" w:rsidRDefault="004241F0" w14:paraId="33881895" w14:textId="77777777">
            <w:pPr>
              <w:rPr>
                <w:rFonts w:asciiTheme="minorHAnsi" w:hAnsiTheme="minorHAnsi"/>
                <w:szCs w:val="22"/>
              </w:rPr>
            </w:pPr>
            <w:r w:rsidRPr="0039170C">
              <w:rPr>
                <w:rFonts w:asciiTheme="minorHAnsi" w:hAnsiTheme="minorHAnsi"/>
                <w:szCs w:val="22"/>
              </w:rPr>
              <w:t>Probenabgabe</w:t>
            </w:r>
          </w:p>
        </w:tc>
        <w:tc>
          <w:tcPr>
            <w:tcW w:w="285" w:type="dxa"/>
            <w:shd w:val="clear" w:color="auto" w:fill="auto"/>
            <w:tcMar/>
            <w:vAlign w:val="center"/>
          </w:tcPr>
          <w:p w:rsidRPr="00FC3A2B" w:rsidR="004241F0" w:rsidP="004241F0" w:rsidRDefault="004241F0" w14:paraId="0723CA06"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0309FD02" w14:textId="77777777">
            <w:pPr>
              <w:rPr>
                <w:rFonts w:asciiTheme="minorHAnsi" w:hAnsiTheme="minorHAnsi"/>
              </w:rPr>
            </w:pPr>
          </w:p>
        </w:tc>
        <w:tc>
          <w:tcPr>
            <w:tcW w:w="563" w:type="dxa"/>
            <w:shd w:val="clear" w:color="auto" w:fill="auto"/>
            <w:tcMar/>
            <w:vAlign w:val="center"/>
          </w:tcPr>
          <w:p w:rsidRPr="00FC3A2B" w:rsidR="004241F0" w:rsidP="004241F0" w:rsidRDefault="004241F0" w14:paraId="313BEB60"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2C19DD0"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8D02089"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37CF7CC"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C3B004A" w14:textId="77777777">
            <w:pPr>
              <w:jc w:val="center"/>
              <w:rPr>
                <w:rFonts w:asciiTheme="minorHAnsi" w:hAnsiTheme="minorHAnsi"/>
              </w:rPr>
            </w:pPr>
          </w:p>
        </w:tc>
        <w:sdt>
          <w:sdtPr>
            <w:rPr>
              <w:rFonts w:asciiTheme="minorHAnsi" w:hAnsiTheme="minorHAnsi"/>
              <w:sz w:val="12"/>
              <w:szCs w:val="12"/>
            </w:rPr>
            <w:id w:val="1166365618"/>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4E86CCAE" w14:textId="638946D7">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24671916" w14:textId="246F826B">
            <w:pPr>
              <w:rPr>
                <w:rFonts w:asciiTheme="minorHAnsi" w:hAnsiTheme="minorHAnsi"/>
                <w:sz w:val="12"/>
                <w:szCs w:val="12"/>
              </w:rPr>
            </w:pPr>
            <w:sdt>
              <w:sdtPr>
                <w:rPr>
                  <w:rFonts w:asciiTheme="minorHAnsi" w:hAnsiTheme="minorHAnsi"/>
                  <w:sz w:val="12"/>
                  <w:szCs w:val="12"/>
                </w:rPr>
                <w:id w:val="40758569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2617385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23A2DB9" w14:textId="64EB1451">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3416940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CF8C5AF" w14:textId="29775246">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146654960"/>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EC49C3F" w14:textId="619C220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88198489"/>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7AAF647" w14:textId="3DD1E472">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1701137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4B6D005" w14:textId="3835BFF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2289252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4571B91" w14:textId="0111EBF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9562705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CC97C03" w14:textId="2796A4B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1725750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8A78656" w14:textId="7F493E5E">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DD965D6" w14:textId="77777777">
            <w:pPr>
              <w:rPr>
                <w:rFonts w:asciiTheme="minorHAnsi" w:hAnsiTheme="minorHAnsi"/>
              </w:rPr>
            </w:pPr>
          </w:p>
        </w:tc>
      </w:tr>
      <w:tr w:rsidRPr="00FC3A2B" w:rsidR="004241F0" w:rsidTr="1923382A" w14:paraId="54CEE2B2" w14:textId="77777777">
        <w:trPr>
          <w:trHeight w:val="567"/>
        </w:trPr>
        <w:sdt>
          <w:sdtPr>
            <w:rPr>
              <w:rFonts w:asciiTheme="minorHAnsi" w:hAnsiTheme="minorHAnsi"/>
              <w:sz w:val="12"/>
              <w:szCs w:val="12"/>
            </w:rPr>
            <w:id w:val="1569298230"/>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00022D05" w14:textId="5C4F15EE">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6E85CCD0" w14:textId="64201733">
            <w:pPr>
              <w:jc w:val="center"/>
              <w:rPr>
                <w:rFonts w:asciiTheme="minorHAnsi" w:hAnsiTheme="minorHAnsi"/>
                <w:sz w:val="12"/>
                <w:szCs w:val="12"/>
              </w:rPr>
            </w:pPr>
            <w:sdt>
              <w:sdtPr>
                <w:rPr>
                  <w:rFonts w:asciiTheme="minorHAnsi" w:hAnsiTheme="minorHAnsi"/>
                  <w:sz w:val="12"/>
                  <w:szCs w:val="12"/>
                </w:rPr>
                <w:id w:val="108364671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359166985"/>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1E0F4A04" w14:textId="3E26E222">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58809415"/>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4B9745DB" w14:textId="74BE0DB0">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0602111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55FCA90" w14:textId="3A2002E3">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39170C" w:rsidR="004241F0" w:rsidP="004241F0" w:rsidRDefault="004241F0" w14:paraId="46EAAE49" w14:textId="77777777">
            <w:pPr>
              <w:rPr>
                <w:rFonts w:asciiTheme="minorHAnsi" w:hAnsiTheme="minorHAnsi"/>
                <w:szCs w:val="22"/>
              </w:rPr>
            </w:pPr>
            <w:r w:rsidRPr="0039170C">
              <w:rPr>
                <w:rFonts w:asciiTheme="minorHAnsi" w:hAnsiTheme="minorHAnsi"/>
                <w:szCs w:val="22"/>
              </w:rPr>
              <w:t>Datenmanagement</w:t>
            </w:r>
          </w:p>
        </w:tc>
        <w:tc>
          <w:tcPr>
            <w:tcW w:w="285" w:type="dxa"/>
            <w:shd w:val="clear" w:color="auto" w:fill="auto"/>
            <w:tcMar/>
            <w:vAlign w:val="center"/>
          </w:tcPr>
          <w:p w:rsidRPr="00FC3A2B" w:rsidR="004241F0" w:rsidP="004241F0" w:rsidRDefault="004241F0" w14:paraId="342CF44C"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BA4CFEA" w14:textId="77777777">
            <w:pPr>
              <w:rPr>
                <w:rFonts w:asciiTheme="minorHAnsi" w:hAnsiTheme="minorHAnsi"/>
              </w:rPr>
            </w:pPr>
          </w:p>
        </w:tc>
        <w:tc>
          <w:tcPr>
            <w:tcW w:w="563" w:type="dxa"/>
            <w:shd w:val="clear" w:color="auto" w:fill="auto"/>
            <w:tcMar/>
            <w:vAlign w:val="center"/>
          </w:tcPr>
          <w:p w:rsidRPr="00FC3A2B" w:rsidR="004241F0" w:rsidP="004241F0" w:rsidRDefault="004241F0" w14:paraId="3CC928B6"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0C2BACC1"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028F2B67"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980C63D"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6C41F85D" w14:textId="77777777">
            <w:pPr>
              <w:jc w:val="center"/>
              <w:rPr>
                <w:rFonts w:asciiTheme="minorHAnsi" w:hAnsiTheme="minorHAnsi"/>
              </w:rPr>
            </w:pPr>
          </w:p>
        </w:tc>
        <w:sdt>
          <w:sdtPr>
            <w:rPr>
              <w:rFonts w:asciiTheme="minorHAnsi" w:hAnsiTheme="minorHAnsi"/>
              <w:sz w:val="12"/>
              <w:szCs w:val="12"/>
            </w:rPr>
            <w:id w:val="895244006"/>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39E1EF56" w14:textId="7D526BFE">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2BA79148" w14:textId="5E05FBC3">
            <w:pPr>
              <w:rPr>
                <w:rFonts w:asciiTheme="minorHAnsi" w:hAnsiTheme="minorHAnsi"/>
              </w:rPr>
            </w:pPr>
            <w:sdt>
              <w:sdtPr>
                <w:rPr>
                  <w:rFonts w:asciiTheme="minorHAnsi" w:hAnsiTheme="minorHAnsi"/>
                  <w:sz w:val="12"/>
                  <w:szCs w:val="12"/>
                </w:rPr>
                <w:id w:val="-111059250"/>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72478988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67D453B" w14:textId="269857D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8010266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ED5CC9D" w14:textId="3D6F5B9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21168015"/>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0B177742" w14:textId="741A042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31300564"/>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1E46D8C0" w14:textId="251D300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4490847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EF5F2F4" w14:textId="6BC7F4F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49827559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C762CC4" w14:textId="710DE76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6645142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CA048E6" w14:textId="3D73001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41535971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C197665" w14:textId="3C271558">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7DFEE8A" w14:textId="77777777">
            <w:pPr>
              <w:rPr>
                <w:rFonts w:asciiTheme="minorHAnsi" w:hAnsiTheme="minorHAnsi"/>
              </w:rPr>
            </w:pPr>
          </w:p>
        </w:tc>
      </w:tr>
      <w:tr w:rsidRPr="00FC3A2B" w:rsidR="004241F0" w:rsidTr="1923382A" w14:paraId="5E865714" w14:textId="77777777">
        <w:trPr>
          <w:trHeight w:val="567"/>
        </w:trPr>
        <w:sdt>
          <w:sdtPr>
            <w:rPr>
              <w:rFonts w:asciiTheme="minorHAnsi" w:hAnsiTheme="minorHAnsi"/>
              <w:sz w:val="12"/>
              <w:szCs w:val="12"/>
            </w:rPr>
            <w:id w:val="1745453977"/>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1FDBBA35" w14:textId="791B924E">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4B833A2D" w14:textId="31C8C45B">
            <w:pPr>
              <w:jc w:val="center"/>
              <w:rPr>
                <w:rFonts w:asciiTheme="minorHAnsi" w:hAnsiTheme="minorHAnsi"/>
                <w:sz w:val="12"/>
                <w:szCs w:val="12"/>
              </w:rPr>
            </w:pPr>
            <w:sdt>
              <w:sdtPr>
                <w:rPr>
                  <w:rFonts w:asciiTheme="minorHAnsi" w:hAnsiTheme="minorHAnsi"/>
                  <w:sz w:val="12"/>
                  <w:szCs w:val="12"/>
                </w:rPr>
                <w:id w:val="-268544239"/>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1380977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45BAFA9" w14:textId="7E21A102">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766567586"/>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4C6E9BAB" w14:textId="6B2AD4A4">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8671109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A56CE94" w14:textId="652C8EC9">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39170C" w:rsidR="004241F0" w:rsidP="004241F0" w:rsidRDefault="004241F0" w14:paraId="7F3FED56" w14:textId="77777777">
            <w:pPr>
              <w:rPr>
                <w:rFonts w:asciiTheme="minorHAnsi" w:hAnsiTheme="minorHAnsi"/>
                <w:szCs w:val="22"/>
              </w:rPr>
            </w:pPr>
            <w:r w:rsidRPr="0039170C">
              <w:rPr>
                <w:rFonts w:asciiTheme="minorHAnsi" w:hAnsiTheme="minorHAnsi"/>
                <w:szCs w:val="22"/>
              </w:rPr>
              <w:t>Projektmanagement</w:t>
            </w:r>
          </w:p>
        </w:tc>
        <w:tc>
          <w:tcPr>
            <w:tcW w:w="285" w:type="dxa"/>
            <w:shd w:val="clear" w:color="auto" w:fill="auto"/>
            <w:tcMar/>
            <w:vAlign w:val="center"/>
          </w:tcPr>
          <w:p w:rsidRPr="00FC3A2B" w:rsidR="004241F0" w:rsidP="004241F0" w:rsidRDefault="004241F0" w14:paraId="5280F9D2"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8FCD79D" w14:textId="77777777">
            <w:pPr>
              <w:rPr>
                <w:rFonts w:asciiTheme="minorHAnsi" w:hAnsiTheme="minorHAnsi"/>
              </w:rPr>
            </w:pPr>
          </w:p>
        </w:tc>
        <w:tc>
          <w:tcPr>
            <w:tcW w:w="563" w:type="dxa"/>
            <w:shd w:val="clear" w:color="auto" w:fill="auto"/>
            <w:tcMar/>
            <w:vAlign w:val="center"/>
          </w:tcPr>
          <w:p w:rsidRPr="00FC3A2B" w:rsidR="004241F0" w:rsidP="004241F0" w:rsidRDefault="004241F0" w14:paraId="56E87235"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2E7242B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076D3DA"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19AA3CD2"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32EC0A0C" w14:textId="77777777">
            <w:pPr>
              <w:jc w:val="center"/>
              <w:rPr>
                <w:rFonts w:asciiTheme="minorHAnsi" w:hAnsiTheme="minorHAnsi"/>
              </w:rPr>
            </w:pPr>
          </w:p>
        </w:tc>
        <w:sdt>
          <w:sdtPr>
            <w:rPr>
              <w:rFonts w:asciiTheme="minorHAnsi" w:hAnsiTheme="minorHAnsi"/>
              <w:sz w:val="12"/>
              <w:szCs w:val="12"/>
            </w:rPr>
            <w:id w:val="-905065005"/>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244A4C52" w14:textId="5ECE5392">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15EB716" w14:textId="2C68DF7B">
            <w:pPr>
              <w:rPr>
                <w:rFonts w:asciiTheme="minorHAnsi" w:hAnsiTheme="minorHAnsi"/>
              </w:rPr>
            </w:pPr>
            <w:sdt>
              <w:sdtPr>
                <w:rPr>
                  <w:rFonts w:asciiTheme="minorHAnsi" w:hAnsiTheme="minorHAnsi"/>
                  <w:sz w:val="12"/>
                  <w:szCs w:val="12"/>
                </w:rPr>
                <w:id w:val="202713183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33846576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9A2A3E7" w14:textId="4E524A8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9188016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F76B7C0" w14:textId="4602C70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30634470"/>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78740AA0" w14:textId="739A668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9154156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16C8A014" w14:textId="055B529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9547971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9B1CDCC" w14:textId="1B7BF16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4266219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530DD3C" w14:textId="7CE7C22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0635101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EA3FD45" w14:textId="620FF03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78712002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4381BED" w14:textId="0E5BD914">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7944777" w14:textId="77777777">
            <w:pPr>
              <w:rPr>
                <w:rFonts w:asciiTheme="minorHAnsi" w:hAnsiTheme="minorHAnsi"/>
              </w:rPr>
            </w:pPr>
          </w:p>
        </w:tc>
      </w:tr>
      <w:tr w:rsidRPr="00FC3A2B" w:rsidR="004241F0" w:rsidTr="1923382A" w14:paraId="0E2E9FC8" w14:textId="77777777">
        <w:trPr>
          <w:trHeight w:val="567"/>
        </w:trPr>
        <w:sdt>
          <w:sdtPr>
            <w:rPr>
              <w:rFonts w:asciiTheme="minorHAnsi" w:hAnsiTheme="minorHAnsi"/>
              <w:sz w:val="12"/>
              <w:szCs w:val="12"/>
            </w:rPr>
            <w:id w:val="-239711021"/>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62C7729B" w14:textId="796EB4EB">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18848412" w14:textId="271F9DE6">
            <w:pPr>
              <w:jc w:val="center"/>
              <w:rPr>
                <w:rFonts w:asciiTheme="minorHAnsi" w:hAnsiTheme="minorHAnsi"/>
                <w:sz w:val="12"/>
                <w:szCs w:val="12"/>
              </w:rPr>
            </w:pPr>
            <w:sdt>
              <w:sdtPr>
                <w:rPr>
                  <w:rFonts w:asciiTheme="minorHAnsi" w:hAnsiTheme="minorHAnsi"/>
                  <w:sz w:val="12"/>
                  <w:szCs w:val="12"/>
                </w:rPr>
                <w:id w:val="-1852254135"/>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3010231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ECB5F43" w14:textId="02F94438">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16691279"/>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4B125412" w14:textId="2FBACCA5">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03792577"/>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1930225D" w14:textId="2C49A78B">
                <w:pPr>
                  <w:jc w:val="center"/>
                  <w:rPr>
                    <w:rFonts w:asciiTheme="minorHAnsi" w:hAnsiTheme="minorHAnsi"/>
                    <w:sz w:val="12"/>
                    <w:szCs w:val="12"/>
                  </w:rPr>
                </w:pPr>
                <w:r>
                  <w:rPr>
                    <w:rFonts w:hint="eastAsia" w:ascii="MS Gothic" w:hAnsi="MS Gothic" w:eastAsia="MS Gothic"/>
                    <w:sz w:val="12"/>
                    <w:szCs w:val="12"/>
                  </w:rPr>
                  <w:t>☐</w:t>
                </w:r>
              </w:p>
            </w:tc>
          </w:sdtContent>
        </w:sdt>
        <w:tc>
          <w:tcPr>
            <w:tcW w:w="2483" w:type="dxa"/>
            <w:gridSpan w:val="2"/>
            <w:shd w:val="clear" w:color="auto" w:fill="auto"/>
            <w:tcMar/>
            <w:vAlign w:val="center"/>
          </w:tcPr>
          <w:p w:rsidRPr="00FC3A2B" w:rsidR="004241F0" w:rsidP="004241F0" w:rsidRDefault="004241F0" w14:paraId="66A30BDF" w14:textId="77777777">
            <w:pPr>
              <w:rPr>
                <w:rFonts w:asciiTheme="minorHAnsi" w:hAnsiTheme="minorHAnsi"/>
                <w:szCs w:val="22"/>
              </w:rPr>
            </w:pPr>
            <w:r w:rsidRPr="00FC3A2B">
              <w:rPr>
                <w:rFonts w:asciiTheme="minorHAnsi" w:hAnsiTheme="minorHAnsi"/>
                <w:szCs w:val="22"/>
              </w:rPr>
              <w:t>Probenanforderung</w:t>
            </w:r>
          </w:p>
        </w:tc>
        <w:tc>
          <w:tcPr>
            <w:tcW w:w="285" w:type="dxa"/>
            <w:shd w:val="clear" w:color="auto" w:fill="auto"/>
            <w:tcMar/>
            <w:vAlign w:val="center"/>
          </w:tcPr>
          <w:p w:rsidRPr="00FC3A2B" w:rsidR="004241F0" w:rsidP="004241F0" w:rsidRDefault="004241F0" w14:paraId="180B4BCC"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0467862A" w14:textId="77777777">
            <w:pPr>
              <w:rPr>
                <w:rFonts w:asciiTheme="minorHAnsi" w:hAnsiTheme="minorHAnsi"/>
              </w:rPr>
            </w:pPr>
          </w:p>
        </w:tc>
        <w:tc>
          <w:tcPr>
            <w:tcW w:w="563" w:type="dxa"/>
            <w:shd w:val="clear" w:color="auto" w:fill="auto"/>
            <w:tcMar/>
            <w:vAlign w:val="center"/>
          </w:tcPr>
          <w:p w:rsidRPr="00FC3A2B" w:rsidR="004241F0" w:rsidP="004241F0" w:rsidRDefault="004241F0" w14:paraId="12929D74"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1DAF145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60AC96C9"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582191E8"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1AE758E9" w14:textId="77777777">
            <w:pPr>
              <w:jc w:val="center"/>
              <w:rPr>
                <w:rFonts w:asciiTheme="minorHAnsi" w:hAnsiTheme="minorHAnsi"/>
              </w:rPr>
            </w:pPr>
          </w:p>
        </w:tc>
        <w:sdt>
          <w:sdtPr>
            <w:rPr>
              <w:rFonts w:asciiTheme="minorHAnsi" w:hAnsiTheme="minorHAnsi"/>
              <w:sz w:val="12"/>
              <w:szCs w:val="12"/>
            </w:rPr>
            <w:id w:val="93185309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384A9E23" w14:textId="5F827C79">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21A18719" w14:textId="2BEE1FA0">
            <w:pPr>
              <w:rPr>
                <w:rFonts w:asciiTheme="minorHAnsi" w:hAnsiTheme="minorHAnsi"/>
                <w:sz w:val="12"/>
                <w:szCs w:val="12"/>
              </w:rPr>
            </w:pPr>
            <w:sdt>
              <w:sdtPr>
                <w:rPr>
                  <w:rFonts w:asciiTheme="minorHAnsi" w:hAnsiTheme="minorHAnsi"/>
                  <w:sz w:val="12"/>
                  <w:szCs w:val="12"/>
                </w:rPr>
                <w:id w:val="167923498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79154589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CC89084" w14:textId="694005A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6209935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55CE7E7" w14:textId="5825D14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841503550"/>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18395B7E" w14:textId="3DDA6311">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75862559"/>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B77AAB1" w14:textId="7E17479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3789443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8DC31CC" w14:textId="5E22191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8848415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26F55B8" w14:textId="5D2A3C4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68933468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4386249" w14:textId="385792B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5990792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21F80AE" w14:textId="3F174728">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6D987E35" w14:textId="77777777">
            <w:pPr>
              <w:rPr>
                <w:rFonts w:asciiTheme="minorHAnsi" w:hAnsiTheme="minorHAnsi"/>
              </w:rPr>
            </w:pPr>
          </w:p>
        </w:tc>
      </w:tr>
      <w:tr w:rsidRPr="00FC3A2B" w:rsidR="004241F0" w:rsidTr="1923382A" w14:paraId="29ECA2B4" w14:textId="77777777">
        <w:trPr>
          <w:trHeight w:val="567"/>
        </w:trPr>
        <w:tc>
          <w:tcPr>
            <w:tcW w:w="14648" w:type="dxa"/>
            <w:gridSpan w:val="26"/>
            <w:shd w:val="clear" w:color="auto" w:fill="auto"/>
            <w:tcMar/>
            <w:vAlign w:val="center"/>
          </w:tcPr>
          <w:p w:rsidRPr="00FC3A2B" w:rsidR="004241F0" w:rsidP="004241F0" w:rsidRDefault="004241F0" w14:paraId="2DB47E1E" w14:textId="77777777">
            <w:pPr>
              <w:rPr>
                <w:rFonts w:asciiTheme="minorHAnsi" w:hAnsiTheme="minorHAnsi"/>
                <w:b/>
                <w:sz w:val="22"/>
                <w:szCs w:val="22"/>
              </w:rPr>
            </w:pPr>
          </w:p>
          <w:p w:rsidRPr="00FC3A2B" w:rsidR="004241F0" w:rsidP="004241F0" w:rsidRDefault="004241F0" w14:paraId="0057232A" w14:textId="77777777">
            <w:pPr>
              <w:rPr>
                <w:rFonts w:asciiTheme="minorHAnsi" w:hAnsiTheme="minorHAnsi"/>
                <w:sz w:val="22"/>
                <w:szCs w:val="22"/>
              </w:rPr>
            </w:pPr>
            <w:r w:rsidRPr="00FC3A2B">
              <w:rPr>
                <w:rFonts w:asciiTheme="minorHAnsi" w:hAnsiTheme="minorHAnsi"/>
                <w:b/>
                <w:sz w:val="22"/>
                <w:szCs w:val="22"/>
              </w:rPr>
              <w:lastRenderedPageBreak/>
              <w:t>3. Unterstützungsprozesse</w:t>
            </w:r>
            <w:r w:rsidRPr="00FC3A2B">
              <w:rPr>
                <w:rFonts w:asciiTheme="minorHAnsi" w:hAnsiTheme="minorHAnsi"/>
                <w:sz w:val="22"/>
                <w:szCs w:val="22"/>
              </w:rPr>
              <w:t xml:space="preserve"> (wertsichernde Prozesse)</w:t>
            </w:r>
          </w:p>
        </w:tc>
      </w:tr>
      <w:tr w:rsidRPr="00FC3A2B" w:rsidR="004241F0" w:rsidTr="1923382A" w14:paraId="1A957ED4" w14:textId="77777777">
        <w:trPr>
          <w:trHeight w:val="567"/>
        </w:trPr>
        <w:sdt>
          <w:sdtPr>
            <w:rPr>
              <w:rFonts w:asciiTheme="minorHAnsi" w:hAnsiTheme="minorHAnsi"/>
              <w:sz w:val="12"/>
              <w:szCs w:val="12"/>
            </w:rPr>
            <w:id w:val="-1687290616"/>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762A9FD1" w14:textId="44D3783A">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C4207A4" w14:textId="78D4FF22">
            <w:pPr>
              <w:jc w:val="center"/>
              <w:rPr>
                <w:rFonts w:asciiTheme="minorHAnsi" w:hAnsiTheme="minorHAnsi"/>
                <w:sz w:val="12"/>
                <w:szCs w:val="12"/>
              </w:rPr>
            </w:pPr>
            <w:sdt>
              <w:sdtPr>
                <w:rPr>
                  <w:rFonts w:asciiTheme="minorHAnsi" w:hAnsiTheme="minorHAnsi"/>
                  <w:sz w:val="12"/>
                  <w:szCs w:val="12"/>
                </w:rPr>
                <w:id w:val="-823428960"/>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01672504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6C2BFC03" w14:textId="290ED771">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26753714"/>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6E6FEC55" w14:textId="167A4801">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65716544"/>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6CA72C9" w14:textId="22A58427">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2FA2773E" w14:textId="4A36AABF">
            <w:pPr>
              <w:rPr>
                <w:rFonts w:asciiTheme="minorHAnsi" w:hAnsiTheme="minorHAnsi"/>
                <w:szCs w:val="22"/>
              </w:rPr>
            </w:pPr>
            <w:r w:rsidRPr="0039170C">
              <w:rPr>
                <w:rFonts w:asciiTheme="minorHAnsi" w:hAnsiTheme="minorHAnsi"/>
                <w:szCs w:val="22"/>
              </w:rPr>
              <w:t>Ressourcenmanagement</w:t>
            </w:r>
          </w:p>
        </w:tc>
        <w:tc>
          <w:tcPr>
            <w:tcW w:w="426" w:type="dxa"/>
            <w:gridSpan w:val="2"/>
            <w:shd w:val="clear" w:color="auto" w:fill="auto"/>
            <w:tcMar/>
            <w:vAlign w:val="center"/>
          </w:tcPr>
          <w:p w:rsidRPr="00FC3A2B" w:rsidR="004241F0" w:rsidP="004241F0" w:rsidRDefault="004241F0" w14:paraId="06C5406C"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84519DE" w14:textId="77777777">
            <w:pPr>
              <w:rPr>
                <w:rFonts w:asciiTheme="minorHAnsi" w:hAnsiTheme="minorHAnsi"/>
              </w:rPr>
            </w:pPr>
          </w:p>
        </w:tc>
        <w:tc>
          <w:tcPr>
            <w:tcW w:w="563" w:type="dxa"/>
            <w:shd w:val="clear" w:color="auto" w:fill="auto"/>
            <w:tcMar/>
            <w:vAlign w:val="center"/>
          </w:tcPr>
          <w:p w:rsidRPr="00FC3A2B" w:rsidR="004241F0" w:rsidP="004241F0" w:rsidRDefault="004241F0" w14:paraId="6DFE410C"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4E125CAC"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17A214E"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355C799D"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37B2526E" w14:textId="77777777">
            <w:pPr>
              <w:jc w:val="center"/>
              <w:rPr>
                <w:rFonts w:asciiTheme="minorHAnsi" w:hAnsiTheme="minorHAnsi"/>
              </w:rPr>
            </w:pPr>
          </w:p>
        </w:tc>
        <w:sdt>
          <w:sdtPr>
            <w:rPr>
              <w:rFonts w:asciiTheme="minorHAnsi" w:hAnsiTheme="minorHAnsi"/>
              <w:sz w:val="12"/>
              <w:szCs w:val="12"/>
            </w:rPr>
            <w:id w:val="1638150050"/>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4F1109FF" w14:textId="2D15A03D">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BB952C7" w14:textId="31B100DA">
            <w:pPr>
              <w:rPr>
                <w:rFonts w:asciiTheme="minorHAnsi" w:hAnsiTheme="minorHAnsi"/>
                <w:sz w:val="12"/>
                <w:szCs w:val="12"/>
              </w:rPr>
            </w:pPr>
            <w:sdt>
              <w:sdtPr>
                <w:rPr>
                  <w:rFonts w:asciiTheme="minorHAnsi" w:hAnsiTheme="minorHAnsi"/>
                  <w:sz w:val="12"/>
                  <w:szCs w:val="12"/>
                </w:rPr>
                <w:id w:val="-175118413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82032348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FA97FA5" w14:textId="6E7A89FA">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1951591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492D799" w14:textId="6E0C336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733234243"/>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2065EFC3" w14:textId="651CF2B9">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77455398"/>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01ABC3E4" w14:textId="22988A3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7331497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586B036" w14:textId="50FBF04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3274758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B22CBCF" w14:textId="6C3D640D">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12002863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0F1738E" w14:textId="0A343086">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532632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9EAE0A2" w14:textId="565E3628">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2B87CB9" w14:textId="77777777">
            <w:pPr>
              <w:rPr>
                <w:rFonts w:asciiTheme="minorHAnsi" w:hAnsiTheme="minorHAnsi"/>
              </w:rPr>
            </w:pPr>
          </w:p>
        </w:tc>
      </w:tr>
      <w:tr w:rsidRPr="00FC3A2B" w:rsidR="004241F0" w:rsidTr="1923382A" w14:paraId="3CF3AA66" w14:textId="77777777">
        <w:trPr>
          <w:trHeight w:val="567"/>
        </w:trPr>
        <w:sdt>
          <w:sdtPr>
            <w:rPr>
              <w:rFonts w:asciiTheme="minorHAnsi" w:hAnsiTheme="minorHAnsi"/>
              <w:sz w:val="12"/>
              <w:szCs w:val="12"/>
            </w:rPr>
            <w:id w:val="-2053754507"/>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742F58A3" w14:textId="57AC9FA1">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7686C4F" w14:textId="579C28B7">
            <w:pPr>
              <w:jc w:val="center"/>
              <w:rPr>
                <w:rFonts w:asciiTheme="minorHAnsi" w:hAnsiTheme="minorHAnsi"/>
                <w:sz w:val="12"/>
                <w:szCs w:val="12"/>
              </w:rPr>
            </w:pPr>
            <w:sdt>
              <w:sdtPr>
                <w:rPr>
                  <w:rFonts w:asciiTheme="minorHAnsi" w:hAnsiTheme="minorHAnsi"/>
                  <w:sz w:val="12"/>
                  <w:szCs w:val="12"/>
                </w:rPr>
                <w:id w:val="686406069"/>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967163252"/>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C0FFFB8" w14:textId="3A6674A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54567977"/>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6CD21AB2" w14:textId="4A8C28F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5421072"/>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3570B3C" w14:textId="147369A8">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4D56DE47" w14:textId="7AABCDF5">
            <w:pPr>
              <w:rPr>
                <w:rFonts w:asciiTheme="minorHAnsi" w:hAnsiTheme="minorHAnsi"/>
                <w:szCs w:val="22"/>
              </w:rPr>
            </w:pPr>
            <w:r w:rsidRPr="0039170C">
              <w:rPr>
                <w:rFonts w:asciiTheme="minorHAnsi" w:hAnsiTheme="minorHAnsi"/>
                <w:szCs w:val="22"/>
              </w:rPr>
              <w:t>Mess- und Prüfmittelmanagement</w:t>
            </w:r>
          </w:p>
        </w:tc>
        <w:tc>
          <w:tcPr>
            <w:tcW w:w="426" w:type="dxa"/>
            <w:gridSpan w:val="2"/>
            <w:shd w:val="clear" w:color="auto" w:fill="auto"/>
            <w:tcMar/>
            <w:vAlign w:val="center"/>
          </w:tcPr>
          <w:p w:rsidRPr="00FC3A2B" w:rsidR="004241F0" w:rsidP="004241F0" w:rsidRDefault="004241F0" w14:paraId="189A2FB3"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6E249AB3" w14:textId="77777777">
            <w:pPr>
              <w:rPr>
                <w:rFonts w:asciiTheme="minorHAnsi" w:hAnsiTheme="minorHAnsi"/>
              </w:rPr>
            </w:pPr>
          </w:p>
        </w:tc>
        <w:tc>
          <w:tcPr>
            <w:tcW w:w="563" w:type="dxa"/>
            <w:shd w:val="clear" w:color="auto" w:fill="auto"/>
            <w:tcMar/>
            <w:vAlign w:val="center"/>
          </w:tcPr>
          <w:p w:rsidRPr="00FC3A2B" w:rsidR="004241F0" w:rsidP="004241F0" w:rsidRDefault="004241F0" w14:paraId="0D4FB978"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468AEE8F"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5AEEC61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1532D1B4"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59A39C56" w14:textId="77777777">
            <w:pPr>
              <w:jc w:val="center"/>
              <w:rPr>
                <w:rFonts w:asciiTheme="minorHAnsi" w:hAnsiTheme="minorHAnsi"/>
              </w:rPr>
            </w:pPr>
          </w:p>
        </w:tc>
        <w:sdt>
          <w:sdtPr>
            <w:rPr>
              <w:rFonts w:asciiTheme="minorHAnsi" w:hAnsiTheme="minorHAnsi"/>
              <w:sz w:val="12"/>
              <w:szCs w:val="12"/>
            </w:rPr>
            <w:id w:val="-1241939402"/>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74B1870D" w14:textId="11F3336C">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5996E892" w14:textId="3A086391">
            <w:pPr>
              <w:rPr>
                <w:rFonts w:asciiTheme="minorHAnsi" w:hAnsiTheme="minorHAnsi"/>
              </w:rPr>
            </w:pPr>
            <w:sdt>
              <w:sdtPr>
                <w:rPr>
                  <w:rFonts w:asciiTheme="minorHAnsi" w:hAnsiTheme="minorHAnsi"/>
                  <w:sz w:val="12"/>
                  <w:szCs w:val="12"/>
                </w:rPr>
                <w:id w:val="-127933562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84655406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D6503C8" w14:textId="6EE0876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1881960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74EC1DB" w14:textId="36B6FFB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28785233"/>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236FE339" w14:textId="257DCB9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13561950"/>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166CD481" w14:textId="65F8B9E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37866006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82127B0" w14:textId="1200761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78781857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AFC6812" w14:textId="36BDFE8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9441462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0317247" w14:textId="31DB770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1436603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3F9CB50" w14:textId="682FA5C6">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40F97469" w14:textId="77777777">
            <w:pPr>
              <w:rPr>
                <w:rFonts w:asciiTheme="minorHAnsi" w:hAnsiTheme="minorHAnsi"/>
              </w:rPr>
            </w:pPr>
          </w:p>
        </w:tc>
      </w:tr>
      <w:tr w:rsidRPr="00FC3A2B" w:rsidR="004241F0" w:rsidTr="1923382A" w14:paraId="12E254E3" w14:textId="77777777">
        <w:trPr>
          <w:trHeight w:val="567"/>
        </w:trPr>
        <w:sdt>
          <w:sdtPr>
            <w:rPr>
              <w:rFonts w:asciiTheme="minorHAnsi" w:hAnsiTheme="minorHAnsi"/>
              <w:sz w:val="12"/>
              <w:szCs w:val="12"/>
            </w:rPr>
            <w:id w:val="1431397685"/>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6ADCE51E" w14:textId="065412F0">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374E967A" w14:textId="63C6A039">
            <w:pPr>
              <w:jc w:val="center"/>
              <w:rPr>
                <w:rFonts w:asciiTheme="minorHAnsi" w:hAnsiTheme="minorHAnsi"/>
                <w:sz w:val="12"/>
                <w:szCs w:val="12"/>
              </w:rPr>
            </w:pPr>
            <w:sdt>
              <w:sdtPr>
                <w:rPr>
                  <w:rFonts w:asciiTheme="minorHAnsi" w:hAnsiTheme="minorHAnsi"/>
                  <w:sz w:val="12"/>
                  <w:szCs w:val="12"/>
                </w:rPr>
                <w:id w:val="-99317578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409617005"/>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CEF936C" w14:textId="5A5DBD1F">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02761335"/>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6DF76C8D" w14:textId="4CE885AD">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1550705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80C40A7" w14:textId="3AB314E4">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19192202" w14:textId="77777777">
            <w:pPr>
              <w:rPr>
                <w:rFonts w:asciiTheme="minorHAnsi" w:hAnsiTheme="minorHAnsi"/>
                <w:szCs w:val="22"/>
              </w:rPr>
            </w:pPr>
            <w:r w:rsidRPr="0039170C">
              <w:rPr>
                <w:rFonts w:asciiTheme="minorHAnsi" w:hAnsiTheme="minorHAnsi"/>
                <w:szCs w:val="22"/>
              </w:rPr>
              <w:t>Qualitätsmanagement</w:t>
            </w:r>
          </w:p>
        </w:tc>
        <w:tc>
          <w:tcPr>
            <w:tcW w:w="426" w:type="dxa"/>
            <w:gridSpan w:val="2"/>
            <w:shd w:val="clear" w:color="auto" w:fill="auto"/>
            <w:tcMar/>
            <w:vAlign w:val="center"/>
          </w:tcPr>
          <w:p w:rsidRPr="00FC3A2B" w:rsidR="004241F0" w:rsidP="004241F0" w:rsidRDefault="004241F0" w14:paraId="743A6A4F"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000D52C3" w14:textId="77777777">
            <w:pPr>
              <w:rPr>
                <w:rFonts w:asciiTheme="minorHAnsi" w:hAnsiTheme="minorHAnsi"/>
              </w:rPr>
            </w:pPr>
          </w:p>
        </w:tc>
        <w:tc>
          <w:tcPr>
            <w:tcW w:w="563" w:type="dxa"/>
            <w:shd w:val="clear" w:color="auto" w:fill="auto"/>
            <w:tcMar/>
            <w:vAlign w:val="center"/>
          </w:tcPr>
          <w:p w:rsidRPr="00FC3A2B" w:rsidR="004241F0" w:rsidP="004241F0" w:rsidRDefault="004241F0" w14:paraId="1A2CB246"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FBFDA15"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E1E3708"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283208A5"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22827A82" w14:textId="77777777">
            <w:pPr>
              <w:jc w:val="center"/>
              <w:rPr>
                <w:rFonts w:asciiTheme="minorHAnsi" w:hAnsiTheme="minorHAnsi"/>
              </w:rPr>
            </w:pPr>
          </w:p>
        </w:tc>
        <w:sdt>
          <w:sdtPr>
            <w:rPr>
              <w:rFonts w:asciiTheme="minorHAnsi" w:hAnsiTheme="minorHAnsi"/>
              <w:sz w:val="12"/>
              <w:szCs w:val="12"/>
            </w:rPr>
            <w:id w:val="890152373"/>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02A29B88" w14:textId="14847EBA">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33355CC4" w14:textId="39FE7106">
            <w:pPr>
              <w:rPr>
                <w:rFonts w:asciiTheme="minorHAnsi" w:hAnsiTheme="minorHAnsi"/>
              </w:rPr>
            </w:pPr>
            <w:sdt>
              <w:sdtPr>
                <w:rPr>
                  <w:rFonts w:asciiTheme="minorHAnsi" w:hAnsiTheme="minorHAnsi"/>
                  <w:sz w:val="12"/>
                  <w:szCs w:val="12"/>
                </w:rPr>
                <w:id w:val="201156348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59894977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1349310" w14:textId="7142C9A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2053195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8FA9EB5" w14:textId="2A3EB04F">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35178763"/>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41A7740C" w14:textId="41FE99C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71964501"/>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501BD895" w14:textId="5F5EEB7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9315930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750BF5E" w14:textId="577B411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5487376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FCA60EC" w14:textId="2E7BFC0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9288540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1F52D88" w14:textId="65812E2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9330932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5E06E2E" w14:textId="623527CA">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DEFC842" w14:textId="77777777">
            <w:pPr>
              <w:rPr>
                <w:rFonts w:asciiTheme="minorHAnsi" w:hAnsiTheme="minorHAnsi"/>
              </w:rPr>
            </w:pPr>
          </w:p>
        </w:tc>
      </w:tr>
      <w:tr w:rsidRPr="00FC3A2B" w:rsidR="004241F0" w:rsidTr="1923382A" w14:paraId="7EB83235" w14:textId="77777777">
        <w:trPr>
          <w:trHeight w:val="567"/>
        </w:trPr>
        <w:sdt>
          <w:sdtPr>
            <w:rPr>
              <w:rFonts w:asciiTheme="minorHAnsi" w:hAnsiTheme="minorHAnsi"/>
              <w:sz w:val="12"/>
              <w:szCs w:val="12"/>
            </w:rPr>
            <w:id w:val="107633705"/>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0FDF31D4" w14:textId="74982F86">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00874FB0" w14:textId="239C74F7">
            <w:pPr>
              <w:jc w:val="center"/>
              <w:rPr>
                <w:rFonts w:asciiTheme="minorHAnsi" w:hAnsiTheme="minorHAnsi"/>
                <w:sz w:val="12"/>
                <w:szCs w:val="12"/>
              </w:rPr>
            </w:pPr>
            <w:sdt>
              <w:sdtPr>
                <w:rPr>
                  <w:rFonts w:asciiTheme="minorHAnsi" w:hAnsiTheme="minorHAnsi"/>
                  <w:sz w:val="12"/>
                  <w:szCs w:val="12"/>
                </w:rPr>
                <w:id w:val="449359678"/>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0489093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6208B2DB" w14:textId="431E61A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073662"/>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02C263F0" w14:textId="5841F8C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37393306"/>
            <w14:checkbox>
              <w14:checked w14:val="0"/>
              <w14:checkedState w14:val="2612" w14:font="MS Gothic"/>
              <w14:uncheckedState w14:val="2610" w14:font="MS Gothic"/>
            </w14:checkbox>
          </w:sdtPr>
          <w:sdtContent>
            <w:tc>
              <w:tcPr>
                <w:tcW w:w="212" w:type="dxa"/>
                <w:shd w:val="clear" w:color="auto" w:fill="auto"/>
                <w:vAlign w:val="center"/>
              </w:tcPr>
              <w:p w:rsidRPr="0039170C" w:rsidR="004241F0" w:rsidP="004241F0" w:rsidRDefault="004241F0" w14:paraId="7680AE19" w14:textId="63A9B224">
                <w:pPr>
                  <w:rPr>
                    <w:rFonts w:asciiTheme="minorHAnsi" w:hAnsiTheme="minorHAnsi"/>
                    <w:szCs w:val="2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41A3F2F7" w14:textId="77777777">
            <w:pPr>
              <w:rPr>
                <w:rFonts w:asciiTheme="minorHAnsi" w:hAnsiTheme="minorHAnsi"/>
                <w:szCs w:val="22"/>
              </w:rPr>
            </w:pPr>
            <w:r w:rsidRPr="0039170C">
              <w:rPr>
                <w:rFonts w:asciiTheme="minorHAnsi" w:hAnsiTheme="minorHAnsi"/>
                <w:szCs w:val="22"/>
              </w:rPr>
              <w:t>Qualitätssicherung</w:t>
            </w:r>
          </w:p>
        </w:tc>
        <w:tc>
          <w:tcPr>
            <w:tcW w:w="426" w:type="dxa"/>
            <w:gridSpan w:val="2"/>
            <w:shd w:val="clear" w:color="auto" w:fill="auto"/>
            <w:tcMar/>
            <w:vAlign w:val="center"/>
          </w:tcPr>
          <w:p w:rsidRPr="00FC3A2B" w:rsidR="004241F0" w:rsidP="004241F0" w:rsidRDefault="004241F0" w14:paraId="49ACBE47"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030C8DC0" w14:textId="77777777">
            <w:pPr>
              <w:rPr>
                <w:rFonts w:asciiTheme="minorHAnsi" w:hAnsiTheme="minorHAnsi"/>
              </w:rPr>
            </w:pPr>
          </w:p>
        </w:tc>
        <w:tc>
          <w:tcPr>
            <w:tcW w:w="563" w:type="dxa"/>
            <w:shd w:val="clear" w:color="auto" w:fill="auto"/>
            <w:tcMar/>
            <w:vAlign w:val="center"/>
          </w:tcPr>
          <w:p w:rsidRPr="00FC3A2B" w:rsidR="004241F0" w:rsidP="004241F0" w:rsidRDefault="004241F0" w14:paraId="13A6BE11"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7ED6584F"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0006C025"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1E05FF38"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671CCE86" w14:textId="77777777">
            <w:pPr>
              <w:jc w:val="center"/>
              <w:rPr>
                <w:rFonts w:asciiTheme="minorHAnsi" w:hAnsiTheme="minorHAnsi"/>
              </w:rPr>
            </w:pPr>
          </w:p>
        </w:tc>
        <w:sdt>
          <w:sdtPr>
            <w:rPr>
              <w:rFonts w:asciiTheme="minorHAnsi" w:hAnsiTheme="minorHAnsi"/>
              <w:sz w:val="12"/>
              <w:szCs w:val="12"/>
            </w:rPr>
            <w:id w:val="1987585657"/>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572BE796" w14:textId="0BE2B0F4">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4A603777" w14:textId="12AB3086">
            <w:pPr>
              <w:rPr>
                <w:rFonts w:asciiTheme="minorHAnsi" w:hAnsiTheme="minorHAnsi"/>
              </w:rPr>
            </w:pPr>
            <w:sdt>
              <w:sdtPr>
                <w:rPr>
                  <w:rFonts w:asciiTheme="minorHAnsi" w:hAnsiTheme="minorHAnsi"/>
                  <w:sz w:val="12"/>
                  <w:szCs w:val="12"/>
                </w:rPr>
                <w:id w:val="769360158"/>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08691868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83C9F21" w14:textId="4C713AC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4348758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8B19917" w14:textId="2EE8C3AE">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15039633"/>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04AFAF8" w14:textId="32A7A67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99600920"/>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78AE06C" w14:textId="64A98B7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68949575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5D07164" w14:textId="5758B14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5529869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89AE138" w14:textId="009577C4">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2762938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8BEFDA8" w14:textId="01204990">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7929533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215E77A" w14:textId="6F7471D3">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5D5E1E2B" w14:textId="77777777">
            <w:pPr>
              <w:rPr>
                <w:rFonts w:asciiTheme="minorHAnsi" w:hAnsiTheme="minorHAnsi"/>
              </w:rPr>
            </w:pPr>
          </w:p>
        </w:tc>
      </w:tr>
      <w:tr w:rsidRPr="00FC3A2B" w:rsidR="004241F0" w:rsidTr="1923382A" w14:paraId="1EAE8B07" w14:textId="77777777">
        <w:trPr>
          <w:trHeight w:val="567"/>
        </w:trPr>
        <w:sdt>
          <w:sdtPr>
            <w:rPr>
              <w:rFonts w:asciiTheme="minorHAnsi" w:hAnsiTheme="minorHAnsi"/>
              <w:sz w:val="12"/>
              <w:szCs w:val="12"/>
            </w:rPr>
            <w:id w:val="4719249"/>
            <w14:checkbox>
              <w14:checked w14:val="1"/>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7B6B0C3E" w14:textId="7AE081C5">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4C1A36E" w14:textId="3669DA6C">
            <w:pPr>
              <w:jc w:val="center"/>
              <w:rPr>
                <w:rFonts w:asciiTheme="minorHAnsi" w:hAnsiTheme="minorHAnsi"/>
                <w:sz w:val="12"/>
                <w:szCs w:val="12"/>
              </w:rPr>
            </w:pPr>
            <w:sdt>
              <w:sdtPr>
                <w:rPr>
                  <w:rFonts w:asciiTheme="minorHAnsi" w:hAnsiTheme="minorHAnsi"/>
                  <w:sz w:val="12"/>
                  <w:szCs w:val="12"/>
                </w:rPr>
                <w:id w:val="1545397049"/>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735742913"/>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3A78502" w14:textId="636AF830">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64089591"/>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6CA67398" w14:textId="3C3AF19B">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024200757"/>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8AD6E34" w14:textId="43CE6794">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40698E97" w14:textId="77777777">
            <w:pPr>
              <w:rPr>
                <w:rFonts w:asciiTheme="minorHAnsi" w:hAnsiTheme="minorHAnsi"/>
                <w:szCs w:val="22"/>
              </w:rPr>
            </w:pPr>
            <w:r w:rsidRPr="0039170C">
              <w:rPr>
                <w:rFonts w:asciiTheme="minorHAnsi" w:hAnsiTheme="minorHAnsi"/>
                <w:szCs w:val="22"/>
              </w:rPr>
              <w:t>Risikomanagement</w:t>
            </w:r>
          </w:p>
        </w:tc>
        <w:tc>
          <w:tcPr>
            <w:tcW w:w="426" w:type="dxa"/>
            <w:gridSpan w:val="2"/>
            <w:shd w:val="clear" w:color="auto" w:fill="auto"/>
            <w:tcMar/>
            <w:vAlign w:val="center"/>
          </w:tcPr>
          <w:p w:rsidRPr="00FC3A2B" w:rsidR="004241F0" w:rsidP="004241F0" w:rsidRDefault="004241F0" w14:paraId="2C901E8F"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2FF11669" w14:textId="77777777">
            <w:pPr>
              <w:rPr>
                <w:rFonts w:asciiTheme="minorHAnsi" w:hAnsiTheme="minorHAnsi"/>
              </w:rPr>
            </w:pPr>
          </w:p>
        </w:tc>
        <w:tc>
          <w:tcPr>
            <w:tcW w:w="563" w:type="dxa"/>
            <w:shd w:val="clear" w:color="auto" w:fill="auto"/>
            <w:tcMar/>
            <w:vAlign w:val="center"/>
          </w:tcPr>
          <w:p w:rsidRPr="00FC3A2B" w:rsidR="004241F0" w:rsidP="004241F0" w:rsidRDefault="004241F0" w14:paraId="4EF59867"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3EE49497"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62253148"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7E07B7C"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9EE2635" w14:textId="77777777">
            <w:pPr>
              <w:jc w:val="center"/>
              <w:rPr>
                <w:rFonts w:asciiTheme="minorHAnsi" w:hAnsiTheme="minorHAnsi"/>
              </w:rPr>
            </w:pPr>
          </w:p>
        </w:tc>
        <w:sdt>
          <w:sdtPr>
            <w:rPr>
              <w:rFonts w:asciiTheme="minorHAnsi" w:hAnsiTheme="minorHAnsi"/>
              <w:sz w:val="12"/>
              <w:szCs w:val="12"/>
            </w:rPr>
            <w:id w:val="44644174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103C70C9" w14:textId="656787BC">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79BF84F7" w14:textId="4FCF206C">
            <w:pPr>
              <w:rPr>
                <w:rFonts w:asciiTheme="minorHAnsi" w:hAnsiTheme="minorHAnsi"/>
              </w:rPr>
            </w:pPr>
            <w:sdt>
              <w:sdtPr>
                <w:rPr>
                  <w:rFonts w:asciiTheme="minorHAnsi" w:hAnsiTheme="minorHAnsi"/>
                  <w:sz w:val="12"/>
                  <w:szCs w:val="12"/>
                </w:rPr>
                <w:id w:val="-152585312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6870793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35CEF8A" w14:textId="581BA30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2869889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F5E6C0E" w14:textId="37493A0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36846134"/>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446436A5" w14:textId="0F44D2A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97828655"/>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53911E73" w14:textId="5E52008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2089453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149F8B3" w14:textId="0AEBD75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3822588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DD6931E" w14:textId="14B0442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44411139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BD6A031" w14:textId="49342E9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8542249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3CC6947" w14:textId="78D01A1E">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3EFB990" w14:textId="77777777">
            <w:pPr>
              <w:rPr>
                <w:rFonts w:asciiTheme="minorHAnsi" w:hAnsiTheme="minorHAnsi"/>
              </w:rPr>
            </w:pPr>
          </w:p>
        </w:tc>
      </w:tr>
      <w:tr w:rsidRPr="00FC3A2B" w:rsidR="004241F0" w:rsidTr="1923382A" w14:paraId="3B89F7CA" w14:textId="77777777">
        <w:trPr>
          <w:trHeight w:val="567"/>
        </w:trPr>
        <w:sdt>
          <w:sdtPr>
            <w:rPr>
              <w:rFonts w:asciiTheme="minorHAnsi" w:hAnsiTheme="minorHAnsi"/>
              <w:sz w:val="12"/>
              <w:szCs w:val="12"/>
            </w:rPr>
            <w:id w:val="-635949969"/>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29184A7C" w14:textId="60B6F17F">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23EE40B4" w14:textId="1E5EA9B8">
            <w:pPr>
              <w:jc w:val="center"/>
              <w:rPr>
                <w:rFonts w:asciiTheme="minorHAnsi" w:hAnsiTheme="minorHAnsi"/>
                <w:sz w:val="12"/>
                <w:szCs w:val="12"/>
              </w:rPr>
            </w:pPr>
            <w:sdt>
              <w:sdtPr>
                <w:rPr>
                  <w:rFonts w:asciiTheme="minorHAnsi" w:hAnsiTheme="minorHAnsi"/>
                  <w:sz w:val="12"/>
                  <w:szCs w:val="12"/>
                </w:rPr>
                <w:id w:val="-11768249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064179347"/>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06350213" w14:textId="30A1CB8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70090762"/>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3A9D4DB9" w14:textId="4A0A42D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5942867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FBB7C3D" w14:textId="06B3773F">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FC3A2B" w:rsidR="004241F0" w:rsidP="004241F0" w:rsidRDefault="004241F0" w14:paraId="1699F552" w14:textId="77777777">
            <w:pPr>
              <w:rPr>
                <w:rFonts w:asciiTheme="minorHAnsi" w:hAnsiTheme="minorHAnsi"/>
                <w:szCs w:val="22"/>
              </w:rPr>
            </w:pPr>
            <w:r w:rsidRPr="00FC3A2B">
              <w:rPr>
                <w:rFonts w:asciiTheme="minorHAnsi" w:hAnsiTheme="minorHAnsi"/>
                <w:szCs w:val="22"/>
              </w:rPr>
              <w:t>Datensicherung</w:t>
            </w:r>
          </w:p>
        </w:tc>
        <w:tc>
          <w:tcPr>
            <w:tcW w:w="426" w:type="dxa"/>
            <w:gridSpan w:val="2"/>
            <w:shd w:val="clear" w:color="auto" w:fill="auto"/>
            <w:tcMar/>
            <w:vAlign w:val="center"/>
          </w:tcPr>
          <w:p w:rsidRPr="00FC3A2B" w:rsidR="004241F0" w:rsidP="004241F0" w:rsidRDefault="004241F0" w14:paraId="2B65175E"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603E3D0D" w14:textId="77777777">
            <w:pPr>
              <w:rPr>
                <w:rFonts w:asciiTheme="minorHAnsi" w:hAnsiTheme="minorHAnsi"/>
              </w:rPr>
            </w:pPr>
          </w:p>
        </w:tc>
        <w:tc>
          <w:tcPr>
            <w:tcW w:w="563" w:type="dxa"/>
            <w:shd w:val="clear" w:color="auto" w:fill="auto"/>
            <w:tcMar/>
            <w:vAlign w:val="center"/>
          </w:tcPr>
          <w:p w:rsidRPr="00FC3A2B" w:rsidR="004241F0" w:rsidP="004241F0" w:rsidRDefault="004241F0" w14:paraId="4EB8F5A3"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28B446DB"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270F14D4"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089ED79E"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50C290A1" w14:textId="77777777">
            <w:pPr>
              <w:jc w:val="center"/>
              <w:rPr>
                <w:rFonts w:asciiTheme="minorHAnsi" w:hAnsiTheme="minorHAnsi"/>
              </w:rPr>
            </w:pPr>
          </w:p>
        </w:tc>
        <w:sdt>
          <w:sdtPr>
            <w:rPr>
              <w:rFonts w:asciiTheme="minorHAnsi" w:hAnsiTheme="minorHAnsi"/>
              <w:sz w:val="12"/>
              <w:szCs w:val="12"/>
            </w:rPr>
            <w:id w:val="-132242613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53334E39" w14:textId="503C9D91">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724CC376" w14:textId="4075B066">
            <w:pPr>
              <w:rPr>
                <w:rFonts w:asciiTheme="minorHAnsi" w:hAnsiTheme="minorHAnsi"/>
              </w:rPr>
            </w:pPr>
            <w:sdt>
              <w:sdtPr>
                <w:rPr>
                  <w:rFonts w:asciiTheme="minorHAnsi" w:hAnsiTheme="minorHAnsi"/>
                  <w:sz w:val="12"/>
                  <w:szCs w:val="12"/>
                </w:rPr>
                <w:id w:val="96084530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63577791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5F36F25" w14:textId="7DFD020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3439186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6FB99DC" w14:textId="6E43E9F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83330884"/>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5D4A6855" w14:textId="3E73625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187102813"/>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0A9175CD" w14:textId="6B90E46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348038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960E2B0" w14:textId="3096DE6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92622157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4E529AA" w14:textId="26DE8B2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8558182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67C53A5" w14:textId="428D356E">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80485625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AA1C892" w14:textId="0C00F4F4">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B984489" w14:textId="77777777">
            <w:pPr>
              <w:rPr>
                <w:rFonts w:asciiTheme="minorHAnsi" w:hAnsiTheme="minorHAnsi"/>
              </w:rPr>
            </w:pPr>
          </w:p>
        </w:tc>
      </w:tr>
      <w:tr w:rsidRPr="00FC3A2B" w:rsidR="004241F0" w:rsidTr="1923382A" w14:paraId="569D5F57" w14:textId="77777777">
        <w:trPr>
          <w:trHeight w:val="567"/>
        </w:trPr>
        <w:sdt>
          <w:sdtPr>
            <w:rPr>
              <w:rFonts w:asciiTheme="minorHAnsi" w:hAnsiTheme="minorHAnsi"/>
              <w:sz w:val="12"/>
              <w:szCs w:val="12"/>
            </w:rPr>
            <w:id w:val="1914034604"/>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36F3C6D1" w14:textId="7CF3C42E">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411F0FE0" w14:textId="0DCC3982">
            <w:pPr>
              <w:jc w:val="center"/>
              <w:rPr>
                <w:rFonts w:asciiTheme="minorHAnsi" w:hAnsiTheme="minorHAnsi"/>
                <w:sz w:val="12"/>
                <w:szCs w:val="12"/>
              </w:rPr>
            </w:pPr>
            <w:sdt>
              <w:sdtPr>
                <w:rPr>
                  <w:rFonts w:asciiTheme="minorHAnsi" w:hAnsiTheme="minorHAnsi"/>
                  <w:sz w:val="12"/>
                  <w:szCs w:val="12"/>
                </w:rPr>
                <w:id w:val="54619253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340053257"/>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FB0D6F2" w14:textId="25C5C741">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93039733"/>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1E32E233" w14:textId="481DE0F4">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05673260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11C81AA" w14:textId="01189C44">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5DA72701" w14:textId="77777777">
            <w:pPr>
              <w:rPr>
                <w:rFonts w:asciiTheme="minorHAnsi" w:hAnsiTheme="minorHAnsi"/>
                <w:szCs w:val="22"/>
              </w:rPr>
            </w:pPr>
            <w:r w:rsidRPr="0039170C">
              <w:rPr>
                <w:rFonts w:asciiTheme="minorHAnsi" w:hAnsiTheme="minorHAnsi"/>
                <w:szCs w:val="22"/>
              </w:rPr>
              <w:t>KVP</w:t>
            </w:r>
          </w:p>
        </w:tc>
        <w:tc>
          <w:tcPr>
            <w:tcW w:w="426" w:type="dxa"/>
            <w:gridSpan w:val="2"/>
            <w:shd w:val="clear" w:color="auto" w:fill="auto"/>
            <w:tcMar/>
            <w:vAlign w:val="center"/>
          </w:tcPr>
          <w:p w:rsidRPr="00FC3A2B" w:rsidR="004241F0" w:rsidP="004241F0" w:rsidRDefault="004241F0" w14:paraId="70903FCE"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68ECB7FF" w14:textId="77777777">
            <w:pPr>
              <w:rPr>
                <w:rFonts w:asciiTheme="minorHAnsi" w:hAnsiTheme="minorHAnsi"/>
              </w:rPr>
            </w:pPr>
          </w:p>
        </w:tc>
        <w:tc>
          <w:tcPr>
            <w:tcW w:w="563" w:type="dxa"/>
            <w:shd w:val="clear" w:color="auto" w:fill="auto"/>
            <w:tcMar/>
            <w:vAlign w:val="center"/>
          </w:tcPr>
          <w:p w:rsidRPr="00FC3A2B" w:rsidR="004241F0" w:rsidP="004241F0" w:rsidRDefault="004241F0" w14:paraId="5C5B9CB5"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4197BB3F"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4F74483"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D0C539E"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6CF0C251" w14:textId="77777777">
            <w:pPr>
              <w:jc w:val="center"/>
              <w:rPr>
                <w:rFonts w:asciiTheme="minorHAnsi" w:hAnsiTheme="minorHAnsi"/>
              </w:rPr>
            </w:pPr>
          </w:p>
        </w:tc>
        <w:sdt>
          <w:sdtPr>
            <w:rPr>
              <w:rFonts w:asciiTheme="minorHAnsi" w:hAnsiTheme="minorHAnsi"/>
              <w:sz w:val="12"/>
              <w:szCs w:val="12"/>
            </w:rPr>
            <w:id w:val="870652973"/>
            <w14:checkbox>
              <w14:checked w14:val="1"/>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6B5B892C" w14:textId="15D3A9C9">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31AA3E9E" w14:textId="4F715358">
            <w:pPr>
              <w:rPr>
                <w:rFonts w:asciiTheme="minorHAnsi" w:hAnsiTheme="minorHAnsi"/>
                <w:sz w:val="12"/>
                <w:szCs w:val="12"/>
              </w:rPr>
            </w:pPr>
            <w:sdt>
              <w:sdtPr>
                <w:rPr>
                  <w:rFonts w:asciiTheme="minorHAnsi" w:hAnsiTheme="minorHAnsi"/>
                  <w:sz w:val="12"/>
                  <w:szCs w:val="12"/>
                </w:rPr>
                <w:id w:val="65095185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202412070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B3100F2" w14:textId="499734C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40707127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1FE440A" w14:textId="48D0A004">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892922974"/>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228524DA" w14:textId="06979E9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22602461"/>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8E38447" w14:textId="01AC826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33503615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B5683C3" w14:textId="5213074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530857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109C63A" w14:textId="3F0A02AF">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17294337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F06789C" w14:textId="7E15DBA5">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356699255"/>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64DD4D6" w14:textId="562CDFB0">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12EAD941" w14:textId="77777777">
            <w:pPr>
              <w:rPr>
                <w:rFonts w:asciiTheme="minorHAnsi" w:hAnsiTheme="minorHAnsi"/>
              </w:rPr>
            </w:pPr>
          </w:p>
        </w:tc>
      </w:tr>
      <w:tr w:rsidRPr="00FC3A2B" w:rsidR="004241F0" w:rsidTr="1923382A" w14:paraId="2B1FE292" w14:textId="77777777">
        <w:trPr>
          <w:trHeight w:val="567"/>
        </w:trPr>
        <w:sdt>
          <w:sdtPr>
            <w:rPr>
              <w:rFonts w:asciiTheme="minorHAnsi" w:hAnsiTheme="minorHAnsi"/>
              <w:sz w:val="12"/>
              <w:szCs w:val="12"/>
            </w:rPr>
            <w:id w:val="1348372025"/>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6E5F6671" w14:textId="47D00282">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5CE9F516" w14:textId="21B0B9EB">
            <w:pPr>
              <w:jc w:val="center"/>
              <w:rPr>
                <w:rFonts w:asciiTheme="minorHAnsi" w:hAnsiTheme="minorHAnsi"/>
                <w:sz w:val="12"/>
                <w:szCs w:val="12"/>
              </w:rPr>
            </w:pPr>
            <w:sdt>
              <w:sdtPr>
                <w:rPr>
                  <w:rFonts w:asciiTheme="minorHAnsi" w:hAnsiTheme="minorHAnsi"/>
                  <w:sz w:val="12"/>
                  <w:szCs w:val="12"/>
                </w:rPr>
                <w:id w:val="603546408"/>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665983983"/>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166C2689" w14:textId="7461F8B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618755351"/>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4E0F0B91" w14:textId="318F6372">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0937520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23BA38D" w14:textId="2136CD31">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021604" w:rsidR="004241F0" w:rsidP="004241F0" w:rsidRDefault="004241F0" w14:paraId="34FE24F3" w14:textId="77777777">
            <w:pPr>
              <w:rPr>
                <w:rFonts w:asciiTheme="minorHAnsi" w:hAnsiTheme="minorHAnsi"/>
                <w:szCs w:val="22"/>
              </w:rPr>
            </w:pPr>
            <w:r w:rsidRPr="00021604">
              <w:rPr>
                <w:rFonts w:asciiTheme="minorHAnsi" w:hAnsiTheme="minorHAnsi"/>
                <w:szCs w:val="22"/>
              </w:rPr>
              <w:t>6 Pflichtverfahren ISO</w:t>
            </w:r>
          </w:p>
        </w:tc>
        <w:tc>
          <w:tcPr>
            <w:tcW w:w="426" w:type="dxa"/>
            <w:gridSpan w:val="2"/>
            <w:shd w:val="clear" w:color="auto" w:fill="auto"/>
            <w:tcMar/>
            <w:vAlign w:val="center"/>
          </w:tcPr>
          <w:p w:rsidRPr="00FC3A2B" w:rsidR="004241F0" w:rsidP="004241F0" w:rsidRDefault="004241F0" w14:paraId="14DC581F"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642D4892" w14:textId="77777777">
            <w:pPr>
              <w:rPr>
                <w:rFonts w:asciiTheme="minorHAnsi" w:hAnsiTheme="minorHAnsi"/>
              </w:rPr>
            </w:pPr>
          </w:p>
        </w:tc>
        <w:tc>
          <w:tcPr>
            <w:tcW w:w="563" w:type="dxa"/>
            <w:shd w:val="clear" w:color="auto" w:fill="auto"/>
            <w:tcMar/>
            <w:vAlign w:val="center"/>
          </w:tcPr>
          <w:p w:rsidRPr="00FC3A2B" w:rsidR="004241F0" w:rsidP="004241F0" w:rsidRDefault="004241F0" w14:paraId="3845E26E"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C0C642F"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326C5131"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007390DB"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6C88E30B" w14:textId="77777777">
            <w:pPr>
              <w:jc w:val="center"/>
              <w:rPr>
                <w:rFonts w:asciiTheme="minorHAnsi" w:hAnsiTheme="minorHAnsi"/>
              </w:rPr>
            </w:pPr>
          </w:p>
        </w:tc>
        <w:sdt>
          <w:sdtPr>
            <w:rPr>
              <w:rFonts w:asciiTheme="minorHAnsi" w:hAnsiTheme="minorHAnsi"/>
              <w:sz w:val="12"/>
              <w:szCs w:val="12"/>
            </w:rPr>
            <w:id w:val="-132650884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5A7B13C2" w14:textId="71022AF2">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3EB1DB1C" w14:textId="7B368238">
            <w:pPr>
              <w:rPr>
                <w:rFonts w:asciiTheme="minorHAnsi" w:hAnsiTheme="minorHAnsi"/>
                <w:sz w:val="12"/>
                <w:szCs w:val="12"/>
              </w:rPr>
            </w:pPr>
            <w:sdt>
              <w:sdtPr>
                <w:rPr>
                  <w:rFonts w:asciiTheme="minorHAnsi" w:hAnsiTheme="minorHAnsi"/>
                  <w:sz w:val="12"/>
                  <w:szCs w:val="12"/>
                </w:rPr>
                <w:id w:val="1131591451"/>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38773301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82F8EA6" w14:textId="752E855E">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73982222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3804919" w14:textId="14BF5E10">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98520901"/>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4B813945" w14:textId="0C88497B">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53807691"/>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377EE934" w14:textId="6377B9F7">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157131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AC54144" w14:textId="0326211C">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21693807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C658B39" w14:textId="68D0E39F">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97552396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E9AC20D" w14:textId="30B92A4D">
                <w:pP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53165369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2135D58" w14:textId="7722DFED">
                <w:pPr>
                  <w:rPr>
                    <w:rFonts w:asciiTheme="minorHAnsi" w:hAnsiTheme="minorHAnsi"/>
                    <w:sz w:val="12"/>
                    <w:szCs w:val="12"/>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BF0ACBF" w14:textId="77777777">
            <w:pPr>
              <w:rPr>
                <w:rFonts w:asciiTheme="minorHAnsi" w:hAnsiTheme="minorHAnsi"/>
              </w:rPr>
            </w:pPr>
          </w:p>
        </w:tc>
      </w:tr>
      <w:tr w:rsidRPr="00FC3A2B" w:rsidR="004241F0" w:rsidTr="1923382A" w14:paraId="629F5AE7" w14:textId="77777777">
        <w:trPr>
          <w:trHeight w:val="567"/>
        </w:trPr>
        <w:sdt>
          <w:sdtPr>
            <w:rPr>
              <w:rFonts w:asciiTheme="minorHAnsi" w:hAnsiTheme="minorHAnsi"/>
              <w:sz w:val="12"/>
              <w:szCs w:val="12"/>
            </w:rPr>
            <w:id w:val="-1663772854"/>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0143C3F3" w14:textId="4F9D0212">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1FC0EAA4" w14:textId="04704914">
            <w:pPr>
              <w:jc w:val="center"/>
              <w:rPr>
                <w:rFonts w:asciiTheme="minorHAnsi" w:hAnsiTheme="minorHAnsi"/>
                <w:sz w:val="12"/>
                <w:szCs w:val="12"/>
              </w:rPr>
            </w:pPr>
            <w:sdt>
              <w:sdtPr>
                <w:rPr>
                  <w:rFonts w:asciiTheme="minorHAnsi" w:hAnsiTheme="minorHAnsi"/>
                  <w:sz w:val="12"/>
                  <w:szCs w:val="12"/>
                </w:rPr>
                <w:id w:val="-1429579958"/>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983615544"/>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46F6533F" w14:textId="269E3B2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050726564"/>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72E469AB" w14:textId="490B60F9">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45702210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FB6BC1C" w14:textId="4A2456FF">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39170C" w:rsidR="004241F0" w:rsidP="004241F0" w:rsidRDefault="004241F0" w14:paraId="605B42BB" w14:textId="023ED6F6">
            <w:pPr>
              <w:rPr>
                <w:rFonts w:asciiTheme="minorHAnsi" w:hAnsiTheme="minorHAnsi"/>
                <w:szCs w:val="22"/>
              </w:rPr>
            </w:pPr>
            <w:r w:rsidRPr="0039170C">
              <w:rPr>
                <w:rFonts w:asciiTheme="minorHAnsi" w:hAnsiTheme="minorHAnsi"/>
                <w:szCs w:val="22"/>
              </w:rPr>
              <w:t>Sicherheitsmanagement</w:t>
            </w:r>
          </w:p>
        </w:tc>
        <w:tc>
          <w:tcPr>
            <w:tcW w:w="426" w:type="dxa"/>
            <w:gridSpan w:val="2"/>
            <w:shd w:val="clear" w:color="auto" w:fill="auto"/>
            <w:tcMar/>
            <w:vAlign w:val="center"/>
          </w:tcPr>
          <w:p w:rsidRPr="00FC3A2B" w:rsidR="004241F0" w:rsidP="004241F0" w:rsidRDefault="004241F0" w14:paraId="281BE17E"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50A66548" w14:textId="77777777">
            <w:pPr>
              <w:rPr>
                <w:rFonts w:asciiTheme="minorHAnsi" w:hAnsiTheme="minorHAnsi"/>
              </w:rPr>
            </w:pPr>
          </w:p>
        </w:tc>
        <w:tc>
          <w:tcPr>
            <w:tcW w:w="563" w:type="dxa"/>
            <w:shd w:val="clear" w:color="auto" w:fill="auto"/>
            <w:tcMar/>
            <w:vAlign w:val="center"/>
          </w:tcPr>
          <w:p w:rsidRPr="00FC3A2B" w:rsidR="004241F0" w:rsidP="004241F0" w:rsidRDefault="004241F0" w14:paraId="1A885213"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7AC17159"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6A266A5A"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5ECAE4D2"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28B93C3C" w14:textId="77777777">
            <w:pPr>
              <w:jc w:val="center"/>
              <w:rPr>
                <w:rFonts w:asciiTheme="minorHAnsi" w:hAnsiTheme="minorHAnsi"/>
              </w:rPr>
            </w:pPr>
          </w:p>
        </w:tc>
        <w:sdt>
          <w:sdtPr>
            <w:rPr>
              <w:rFonts w:asciiTheme="minorHAnsi" w:hAnsiTheme="minorHAnsi"/>
              <w:sz w:val="12"/>
              <w:szCs w:val="12"/>
            </w:rPr>
            <w:id w:val="-102808415"/>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65488B82" w14:textId="27690B62">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2B1CDF88" w14:textId="03E663E1">
            <w:pPr>
              <w:rPr>
                <w:rFonts w:asciiTheme="minorHAnsi" w:hAnsiTheme="minorHAnsi"/>
              </w:rPr>
            </w:pPr>
            <w:sdt>
              <w:sdtPr>
                <w:rPr>
                  <w:rFonts w:asciiTheme="minorHAnsi" w:hAnsiTheme="minorHAnsi"/>
                  <w:sz w:val="12"/>
                  <w:szCs w:val="12"/>
                </w:rPr>
                <w:id w:val="962473997"/>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521080421"/>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DB82E10" w14:textId="389267D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1437655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DCBE47E" w14:textId="63A63FF3">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22838432"/>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420996F5" w14:textId="7BF04ADB">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82137962"/>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04F0FF1D" w14:textId="4C749DE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4549832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C77A14D" w14:textId="30D9B75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02443203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473CF6F" w14:textId="2B5BBFC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0899485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69E97B3C" w14:textId="79D9051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72251238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D29A98E" w14:textId="576BBCB4">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025A70A0" w14:textId="77777777">
            <w:pPr>
              <w:rPr>
                <w:rFonts w:asciiTheme="minorHAnsi" w:hAnsiTheme="minorHAnsi"/>
              </w:rPr>
            </w:pPr>
          </w:p>
        </w:tc>
      </w:tr>
      <w:tr w:rsidRPr="00FC3A2B" w:rsidR="004241F0" w:rsidTr="1923382A" w14:paraId="65FE10B7" w14:textId="77777777">
        <w:trPr>
          <w:trHeight w:val="567"/>
        </w:trPr>
        <w:sdt>
          <w:sdtPr>
            <w:rPr>
              <w:rFonts w:asciiTheme="minorHAnsi" w:hAnsiTheme="minorHAnsi"/>
              <w:sz w:val="12"/>
              <w:szCs w:val="12"/>
            </w:rPr>
            <w:id w:val="-564950138"/>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166F3347" w14:textId="7E0FE1E1">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430EEFBA" w14:textId="32DE27E4">
            <w:pPr>
              <w:jc w:val="center"/>
              <w:rPr>
                <w:rFonts w:asciiTheme="minorHAnsi" w:hAnsiTheme="minorHAnsi"/>
                <w:sz w:val="12"/>
                <w:szCs w:val="12"/>
              </w:rPr>
            </w:pPr>
            <w:sdt>
              <w:sdtPr>
                <w:rPr>
                  <w:rFonts w:asciiTheme="minorHAnsi" w:hAnsiTheme="minorHAnsi"/>
                  <w:sz w:val="12"/>
                  <w:szCs w:val="12"/>
                </w:rPr>
                <w:id w:val="-2068644534"/>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525992981"/>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F0F909B" w14:textId="68953922">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2138823563"/>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032B6294" w14:textId="645F229C">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635681219"/>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32717A32" w14:textId="12C9B725">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FC3A2B" w:rsidR="004241F0" w:rsidP="004241F0" w:rsidRDefault="004241F0" w14:paraId="46698D02" w14:textId="77777777">
            <w:pPr>
              <w:rPr>
                <w:rFonts w:asciiTheme="minorHAnsi" w:hAnsiTheme="minorHAnsi"/>
                <w:szCs w:val="22"/>
              </w:rPr>
            </w:pPr>
            <w:r w:rsidRPr="00FC3A2B">
              <w:rPr>
                <w:rFonts w:asciiTheme="minorHAnsi" w:hAnsiTheme="minorHAnsi"/>
                <w:szCs w:val="22"/>
              </w:rPr>
              <w:t>Arbeitsschutz</w:t>
            </w:r>
          </w:p>
        </w:tc>
        <w:tc>
          <w:tcPr>
            <w:tcW w:w="426" w:type="dxa"/>
            <w:gridSpan w:val="2"/>
            <w:shd w:val="clear" w:color="auto" w:fill="auto"/>
            <w:tcMar/>
            <w:vAlign w:val="center"/>
          </w:tcPr>
          <w:p w:rsidRPr="00FC3A2B" w:rsidR="004241F0" w:rsidP="004241F0" w:rsidRDefault="004241F0" w14:paraId="5A536316"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4C0D2945" w14:textId="77777777">
            <w:pPr>
              <w:rPr>
                <w:rFonts w:asciiTheme="minorHAnsi" w:hAnsiTheme="minorHAnsi"/>
              </w:rPr>
            </w:pPr>
          </w:p>
        </w:tc>
        <w:tc>
          <w:tcPr>
            <w:tcW w:w="563" w:type="dxa"/>
            <w:shd w:val="clear" w:color="auto" w:fill="auto"/>
            <w:tcMar/>
            <w:vAlign w:val="center"/>
          </w:tcPr>
          <w:p w:rsidRPr="00FC3A2B" w:rsidR="004241F0" w:rsidP="004241F0" w:rsidRDefault="004241F0" w14:paraId="2FF51395"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67FD1AF6"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400356B"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470E32D8"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06C174BE" w14:textId="77777777">
            <w:pPr>
              <w:jc w:val="center"/>
              <w:rPr>
                <w:rFonts w:asciiTheme="minorHAnsi" w:hAnsiTheme="minorHAnsi"/>
              </w:rPr>
            </w:pPr>
          </w:p>
        </w:tc>
        <w:sdt>
          <w:sdtPr>
            <w:rPr>
              <w:rFonts w:asciiTheme="minorHAnsi" w:hAnsiTheme="minorHAnsi"/>
              <w:sz w:val="12"/>
              <w:szCs w:val="12"/>
            </w:rPr>
            <w:id w:val="-650528224"/>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46A8628F" w14:textId="46FA01E0">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44D9D101" w14:textId="0026B5F0">
            <w:pPr>
              <w:rPr>
                <w:rFonts w:asciiTheme="minorHAnsi" w:hAnsiTheme="minorHAnsi"/>
              </w:rPr>
            </w:pPr>
            <w:sdt>
              <w:sdtPr>
                <w:rPr>
                  <w:rFonts w:asciiTheme="minorHAnsi" w:hAnsiTheme="minorHAnsi"/>
                  <w:sz w:val="12"/>
                  <w:szCs w:val="12"/>
                </w:rPr>
                <w:id w:val="-120247300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99168736"/>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333F105" w14:textId="681E573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43151012"/>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AB24EF8" w14:textId="6F046DB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973206778"/>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158C4734" w14:textId="17F2B99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045337171"/>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419457D4" w14:textId="55C685B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92856324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2FA33DC" w14:textId="3C0559C2">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68499768"/>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03A46295" w14:textId="345146DC">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566369080"/>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46691B8" w14:textId="2D184887">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992136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7DF12465" w14:textId="55BD2F86">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270E2DC1" w14:textId="77777777">
            <w:pPr>
              <w:rPr>
                <w:rFonts w:asciiTheme="minorHAnsi" w:hAnsiTheme="minorHAnsi"/>
              </w:rPr>
            </w:pPr>
          </w:p>
        </w:tc>
      </w:tr>
      <w:tr w:rsidRPr="00FC3A2B" w:rsidR="004241F0" w:rsidTr="1923382A" w14:paraId="2A06043E" w14:textId="77777777">
        <w:trPr>
          <w:trHeight w:val="567"/>
        </w:trPr>
        <w:sdt>
          <w:sdtPr>
            <w:rPr>
              <w:rFonts w:asciiTheme="minorHAnsi" w:hAnsiTheme="minorHAnsi"/>
              <w:sz w:val="12"/>
              <w:szCs w:val="12"/>
            </w:rPr>
            <w:id w:val="-1090079764"/>
            <w14:checkbox>
              <w14:checked w14:val="0"/>
              <w14:checkedState w14:val="2612" w14:font="MS Gothic"/>
              <w14:uncheckedState w14:val="2610" w14:font="MS Gothic"/>
            </w14:checkbox>
          </w:sdtPr>
          <w:sdtContent>
            <w:tc>
              <w:tcPr>
                <w:tcW w:w="211" w:type="dxa"/>
                <w:shd w:val="clear" w:color="auto" w:fill="auto"/>
                <w:vAlign w:val="center"/>
              </w:tcPr>
              <w:p w:rsidRPr="00FC3A2B" w:rsidR="004241F0" w:rsidP="004241F0" w:rsidRDefault="004241F0" w14:paraId="5ED420E2" w14:textId="5E2A5A5D">
                <w:pPr>
                  <w:jc w:val="center"/>
                  <w:rPr>
                    <w:rFonts w:asciiTheme="minorHAnsi" w:hAnsiTheme="minorHAnsi"/>
                    <w:sz w:val="12"/>
                    <w:szCs w:val="12"/>
                  </w:rPr>
                </w:pPr>
                <w:r>
                  <w:rPr>
                    <w:rFonts w:hint="eastAsia" w:ascii="MS Gothic" w:hAnsi="MS Gothic" w:eastAsia="MS Gothic"/>
                    <w:sz w:val="12"/>
                    <w:szCs w:val="12"/>
                  </w:rPr>
                  <w:t>☐</w:t>
                </w:r>
              </w:p>
            </w:tc>
          </w:sdtContent>
        </w:sdt>
        <w:tc>
          <w:tcPr>
            <w:tcW w:w="210" w:type="dxa"/>
            <w:shd w:val="clear" w:color="auto" w:fill="auto"/>
            <w:tcMar/>
            <w:vAlign w:val="center"/>
          </w:tcPr>
          <w:p w:rsidRPr="00FC3A2B" w:rsidR="004241F0" w:rsidP="004241F0" w:rsidRDefault="00B5263F" w14:paraId="0AFE673B" w14:textId="50D7D961">
            <w:pPr>
              <w:jc w:val="center"/>
              <w:rPr>
                <w:rFonts w:asciiTheme="minorHAnsi" w:hAnsiTheme="minorHAnsi"/>
                <w:sz w:val="12"/>
                <w:szCs w:val="12"/>
              </w:rPr>
            </w:pPr>
            <w:sdt>
              <w:sdtPr>
                <w:rPr>
                  <w:rFonts w:asciiTheme="minorHAnsi" w:hAnsiTheme="minorHAnsi"/>
                  <w:sz w:val="12"/>
                  <w:szCs w:val="12"/>
                </w:rPr>
                <w:id w:val="867341042"/>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25208180"/>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5CCAEFD7" w14:textId="32BCFEE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790164067"/>
            <w14:checkbox>
              <w14:checked w14:val="0"/>
              <w14:checkedState w14:val="2612" w14:font="MS Gothic"/>
              <w14:uncheckedState w14:val="2610" w14:font="MS Gothic"/>
            </w14:checkbox>
          </w:sdtPr>
          <w:sdtContent>
            <w:tc>
              <w:tcPr>
                <w:tcW w:w="216" w:type="dxa"/>
                <w:shd w:val="clear" w:color="auto" w:fill="auto"/>
                <w:vAlign w:val="center"/>
              </w:tcPr>
              <w:p w:rsidRPr="00FC3A2B" w:rsidR="004241F0" w:rsidP="004241F0" w:rsidRDefault="004241F0" w14:paraId="705FE7CA" w14:textId="0D85AEDA">
                <w:pPr>
                  <w:jc w:val="center"/>
                  <w:rPr>
                    <w:rFonts w:asciiTheme="minorHAnsi" w:hAnsiTheme="minorHAnsi"/>
                    <w:sz w:val="12"/>
                    <w:szCs w:val="12"/>
                  </w:rPr>
                </w:pPr>
                <w:r>
                  <w:rPr>
                    <w:rFonts w:hint="eastAsia" w:ascii="MS Gothic" w:hAnsi="MS Gothic" w:eastAsia="MS Gothic"/>
                    <w:sz w:val="12"/>
                    <w:szCs w:val="12"/>
                  </w:rPr>
                  <w:t>☐</w:t>
                </w:r>
              </w:p>
            </w:tc>
          </w:sdtContent>
        </w:sdt>
        <w:sdt>
          <w:sdtPr>
            <w:rPr>
              <w:rFonts w:asciiTheme="minorHAnsi" w:hAnsiTheme="minorHAnsi"/>
              <w:sz w:val="12"/>
              <w:szCs w:val="12"/>
            </w:rPr>
            <w:id w:val="-1188907468"/>
            <w14:checkbox>
              <w14:checked w14:val="0"/>
              <w14:checkedState w14:val="2612" w14:font="MS Gothic"/>
              <w14:uncheckedState w14:val="2610" w14:font="MS Gothic"/>
            </w14:checkbox>
          </w:sdtPr>
          <w:sdtContent>
            <w:tc>
              <w:tcPr>
                <w:tcW w:w="212" w:type="dxa"/>
                <w:shd w:val="clear" w:color="auto" w:fill="auto"/>
                <w:vAlign w:val="center"/>
              </w:tcPr>
              <w:p w:rsidRPr="00FC3A2B" w:rsidR="004241F0" w:rsidP="004241F0" w:rsidRDefault="004241F0" w14:paraId="2A4C24AC" w14:textId="2B236DBF">
                <w:pPr>
                  <w:jc w:val="center"/>
                  <w:rPr>
                    <w:rFonts w:asciiTheme="minorHAnsi" w:hAnsiTheme="minorHAnsi"/>
                    <w:sz w:val="12"/>
                    <w:szCs w:val="12"/>
                  </w:rPr>
                </w:pPr>
                <w:r>
                  <w:rPr>
                    <w:rFonts w:hint="eastAsia" w:ascii="MS Gothic" w:hAnsi="MS Gothic" w:eastAsia="MS Gothic"/>
                    <w:sz w:val="12"/>
                    <w:szCs w:val="12"/>
                  </w:rPr>
                  <w:t>☐</w:t>
                </w:r>
              </w:p>
            </w:tc>
          </w:sdtContent>
        </w:sdt>
        <w:tc>
          <w:tcPr>
            <w:tcW w:w="2342" w:type="dxa"/>
            <w:shd w:val="clear" w:color="auto" w:fill="auto"/>
            <w:tcMar/>
            <w:vAlign w:val="center"/>
          </w:tcPr>
          <w:p w:rsidRPr="00FC3A2B" w:rsidR="004241F0" w:rsidP="004241F0" w:rsidRDefault="004241F0" w14:paraId="4627B0BA" w14:textId="77777777">
            <w:pPr>
              <w:rPr>
                <w:rFonts w:asciiTheme="minorHAnsi" w:hAnsiTheme="minorHAnsi"/>
                <w:szCs w:val="22"/>
              </w:rPr>
            </w:pPr>
            <w:r w:rsidRPr="00FC3A2B">
              <w:rPr>
                <w:rFonts w:asciiTheme="minorHAnsi" w:hAnsiTheme="minorHAnsi"/>
                <w:szCs w:val="22"/>
              </w:rPr>
              <w:t>Zugangsberechtigung</w:t>
            </w:r>
          </w:p>
        </w:tc>
        <w:tc>
          <w:tcPr>
            <w:tcW w:w="426" w:type="dxa"/>
            <w:gridSpan w:val="2"/>
            <w:shd w:val="clear" w:color="auto" w:fill="auto"/>
            <w:tcMar/>
            <w:vAlign w:val="center"/>
          </w:tcPr>
          <w:p w:rsidRPr="00FC3A2B" w:rsidR="004241F0" w:rsidP="004241F0" w:rsidRDefault="004241F0" w14:paraId="7BB3AC07" w14:textId="77777777">
            <w:pPr>
              <w:jc w:val="center"/>
              <w:rPr>
                <w:rFonts w:asciiTheme="minorHAnsi" w:hAnsiTheme="minorHAnsi"/>
              </w:rPr>
            </w:pPr>
          </w:p>
        </w:tc>
        <w:tc>
          <w:tcPr>
            <w:tcW w:w="820" w:type="dxa"/>
            <w:shd w:val="clear" w:color="auto" w:fill="auto"/>
            <w:tcMar/>
            <w:vAlign w:val="center"/>
          </w:tcPr>
          <w:p w:rsidRPr="00FC3A2B" w:rsidR="004241F0" w:rsidP="004241F0" w:rsidRDefault="004241F0" w14:paraId="36DB8E4A" w14:textId="77777777">
            <w:pPr>
              <w:rPr>
                <w:rFonts w:asciiTheme="minorHAnsi" w:hAnsiTheme="minorHAnsi"/>
              </w:rPr>
            </w:pPr>
          </w:p>
        </w:tc>
        <w:tc>
          <w:tcPr>
            <w:tcW w:w="563" w:type="dxa"/>
            <w:shd w:val="clear" w:color="auto" w:fill="auto"/>
            <w:tcMar/>
            <w:vAlign w:val="center"/>
          </w:tcPr>
          <w:p w:rsidRPr="00FC3A2B" w:rsidR="004241F0" w:rsidP="004241F0" w:rsidRDefault="004241F0" w14:paraId="1FEE8F91" w14:textId="77777777">
            <w:pPr>
              <w:jc w:val="center"/>
              <w:rPr>
                <w:rFonts w:asciiTheme="minorHAnsi" w:hAnsiTheme="minorHAnsi"/>
              </w:rPr>
            </w:pPr>
          </w:p>
        </w:tc>
        <w:tc>
          <w:tcPr>
            <w:tcW w:w="3152" w:type="dxa"/>
            <w:shd w:val="clear" w:color="auto" w:fill="auto"/>
            <w:tcMar/>
            <w:vAlign w:val="center"/>
          </w:tcPr>
          <w:p w:rsidRPr="00FC3A2B" w:rsidR="004241F0" w:rsidP="004241F0" w:rsidRDefault="004241F0" w14:paraId="1E06699F" w14:textId="77777777">
            <w:pPr>
              <w:rPr>
                <w:rFonts w:asciiTheme="minorHAnsi" w:hAnsiTheme="minorHAnsi"/>
                <w:sz w:val="22"/>
                <w:szCs w:val="22"/>
              </w:rPr>
            </w:pPr>
          </w:p>
        </w:tc>
        <w:tc>
          <w:tcPr>
            <w:tcW w:w="735" w:type="dxa"/>
            <w:shd w:val="clear" w:color="auto" w:fill="auto"/>
            <w:tcMar/>
            <w:vAlign w:val="center"/>
          </w:tcPr>
          <w:p w:rsidRPr="00FC3A2B" w:rsidR="004241F0" w:rsidP="004241F0" w:rsidRDefault="004241F0" w14:paraId="770EB839" w14:textId="77777777">
            <w:pPr>
              <w:jc w:val="center"/>
              <w:rPr>
                <w:rFonts w:asciiTheme="minorHAnsi" w:hAnsiTheme="minorHAnsi"/>
              </w:rPr>
            </w:pPr>
          </w:p>
        </w:tc>
        <w:tc>
          <w:tcPr>
            <w:tcW w:w="966" w:type="dxa"/>
            <w:shd w:val="clear" w:color="auto" w:fill="auto"/>
            <w:tcMar/>
            <w:vAlign w:val="center"/>
          </w:tcPr>
          <w:p w:rsidRPr="00FC3A2B" w:rsidR="004241F0" w:rsidP="004241F0" w:rsidRDefault="004241F0" w14:paraId="0ABE5D25" w14:textId="77777777">
            <w:pPr>
              <w:jc w:val="center"/>
              <w:rPr>
                <w:rFonts w:asciiTheme="minorHAnsi" w:hAnsiTheme="minorHAnsi"/>
              </w:rPr>
            </w:pPr>
          </w:p>
        </w:tc>
        <w:tc>
          <w:tcPr>
            <w:tcW w:w="961" w:type="dxa"/>
            <w:shd w:val="clear" w:color="auto" w:fill="auto"/>
            <w:tcMar/>
            <w:vAlign w:val="center"/>
          </w:tcPr>
          <w:p w:rsidRPr="00FC3A2B" w:rsidR="004241F0" w:rsidP="004241F0" w:rsidRDefault="004241F0" w14:paraId="4408006D" w14:textId="77777777">
            <w:pPr>
              <w:jc w:val="center"/>
              <w:rPr>
                <w:rFonts w:asciiTheme="minorHAnsi" w:hAnsiTheme="minorHAnsi"/>
              </w:rPr>
            </w:pPr>
          </w:p>
        </w:tc>
        <w:sdt>
          <w:sdtPr>
            <w:rPr>
              <w:rFonts w:asciiTheme="minorHAnsi" w:hAnsiTheme="minorHAnsi"/>
              <w:sz w:val="12"/>
              <w:szCs w:val="12"/>
            </w:rPr>
            <w:id w:val="-1744792900"/>
            <w14:checkbox>
              <w14:checked w14:val="0"/>
              <w14:checkedState w14:val="2612" w14:font="MS Gothic"/>
              <w14:uncheckedState w14:val="2610" w14:font="MS Gothic"/>
            </w14:checkbox>
          </w:sdtPr>
          <w:sdtContent>
            <w:tc>
              <w:tcPr>
                <w:tcW w:w="195" w:type="dxa"/>
                <w:gridSpan w:val="2"/>
                <w:shd w:val="clear" w:color="auto" w:fill="auto"/>
                <w:vAlign w:val="center"/>
              </w:tcPr>
              <w:p w:rsidRPr="00FC3A2B" w:rsidR="004241F0" w:rsidP="004241F0" w:rsidRDefault="004241F0" w14:paraId="020520FB" w14:textId="7C6F031F">
                <w:pPr>
                  <w:jc w:val="center"/>
                  <w:rPr>
                    <w:rFonts w:asciiTheme="minorHAnsi" w:hAnsiTheme="minorHAnsi"/>
                    <w:sz w:val="12"/>
                    <w:szCs w:val="12"/>
                  </w:rPr>
                </w:pPr>
                <w:r>
                  <w:rPr>
                    <w:rFonts w:hint="eastAsia" w:ascii="MS Gothic" w:hAnsi="MS Gothic" w:eastAsia="MS Gothic"/>
                    <w:sz w:val="12"/>
                    <w:szCs w:val="12"/>
                  </w:rPr>
                  <w:t>☐</w:t>
                </w:r>
              </w:p>
            </w:tc>
          </w:sdtContent>
        </w:sdt>
        <w:tc>
          <w:tcPr>
            <w:tcW w:w="195" w:type="dxa"/>
            <w:shd w:val="clear" w:color="auto" w:fill="auto"/>
            <w:tcMar/>
            <w:vAlign w:val="center"/>
          </w:tcPr>
          <w:p w:rsidRPr="00FC3A2B" w:rsidR="004241F0" w:rsidP="004241F0" w:rsidRDefault="00B5263F" w14:paraId="19CEE652" w14:textId="49D7A6E2">
            <w:pPr>
              <w:rPr>
                <w:rFonts w:asciiTheme="minorHAnsi" w:hAnsiTheme="minorHAnsi"/>
              </w:rPr>
            </w:pPr>
            <w:sdt>
              <w:sdtPr>
                <w:rPr>
                  <w:rFonts w:asciiTheme="minorHAnsi" w:hAnsiTheme="minorHAnsi"/>
                  <w:sz w:val="12"/>
                  <w:szCs w:val="12"/>
                </w:rPr>
                <w:id w:val="-1730913016"/>
                <w14:checkbox>
                  <w14:checked w14:val="0"/>
                  <w14:checkedState w14:val="2612" w14:font="MS Gothic"/>
                  <w14:uncheckedState w14:val="2610" w14:font="MS Gothic"/>
                </w14:checkbox>
              </w:sdtPr>
              <w:sdtContent>
                <w:r w:rsidR="004241F0">
                  <w:rPr>
                    <w:rFonts w:hint="eastAsia" w:ascii="MS Gothic" w:hAnsi="MS Gothic" w:eastAsia="MS Gothic"/>
                    <w:sz w:val="12"/>
                    <w:szCs w:val="12"/>
                  </w:rPr>
                  <w:t>☐</w:t>
                </w:r>
              </w:sdtContent>
            </w:sdt>
          </w:p>
        </w:tc>
        <w:sdt>
          <w:sdtPr>
            <w:rPr>
              <w:rFonts w:asciiTheme="minorHAnsi" w:hAnsiTheme="minorHAnsi"/>
              <w:sz w:val="12"/>
              <w:szCs w:val="12"/>
            </w:rPr>
            <w:id w:val="107663302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3166A6EB" w14:textId="712A1838">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547883969"/>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4A1E48A8" w14:textId="76F020AA">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743067873"/>
            <w14:checkbox>
              <w14:checked w14:val="0"/>
              <w14:checkedState w14:val="2612" w14:font="MS Gothic"/>
              <w14:uncheckedState w14:val="2610" w14:font="MS Gothic"/>
            </w14:checkbox>
          </w:sdtPr>
          <w:sdtContent>
            <w:tc>
              <w:tcPr>
                <w:tcW w:w="210" w:type="dxa"/>
                <w:shd w:val="clear" w:color="auto" w:fill="auto"/>
                <w:vAlign w:val="center"/>
              </w:tcPr>
              <w:p w:rsidRPr="00FC3A2B" w:rsidR="004241F0" w:rsidP="004241F0" w:rsidRDefault="004241F0" w14:paraId="06D63338" w14:textId="75221191">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397407222"/>
            <w14:checkbox>
              <w14:checked w14:val="0"/>
              <w14:checkedState w14:val="2612" w14:font="MS Gothic"/>
              <w14:uncheckedState w14:val="2610" w14:font="MS Gothic"/>
            </w14:checkbox>
          </w:sdtPr>
          <w:sdtContent>
            <w:tc>
              <w:tcPr>
                <w:tcW w:w="256" w:type="dxa"/>
                <w:shd w:val="clear" w:color="auto" w:fill="auto"/>
                <w:vAlign w:val="center"/>
              </w:tcPr>
              <w:p w:rsidRPr="00FC3A2B" w:rsidR="004241F0" w:rsidP="004241F0" w:rsidRDefault="004241F0" w14:paraId="6277AB2E" w14:textId="3708D299">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693917343"/>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3EEFAA0" w14:textId="68841936">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25951894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221189B8" w14:textId="2EC82075">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271774004"/>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15DD1729" w14:textId="4E91FB4D">
                <w:pPr>
                  <w:rPr>
                    <w:rFonts w:asciiTheme="minorHAnsi" w:hAnsiTheme="minorHAnsi"/>
                  </w:rPr>
                </w:pPr>
                <w:r>
                  <w:rPr>
                    <w:rFonts w:hint="eastAsia" w:ascii="MS Gothic" w:hAnsi="MS Gothic" w:eastAsia="MS Gothic"/>
                    <w:sz w:val="12"/>
                    <w:szCs w:val="12"/>
                  </w:rPr>
                  <w:t>☐</w:t>
                </w:r>
              </w:p>
            </w:tc>
          </w:sdtContent>
        </w:sdt>
        <w:sdt>
          <w:sdtPr>
            <w:rPr>
              <w:rFonts w:asciiTheme="minorHAnsi" w:hAnsiTheme="minorHAnsi"/>
              <w:sz w:val="12"/>
              <w:szCs w:val="12"/>
            </w:rPr>
            <w:id w:val="-1835981347"/>
            <w14:checkbox>
              <w14:checked w14:val="0"/>
              <w14:checkedState w14:val="2612" w14:font="MS Gothic"/>
              <w14:uncheckedState w14:val="2610" w14:font="MS Gothic"/>
            </w14:checkbox>
          </w:sdtPr>
          <w:sdtContent>
            <w:tc>
              <w:tcPr>
                <w:tcW w:w="195" w:type="dxa"/>
                <w:shd w:val="clear" w:color="auto" w:fill="auto"/>
                <w:vAlign w:val="center"/>
              </w:tcPr>
              <w:p w:rsidRPr="00FC3A2B" w:rsidR="004241F0" w:rsidP="004241F0" w:rsidRDefault="004241F0" w14:paraId="5DCE4607" w14:textId="69152C90">
                <w:pPr>
                  <w:rPr>
                    <w:rFonts w:asciiTheme="minorHAnsi" w:hAnsiTheme="minorHAnsi"/>
                  </w:rPr>
                </w:pPr>
                <w:r>
                  <w:rPr>
                    <w:rFonts w:hint="eastAsia" w:ascii="MS Gothic" w:hAnsi="MS Gothic" w:eastAsia="MS Gothic"/>
                    <w:sz w:val="12"/>
                    <w:szCs w:val="12"/>
                  </w:rPr>
                  <w:t>☐</w:t>
                </w:r>
              </w:p>
            </w:tc>
          </w:sdtContent>
        </w:sdt>
        <w:tc>
          <w:tcPr>
            <w:tcW w:w="1596" w:type="dxa"/>
            <w:shd w:val="clear" w:color="auto" w:fill="auto"/>
            <w:tcMar/>
            <w:vAlign w:val="center"/>
          </w:tcPr>
          <w:p w:rsidRPr="00FC3A2B" w:rsidR="004241F0" w:rsidP="004241F0" w:rsidRDefault="004241F0" w14:paraId="4D6154FB" w14:textId="77777777">
            <w:pPr>
              <w:rPr>
                <w:rFonts w:asciiTheme="minorHAnsi" w:hAnsiTheme="minorHAnsi"/>
              </w:rPr>
            </w:pPr>
          </w:p>
        </w:tc>
      </w:tr>
    </w:tbl>
    <w:p w:rsidR="00D01558" w:rsidP="000D4212" w:rsidRDefault="00D01558" w14:paraId="43DD76F2" w14:textId="166E41B4">
      <w:pPr>
        <w:jc w:val="both"/>
        <w:rPr>
          <w:rFonts w:asciiTheme="minorHAnsi" w:hAnsiTheme="minorHAnsi"/>
          <w:kern w:val="28"/>
          <w:sz w:val="24"/>
          <w:szCs w:val="24"/>
        </w:rPr>
      </w:pPr>
    </w:p>
    <w:p w:rsidR="002C525D" w:rsidP="000D4212" w:rsidRDefault="002C525D" w14:paraId="07B2B92B" w14:textId="60EC8FED">
      <w:pPr>
        <w:jc w:val="both"/>
        <w:rPr>
          <w:rFonts w:asciiTheme="minorHAnsi" w:hAnsiTheme="minorHAnsi"/>
          <w:kern w:val="28"/>
          <w:sz w:val="24"/>
          <w:szCs w:val="24"/>
        </w:rPr>
      </w:pPr>
    </w:p>
    <w:sectPr w:rsidR="002C525D" w:rsidSect="007075D3">
      <w:pgSz w:w="16838" w:h="11906" w:orient="landscape"/>
      <w:pgMar w:top="1418" w:right="1134" w:bottom="1418" w:left="1134" w:header="720" w:footer="720"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63F" w:rsidRDefault="00B5263F" w14:paraId="5DF86010" w14:textId="77777777">
      <w:r>
        <w:separator/>
      </w:r>
    </w:p>
  </w:endnote>
  <w:endnote w:type="continuationSeparator" w:id="0">
    <w:p w:rsidR="00B5263F" w:rsidRDefault="00B5263F" w14:paraId="7E53E8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39" w:type="dxa"/>
      <w:tblLayout w:type="fixed"/>
      <w:tblCellMar>
        <w:left w:w="10" w:type="dxa"/>
        <w:right w:w="10" w:type="dxa"/>
      </w:tblCellMar>
      <w:tblLook w:val="04A0" w:firstRow="1" w:lastRow="0" w:firstColumn="1" w:lastColumn="0" w:noHBand="0" w:noVBand="1"/>
    </w:tblPr>
    <w:tblGrid>
      <w:gridCol w:w="3212"/>
      <w:gridCol w:w="7417"/>
      <w:gridCol w:w="4110"/>
    </w:tblGrid>
    <w:tr w:rsidRPr="002418EF" w:rsidR="00B5263F" w:rsidTr="007075D3" w14:paraId="024C63C7" w14:textId="77777777">
      <w:tc>
        <w:tcPr>
          <w:tcW w:w="3212"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B5263F" w:rsidP="000D052C" w:rsidRDefault="00B5263F" w14:paraId="0399D8BF" w14:textId="77777777">
          <w:pPr>
            <w:pStyle w:val="QEP-FuzeileUV"/>
            <w:snapToGrid w:val="0"/>
            <w:rPr>
              <w:rFonts w:cs="Arial" w:asciiTheme="minorHAnsi" w:hAnsiTheme="minorHAnsi"/>
              <w:color w:val="808080"/>
              <w:sz w:val="24"/>
              <w:szCs w:val="24"/>
            </w:rPr>
          </w:pPr>
          <w:r w:rsidRPr="002418EF">
            <w:rPr>
              <w:rFonts w:cs="Arial" w:asciiTheme="minorHAnsi" w:hAnsiTheme="minorHAnsi"/>
              <w:color w:val="808080"/>
              <w:sz w:val="24"/>
              <w:szCs w:val="24"/>
            </w:rPr>
            <w:t>R</w:t>
          </w:r>
          <w:r>
            <w:rPr>
              <w:rFonts w:cs="Arial" w:asciiTheme="minorHAnsi" w:hAnsiTheme="minorHAnsi"/>
              <w:color w:val="808080"/>
              <w:sz w:val="24"/>
              <w:szCs w:val="24"/>
            </w:rPr>
            <w:t>evision:</w:t>
          </w:r>
        </w:p>
      </w:tc>
      <w:tc>
        <w:tcPr>
          <w:tcW w:w="7417"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B5263F" w:rsidP="000D052C" w:rsidRDefault="00B5263F" w14:paraId="401CD175" w14:textId="77777777">
          <w:pPr>
            <w:pStyle w:val="QEP-FuzeileUV"/>
            <w:snapToGrid w:val="0"/>
            <w:rPr>
              <w:rFonts w:cs="Arial" w:asciiTheme="minorHAnsi" w:hAnsiTheme="minorHAnsi"/>
              <w:color w:val="808080"/>
              <w:sz w:val="24"/>
              <w:szCs w:val="24"/>
            </w:rPr>
          </w:pPr>
          <w:r>
            <w:rPr>
              <w:rFonts w:cs="Arial" w:asciiTheme="minorHAnsi" w:hAnsiTheme="minorHAnsi"/>
              <w:color w:val="808080"/>
              <w:sz w:val="24"/>
              <w:szCs w:val="24"/>
            </w:rPr>
            <w:fldChar w:fldCharType="begin"/>
          </w:r>
          <w:r>
            <w:rPr>
              <w:rFonts w:cs="Arial" w:asciiTheme="minorHAnsi" w:hAnsiTheme="minorHAnsi"/>
              <w:color w:val="808080"/>
              <w:sz w:val="24"/>
              <w:szCs w:val="24"/>
            </w:rPr>
            <w:instrText xml:space="preserve"> FILENAME   \* MERGEFORMAT </w:instrText>
          </w:r>
          <w:r>
            <w:rPr>
              <w:rFonts w:cs="Arial" w:asciiTheme="minorHAnsi" w:hAnsiTheme="minorHAnsi"/>
              <w:color w:val="808080"/>
              <w:sz w:val="24"/>
              <w:szCs w:val="24"/>
            </w:rPr>
            <w:fldChar w:fldCharType="separate"/>
          </w:r>
          <w:r>
            <w:rPr>
              <w:rFonts w:cs="Arial" w:asciiTheme="minorHAnsi" w:hAnsiTheme="minorHAnsi"/>
              <w:noProof/>
              <w:color w:val="808080"/>
              <w:sz w:val="24"/>
              <w:szCs w:val="24"/>
            </w:rPr>
            <w:t>06.3b_GBN_FB_Prozessmatrix.docx</w:t>
          </w:r>
          <w:r>
            <w:rPr>
              <w:rFonts w:cs="Arial" w:asciiTheme="minorHAnsi" w:hAnsiTheme="minorHAnsi"/>
              <w:color w:val="808080"/>
              <w:sz w:val="24"/>
              <w:szCs w:val="24"/>
            </w:rPr>
            <w:fldChar w:fldCharType="end"/>
          </w:r>
        </w:p>
      </w:tc>
      <w:tc>
        <w:tcPr>
          <w:tcW w:w="4110"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B5263F" w:rsidP="000D052C" w:rsidRDefault="00B5263F" w14:paraId="2C9C4694" w14:textId="77777777">
          <w:pPr>
            <w:pStyle w:val="QEP-FuzeileUV"/>
            <w:snapToGrid w:val="0"/>
            <w:jc w:val="right"/>
            <w:rPr>
              <w:rFonts w:cs="Arial" w:asciiTheme="minorHAnsi" w:hAnsiTheme="minorHAnsi"/>
              <w:color w:val="808080"/>
              <w:sz w:val="24"/>
              <w:szCs w:val="24"/>
            </w:rPr>
          </w:pPr>
          <w:r w:rsidRPr="002418EF">
            <w:rPr>
              <w:rFonts w:cs="Arial" w:asciiTheme="minorHAnsi" w:hAnsiTheme="minorHAnsi"/>
              <w:color w:val="808080"/>
              <w:sz w:val="24"/>
              <w:szCs w:val="24"/>
            </w:rPr>
            <w:t>Seite:</w:t>
          </w:r>
        </w:p>
      </w:tc>
    </w:tr>
  </w:tbl>
  <w:p w:rsidRPr="00117DC4" w:rsidR="00B5263F" w:rsidP="0097522E" w:rsidRDefault="00B5263F" w14:paraId="479C6BC3" w14:textId="77777777">
    <w:pPr>
      <w:rPr>
        <w:sz w:val="4"/>
        <w:szCs w:val="17"/>
      </w:rPr>
    </w:pPr>
  </w:p>
  <w:p w:rsidRPr="00CA5C0A" w:rsidR="00B5263F" w:rsidP="00CA5C0A" w:rsidRDefault="00B5263F" w14:paraId="56DEE099" w14:textId="77777777">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69" w:type="dxa"/>
      <w:tblLayout w:type="fixed"/>
      <w:tblCellMar>
        <w:left w:w="10" w:type="dxa"/>
        <w:right w:w="10" w:type="dxa"/>
      </w:tblCellMar>
      <w:tblLook w:val="04A0" w:firstRow="1" w:lastRow="0" w:firstColumn="1" w:lastColumn="0" w:noHBand="0" w:noVBand="1"/>
    </w:tblPr>
    <w:tblGrid>
      <w:gridCol w:w="1698"/>
      <w:gridCol w:w="5812"/>
      <w:gridCol w:w="1559"/>
    </w:tblGrid>
    <w:tr w:rsidRPr="002418EF" w:rsidR="00B5263F" w:rsidTr="00FC3A2B" w14:paraId="3C412014" w14:textId="77777777">
      <w:tc>
        <w:tcPr>
          <w:tcW w:w="1698"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B5263F" w:rsidP="00804A9C" w:rsidRDefault="00B5263F" w14:paraId="7627F1E8" w14:textId="77777777">
          <w:pPr>
            <w:pStyle w:val="QEP-FuzeileUV"/>
            <w:snapToGrid w:val="0"/>
            <w:rPr>
              <w:rFonts w:cs="Arial" w:asciiTheme="minorHAnsi" w:hAnsiTheme="minorHAnsi"/>
              <w:color w:val="808080"/>
              <w:sz w:val="24"/>
              <w:szCs w:val="24"/>
            </w:rPr>
          </w:pPr>
          <w:r w:rsidRPr="002418EF">
            <w:rPr>
              <w:rFonts w:cs="Arial" w:asciiTheme="minorHAnsi" w:hAnsiTheme="minorHAnsi"/>
              <w:color w:val="808080"/>
              <w:sz w:val="24"/>
              <w:szCs w:val="24"/>
            </w:rPr>
            <w:t>R</w:t>
          </w:r>
          <w:r>
            <w:rPr>
              <w:rFonts w:cs="Arial" w:asciiTheme="minorHAnsi" w:hAnsiTheme="minorHAnsi"/>
              <w:color w:val="808080"/>
              <w:sz w:val="24"/>
              <w:szCs w:val="24"/>
            </w:rPr>
            <w:t>evision:</w:t>
          </w:r>
        </w:p>
      </w:tc>
      <w:tc>
        <w:tcPr>
          <w:tcW w:w="5812"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B5263F" w:rsidP="00804A9C" w:rsidRDefault="00B5263F" w14:paraId="75785A8C" w14:textId="77777777">
          <w:pPr>
            <w:pStyle w:val="QEP-FuzeileUV"/>
            <w:snapToGrid w:val="0"/>
            <w:rPr>
              <w:rFonts w:cs="Arial" w:asciiTheme="minorHAnsi" w:hAnsiTheme="minorHAnsi"/>
              <w:color w:val="808080"/>
              <w:sz w:val="24"/>
              <w:szCs w:val="24"/>
            </w:rPr>
          </w:pPr>
          <w:r>
            <w:rPr>
              <w:rFonts w:cs="Arial" w:asciiTheme="minorHAnsi" w:hAnsiTheme="minorHAnsi"/>
              <w:color w:val="808080"/>
              <w:sz w:val="24"/>
              <w:szCs w:val="24"/>
            </w:rPr>
            <w:fldChar w:fldCharType="begin"/>
          </w:r>
          <w:r>
            <w:rPr>
              <w:rFonts w:cs="Arial" w:asciiTheme="minorHAnsi" w:hAnsiTheme="minorHAnsi"/>
              <w:color w:val="808080"/>
              <w:sz w:val="24"/>
              <w:szCs w:val="24"/>
            </w:rPr>
            <w:instrText xml:space="preserve"> FILENAME   \* MERGEFORMAT </w:instrText>
          </w:r>
          <w:r>
            <w:rPr>
              <w:rFonts w:cs="Arial" w:asciiTheme="minorHAnsi" w:hAnsiTheme="minorHAnsi"/>
              <w:color w:val="808080"/>
              <w:sz w:val="24"/>
              <w:szCs w:val="24"/>
            </w:rPr>
            <w:fldChar w:fldCharType="separate"/>
          </w:r>
          <w:r>
            <w:rPr>
              <w:rFonts w:cs="Arial" w:asciiTheme="minorHAnsi" w:hAnsiTheme="minorHAnsi"/>
              <w:noProof/>
              <w:color w:val="808080"/>
              <w:sz w:val="24"/>
              <w:szCs w:val="24"/>
            </w:rPr>
            <w:t>06.3b_GBN_FB_Prozessmatrix.docx</w:t>
          </w:r>
          <w:r>
            <w:rPr>
              <w:rFonts w:cs="Arial" w:asciiTheme="minorHAnsi" w:hAnsiTheme="minorHAnsi"/>
              <w:color w:val="808080"/>
              <w:sz w:val="24"/>
              <w:szCs w:val="24"/>
            </w:rPr>
            <w:fldChar w:fldCharType="end"/>
          </w:r>
        </w:p>
      </w:tc>
      <w:tc>
        <w:tcPr>
          <w:tcW w:w="1559"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B5263F" w:rsidP="00804A9C" w:rsidRDefault="00B5263F" w14:paraId="2536A412" w14:textId="77777777">
          <w:pPr>
            <w:pStyle w:val="QEP-FuzeileUV"/>
            <w:snapToGrid w:val="0"/>
            <w:jc w:val="right"/>
            <w:rPr>
              <w:rFonts w:cs="Arial" w:asciiTheme="minorHAnsi" w:hAnsiTheme="minorHAnsi"/>
              <w:color w:val="808080"/>
              <w:sz w:val="24"/>
              <w:szCs w:val="24"/>
            </w:rPr>
          </w:pPr>
          <w:r w:rsidRPr="002418EF">
            <w:rPr>
              <w:rFonts w:cs="Arial" w:asciiTheme="minorHAnsi" w:hAnsiTheme="minorHAnsi"/>
              <w:color w:val="808080"/>
              <w:sz w:val="24"/>
              <w:szCs w:val="24"/>
            </w:rPr>
            <w:t>Seite:</w:t>
          </w:r>
        </w:p>
      </w:tc>
    </w:tr>
  </w:tbl>
  <w:p w:rsidRPr="00804A9C" w:rsidR="00B5263F" w:rsidP="00804A9C" w:rsidRDefault="00B5263F" w14:paraId="29787B6E" w14:textId="77777777">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63F" w:rsidRDefault="00B5263F" w14:paraId="638F0BA3" w14:textId="77777777">
      <w:r>
        <w:separator/>
      </w:r>
    </w:p>
  </w:footnote>
  <w:footnote w:type="continuationSeparator" w:id="0">
    <w:p w:rsidR="00B5263F" w:rsidRDefault="00B5263F" w14:paraId="7B86D94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B5263F" w:rsidP="008E1D79" w:rsidRDefault="00B5263F" w14:paraId="43936EEA" w14:textId="77777777">
    <w:pPr>
      <w:pStyle w:val="Kopfzeile"/>
      <w:rPr>
        <w:sz w:val="2"/>
      </w:rPr>
    </w:pPr>
    <w:r>
      <w:rPr>
        <w:noProof/>
        <w:sz w:val="2"/>
      </w:rPr>
      <w:drawing>
        <wp:anchor distT="0" distB="0" distL="114300" distR="114300" simplePos="0" relativeHeight="251658240" behindDoc="1" locked="0" layoutInCell="1" allowOverlap="1" wp14:anchorId="3FA3676A" wp14:editId="7AC31F2D">
          <wp:simplePos x="0" y="0"/>
          <wp:positionH relativeFrom="column">
            <wp:posOffset>7422769</wp:posOffset>
          </wp:positionH>
          <wp:positionV relativeFrom="paragraph">
            <wp:posOffset>-306680</wp:posOffset>
          </wp:positionV>
          <wp:extent cx="2044700" cy="926465"/>
          <wp:effectExtent l="0" t="0" r="0" b="698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r w:rsidR="4A95D518">
      <w:rPr/>
      <w:t/>
    </w:r>
    <w:r w:rsidR="71B2208F">
      <w:rPr/>
      <w:t/>
    </w:r>
  </w:p>
  <w:p w:rsidR="00B5263F" w:rsidP="008E1D79" w:rsidRDefault="00B5263F" w14:paraId="0A12DE61" w14:textId="77777777">
    <w:pPr>
      <w:pStyle w:val="Kopfzeile"/>
      <w:rPr>
        <w:sz w:val="2"/>
      </w:rPr>
    </w:pPr>
  </w:p>
  <w:p w:rsidR="00B5263F" w:rsidP="008E1D79" w:rsidRDefault="00B5263F" w14:paraId="10E9DAC6" w14:textId="77777777">
    <w:pPr>
      <w:pStyle w:val="Kopfzeile"/>
      <w:rPr>
        <w:sz w:val="2"/>
      </w:rPr>
    </w:pPr>
  </w:p>
  <w:p w:rsidR="00B5263F" w:rsidP="008E1D79" w:rsidRDefault="00B5263F" w14:paraId="767AA5DC" w14:textId="77777777">
    <w:pPr>
      <w:pStyle w:val="Kopfzeile"/>
      <w:rPr>
        <w:sz w:val="2"/>
      </w:rPr>
    </w:pPr>
  </w:p>
  <w:p w:rsidR="00B5263F" w:rsidP="008E1D79" w:rsidRDefault="00B5263F" w14:paraId="5A39D125" w14:textId="77777777">
    <w:pPr>
      <w:pStyle w:val="Kopfzeile"/>
      <w:rPr>
        <w:sz w:val="2"/>
      </w:rPr>
    </w:pPr>
  </w:p>
  <w:p w:rsidR="00B5263F" w:rsidP="008E1D79" w:rsidRDefault="00B5263F" w14:paraId="77196BC1" w14:textId="77777777">
    <w:pPr>
      <w:pStyle w:val="Kopfzeile"/>
      <w:rPr>
        <w:sz w:val="2"/>
      </w:rPr>
    </w:pPr>
  </w:p>
  <w:p w:rsidR="00B5263F" w:rsidP="008E1D79" w:rsidRDefault="00B5263F" w14:paraId="2547B9DC" w14:textId="77777777">
    <w:pPr>
      <w:pStyle w:val="Kopfzeile"/>
      <w:rPr>
        <w:sz w:val="2"/>
      </w:rPr>
    </w:pPr>
  </w:p>
  <w:p w:rsidR="00B5263F" w:rsidP="008E1D79" w:rsidRDefault="00B5263F" w14:paraId="4BB1F261" w14:textId="77777777">
    <w:pPr>
      <w:pStyle w:val="Kopfzeile"/>
      <w:rPr>
        <w:sz w:val="2"/>
      </w:rPr>
    </w:pPr>
  </w:p>
  <w:p w:rsidR="00B5263F" w:rsidP="008E1D79" w:rsidRDefault="00B5263F" w14:paraId="04AC5BB1" w14:textId="77777777">
    <w:pPr>
      <w:pStyle w:val="Kopfzeile"/>
      <w:rPr>
        <w:sz w:val="2"/>
      </w:rPr>
    </w:pPr>
  </w:p>
  <w:p w:rsidR="00B5263F" w:rsidP="008E1D79" w:rsidRDefault="00B5263F" w14:paraId="634650B8" w14:textId="77777777">
    <w:pPr>
      <w:pStyle w:val="Kopfzeile"/>
      <w:rPr>
        <w:sz w:val="2"/>
      </w:rPr>
    </w:pPr>
  </w:p>
  <w:tbl>
    <w:tblPr>
      <w:tblW w:w="14739" w:type="dxa"/>
      <w:tblLayout w:type="fixed"/>
      <w:tblCellMar>
        <w:left w:w="10" w:type="dxa"/>
        <w:right w:w="10" w:type="dxa"/>
      </w:tblCellMar>
      <w:tblLook w:val="04A0" w:firstRow="1" w:lastRow="0" w:firstColumn="1" w:lastColumn="0" w:noHBand="0" w:noVBand="1"/>
    </w:tblPr>
    <w:tblGrid>
      <w:gridCol w:w="4675"/>
      <w:gridCol w:w="3827"/>
      <w:gridCol w:w="6237"/>
    </w:tblGrid>
    <w:tr w:rsidRPr="002418EF" w:rsidR="00B5263F" w:rsidTr="007075D3" w14:paraId="56F6F746" w14:textId="77777777">
      <w:tc>
        <w:tcPr>
          <w:tcW w:w="4675"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B5263F" w:rsidP="00E34AD4" w:rsidRDefault="00B5263F" w14:paraId="1B937E42" w14:textId="77777777">
          <w:pPr>
            <w:pStyle w:val="TableContents"/>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Name der Biobank</w:t>
          </w:r>
        </w:p>
      </w:tc>
      <w:tc>
        <w:tcPr>
          <w:tcW w:w="3827" w:type="dxa"/>
          <w:vMerge w:val="restart"/>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vAlign w:val="center"/>
        </w:tcPr>
        <w:p w:rsidRPr="002418EF" w:rsidR="00B5263F" w:rsidP="002D509E" w:rsidRDefault="00B5263F" w14:paraId="045F7489" w14:textId="77777777">
          <w:pPr>
            <w:pStyle w:val="TableContents"/>
            <w:jc w:val="center"/>
            <w:rPr>
              <w:rStyle w:val="Hervorhebung"/>
              <w:rFonts w:cs="Arial" w:asciiTheme="minorHAnsi" w:hAnsiTheme="minorHAnsi"/>
              <w:b/>
              <w:i w:val="0"/>
              <w:color w:val="FFFFFF" w:themeColor="background1"/>
              <w:sz w:val="28"/>
              <w:szCs w:val="28"/>
            </w:rPr>
          </w:pPr>
          <w:r>
            <w:rPr>
              <w:rStyle w:val="Hervorhebung"/>
              <w:rFonts w:cs="Arial" w:asciiTheme="minorHAnsi" w:hAnsiTheme="minorHAnsi"/>
              <w:b/>
              <w:i w:val="0"/>
              <w:color w:val="FFFFFF" w:themeColor="background1"/>
              <w:sz w:val="28"/>
              <w:szCs w:val="28"/>
            </w:rPr>
            <w:t>Prozessmatrix</w:t>
          </w:r>
        </w:p>
      </w:tc>
      <w:tc>
        <w:tcPr>
          <w:tcW w:w="6237"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B5263F" w:rsidP="007075D3" w:rsidRDefault="00B5263F" w14:paraId="5D0654FB"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Leitung der Biobank XXX</w:t>
          </w:r>
        </w:p>
      </w:tc>
    </w:tr>
    <w:tr w:rsidRPr="002418EF" w:rsidR="00B5263F" w:rsidTr="007075D3" w14:paraId="274C9826" w14:textId="77777777">
      <w:trPr>
        <w:trHeight w:val="904"/>
      </w:trPr>
      <w:tc>
        <w:tcPr>
          <w:tcW w:w="4675" w:type="dxa"/>
          <w:tcBorders>
            <w:left w:val="single" w:color="000000" w:sz="2" w:space="0"/>
            <w:bottom w:val="single" w:color="000000" w:sz="2" w:space="0"/>
          </w:tcBorders>
          <w:tcMar>
            <w:top w:w="55" w:type="dxa"/>
            <w:left w:w="55" w:type="dxa"/>
            <w:bottom w:w="55" w:type="dxa"/>
            <w:right w:w="55" w:type="dxa"/>
          </w:tcMar>
          <w:vAlign w:val="center"/>
        </w:tcPr>
        <w:p w:rsidRPr="002418EF" w:rsidR="00B5263F" w:rsidP="00E34AD4" w:rsidRDefault="00B5263F" w14:paraId="5B792D51"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EVTL Logo</w:t>
          </w:r>
        </w:p>
      </w:tc>
      <w:tc>
        <w:tcPr>
          <w:tcW w:w="3827" w:type="dxa"/>
          <w:vMerge/>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tcPr>
        <w:p w:rsidRPr="002418EF" w:rsidR="00B5263F" w:rsidP="00E34AD4" w:rsidRDefault="00B5263F" w14:paraId="52CC640D" w14:textId="77777777">
          <w:pPr>
            <w:rPr>
              <w:rStyle w:val="Hervorhebung"/>
              <w:rFonts w:cs="Arial" w:asciiTheme="minorHAnsi" w:hAnsiTheme="minorHAnsi"/>
              <w:i w:val="0"/>
              <w:sz w:val="28"/>
              <w:szCs w:val="28"/>
            </w:rPr>
          </w:pPr>
        </w:p>
      </w:tc>
      <w:tc>
        <w:tcPr>
          <w:tcW w:w="6237"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Pr="002418EF" w:rsidR="00B5263F" w:rsidP="00E34AD4" w:rsidRDefault="00B5263F" w14:paraId="06272895" w14:textId="77777777">
          <w:pPr>
            <w:pStyle w:val="TableContents"/>
            <w:jc w:val="center"/>
            <w:rPr>
              <w:rStyle w:val="Hervorhebung"/>
              <w:rFonts w:cs="Arial" w:asciiTheme="minorHAnsi" w:hAnsiTheme="minorHAnsi"/>
              <w:i w:val="0"/>
              <w:sz w:val="28"/>
              <w:szCs w:val="28"/>
            </w:rPr>
          </w:pPr>
          <w:r>
            <w:rPr>
              <w:rStyle w:val="Hervorhebung"/>
              <w:rFonts w:cs="Arial" w:asciiTheme="minorHAnsi" w:hAnsiTheme="minorHAnsi"/>
              <w:i w:val="0"/>
              <w:sz w:val="28"/>
              <w:szCs w:val="28"/>
            </w:rPr>
            <w:t>Formular</w:t>
          </w:r>
        </w:p>
      </w:tc>
    </w:tr>
  </w:tbl>
  <w:p w:rsidRPr="008E1D79" w:rsidR="00B5263F" w:rsidP="008E1D79" w:rsidRDefault="00B5263F" w14:paraId="4075B03D" w14:textId="77777777">
    <w:pPr>
      <w:pStyle w:val="Kopfzeile"/>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B5263F" w:rsidP="00804A9C" w:rsidRDefault="00B5263F" w14:paraId="26DBEDB8" w14:textId="77777777">
    <w:pPr>
      <w:pStyle w:val="Kopfzeile"/>
      <w:rPr>
        <w:sz w:val="2"/>
      </w:rPr>
    </w:pPr>
    <w:r>
      <w:rPr>
        <w:noProof/>
        <w:sz w:val="2"/>
      </w:rPr>
      <w:drawing>
        <wp:anchor distT="0" distB="0" distL="114300" distR="114300" simplePos="0" relativeHeight="251660288" behindDoc="1" locked="0" layoutInCell="1" allowOverlap="1" wp14:anchorId="2A90011A" wp14:editId="718710BE">
          <wp:simplePos x="0" y="0"/>
          <wp:positionH relativeFrom="margin">
            <wp:posOffset>3524744</wp:posOffset>
          </wp:positionH>
          <wp:positionV relativeFrom="paragraph">
            <wp:posOffset>-438851</wp:posOffset>
          </wp:positionV>
          <wp:extent cx="2044700" cy="926465"/>
          <wp:effectExtent l="0" t="0" r="0" b="698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r w:rsidR="4A95D518">
      <w:rPr/>
      <w:t/>
    </w:r>
    <w:r w:rsidR="71B2208F">
      <w:rPr/>
      <w:t/>
    </w:r>
  </w:p>
  <w:p w:rsidR="00B5263F" w:rsidP="00804A9C" w:rsidRDefault="00B5263F" w14:paraId="5E3B7233" w14:textId="77777777">
    <w:pPr>
      <w:pStyle w:val="Kopfzeile"/>
      <w:rPr>
        <w:sz w:val="2"/>
      </w:rPr>
    </w:pPr>
  </w:p>
  <w:p w:rsidR="00B5263F" w:rsidP="00804A9C" w:rsidRDefault="00B5263F" w14:paraId="2998FDDF" w14:textId="77777777">
    <w:pPr>
      <w:pStyle w:val="Kopfzeile"/>
      <w:rPr>
        <w:sz w:val="2"/>
      </w:rPr>
    </w:pPr>
  </w:p>
  <w:p w:rsidR="00B5263F" w:rsidP="00804A9C" w:rsidRDefault="00B5263F" w14:paraId="6D502AB4" w14:textId="77777777">
    <w:pPr>
      <w:pStyle w:val="Kopfzeile"/>
      <w:rPr>
        <w:sz w:val="2"/>
      </w:rPr>
    </w:pPr>
  </w:p>
  <w:p w:rsidR="00B5263F" w:rsidP="00804A9C" w:rsidRDefault="00B5263F" w14:paraId="37831B4D" w14:textId="77777777">
    <w:pPr>
      <w:pStyle w:val="Kopfzeile"/>
      <w:rPr>
        <w:sz w:val="2"/>
      </w:rPr>
    </w:pPr>
  </w:p>
  <w:p w:rsidR="00B5263F" w:rsidP="00804A9C" w:rsidRDefault="00B5263F" w14:paraId="3BBB1FA1" w14:textId="77777777">
    <w:pPr>
      <w:pStyle w:val="Kopfzeile"/>
      <w:rPr>
        <w:sz w:val="2"/>
      </w:rPr>
    </w:pPr>
  </w:p>
  <w:p w:rsidR="00B5263F" w:rsidP="00804A9C" w:rsidRDefault="00B5263F" w14:paraId="14B94858" w14:textId="77777777">
    <w:pPr>
      <w:pStyle w:val="Kopfzeile"/>
      <w:rPr>
        <w:sz w:val="2"/>
      </w:rPr>
    </w:pPr>
  </w:p>
  <w:tbl>
    <w:tblPr>
      <w:tblW w:w="8928" w:type="dxa"/>
      <w:tblLayout w:type="fixed"/>
      <w:tblCellMar>
        <w:left w:w="10" w:type="dxa"/>
        <w:right w:w="10" w:type="dxa"/>
      </w:tblCellMar>
      <w:tblLook w:val="04A0" w:firstRow="1" w:lastRow="0" w:firstColumn="1" w:lastColumn="0" w:noHBand="0" w:noVBand="1"/>
    </w:tblPr>
    <w:tblGrid>
      <w:gridCol w:w="2549"/>
      <w:gridCol w:w="3118"/>
      <w:gridCol w:w="3261"/>
    </w:tblGrid>
    <w:tr w:rsidRPr="002418EF" w:rsidR="00B5263F" w:rsidTr="00804A9C" w14:paraId="1617D785" w14:textId="77777777">
      <w:tc>
        <w:tcPr>
          <w:tcW w:w="2549" w:type="dxa"/>
          <w:tcBorders>
            <w:top w:val="single" w:color="000000" w:sz="2" w:space="0"/>
            <w:left w:val="single" w:color="000000" w:sz="2" w:space="0"/>
            <w:bottom w:val="single" w:color="000000" w:sz="2" w:space="0"/>
          </w:tcBorders>
          <w:tcMar>
            <w:top w:w="55" w:type="dxa"/>
            <w:left w:w="55" w:type="dxa"/>
            <w:bottom w:w="55" w:type="dxa"/>
            <w:right w:w="55" w:type="dxa"/>
          </w:tcMar>
        </w:tcPr>
        <w:p w:rsidRPr="002418EF" w:rsidR="00B5263F" w:rsidP="00804A9C" w:rsidRDefault="00B5263F" w14:paraId="23191E2E" w14:textId="77777777">
          <w:pPr>
            <w:pStyle w:val="TableContents"/>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Name der Biobank</w:t>
          </w:r>
        </w:p>
      </w:tc>
      <w:tc>
        <w:tcPr>
          <w:tcW w:w="3118" w:type="dxa"/>
          <w:vMerge w:val="restart"/>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vAlign w:val="center"/>
        </w:tcPr>
        <w:p w:rsidRPr="002418EF" w:rsidR="00B5263F" w:rsidP="00804A9C" w:rsidRDefault="00B5263F" w14:paraId="15A785C2" w14:textId="77777777">
          <w:pPr>
            <w:pStyle w:val="TableContents"/>
            <w:jc w:val="center"/>
            <w:rPr>
              <w:rStyle w:val="Hervorhebung"/>
              <w:rFonts w:cs="Arial" w:asciiTheme="minorHAnsi" w:hAnsiTheme="minorHAnsi"/>
              <w:b/>
              <w:i w:val="0"/>
              <w:color w:val="FFFFFF" w:themeColor="background1"/>
              <w:sz w:val="28"/>
              <w:szCs w:val="28"/>
            </w:rPr>
          </w:pPr>
          <w:r>
            <w:rPr>
              <w:rStyle w:val="Hervorhebung"/>
              <w:rFonts w:cs="Arial" w:asciiTheme="minorHAnsi" w:hAnsiTheme="minorHAnsi"/>
              <w:b/>
              <w:i w:val="0"/>
              <w:color w:val="FFFFFF" w:themeColor="background1"/>
              <w:sz w:val="28"/>
              <w:szCs w:val="28"/>
            </w:rPr>
            <w:t>Prozessmatrix</w:t>
          </w:r>
        </w:p>
      </w:tc>
      <w:tc>
        <w:tcPr>
          <w:tcW w:w="3261"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Pr="002418EF" w:rsidR="00B5263F" w:rsidP="00804A9C" w:rsidRDefault="00B5263F" w14:paraId="56C31C0C"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Leitung der Biobank XXX</w:t>
          </w:r>
        </w:p>
      </w:tc>
    </w:tr>
    <w:tr w:rsidRPr="002418EF" w:rsidR="00B5263F" w:rsidTr="00804A9C" w14:paraId="3DD52A89" w14:textId="77777777">
      <w:trPr>
        <w:trHeight w:val="774"/>
      </w:trPr>
      <w:tc>
        <w:tcPr>
          <w:tcW w:w="2549" w:type="dxa"/>
          <w:tcBorders>
            <w:left w:val="single" w:color="000000" w:sz="2" w:space="0"/>
            <w:bottom w:val="single" w:color="000000" w:sz="2" w:space="0"/>
          </w:tcBorders>
          <w:tcMar>
            <w:top w:w="55" w:type="dxa"/>
            <w:left w:w="55" w:type="dxa"/>
            <w:bottom w:w="55" w:type="dxa"/>
            <w:right w:w="55" w:type="dxa"/>
          </w:tcMar>
          <w:vAlign w:val="center"/>
        </w:tcPr>
        <w:p w:rsidRPr="002418EF" w:rsidR="00B5263F" w:rsidP="00804A9C" w:rsidRDefault="00B5263F" w14:paraId="2BB3D705" w14:textId="77777777">
          <w:pPr>
            <w:pStyle w:val="TableContents"/>
            <w:jc w:val="center"/>
            <w:rPr>
              <w:rStyle w:val="Hervorhebung"/>
              <w:rFonts w:cs="Arial" w:asciiTheme="minorHAnsi" w:hAnsiTheme="minorHAnsi"/>
              <w:i w:val="0"/>
              <w:sz w:val="28"/>
              <w:szCs w:val="28"/>
            </w:rPr>
          </w:pPr>
          <w:r w:rsidRPr="002418EF">
            <w:rPr>
              <w:rStyle w:val="Hervorhebung"/>
              <w:rFonts w:cs="Arial" w:asciiTheme="minorHAnsi" w:hAnsiTheme="minorHAnsi"/>
              <w:i w:val="0"/>
              <w:sz w:val="28"/>
              <w:szCs w:val="28"/>
            </w:rPr>
            <w:t>EVTL Logo</w:t>
          </w:r>
        </w:p>
      </w:tc>
      <w:tc>
        <w:tcPr>
          <w:tcW w:w="3118" w:type="dxa"/>
          <w:vMerge/>
          <w:tcBorders>
            <w:top w:val="single" w:color="000000" w:sz="2" w:space="0"/>
            <w:left w:val="single" w:color="000000" w:sz="2" w:space="0"/>
            <w:bottom w:val="single" w:color="000000" w:sz="2" w:space="0"/>
          </w:tcBorders>
          <w:shd w:val="clear" w:color="auto" w:fill="939FAD"/>
          <w:tcMar>
            <w:top w:w="55" w:type="dxa"/>
            <w:left w:w="55" w:type="dxa"/>
            <w:bottom w:w="55" w:type="dxa"/>
            <w:right w:w="55" w:type="dxa"/>
          </w:tcMar>
        </w:tcPr>
        <w:p w:rsidRPr="002418EF" w:rsidR="00B5263F" w:rsidP="00804A9C" w:rsidRDefault="00B5263F" w14:paraId="2D4C9C28" w14:textId="77777777">
          <w:pPr>
            <w:rPr>
              <w:rStyle w:val="Hervorhebung"/>
              <w:rFonts w:cs="Arial" w:asciiTheme="minorHAnsi" w:hAnsiTheme="minorHAnsi"/>
              <w:i w:val="0"/>
              <w:sz w:val="28"/>
              <w:szCs w:val="28"/>
            </w:rPr>
          </w:pPr>
        </w:p>
      </w:tc>
      <w:tc>
        <w:tcPr>
          <w:tcW w:w="3261"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Pr="002418EF" w:rsidR="00B5263F" w:rsidP="00804A9C" w:rsidRDefault="00B5263F" w14:paraId="6F0F6CFD" w14:textId="77777777">
          <w:pPr>
            <w:pStyle w:val="TableContents"/>
            <w:jc w:val="center"/>
            <w:rPr>
              <w:rStyle w:val="Hervorhebung"/>
              <w:rFonts w:cs="Arial" w:asciiTheme="minorHAnsi" w:hAnsiTheme="minorHAnsi"/>
              <w:i w:val="0"/>
              <w:sz w:val="28"/>
              <w:szCs w:val="28"/>
            </w:rPr>
          </w:pPr>
          <w:r>
            <w:rPr>
              <w:rStyle w:val="Hervorhebung"/>
              <w:rFonts w:cs="Arial" w:asciiTheme="minorHAnsi" w:hAnsiTheme="minorHAnsi"/>
              <w:i w:val="0"/>
              <w:sz w:val="28"/>
              <w:szCs w:val="28"/>
            </w:rPr>
            <w:t>Formular</w:t>
          </w:r>
        </w:p>
      </w:tc>
    </w:tr>
  </w:tbl>
  <w:p w:rsidR="00B5263F" w:rsidRDefault="00B5263F" w14:paraId="35CD90BA"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EEAFA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multilevel"/>
    <w:tmpl w:val="B3DEDFD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hybridMultilevel"/>
    <w:tmpl w:val="25EAC72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hybridMultilevel"/>
    <w:tmpl w:val="AB1489E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multilevel"/>
    <w:tmpl w:val="CB30671C"/>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multilevel"/>
    <w:tmpl w:val="B1709F96"/>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multilevel"/>
    <w:tmpl w:val="5B1E0EB6"/>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multilevel"/>
    <w:tmpl w:val="7B32925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multilevel"/>
    <w:tmpl w:val="ADD0799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multilevel"/>
    <w:tmpl w:val="085AAA4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4FE3893"/>
    <w:multiLevelType w:val="multilevel"/>
    <w:tmpl w:val="32C0439C"/>
    <w:lvl w:ilvl="0" w:tplc="389417E8">
      <w:start w:val="1"/>
      <w:numFmt w:val="bullet"/>
      <w:lvlText w:val="-"/>
      <w:lvlJc w:val="left"/>
      <w:pPr>
        <w:tabs>
          <w:tab w:val="num" w:pos="720"/>
        </w:tabs>
        <w:ind w:left="72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06784B9E"/>
    <w:multiLevelType w:val="multilevel"/>
    <w:tmpl w:val="5C9E8630"/>
    <w:lvl w:ilvl="0" w:tplc="38706D1A">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19643EF4"/>
    <w:multiLevelType w:val="multilevel"/>
    <w:tmpl w:val="F12CB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hint="default" w:ascii="Arial Narrow" w:hAnsi="Arial Narrow" w:cs="Times New Roman"/>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hint="default" w:ascii="Arial Narrow" w:hAnsi="Arial Narrow" w:cs="Times New Roman"/>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D463462"/>
    <w:multiLevelType w:val="multilevel"/>
    <w:tmpl w:val="FE2C8CB0"/>
    <w:lvl w:ilvl="0" w:tplc="6AEA0D64">
      <w:start w:val="1"/>
      <w:numFmt w:val="bullet"/>
      <w:lvlText w:val="-"/>
      <w:lvlJc w:val="left"/>
      <w:pPr>
        <w:tabs>
          <w:tab w:val="num" w:pos="1125"/>
        </w:tabs>
        <w:ind w:left="1105" w:hanging="340"/>
      </w:pPr>
      <w:rPr>
        <w:rFonts w:hint="default"/>
        <w:sz w:val="16"/>
      </w:rPr>
    </w:lvl>
    <w:lvl w:ilvl="1" w:tplc="CD46A7EA">
      <w:start w:val="1"/>
      <w:numFmt w:val="decimal"/>
      <w:lvlText w:val="%2."/>
      <w:lvlJc w:val="left"/>
      <w:pPr>
        <w:tabs>
          <w:tab w:val="num" w:pos="1647"/>
        </w:tabs>
        <w:ind w:left="1647" w:hanging="567"/>
      </w:pPr>
      <w:rPr>
        <w:rFonts w:hint="default"/>
        <w:b w:val="0"/>
        <w:i w:val="0"/>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1FE0013F"/>
    <w:multiLevelType w:val="multilevel"/>
    <w:tmpl w:val="03F8A6C8"/>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21EA4A99"/>
    <w:multiLevelType w:val="multilevel"/>
    <w:tmpl w:val="2ED29A46"/>
    <w:lvl w:ilvl="0" w:tplc="71982EE4">
      <w:start w:val="1"/>
      <w:numFmt w:val="bullet"/>
      <w:lvlText w:val="-"/>
      <w:lvlJc w:val="left"/>
      <w:pPr>
        <w:tabs>
          <w:tab w:val="num" w:pos="720"/>
        </w:tabs>
        <w:ind w:left="700" w:hanging="340"/>
      </w:pPr>
      <w:rPr>
        <w:rFonts w:hint="default"/>
        <w:sz w:val="16"/>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291661B1"/>
    <w:multiLevelType w:val="hybridMultilevel"/>
    <w:tmpl w:val="DEDADEBA"/>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29316A40"/>
    <w:multiLevelType w:val="multilevel"/>
    <w:tmpl w:val="DEDADEBA"/>
    <w:lvl w:ilvl="0" w:tplc="450C4F3E">
      <w:start w:val="1"/>
      <w:numFmt w:val="bullet"/>
      <w:lvlText w:val=""/>
      <w:lvlJc w:val="left"/>
      <w:pPr>
        <w:tabs>
          <w:tab w:val="num" w:pos="720"/>
        </w:tabs>
        <w:ind w:left="72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7C41D43"/>
    <w:multiLevelType w:val="multilevel"/>
    <w:tmpl w:val="85AA5AEE"/>
    <w:lvl w:ilvl="0" w:tplc="04070001">
      <w:start w:val="1"/>
      <w:numFmt w:val="bullet"/>
      <w:lvlText w:val=""/>
      <w:lvlJc w:val="left"/>
      <w:pPr>
        <w:ind w:left="773" w:hanging="360"/>
      </w:pPr>
      <w:rPr>
        <w:rFonts w:hint="default" w:ascii="Symbol" w:hAnsi="Symbol"/>
      </w:rPr>
    </w:lvl>
    <w:lvl w:ilvl="1" w:tplc="04070003" w:tentative="1">
      <w:start w:val="1"/>
      <w:numFmt w:val="bullet"/>
      <w:lvlText w:val="o"/>
      <w:lvlJc w:val="left"/>
      <w:pPr>
        <w:ind w:left="1493" w:hanging="360"/>
      </w:pPr>
      <w:rPr>
        <w:rFonts w:hint="default" w:ascii="Courier New" w:hAnsi="Courier New" w:cs="Courier New"/>
      </w:rPr>
    </w:lvl>
    <w:lvl w:ilvl="2" w:tplc="04070005" w:tentative="1">
      <w:start w:val="1"/>
      <w:numFmt w:val="bullet"/>
      <w:lvlText w:val=""/>
      <w:lvlJc w:val="left"/>
      <w:pPr>
        <w:ind w:left="2213" w:hanging="360"/>
      </w:pPr>
      <w:rPr>
        <w:rFonts w:hint="default" w:ascii="Wingdings" w:hAnsi="Wingdings"/>
      </w:rPr>
    </w:lvl>
    <w:lvl w:ilvl="3" w:tplc="04070001" w:tentative="1">
      <w:start w:val="1"/>
      <w:numFmt w:val="bullet"/>
      <w:lvlText w:val=""/>
      <w:lvlJc w:val="left"/>
      <w:pPr>
        <w:ind w:left="2933" w:hanging="360"/>
      </w:pPr>
      <w:rPr>
        <w:rFonts w:hint="default" w:ascii="Symbol" w:hAnsi="Symbol"/>
      </w:rPr>
    </w:lvl>
    <w:lvl w:ilvl="4" w:tplc="04070003" w:tentative="1">
      <w:start w:val="1"/>
      <w:numFmt w:val="bullet"/>
      <w:lvlText w:val="o"/>
      <w:lvlJc w:val="left"/>
      <w:pPr>
        <w:ind w:left="3653" w:hanging="360"/>
      </w:pPr>
      <w:rPr>
        <w:rFonts w:hint="default" w:ascii="Courier New" w:hAnsi="Courier New" w:cs="Courier New"/>
      </w:rPr>
    </w:lvl>
    <w:lvl w:ilvl="5" w:tplc="04070005" w:tentative="1">
      <w:start w:val="1"/>
      <w:numFmt w:val="bullet"/>
      <w:lvlText w:val=""/>
      <w:lvlJc w:val="left"/>
      <w:pPr>
        <w:ind w:left="4373" w:hanging="360"/>
      </w:pPr>
      <w:rPr>
        <w:rFonts w:hint="default" w:ascii="Wingdings" w:hAnsi="Wingdings"/>
      </w:rPr>
    </w:lvl>
    <w:lvl w:ilvl="6" w:tplc="04070001" w:tentative="1">
      <w:start w:val="1"/>
      <w:numFmt w:val="bullet"/>
      <w:lvlText w:val=""/>
      <w:lvlJc w:val="left"/>
      <w:pPr>
        <w:ind w:left="5093" w:hanging="360"/>
      </w:pPr>
      <w:rPr>
        <w:rFonts w:hint="default" w:ascii="Symbol" w:hAnsi="Symbol"/>
      </w:rPr>
    </w:lvl>
    <w:lvl w:ilvl="7" w:tplc="04070003" w:tentative="1">
      <w:start w:val="1"/>
      <w:numFmt w:val="bullet"/>
      <w:lvlText w:val="o"/>
      <w:lvlJc w:val="left"/>
      <w:pPr>
        <w:ind w:left="5813" w:hanging="360"/>
      </w:pPr>
      <w:rPr>
        <w:rFonts w:hint="default" w:ascii="Courier New" w:hAnsi="Courier New" w:cs="Courier New"/>
      </w:rPr>
    </w:lvl>
    <w:lvl w:ilvl="8" w:tplc="04070005" w:tentative="1">
      <w:start w:val="1"/>
      <w:numFmt w:val="bullet"/>
      <w:lvlText w:val=""/>
      <w:lvlJc w:val="left"/>
      <w:pPr>
        <w:ind w:left="6533" w:hanging="360"/>
      </w:pPr>
      <w:rPr>
        <w:rFonts w:hint="default" w:ascii="Wingdings" w:hAnsi="Wingdings"/>
      </w:rPr>
    </w:lvl>
  </w:abstractNum>
  <w:abstractNum w:abstractNumId="20" w15:restartNumberingAfterBreak="0">
    <w:nsid w:val="38A25001"/>
    <w:multiLevelType w:val="multilevel"/>
    <w:tmpl w:val="067C2E0C"/>
    <w:lvl w:ilvl="0" w:tplc="5BF4FD2E">
      <w:start w:val="1"/>
      <w:numFmt w:val="bullet"/>
      <w:lvlText w:val=""/>
      <w:lvlJc w:val="left"/>
      <w:pPr>
        <w:ind w:left="720" w:hanging="360"/>
      </w:pPr>
      <w:rPr>
        <w:rFonts w:hint="default" w:ascii="Wingdings" w:hAnsi="Wingdings"/>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1" w15:restartNumberingAfterBreak="0">
    <w:nsid w:val="42351C96"/>
    <w:multiLevelType w:val="hybridMultilevel"/>
    <w:tmpl w:val="9DA0A794"/>
    <w:lvl w:ilvl="0" w:tplc="5BF4FD2E">
      <w:start w:val="1"/>
      <w:numFmt w:val="bullet"/>
      <w:lvlText w:val=""/>
      <w:lvlJc w:val="left"/>
      <w:pPr>
        <w:ind w:left="1080" w:hanging="360"/>
      </w:pPr>
      <w:rPr>
        <w:rFonts w:hint="default" w:ascii="Wingdings" w:hAnsi="Wingdings"/>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2" w15:restartNumberingAfterBreak="0">
    <w:nsid w:val="48692CD6"/>
    <w:multiLevelType w:val="multilevel"/>
    <w:tmpl w:val="0407000F"/>
    <w:lvl w:ilvl="0">
      <w:start w:val="1"/>
      <w:numFmt w:val="decimal"/>
      <w:lvlText w:val="%1."/>
      <w:lvlJc w:val="left"/>
      <w:pPr>
        <w:tabs>
          <w:tab w:val="num" w:pos="360"/>
        </w:tabs>
        <w:ind w:left="360" w:hanging="360"/>
      </w:pPr>
      <w:rPr>
        <w:rFonts w:hint="default"/>
      </w:rPr>
    </w:lvl>
  </w:abstractNum>
  <w:abstractNum w:abstractNumId="23" w15:restartNumberingAfterBreak="0">
    <w:nsid w:val="4A7F26DF"/>
    <w:multiLevelType w:val="multilevel"/>
    <w:tmpl w:val="F4202D8E"/>
    <w:lvl w:ilvl="0" w:tplc="D474E198">
      <w:start w:val="1"/>
      <w:numFmt w:val="bullet"/>
      <w:lvlText w:val="-"/>
      <w:lvlJc w:val="left"/>
      <w:pPr>
        <w:tabs>
          <w:tab w:val="num" w:pos="360"/>
        </w:tabs>
        <w:ind w:left="227" w:hanging="227"/>
      </w:pPr>
      <w:rPr>
        <w:rFonts w:hint="default"/>
        <w:sz w:val="16"/>
        <w:szCs w:val="16"/>
      </w:rPr>
    </w:lvl>
    <w:lvl w:ilvl="1" w:tplc="04070003">
      <w:start w:val="1"/>
      <w:numFmt w:val="bullet"/>
      <w:lvlText w:val="o"/>
      <w:lvlJc w:val="left"/>
      <w:pPr>
        <w:tabs>
          <w:tab w:val="num" w:pos="1440"/>
        </w:tabs>
        <w:ind w:left="1440" w:hanging="360"/>
      </w:pPr>
      <w:rPr>
        <w:rFonts w:hint="default" w:ascii="Courier New" w:hAnsi="Courier New" w:cs="Courier New"/>
      </w:rPr>
    </w:lvl>
    <w:lvl w:ilvl="2" w:tplc="04070005">
      <w:start w:val="1"/>
      <w:numFmt w:val="bullet"/>
      <w:lvlText w:val=""/>
      <w:lvlJc w:val="left"/>
      <w:pPr>
        <w:tabs>
          <w:tab w:val="num" w:pos="2160"/>
        </w:tabs>
        <w:ind w:left="2160" w:hanging="360"/>
      </w:pPr>
      <w:rPr>
        <w:rFonts w:hint="default" w:ascii="Wingdings" w:hAnsi="Wingdings" w:cs="Wingdings"/>
      </w:rPr>
    </w:lvl>
    <w:lvl w:ilvl="3" w:tplc="04070001">
      <w:start w:val="1"/>
      <w:numFmt w:val="bullet"/>
      <w:lvlText w:val=""/>
      <w:lvlJc w:val="left"/>
      <w:pPr>
        <w:tabs>
          <w:tab w:val="num" w:pos="2880"/>
        </w:tabs>
        <w:ind w:left="2880" w:hanging="360"/>
      </w:pPr>
      <w:rPr>
        <w:rFonts w:hint="default" w:ascii="Symbol" w:hAnsi="Symbol" w:cs="Symbol"/>
      </w:rPr>
    </w:lvl>
    <w:lvl w:ilvl="4" w:tplc="04070003">
      <w:start w:val="1"/>
      <w:numFmt w:val="bullet"/>
      <w:lvlText w:val="o"/>
      <w:lvlJc w:val="left"/>
      <w:pPr>
        <w:tabs>
          <w:tab w:val="num" w:pos="3600"/>
        </w:tabs>
        <w:ind w:left="3600" w:hanging="360"/>
      </w:pPr>
      <w:rPr>
        <w:rFonts w:hint="default" w:ascii="Courier New" w:hAnsi="Courier New" w:cs="Courier New"/>
      </w:rPr>
    </w:lvl>
    <w:lvl w:ilvl="5" w:tplc="04070005">
      <w:start w:val="1"/>
      <w:numFmt w:val="bullet"/>
      <w:lvlText w:val=""/>
      <w:lvlJc w:val="left"/>
      <w:pPr>
        <w:tabs>
          <w:tab w:val="num" w:pos="4320"/>
        </w:tabs>
        <w:ind w:left="4320" w:hanging="360"/>
      </w:pPr>
      <w:rPr>
        <w:rFonts w:hint="default" w:ascii="Wingdings" w:hAnsi="Wingdings" w:cs="Wingdings"/>
      </w:rPr>
    </w:lvl>
    <w:lvl w:ilvl="6" w:tplc="04070001">
      <w:start w:val="1"/>
      <w:numFmt w:val="bullet"/>
      <w:lvlText w:val=""/>
      <w:lvlJc w:val="left"/>
      <w:pPr>
        <w:tabs>
          <w:tab w:val="num" w:pos="5040"/>
        </w:tabs>
        <w:ind w:left="5040" w:hanging="360"/>
      </w:pPr>
      <w:rPr>
        <w:rFonts w:hint="default" w:ascii="Symbol" w:hAnsi="Symbol" w:cs="Symbol"/>
      </w:rPr>
    </w:lvl>
    <w:lvl w:ilvl="7" w:tplc="04070003">
      <w:start w:val="1"/>
      <w:numFmt w:val="bullet"/>
      <w:lvlText w:val="o"/>
      <w:lvlJc w:val="left"/>
      <w:pPr>
        <w:tabs>
          <w:tab w:val="num" w:pos="5760"/>
        </w:tabs>
        <w:ind w:left="5760" w:hanging="360"/>
      </w:pPr>
      <w:rPr>
        <w:rFonts w:hint="default" w:ascii="Courier New" w:hAnsi="Courier New" w:cs="Courier New"/>
      </w:rPr>
    </w:lvl>
    <w:lvl w:ilvl="8" w:tplc="04070005">
      <w:start w:val="1"/>
      <w:numFmt w:val="bullet"/>
      <w:lvlText w:val=""/>
      <w:lvlJc w:val="left"/>
      <w:pPr>
        <w:tabs>
          <w:tab w:val="num" w:pos="6480"/>
        </w:tabs>
        <w:ind w:left="6480" w:hanging="360"/>
      </w:pPr>
      <w:rPr>
        <w:rFonts w:hint="default" w:ascii="Wingdings" w:hAnsi="Wingdings" w:cs="Wingdings"/>
      </w:rPr>
    </w:lvl>
  </w:abstractNum>
  <w:abstractNum w:abstractNumId="24" w15:restartNumberingAfterBreak="0">
    <w:nsid w:val="4F105D58"/>
    <w:multiLevelType w:val="multilevel"/>
    <w:tmpl w:val="E6CA6B26"/>
    <w:lvl w:ilvl="0" w:tplc="BF329C52">
      <w:start w:val="1"/>
      <w:numFmt w:val="bullet"/>
      <w:lvlText w:val=""/>
      <w:lvlJc w:val="left"/>
      <w:pPr>
        <w:tabs>
          <w:tab w:val="num" w:pos="360"/>
        </w:tabs>
        <w:ind w:left="360" w:hanging="360"/>
      </w:pPr>
      <w:rPr>
        <w:rFonts w:hint="default" w:ascii="Symbol" w:hAnsi="Symbol"/>
      </w:rPr>
    </w:lvl>
    <w:lvl w:ilvl="1" w:tplc="04070003">
      <w:start w:val="1"/>
      <w:numFmt w:val="bullet"/>
      <w:lvlText w:val="o"/>
      <w:lvlJc w:val="left"/>
      <w:pPr>
        <w:tabs>
          <w:tab w:val="num" w:pos="1440"/>
        </w:tabs>
        <w:ind w:left="1440" w:hanging="360"/>
      </w:pPr>
      <w:rPr>
        <w:rFonts w:hint="default" w:ascii="Courier New" w:hAnsi="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5E8673DC"/>
    <w:multiLevelType w:val="hybridMultilevel"/>
    <w:tmpl w:val="8DD47ED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6" w15:restartNumberingAfterBreak="0">
    <w:nsid w:val="5F8B3367"/>
    <w:multiLevelType w:val="multilevel"/>
    <w:tmpl w:val="8A427C6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7" w15:restartNumberingAfterBreak="0">
    <w:nsid w:val="6629754C"/>
    <w:multiLevelType w:val="multilevel"/>
    <w:tmpl w:val="808CFFE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6A77168A"/>
    <w:multiLevelType w:val="hybridMultilevel"/>
    <w:tmpl w:val="D81A13FC"/>
    <w:lvl w:ilvl="0" w:tplc="7BAAAE8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17845CC"/>
    <w:multiLevelType w:val="hybridMultilevel"/>
    <w:tmpl w:val="B1BCF524"/>
    <w:lvl w:ilvl="0" w:tplc="BF329C52">
      <w:start w:val="1"/>
      <w:numFmt w:val="bullet"/>
      <w:lvlText w:val=""/>
      <w:lvlJc w:val="left"/>
      <w:pPr>
        <w:tabs>
          <w:tab w:val="num" w:pos="360"/>
        </w:tabs>
        <w:ind w:left="360" w:hanging="360"/>
      </w:pPr>
      <w:rPr>
        <w:rFonts w:hint="default" w:ascii="Symbol" w:hAnsi="Symbol"/>
      </w:rPr>
    </w:lvl>
    <w:lvl w:ilvl="1" w:tplc="04070003" w:tentative="1">
      <w:start w:val="1"/>
      <w:numFmt w:val="bullet"/>
      <w:lvlText w:val="o"/>
      <w:lvlJc w:val="left"/>
      <w:pPr>
        <w:tabs>
          <w:tab w:val="num" w:pos="1440"/>
        </w:tabs>
        <w:ind w:left="1440" w:hanging="360"/>
      </w:pPr>
      <w:rPr>
        <w:rFonts w:hint="default" w:ascii="Courier New" w:hAnsi="Courier New" w:cs="Courier New"/>
      </w:rPr>
    </w:lvl>
    <w:lvl w:ilvl="2" w:tplc="04070005" w:tentative="1">
      <w:start w:val="1"/>
      <w:numFmt w:val="bullet"/>
      <w:lvlText w:val=""/>
      <w:lvlJc w:val="left"/>
      <w:pPr>
        <w:tabs>
          <w:tab w:val="num" w:pos="2160"/>
        </w:tabs>
        <w:ind w:left="2160" w:hanging="360"/>
      </w:pPr>
      <w:rPr>
        <w:rFonts w:hint="default" w:ascii="Wingdings" w:hAnsi="Wingdings"/>
      </w:rPr>
    </w:lvl>
    <w:lvl w:ilvl="3" w:tplc="04070001" w:tentative="1">
      <w:start w:val="1"/>
      <w:numFmt w:val="bullet"/>
      <w:lvlText w:val=""/>
      <w:lvlJc w:val="left"/>
      <w:pPr>
        <w:tabs>
          <w:tab w:val="num" w:pos="2880"/>
        </w:tabs>
        <w:ind w:left="2880" w:hanging="360"/>
      </w:pPr>
      <w:rPr>
        <w:rFonts w:hint="default" w:ascii="Symbol" w:hAnsi="Symbol"/>
      </w:rPr>
    </w:lvl>
    <w:lvl w:ilvl="4" w:tplc="04070003" w:tentative="1">
      <w:start w:val="1"/>
      <w:numFmt w:val="bullet"/>
      <w:lvlText w:val="o"/>
      <w:lvlJc w:val="left"/>
      <w:pPr>
        <w:tabs>
          <w:tab w:val="num" w:pos="3600"/>
        </w:tabs>
        <w:ind w:left="3600" w:hanging="360"/>
      </w:pPr>
      <w:rPr>
        <w:rFonts w:hint="default" w:ascii="Courier New" w:hAnsi="Courier New" w:cs="Courier New"/>
      </w:rPr>
    </w:lvl>
    <w:lvl w:ilvl="5" w:tplc="04070005" w:tentative="1">
      <w:start w:val="1"/>
      <w:numFmt w:val="bullet"/>
      <w:lvlText w:val=""/>
      <w:lvlJc w:val="left"/>
      <w:pPr>
        <w:tabs>
          <w:tab w:val="num" w:pos="4320"/>
        </w:tabs>
        <w:ind w:left="4320" w:hanging="360"/>
      </w:pPr>
      <w:rPr>
        <w:rFonts w:hint="default" w:ascii="Wingdings" w:hAnsi="Wingdings"/>
      </w:rPr>
    </w:lvl>
    <w:lvl w:ilvl="6" w:tplc="04070001" w:tentative="1">
      <w:start w:val="1"/>
      <w:numFmt w:val="bullet"/>
      <w:lvlText w:val=""/>
      <w:lvlJc w:val="left"/>
      <w:pPr>
        <w:tabs>
          <w:tab w:val="num" w:pos="5040"/>
        </w:tabs>
        <w:ind w:left="5040" w:hanging="360"/>
      </w:pPr>
      <w:rPr>
        <w:rFonts w:hint="default" w:ascii="Symbol" w:hAnsi="Symbol"/>
      </w:rPr>
    </w:lvl>
    <w:lvl w:ilvl="7" w:tplc="04070003" w:tentative="1">
      <w:start w:val="1"/>
      <w:numFmt w:val="bullet"/>
      <w:lvlText w:val="o"/>
      <w:lvlJc w:val="left"/>
      <w:pPr>
        <w:tabs>
          <w:tab w:val="num" w:pos="5760"/>
        </w:tabs>
        <w:ind w:left="5760" w:hanging="360"/>
      </w:pPr>
      <w:rPr>
        <w:rFonts w:hint="default" w:ascii="Courier New" w:hAnsi="Courier New" w:cs="Courier New"/>
      </w:rPr>
    </w:lvl>
    <w:lvl w:ilvl="8" w:tplc="04070005" w:tentative="1">
      <w:start w:val="1"/>
      <w:numFmt w:val="bullet"/>
      <w:lvlText w:val=""/>
      <w:lvlJc w:val="left"/>
      <w:pPr>
        <w:tabs>
          <w:tab w:val="num" w:pos="6480"/>
        </w:tabs>
        <w:ind w:left="6480" w:hanging="360"/>
      </w:pPr>
      <w:rPr>
        <w:rFonts w:hint="default" w:ascii="Wingdings" w:hAnsi="Wingdings"/>
      </w:rPr>
    </w:lvl>
  </w:abstractNum>
  <w:abstractNum w:abstractNumId="30" w15:restartNumberingAfterBreak="0">
    <w:nsid w:val="736F3F94"/>
    <w:multiLevelType w:val="multilevel"/>
    <w:tmpl w:val="8FB44FFC"/>
    <w:lvl w:ilvl="0">
      <w:start w:val="1"/>
      <w:numFmt w:val="decimal"/>
      <w:pStyle w:val="berschrift1"/>
      <w:lvlText w:val="%1."/>
      <w:lvlJc w:val="left"/>
      <w:pPr>
        <w:tabs>
          <w:tab w:val="num" w:pos="432"/>
        </w:tabs>
        <w:ind w:left="432" w:hanging="432"/>
      </w:pPr>
      <w:rPr>
        <w:rFonts w:hint="default" w:cs="Times New Roman" w:asciiTheme="minorHAnsi" w:hAnsiTheme="minorHAnsi"/>
        <w:b/>
        <w:i w:val="0"/>
        <w:sz w:val="24"/>
      </w:rPr>
    </w:lvl>
    <w:lvl w:ilvl="1">
      <w:start w:val="1"/>
      <w:numFmt w:val="decimal"/>
      <w:pStyle w:val="berschrift2"/>
      <w:lvlText w:val="%1.%2"/>
      <w:lvlJc w:val="left"/>
      <w:pPr>
        <w:tabs>
          <w:tab w:val="num" w:pos="576"/>
        </w:tabs>
        <w:ind w:left="576" w:hanging="576"/>
      </w:pPr>
      <w:rPr>
        <w:rFonts w:hint="default" w:cs="Times New Roman"/>
      </w:rPr>
    </w:lvl>
    <w:lvl w:ilvl="2">
      <w:start w:val="1"/>
      <w:numFmt w:val="decimal"/>
      <w:pStyle w:val="berschrift3"/>
      <w:lvlText w:val="%1.%2.%3"/>
      <w:lvlJc w:val="left"/>
      <w:pPr>
        <w:tabs>
          <w:tab w:val="num" w:pos="720"/>
        </w:tabs>
        <w:ind w:left="720" w:hanging="720"/>
      </w:pPr>
      <w:rPr>
        <w:rFonts w:hint="default" w:cs="Times New Roman"/>
        <w:b/>
        <w:i w:val="0"/>
        <w:sz w:val="24"/>
      </w:rPr>
    </w:lvl>
    <w:lvl w:ilvl="3">
      <w:start w:val="1"/>
      <w:numFmt w:val="decimal"/>
      <w:pStyle w:val="berschrift4"/>
      <w:lvlText w:val="%1.%2.%3.%4"/>
      <w:lvlJc w:val="left"/>
      <w:pPr>
        <w:tabs>
          <w:tab w:val="num" w:pos="864"/>
        </w:tabs>
        <w:ind w:left="864" w:hanging="864"/>
      </w:pPr>
      <w:rPr>
        <w:rFonts w:hint="default" w:cs="Times New Roman"/>
      </w:rPr>
    </w:lvl>
    <w:lvl w:ilvl="4">
      <w:start w:val="1"/>
      <w:numFmt w:val="decimal"/>
      <w:pStyle w:val="berschrift5"/>
      <w:lvlText w:val="%1.%2.%3.%4.%5"/>
      <w:lvlJc w:val="left"/>
      <w:pPr>
        <w:tabs>
          <w:tab w:val="num" w:pos="1008"/>
        </w:tabs>
        <w:ind w:left="1008" w:hanging="1008"/>
      </w:pPr>
      <w:rPr>
        <w:rFonts w:hint="default" w:cs="Times New Roman"/>
      </w:rPr>
    </w:lvl>
    <w:lvl w:ilvl="5">
      <w:start w:val="1"/>
      <w:numFmt w:val="decimal"/>
      <w:pStyle w:val="berschrift6"/>
      <w:lvlText w:val="%1.%2.%3.%4.%5.%6"/>
      <w:lvlJc w:val="left"/>
      <w:pPr>
        <w:tabs>
          <w:tab w:val="num" w:pos="1152"/>
        </w:tabs>
        <w:ind w:left="1152" w:hanging="1152"/>
      </w:pPr>
      <w:rPr>
        <w:rFonts w:hint="default" w:cs="Times New Roman"/>
      </w:rPr>
    </w:lvl>
    <w:lvl w:ilvl="6">
      <w:start w:val="1"/>
      <w:numFmt w:val="decimal"/>
      <w:pStyle w:val="berschrift7"/>
      <w:lvlText w:val="%1.%2.%3.%4.%5.%6.%7"/>
      <w:lvlJc w:val="left"/>
      <w:pPr>
        <w:tabs>
          <w:tab w:val="num" w:pos="1296"/>
        </w:tabs>
        <w:ind w:left="1296" w:hanging="1296"/>
      </w:pPr>
      <w:rPr>
        <w:rFonts w:hint="default" w:cs="Times New Roman"/>
      </w:rPr>
    </w:lvl>
    <w:lvl w:ilvl="7">
      <w:start w:val="1"/>
      <w:numFmt w:val="decimal"/>
      <w:pStyle w:val="berschrift8"/>
      <w:lvlText w:val="%1.%2.%3.%4.%5.%6.%7.%8"/>
      <w:lvlJc w:val="left"/>
      <w:pPr>
        <w:tabs>
          <w:tab w:val="num" w:pos="1440"/>
        </w:tabs>
        <w:ind w:left="1440" w:hanging="1440"/>
      </w:pPr>
      <w:rPr>
        <w:rFonts w:hint="default" w:cs="Times New Roman"/>
      </w:rPr>
    </w:lvl>
    <w:lvl w:ilvl="8">
      <w:start w:val="1"/>
      <w:numFmt w:val="decimal"/>
      <w:pStyle w:val="berschrift9"/>
      <w:lvlText w:val="%1.%2.%3.%4.%5.%6.%7.%8.%9"/>
      <w:lvlJc w:val="left"/>
      <w:pPr>
        <w:tabs>
          <w:tab w:val="num" w:pos="1584"/>
        </w:tabs>
        <w:ind w:left="1584" w:hanging="1584"/>
      </w:pPr>
      <w:rPr>
        <w:rFonts w:hint="default" w:cs="Times New Roman"/>
      </w:rPr>
    </w:lvl>
  </w:abstractNum>
  <w:abstractNum w:abstractNumId="31" w15:restartNumberingAfterBreak="0">
    <w:nsid w:val="7CF92BAC"/>
    <w:multiLevelType w:val="singleLevel"/>
    <w:tmpl w:val="4154A152"/>
    <w:lvl w:ilvl="0">
      <w:start w:val="1"/>
      <w:numFmt w:val="bullet"/>
      <w:lvlText w:val="-"/>
      <w:lvlJc w:val="left"/>
      <w:pPr>
        <w:tabs>
          <w:tab w:val="num" w:pos="1774"/>
        </w:tabs>
        <w:ind w:left="1774" w:hanging="360"/>
      </w:pPr>
      <w:rPr>
        <w:rFonts w:hint="default" w:ascii="Times New Roman" w:hAnsi="Times New Roman" w:cs="Times New Roman"/>
      </w:rPr>
    </w:lvl>
  </w:abstractNum>
  <w:abstractNum w:abstractNumId="32" w15:restartNumberingAfterBreak="0">
    <w:nsid w:val="7EFF4B2E"/>
    <w:multiLevelType w:val="hybridMultilevel"/>
    <w:tmpl w:val="D5DAB40A"/>
    <w:lvl w:ilvl="0">
      <w:start w:val="1"/>
      <w:numFmt w:val="decimal"/>
      <w:lvlText w:val="%1"/>
      <w:lvlJc w:val="left"/>
      <w:pPr>
        <w:tabs>
          <w:tab w:val="num" w:pos="2836"/>
        </w:tabs>
        <w:ind w:left="2836" w:hanging="567"/>
      </w:pPr>
      <w:rPr>
        <w:rFonts w:hint="default"/>
      </w:rPr>
    </w:lvl>
    <w:lvl w:ilvl="1">
      <w:start w:val="1"/>
      <w:numFmt w:val="decimal"/>
      <w:lvlText w:val="%1.%2"/>
      <w:lvlJc w:val="left"/>
      <w:pPr>
        <w:tabs>
          <w:tab w:val="num" w:pos="3411"/>
        </w:tabs>
        <w:ind w:left="3411"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0"/>
  </w:num>
  <w:num w:numId="2">
    <w:abstractNumId w:val="32"/>
  </w:num>
  <w:num w:numId="3">
    <w:abstractNumId w:val="25"/>
  </w:num>
  <w:num w:numId="4">
    <w:abstractNumId w:val="19"/>
  </w:num>
  <w:num w:numId="5">
    <w:abstractNumId w:val="27"/>
  </w:num>
  <w:num w:numId="6">
    <w:abstractNumId w:val="13"/>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30"/>
  </w:num>
  <w:num w:numId="15">
    <w:abstractNumId w:val="11"/>
  </w:num>
  <w:num w:numId="16">
    <w:abstractNumId w:val="20"/>
  </w:num>
  <w:num w:numId="17">
    <w:abstractNumId w:val="21"/>
  </w:num>
  <w:num w:numId="18">
    <w:abstractNumId w:val="30"/>
  </w:num>
  <w:num w:numId="19">
    <w:abstractNumId w:val="30"/>
  </w:num>
  <w:num w:numId="20">
    <w:abstractNumId w:val="12"/>
  </w:num>
  <w:num w:numId="21">
    <w:abstractNumId w:val="26"/>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8"/>
  </w:num>
  <w:num w:numId="33">
    <w:abstractNumId w:val="24"/>
  </w:num>
  <w:num w:numId="34">
    <w:abstractNumId w:val="29"/>
  </w:num>
  <w:num w:numId="35">
    <w:abstractNumId w:val="16"/>
  </w:num>
  <w:num w:numId="36">
    <w:abstractNumId w:val="15"/>
  </w:num>
  <w:num w:numId="37">
    <w:abstractNumId w:val="14"/>
  </w:num>
  <w:num w:numId="38">
    <w:abstractNumId w:val="22"/>
  </w:num>
  <w:num w:numId="39">
    <w:abstractNumId w:val="31"/>
  </w:num>
  <w:num w:numId="40">
    <w:abstractNumId w:val="23"/>
  </w:num>
  <w:num w:numId="41">
    <w:abstractNumId w:val="18"/>
  </w:num>
  <w:num w:numId="42">
    <w:abstractNumId w:val="17"/>
  </w:num>
  <w:num w:numId="43">
    <w:abstractNumId w:val="10"/>
  </w:num>
  <w:numIdMacAtCleanup w:val="5"/>
</w:numbering>
</file>

<file path=word/people.xml><?xml version="1.0" encoding="utf-8"?>
<w15:people xmlns:mc="http://schemas.openxmlformats.org/markup-compatibility/2006" xmlns:w15="http://schemas.microsoft.com/office/word/2012/wordml" mc:Ignorable="w15">
  <w15:person w15:author="Hartfeldt, Christiane">
    <w15:presenceInfo w15:providerId="AD" w15:userId="S::christiane.hartfeldt@charite.de::0a9be265-af33-4611-a30b-9f5a9519ca5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1604"/>
    <w:rsid w:val="00023FB0"/>
    <w:rsid w:val="00044986"/>
    <w:rsid w:val="0004551A"/>
    <w:rsid w:val="00045B61"/>
    <w:rsid w:val="00086718"/>
    <w:rsid w:val="000A324E"/>
    <w:rsid w:val="000B5D9B"/>
    <w:rsid w:val="000C1ECD"/>
    <w:rsid w:val="000D052C"/>
    <w:rsid w:val="000D2CBE"/>
    <w:rsid w:val="000D36E8"/>
    <w:rsid w:val="000D4212"/>
    <w:rsid w:val="000F7D50"/>
    <w:rsid w:val="00120EEA"/>
    <w:rsid w:val="001267E1"/>
    <w:rsid w:val="001277E4"/>
    <w:rsid w:val="00132134"/>
    <w:rsid w:val="0014310C"/>
    <w:rsid w:val="001439A2"/>
    <w:rsid w:val="0016740B"/>
    <w:rsid w:val="00177EF5"/>
    <w:rsid w:val="001C7189"/>
    <w:rsid w:val="001E49D0"/>
    <w:rsid w:val="001F5E02"/>
    <w:rsid w:val="001F630E"/>
    <w:rsid w:val="0021681D"/>
    <w:rsid w:val="00223B1F"/>
    <w:rsid w:val="00230C6B"/>
    <w:rsid w:val="002418EF"/>
    <w:rsid w:val="002550CB"/>
    <w:rsid w:val="002572C9"/>
    <w:rsid w:val="002726DD"/>
    <w:rsid w:val="0028483C"/>
    <w:rsid w:val="00291DA7"/>
    <w:rsid w:val="002A1ADA"/>
    <w:rsid w:val="002B751B"/>
    <w:rsid w:val="002C1DDA"/>
    <w:rsid w:val="002C525D"/>
    <w:rsid w:val="002D509E"/>
    <w:rsid w:val="002E0F75"/>
    <w:rsid w:val="002E3532"/>
    <w:rsid w:val="002F4A2D"/>
    <w:rsid w:val="00330257"/>
    <w:rsid w:val="00367F4C"/>
    <w:rsid w:val="00387E2F"/>
    <w:rsid w:val="0039170C"/>
    <w:rsid w:val="003917CD"/>
    <w:rsid w:val="003A3744"/>
    <w:rsid w:val="003D30EF"/>
    <w:rsid w:val="003D3AE1"/>
    <w:rsid w:val="003F34AC"/>
    <w:rsid w:val="003F6584"/>
    <w:rsid w:val="004036F0"/>
    <w:rsid w:val="004241F0"/>
    <w:rsid w:val="00443B3F"/>
    <w:rsid w:val="00467C0A"/>
    <w:rsid w:val="00493F58"/>
    <w:rsid w:val="004B23BB"/>
    <w:rsid w:val="004C6996"/>
    <w:rsid w:val="004D1D2B"/>
    <w:rsid w:val="004E611B"/>
    <w:rsid w:val="005049A1"/>
    <w:rsid w:val="00505BF9"/>
    <w:rsid w:val="00506921"/>
    <w:rsid w:val="005103D9"/>
    <w:rsid w:val="00512712"/>
    <w:rsid w:val="00515497"/>
    <w:rsid w:val="00524CE5"/>
    <w:rsid w:val="0055342C"/>
    <w:rsid w:val="00574A99"/>
    <w:rsid w:val="00580CFA"/>
    <w:rsid w:val="00581A0D"/>
    <w:rsid w:val="00595CE4"/>
    <w:rsid w:val="005A5E71"/>
    <w:rsid w:val="005B60B9"/>
    <w:rsid w:val="005B7322"/>
    <w:rsid w:val="005C3769"/>
    <w:rsid w:val="005D75EC"/>
    <w:rsid w:val="005E2342"/>
    <w:rsid w:val="005F0992"/>
    <w:rsid w:val="005F3BAE"/>
    <w:rsid w:val="006023F3"/>
    <w:rsid w:val="00627783"/>
    <w:rsid w:val="006307A8"/>
    <w:rsid w:val="00655208"/>
    <w:rsid w:val="00666E29"/>
    <w:rsid w:val="006712E2"/>
    <w:rsid w:val="00675FDF"/>
    <w:rsid w:val="00690DE7"/>
    <w:rsid w:val="00697C86"/>
    <w:rsid w:val="006A1B8C"/>
    <w:rsid w:val="006B2FE1"/>
    <w:rsid w:val="006B5734"/>
    <w:rsid w:val="006C1322"/>
    <w:rsid w:val="006D6FDF"/>
    <w:rsid w:val="007029E9"/>
    <w:rsid w:val="00703594"/>
    <w:rsid w:val="00704900"/>
    <w:rsid w:val="007075D3"/>
    <w:rsid w:val="00712B73"/>
    <w:rsid w:val="0071407A"/>
    <w:rsid w:val="00737116"/>
    <w:rsid w:val="007414E1"/>
    <w:rsid w:val="00745448"/>
    <w:rsid w:val="00765294"/>
    <w:rsid w:val="00765BDE"/>
    <w:rsid w:val="007834DE"/>
    <w:rsid w:val="00785DB6"/>
    <w:rsid w:val="007861F1"/>
    <w:rsid w:val="007A0B92"/>
    <w:rsid w:val="007B55A3"/>
    <w:rsid w:val="007C1576"/>
    <w:rsid w:val="007D099F"/>
    <w:rsid w:val="007D6F14"/>
    <w:rsid w:val="008020AD"/>
    <w:rsid w:val="00804A9C"/>
    <w:rsid w:val="008055F3"/>
    <w:rsid w:val="008076D7"/>
    <w:rsid w:val="00815EF6"/>
    <w:rsid w:val="00820E0F"/>
    <w:rsid w:val="0083212B"/>
    <w:rsid w:val="00835B98"/>
    <w:rsid w:val="008445CC"/>
    <w:rsid w:val="0085198C"/>
    <w:rsid w:val="008530DD"/>
    <w:rsid w:val="00862D2D"/>
    <w:rsid w:val="008920B8"/>
    <w:rsid w:val="00896E6D"/>
    <w:rsid w:val="008C41E8"/>
    <w:rsid w:val="008D348F"/>
    <w:rsid w:val="008D36B4"/>
    <w:rsid w:val="008E1D79"/>
    <w:rsid w:val="008E388B"/>
    <w:rsid w:val="008F2312"/>
    <w:rsid w:val="008F4F5C"/>
    <w:rsid w:val="008F578A"/>
    <w:rsid w:val="009016B2"/>
    <w:rsid w:val="00904F6E"/>
    <w:rsid w:val="00905ABF"/>
    <w:rsid w:val="00907226"/>
    <w:rsid w:val="009121F3"/>
    <w:rsid w:val="009149FF"/>
    <w:rsid w:val="009226DD"/>
    <w:rsid w:val="0092676B"/>
    <w:rsid w:val="009326BE"/>
    <w:rsid w:val="00936087"/>
    <w:rsid w:val="00941F0B"/>
    <w:rsid w:val="0095068C"/>
    <w:rsid w:val="00965540"/>
    <w:rsid w:val="009660EA"/>
    <w:rsid w:val="00971025"/>
    <w:rsid w:val="0097522E"/>
    <w:rsid w:val="009A0789"/>
    <w:rsid w:val="009A4838"/>
    <w:rsid w:val="009A7F94"/>
    <w:rsid w:val="009D3327"/>
    <w:rsid w:val="009F0D6E"/>
    <w:rsid w:val="00A22CF4"/>
    <w:rsid w:val="00A31553"/>
    <w:rsid w:val="00A35581"/>
    <w:rsid w:val="00A64178"/>
    <w:rsid w:val="00A728AC"/>
    <w:rsid w:val="00A773F7"/>
    <w:rsid w:val="00AC0325"/>
    <w:rsid w:val="00AC1045"/>
    <w:rsid w:val="00AC5B48"/>
    <w:rsid w:val="00AC5F5F"/>
    <w:rsid w:val="00AD167C"/>
    <w:rsid w:val="00AD3C8D"/>
    <w:rsid w:val="00AD4A35"/>
    <w:rsid w:val="00AD5A92"/>
    <w:rsid w:val="00AD60BE"/>
    <w:rsid w:val="00B012F9"/>
    <w:rsid w:val="00B24EE5"/>
    <w:rsid w:val="00B44C07"/>
    <w:rsid w:val="00B460D0"/>
    <w:rsid w:val="00B5263F"/>
    <w:rsid w:val="00B665CE"/>
    <w:rsid w:val="00B70092"/>
    <w:rsid w:val="00B77F64"/>
    <w:rsid w:val="00B96CBD"/>
    <w:rsid w:val="00BA7979"/>
    <w:rsid w:val="00BB7534"/>
    <w:rsid w:val="00BD700E"/>
    <w:rsid w:val="00BF3D91"/>
    <w:rsid w:val="00C371A1"/>
    <w:rsid w:val="00C44031"/>
    <w:rsid w:val="00C63F59"/>
    <w:rsid w:val="00C8117B"/>
    <w:rsid w:val="00C8188F"/>
    <w:rsid w:val="00C9632E"/>
    <w:rsid w:val="00CA2635"/>
    <w:rsid w:val="00CA4622"/>
    <w:rsid w:val="00CA5C0A"/>
    <w:rsid w:val="00CB4A07"/>
    <w:rsid w:val="00CC1473"/>
    <w:rsid w:val="00CE65A3"/>
    <w:rsid w:val="00D01558"/>
    <w:rsid w:val="00D3339D"/>
    <w:rsid w:val="00D44DF1"/>
    <w:rsid w:val="00D67E32"/>
    <w:rsid w:val="00D71CAA"/>
    <w:rsid w:val="00D91EBD"/>
    <w:rsid w:val="00DB1872"/>
    <w:rsid w:val="00DD7526"/>
    <w:rsid w:val="00DE5730"/>
    <w:rsid w:val="00E108CA"/>
    <w:rsid w:val="00E1540D"/>
    <w:rsid w:val="00E34AD4"/>
    <w:rsid w:val="00E57329"/>
    <w:rsid w:val="00E713E8"/>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3A2B"/>
    <w:rsid w:val="00FC5ADF"/>
    <w:rsid w:val="00FF59EA"/>
    <w:rsid w:val="00FF6CAC"/>
    <w:rsid w:val="054A572C"/>
    <w:rsid w:val="1923382A"/>
    <w:rsid w:val="4A95D518"/>
    <w:rsid w:val="71B220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60BBAB9"/>
  <w15:docId w15:val="{33ABA9A6-4A54-4EDA-AF0A-5DAAC70136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qFormat/>
    <w:pPr>
      <w:spacing w:before="60"/>
    </w:pPr>
    <w:rPr>
      <w:rFonts w:ascii="Arial" w:hAnsi="Arial"/>
    </w:rPr>
  </w:style>
  <w:style w:type="paragraph" w:styleId="berschrift1">
    <w:name w:val="heading 1"/>
    <w:basedOn w:val="Standard"/>
    <w:next w:val="Standard"/>
    <w:link w:val="berschrift1Zchn"/>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qFormat/>
    <w:pPr>
      <w:keepNext/>
      <w:numPr>
        <w:ilvl w:val="1"/>
        <w:numId w:val="1"/>
      </w:numPr>
      <w:outlineLvl w:val="1"/>
    </w:pPr>
    <w:rPr>
      <w:b/>
    </w:rPr>
  </w:style>
  <w:style w:type="paragraph" w:styleId="berschrift3">
    <w:name w:val="heading 3"/>
    <w:basedOn w:val="Standard"/>
    <w:next w:val="Standard"/>
    <w:link w:val="berschrift3Zchn"/>
    <w:qFormat/>
    <w:pPr>
      <w:keepNext/>
      <w:numPr>
        <w:ilvl w:val="2"/>
        <w:numId w:val="1"/>
      </w:numPr>
      <w:spacing w:before="240" w:after="60"/>
      <w:outlineLvl w:val="2"/>
    </w:pPr>
    <w:rPr>
      <w:b/>
    </w:rPr>
  </w:style>
  <w:style w:type="paragraph" w:styleId="berschrift4">
    <w:name w:val="heading 4"/>
    <w:basedOn w:val="Standard"/>
    <w:next w:val="Standard"/>
    <w:link w:val="berschrift4Zchn"/>
    <w:qFormat/>
    <w:pPr>
      <w:keepNext/>
      <w:numPr>
        <w:ilvl w:val="3"/>
        <w:numId w:val="1"/>
      </w:numPr>
      <w:spacing w:before="240" w:after="60"/>
      <w:outlineLvl w:val="3"/>
    </w:pPr>
    <w:rPr>
      <w:b/>
      <w:sz w:val="24"/>
    </w:rPr>
  </w:style>
  <w:style w:type="paragraph" w:styleId="berschrift5">
    <w:name w:val="heading 5"/>
    <w:basedOn w:val="Standard"/>
    <w:next w:val="Standard"/>
    <w:link w:val="berschrift5Zchn"/>
    <w:qFormat/>
    <w:pPr>
      <w:numPr>
        <w:ilvl w:val="4"/>
        <w:numId w:val="1"/>
      </w:numPr>
      <w:spacing w:before="240" w:after="60"/>
      <w:outlineLvl w:val="4"/>
    </w:pPr>
    <w:rPr>
      <w:sz w:val="22"/>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link w:val="berschrift1"/>
    <w:rsid w:val="00A11B2B"/>
    <w:rPr>
      <w:rFonts w:ascii="Arial" w:hAnsi="Arial"/>
      <w:b/>
      <w:kern w:val="28"/>
      <w:sz w:val="24"/>
      <w:u w:val="single"/>
    </w:rPr>
  </w:style>
  <w:style w:type="character" w:styleId="berschrift2Zchn" w:customStyle="1">
    <w:name w:val="Überschrift 2 Zchn"/>
    <w:link w:val="berschrift2"/>
    <w:rsid w:val="00A11B2B"/>
    <w:rPr>
      <w:rFonts w:ascii="Arial" w:hAnsi="Arial"/>
      <w:b/>
    </w:rPr>
  </w:style>
  <w:style w:type="character" w:styleId="berschrift3Zchn" w:customStyle="1">
    <w:name w:val="Überschrift 3 Zchn"/>
    <w:link w:val="berschrift3"/>
    <w:uiPriority w:val="9"/>
    <w:rsid w:val="00A11B2B"/>
    <w:rPr>
      <w:rFonts w:ascii="Arial" w:hAnsi="Arial"/>
      <w:b/>
    </w:rPr>
  </w:style>
  <w:style w:type="character" w:styleId="berschrift4Zchn" w:customStyle="1">
    <w:name w:val="Überschrift 4 Zchn"/>
    <w:link w:val="berschrift4"/>
    <w:rsid w:val="00A11B2B"/>
    <w:rPr>
      <w:rFonts w:ascii="Arial" w:hAnsi="Arial"/>
      <w:b/>
      <w:sz w:val="24"/>
    </w:rPr>
  </w:style>
  <w:style w:type="character" w:styleId="berschrift5Zchn" w:customStyle="1">
    <w:name w:val="Überschrift 5 Zchn"/>
    <w:link w:val="berschrift5"/>
    <w:rsid w:val="00A11B2B"/>
    <w:rPr>
      <w:rFonts w:ascii="Arial" w:hAnsi="Arial"/>
      <w:sz w:val="22"/>
    </w:rPr>
  </w:style>
  <w:style w:type="character" w:styleId="berschrift6Zchn" w:customStyle="1">
    <w:name w:val="Überschrift 6 Zchn"/>
    <w:link w:val="berschrift6"/>
    <w:rsid w:val="00A11B2B"/>
    <w:rPr>
      <w:i/>
      <w:sz w:val="22"/>
    </w:rPr>
  </w:style>
  <w:style w:type="character" w:styleId="berschrift7Zchn" w:customStyle="1">
    <w:name w:val="Überschrift 7 Zchn"/>
    <w:link w:val="berschrift7"/>
    <w:rsid w:val="00A11B2B"/>
    <w:rPr>
      <w:rFonts w:ascii="Arial" w:hAnsi="Arial"/>
      <w:b/>
    </w:rPr>
  </w:style>
  <w:style w:type="character" w:styleId="berschrift8Zchn" w:customStyle="1">
    <w:name w:val="Überschrift 8 Zchn"/>
    <w:link w:val="berschrift8"/>
    <w:rsid w:val="00A11B2B"/>
    <w:rPr>
      <w:rFonts w:ascii="Arial" w:hAnsi="Arial"/>
      <w:b/>
      <w:sz w:val="16"/>
    </w:rPr>
  </w:style>
  <w:style w:type="character" w:styleId="berschrift9Zchn" w:customStyle="1">
    <w:name w:val="Überschrift 9 Zchn"/>
    <w:link w:val="berschrift9"/>
    <w:rsid w:val="00A11B2B"/>
    <w:rPr>
      <w:rFonts w:ascii="Arial" w:hAnsi="Arial"/>
      <w:b/>
      <w:i/>
      <w:sz w:val="18"/>
    </w:rPr>
  </w:style>
  <w:style w:type="paragraph" w:styleId="Kopfzeile">
    <w:name w:val="header"/>
    <w:basedOn w:val="Standard"/>
    <w:link w:val="KopfzeileZchn"/>
    <w:pPr>
      <w:tabs>
        <w:tab w:val="center" w:pos="-2127"/>
        <w:tab w:val="right" w:pos="-1985"/>
        <w:tab w:val="decimal" w:pos="8364"/>
      </w:tabs>
      <w:ind w:left="2127" w:hanging="2127"/>
    </w:pPr>
    <w:rPr>
      <w:sz w:val="18"/>
    </w:rPr>
  </w:style>
  <w:style w:type="character" w:styleId="KopfzeileZchn" w:customStyle="1">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pPr>
      <w:tabs>
        <w:tab w:val="center" w:pos="4536"/>
        <w:tab w:val="right" w:pos="9072"/>
      </w:tabs>
    </w:pPr>
  </w:style>
  <w:style w:type="character" w:styleId="FuzeileZchn" w:customStyle="1">
    <w:name w:val="Fußzeile Zchn"/>
    <w:link w:val="Fuzeile"/>
    <w:uiPriority w:val="99"/>
    <w:locked/>
    <w:rsid w:val="00690DE7"/>
    <w:rPr>
      <w:rFonts w:ascii="Arial" w:hAnsi="Arial"/>
      <w:lang w:val="de-DE" w:eastAsia="de-DE"/>
    </w:rPr>
  </w:style>
  <w:style w:type="character" w:styleId="Seitenzahl">
    <w:name w:val="page number"/>
    <w:rsid w:val="00A728AC"/>
    <w:rPr>
      <w:rFonts w:ascii="Arial" w:hAnsi="Arial"/>
      <w:sz w:val="16"/>
    </w:rPr>
  </w:style>
  <w:style w:type="paragraph" w:styleId="Textkrper">
    <w:name w:val="Body Text"/>
    <w:basedOn w:val="Standard"/>
    <w:link w:val="TextkrperZchn"/>
    <w:rPr>
      <w:b/>
      <w:color w:val="0000FF"/>
    </w:rPr>
  </w:style>
  <w:style w:type="character" w:styleId="TextkrperZchn" w:customStyle="1">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styleId="Textkrper-ZeileneinzugZchn" w:customStyle="1">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styleId="Textkrper-Einzug2Zchn" w:customStyle="1">
    <w:name w:val="Textkörper-Einzug 2 Zchn"/>
    <w:link w:val="Textkrper-Einzug2"/>
    <w:uiPriority w:val="99"/>
    <w:semiHidden/>
    <w:rsid w:val="00A11B2B"/>
    <w:rPr>
      <w:rFonts w:ascii="Arial" w:hAnsi="Arial"/>
    </w:rPr>
  </w:style>
  <w:style w:type="paragraph" w:styleId="Textkrper2">
    <w:name w:val="Body Text 2"/>
    <w:basedOn w:val="Standard"/>
    <w:link w:val="Textkrper2Zchn"/>
    <w:rPr>
      <w:sz w:val="18"/>
    </w:rPr>
  </w:style>
  <w:style w:type="character" w:styleId="Textkrper2Zchn" w:customStyle="1">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styleId="Textkrper-Einzug3Zchn" w:customStyle="1">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rPr>
      <w:sz w:val="16"/>
    </w:rPr>
  </w:style>
  <w:style w:type="character" w:styleId="Textkrper3Zchn" w:customStyle="1">
    <w:name w:val="Textkörper 3 Zchn"/>
    <w:link w:val="Textkrper3"/>
    <w:uiPriority w:val="99"/>
    <w:semiHidden/>
    <w:rsid w:val="00A11B2B"/>
    <w:rPr>
      <w:rFonts w:ascii="Arial" w:hAnsi="Arial"/>
      <w:sz w:val="16"/>
      <w:szCs w:val="16"/>
    </w:rPr>
  </w:style>
  <w:style w:type="paragraph" w:styleId="Basis-Inhaltsverzeichnis" w:customStyle="1">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hAnsi="Times New Roman" w:eastAsia="SimSu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styleId="KommentartextZchn" w:customStyle="1">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styleId="KommentarthemaZchn" w:customStyle="1">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styleId="SprechblasentextZchn" w:customStyle="1">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nhideWhenUsed/>
    <w:rsid w:val="00904F6E"/>
    <w:rPr>
      <w:color w:val="0000FF"/>
      <w:u w:val="single"/>
    </w:rPr>
  </w:style>
  <w:style w:type="paragraph" w:styleId="TableContents" w:customStyle="1">
    <w:name w:val="Table Contents"/>
    <w:basedOn w:val="Standard"/>
    <w:rsid w:val="00E1540D"/>
    <w:pPr>
      <w:widowControl w:val="0"/>
      <w:suppressLineNumbers/>
      <w:suppressAutoHyphens/>
      <w:autoSpaceDN w:val="0"/>
      <w:spacing w:before="0"/>
      <w:textAlignment w:val="baseline"/>
    </w:pPr>
    <w:rPr>
      <w:rFonts w:ascii="Times New Roman" w:hAnsi="Times New Roman" w:eastAsia="SimSun" w:cs="Tahoma"/>
      <w:kern w:val="3"/>
      <w:sz w:val="24"/>
      <w:szCs w:val="24"/>
      <w:lang w:eastAsia="zh-CN" w:bidi="hi-IN"/>
    </w:rPr>
  </w:style>
  <w:style w:type="paragraph" w:styleId="QEP-FuzeileUV" w:customStyle="1">
    <w:name w:val="QEP-Fußzeile UV"/>
    <w:basedOn w:val="Standard"/>
    <w:rsid w:val="000D052C"/>
    <w:pPr>
      <w:widowControl w:val="0"/>
      <w:tabs>
        <w:tab w:val="center" w:pos="4536"/>
        <w:tab w:val="right" w:pos="9072"/>
      </w:tabs>
      <w:suppressAutoHyphens/>
      <w:autoSpaceDN w:val="0"/>
      <w:spacing w:before="0"/>
      <w:textAlignment w:val="baseline"/>
    </w:pPr>
    <w:rPr>
      <w:rFonts w:ascii="Tahoma" w:hAnsi="Tahoma" w:eastAsia="SimSun"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rsid w:val="00AC5B48"/>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paragraph" w:styleId="StandardWeb">
    <w:name w:val="Normal (Web)"/>
    <w:basedOn w:val="Standard"/>
    <w:uiPriority w:val="99"/>
    <w:semiHidden/>
    <w:unhideWhenUsed/>
    <w:rsid w:val="00D0155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854649">
      <w:bodyDiv w:val="1"/>
      <w:marLeft w:val="0"/>
      <w:marRight w:val="0"/>
      <w:marTop w:val="0"/>
      <w:marBottom w:val="0"/>
      <w:divBdr>
        <w:top w:val="none" w:sz="0" w:space="0" w:color="auto"/>
        <w:left w:val="none" w:sz="0" w:space="0" w:color="auto"/>
        <w:bottom w:val="none" w:sz="0" w:space="0" w:color="auto"/>
        <w:right w:val="none" w:sz="0" w:space="0" w:color="auto"/>
      </w:divBdr>
    </w:div>
    <w:div w:id="1731341247">
      <w:bodyDiv w:val="1"/>
      <w:marLeft w:val="0"/>
      <w:marRight w:val="0"/>
      <w:marTop w:val="0"/>
      <w:marBottom w:val="0"/>
      <w:divBdr>
        <w:top w:val="none" w:sz="0" w:space="0" w:color="auto"/>
        <w:left w:val="none" w:sz="0" w:space="0" w:color="auto"/>
        <w:bottom w:val="none" w:sz="0" w:space="0" w:color="auto"/>
        <w:right w:val="none" w:sz="0" w:space="0" w:color="auto"/>
      </w:divBdr>
    </w:div>
    <w:div w:id="206367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microsoft.com/office/2016/09/relationships/commentsIds" Target="/word/commentsIds.xml" Id="R8edde569e42f4059" /><Relationship Type="http://schemas.openxmlformats.org/officeDocument/2006/relationships/glossaryDocument" Target="/word/glossary/document.xml" Id="Red6dbcbdefa14207"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e9f5cd1-6b4f-4ab1-abd6-d9139acf024f}"/>
      </w:docPartPr>
      <w:docPartBody>
        <w:p w14:paraId="4AF042FA">
          <w:r>
            <w:rPr>
              <w:rStyle w:val="PlaceholderText"/>
            </w:rPr>
            <w:t/>
          </w:r>
        </w:p>
      </w:docPartBody>
    </w:docPart>
  </w:docParts>
</w:glossaryDocument>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E0F69-64BD-486E-BD6B-EE67AEA260D6}">
  <ds:schemaRefs>
    <ds:schemaRef ds:uri="http://schemas.microsoft.com/sharepoint/v3/contenttype/forms"/>
  </ds:schemaRefs>
</ds:datastoreItem>
</file>

<file path=customXml/itemProps2.xml><?xml version="1.0" encoding="utf-8"?>
<ds:datastoreItem xmlns:ds="http://schemas.openxmlformats.org/officeDocument/2006/customXml" ds:itemID="{A4D7CB55-DF05-4774-89A5-CF5FDE0C0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3f36ad-e121-48ce-bb70-7ad86b1a4719"/>
    <ds:schemaRef ds:uri="4125fe49-ab07-4a7f-b75a-bb28a3419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EE73CD-002F-4C24-A52E-708FD1D32F04}">
  <ds:schemaRefs>
    <ds:schemaRef ds:uri="http://schemas.microsoft.com/office/2006/metadata/properties"/>
    <ds:schemaRef ds:uri="http://purl.org/dc/terms/"/>
    <ds:schemaRef ds:uri="333f36ad-e121-48ce-bb70-7ad86b1a4719"/>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4125fe49-ab07-4a7f-b75a-bb28a3419a5d"/>
    <ds:schemaRef ds:uri="http://purl.org/dc/dcmitype/"/>
  </ds:schemaRefs>
</ds:datastoreItem>
</file>

<file path=customXml/itemProps4.xml><?xml version="1.0" encoding="utf-8"?>
<ds:datastoreItem xmlns:ds="http://schemas.openxmlformats.org/officeDocument/2006/customXml" ds:itemID="{8D84C52F-BB52-47D5-BC98-2822E94FB7F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Friedrich-Schiller-Universität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Textvorlage</dc:title>
  <dc:creator>B. Meinung</dc:creator>
  <lastModifiedBy>Köhler, Kristin</lastModifiedBy>
  <revision>7</revision>
  <lastPrinted>2000-09-07T05:37:00.0000000Z</lastPrinted>
  <dcterms:created xsi:type="dcterms:W3CDTF">2020-11-03T09:26:00.0000000Z</dcterms:created>
  <dcterms:modified xsi:type="dcterms:W3CDTF">2020-11-10T11:43:39.1631284Z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