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8448C2" w14:textId="11D39B01" w:rsidR="00B23527" w:rsidRPr="00252772" w:rsidRDefault="00E9113B" w:rsidP="000C7AD6">
      <w:pPr>
        <w:pStyle w:val="BodyA"/>
        <w:spacing w:line="480" w:lineRule="auto"/>
        <w:outlineLvl w:val="0"/>
        <w:rPr>
          <w:rFonts w:ascii="Times New Roman" w:hAnsi="Times New Roman"/>
          <w:b/>
          <w:bCs/>
          <w:sz w:val="24"/>
          <w:szCs w:val="24"/>
        </w:rPr>
      </w:pPr>
      <w:bookmarkStart w:id="0" w:name="_Hlk1548490"/>
      <w:bookmarkStart w:id="1" w:name="_Hlk528574630"/>
      <w:r w:rsidRPr="00252772">
        <w:rPr>
          <w:rFonts w:ascii="Times New Roman" w:hAnsi="Times New Roman"/>
          <w:b/>
          <w:bCs/>
          <w:sz w:val="24"/>
          <w:szCs w:val="24"/>
        </w:rPr>
        <w:t>Insect trace</w:t>
      </w:r>
      <w:r w:rsidR="00473B7D" w:rsidRPr="00252772">
        <w:rPr>
          <w:rFonts w:ascii="Times New Roman" w:hAnsi="Times New Roman"/>
          <w:b/>
          <w:bCs/>
          <w:sz w:val="24"/>
          <w:szCs w:val="24"/>
        </w:rPr>
        <w:t xml:space="preserve"> fossils</w:t>
      </w:r>
      <w:r w:rsidRPr="00252772">
        <w:rPr>
          <w:rFonts w:ascii="Times New Roman" w:hAnsi="Times New Roman"/>
          <w:b/>
          <w:bCs/>
          <w:sz w:val="24"/>
          <w:szCs w:val="24"/>
        </w:rPr>
        <w:t xml:space="preserve"> elucidate depositional environments and sedimentation at </w:t>
      </w:r>
      <w:r w:rsidR="00F51934" w:rsidRPr="00252772">
        <w:rPr>
          <w:rFonts w:ascii="Times New Roman" w:hAnsi="Times New Roman"/>
          <w:b/>
          <w:bCs/>
          <w:sz w:val="24"/>
          <w:szCs w:val="24"/>
        </w:rPr>
        <w:t>a dinosaur nesting site</w:t>
      </w:r>
      <w:r w:rsidRPr="00252772">
        <w:rPr>
          <w:rFonts w:ascii="Times New Roman" w:hAnsi="Times New Roman"/>
          <w:b/>
          <w:bCs/>
          <w:sz w:val="24"/>
          <w:szCs w:val="24"/>
        </w:rPr>
        <w:t xml:space="preserve"> from the</w:t>
      </w:r>
      <w:r w:rsidR="00252772" w:rsidRPr="00252772">
        <w:rPr>
          <w:rFonts w:ascii="Times New Roman" w:hAnsi="Times New Roman"/>
          <w:b/>
          <w:bCs/>
          <w:sz w:val="24"/>
          <w:szCs w:val="24"/>
        </w:rPr>
        <w:t xml:space="preserve"> Cretaceous (</w:t>
      </w:r>
      <w:r w:rsidR="00252772" w:rsidRPr="00E4445A">
        <w:rPr>
          <w:rFonts w:ascii="Times New Roman" w:hAnsi="Times New Roman"/>
          <w:b/>
          <w:bCs/>
          <w:sz w:val="24"/>
          <w:szCs w:val="24"/>
        </w:rPr>
        <w:t>Campanian)</w:t>
      </w:r>
      <w:r w:rsidRPr="00E4445A">
        <w:rPr>
          <w:rFonts w:ascii="Times New Roman" w:hAnsi="Times New Roman"/>
          <w:b/>
          <w:bCs/>
          <w:sz w:val="24"/>
          <w:szCs w:val="24"/>
        </w:rPr>
        <w:t xml:space="preserve"> </w:t>
      </w:r>
      <w:r w:rsidR="00B1093B" w:rsidRPr="00E4445A">
        <w:rPr>
          <w:rFonts w:ascii="Times New Roman" w:hAnsi="Times New Roman"/>
          <w:b/>
          <w:bCs/>
          <w:sz w:val="24"/>
          <w:szCs w:val="24"/>
        </w:rPr>
        <w:t xml:space="preserve">Two Medicine Formation </w:t>
      </w:r>
      <w:r w:rsidR="00A054DE" w:rsidRPr="00252772">
        <w:rPr>
          <w:rFonts w:ascii="Times New Roman" w:hAnsi="Times New Roman"/>
          <w:b/>
          <w:bCs/>
          <w:sz w:val="24"/>
          <w:szCs w:val="24"/>
        </w:rPr>
        <w:t xml:space="preserve">of </w:t>
      </w:r>
      <w:r w:rsidR="00B1093B" w:rsidRPr="00252772">
        <w:rPr>
          <w:rFonts w:ascii="Times New Roman" w:hAnsi="Times New Roman"/>
          <w:b/>
          <w:bCs/>
          <w:sz w:val="24"/>
          <w:szCs w:val="24"/>
        </w:rPr>
        <w:t>Montana</w:t>
      </w:r>
    </w:p>
    <w:p w14:paraId="3725FB3E" w14:textId="77777777" w:rsidR="00F51934" w:rsidRPr="00252772" w:rsidRDefault="00F51934" w:rsidP="000C7AD6">
      <w:pPr>
        <w:pStyle w:val="BodyA"/>
        <w:spacing w:line="480" w:lineRule="auto"/>
        <w:outlineLvl w:val="0"/>
        <w:rPr>
          <w:rFonts w:ascii="Times New Roman" w:eastAsia="Times New Roman" w:hAnsi="Times New Roman" w:cs="Times New Roman"/>
          <w:b/>
          <w:bCs/>
          <w:sz w:val="24"/>
          <w:szCs w:val="24"/>
        </w:rPr>
      </w:pPr>
    </w:p>
    <w:p w14:paraId="4B7562E0" w14:textId="51C520A8" w:rsidR="002B1E4A" w:rsidRPr="00252772" w:rsidRDefault="004C439B" w:rsidP="000C7AD6">
      <w:pPr>
        <w:pStyle w:val="BodyA"/>
        <w:spacing w:line="480" w:lineRule="auto"/>
        <w:outlineLvl w:val="0"/>
        <w:rPr>
          <w:rFonts w:ascii="Times New Roman" w:eastAsia="Times New Roman" w:hAnsi="Times New Roman" w:cs="Times New Roman"/>
          <w:sz w:val="24"/>
          <w:szCs w:val="24"/>
          <w:vertAlign w:val="superscript"/>
        </w:rPr>
      </w:pPr>
      <w:r w:rsidRPr="00252772">
        <w:rPr>
          <w:rFonts w:ascii="Times New Roman" w:hAnsi="Times New Roman"/>
          <w:sz w:val="24"/>
          <w:szCs w:val="24"/>
        </w:rPr>
        <w:t>William J</w:t>
      </w:r>
      <w:r w:rsidR="00A75FE1" w:rsidRPr="00252772">
        <w:rPr>
          <w:rFonts w:ascii="Times New Roman" w:hAnsi="Times New Roman"/>
          <w:sz w:val="24"/>
          <w:szCs w:val="24"/>
        </w:rPr>
        <w:t>.</w:t>
      </w:r>
      <w:r w:rsidRPr="00252772">
        <w:rPr>
          <w:rFonts w:ascii="Times New Roman" w:hAnsi="Times New Roman"/>
          <w:sz w:val="24"/>
          <w:szCs w:val="24"/>
        </w:rPr>
        <w:t xml:space="preserve"> Freimuth</w:t>
      </w:r>
      <w:r w:rsidR="00FE6318" w:rsidRPr="00252772">
        <w:rPr>
          <w:rFonts w:ascii="Times New Roman" w:hAnsi="Times New Roman"/>
          <w:sz w:val="24"/>
          <w:szCs w:val="24"/>
        </w:rPr>
        <w:t>*</w:t>
      </w:r>
      <w:r w:rsidR="00CC6192" w:rsidRPr="00252772">
        <w:rPr>
          <w:rFonts w:ascii="Times New Roman" w:hAnsi="Times New Roman"/>
          <w:sz w:val="24"/>
          <w:szCs w:val="24"/>
          <w:vertAlign w:val="superscript"/>
        </w:rPr>
        <w:t>a</w:t>
      </w:r>
      <w:r w:rsidR="00AA7B4B" w:rsidRPr="00252772">
        <w:rPr>
          <w:rFonts w:ascii="Times New Roman" w:hAnsi="Times New Roman"/>
          <w:sz w:val="24"/>
          <w:szCs w:val="24"/>
          <w:vertAlign w:val="superscript"/>
        </w:rPr>
        <w:t xml:space="preserve"> </w:t>
      </w:r>
      <w:r w:rsidR="00AA7B4B" w:rsidRPr="00252772">
        <w:rPr>
          <w:rFonts w:ascii="Times New Roman" w:hAnsi="Times New Roman"/>
          <w:sz w:val="24"/>
          <w:szCs w:val="24"/>
        </w:rPr>
        <w:t xml:space="preserve">and </w:t>
      </w:r>
      <w:r w:rsidR="00A75FE1" w:rsidRPr="00252772">
        <w:rPr>
          <w:rFonts w:ascii="Times New Roman" w:eastAsia="Times New Roman" w:hAnsi="Times New Roman" w:cs="Times New Roman"/>
          <w:sz w:val="24"/>
          <w:szCs w:val="24"/>
        </w:rPr>
        <w:t>David J</w:t>
      </w:r>
      <w:r w:rsidR="00386498" w:rsidRPr="00252772">
        <w:rPr>
          <w:rFonts w:ascii="Times New Roman" w:eastAsia="Times New Roman" w:hAnsi="Times New Roman" w:cs="Times New Roman"/>
          <w:sz w:val="24"/>
          <w:szCs w:val="24"/>
        </w:rPr>
        <w:t>.</w:t>
      </w:r>
      <w:r w:rsidR="00A75FE1" w:rsidRPr="00252772">
        <w:rPr>
          <w:rFonts w:ascii="Times New Roman" w:eastAsia="Times New Roman" w:hAnsi="Times New Roman" w:cs="Times New Roman"/>
          <w:sz w:val="24"/>
          <w:szCs w:val="24"/>
        </w:rPr>
        <w:t xml:space="preserve"> </w:t>
      </w:r>
      <w:proofErr w:type="spellStart"/>
      <w:r w:rsidR="00A75FE1" w:rsidRPr="00252772">
        <w:rPr>
          <w:rFonts w:ascii="Times New Roman" w:eastAsia="Times New Roman" w:hAnsi="Times New Roman" w:cs="Times New Roman"/>
          <w:sz w:val="24"/>
          <w:szCs w:val="24"/>
        </w:rPr>
        <w:t>Varricchio</w:t>
      </w:r>
      <w:r w:rsidR="002B1E4A" w:rsidRPr="00252772">
        <w:rPr>
          <w:rFonts w:ascii="Times New Roman" w:eastAsia="Times New Roman" w:hAnsi="Times New Roman" w:cs="Times New Roman"/>
          <w:sz w:val="24"/>
          <w:szCs w:val="24"/>
          <w:vertAlign w:val="superscript"/>
        </w:rPr>
        <w:t>a</w:t>
      </w:r>
      <w:proofErr w:type="spellEnd"/>
    </w:p>
    <w:p w14:paraId="7C603700" w14:textId="4733761C" w:rsidR="00F51934" w:rsidRPr="00252772" w:rsidRDefault="002B1E4A">
      <w:pPr>
        <w:pStyle w:val="BodyA"/>
        <w:spacing w:line="480" w:lineRule="auto"/>
        <w:outlineLvl w:val="0"/>
        <w:rPr>
          <w:rFonts w:ascii="Times New Roman" w:eastAsia="Times New Roman" w:hAnsi="Times New Roman" w:cs="Times New Roman"/>
          <w:i/>
          <w:sz w:val="24"/>
          <w:szCs w:val="24"/>
        </w:rPr>
      </w:pPr>
      <w:proofErr w:type="spellStart"/>
      <w:r w:rsidRPr="00E4445A">
        <w:rPr>
          <w:rFonts w:ascii="Times New Roman" w:eastAsia="Times New Roman" w:hAnsi="Times New Roman" w:cs="Times New Roman"/>
          <w:i/>
          <w:sz w:val="24"/>
          <w:szCs w:val="24"/>
          <w:vertAlign w:val="superscript"/>
        </w:rPr>
        <w:t>a</w:t>
      </w:r>
      <w:r w:rsidRPr="00E4445A">
        <w:rPr>
          <w:rFonts w:ascii="Times New Roman" w:eastAsia="Times New Roman" w:hAnsi="Times New Roman" w:cs="Times New Roman"/>
          <w:i/>
          <w:sz w:val="24"/>
          <w:szCs w:val="24"/>
        </w:rPr>
        <w:t>Department</w:t>
      </w:r>
      <w:proofErr w:type="spellEnd"/>
      <w:r w:rsidRPr="00E4445A">
        <w:rPr>
          <w:rFonts w:ascii="Times New Roman" w:eastAsia="Times New Roman" w:hAnsi="Times New Roman" w:cs="Times New Roman"/>
          <w:i/>
          <w:sz w:val="24"/>
          <w:szCs w:val="24"/>
        </w:rPr>
        <w:t xml:space="preserve"> of Earth Sciences, Montana State University</w:t>
      </w:r>
      <w:r w:rsidR="00D779EF" w:rsidRPr="00E4445A">
        <w:rPr>
          <w:rFonts w:ascii="Times New Roman" w:eastAsia="Times New Roman" w:hAnsi="Times New Roman" w:cs="Times New Roman"/>
          <w:i/>
          <w:sz w:val="24"/>
          <w:szCs w:val="24"/>
        </w:rPr>
        <w:t xml:space="preserve">, </w:t>
      </w:r>
      <w:r w:rsidRPr="00E4445A">
        <w:rPr>
          <w:rFonts w:ascii="Times New Roman" w:eastAsia="Times New Roman" w:hAnsi="Times New Roman" w:cs="Times New Roman"/>
          <w:i/>
          <w:sz w:val="24"/>
          <w:szCs w:val="24"/>
        </w:rPr>
        <w:t xml:space="preserve">226 </w:t>
      </w:r>
      <w:proofErr w:type="spellStart"/>
      <w:r w:rsidRPr="00E4445A">
        <w:rPr>
          <w:rFonts w:ascii="Times New Roman" w:eastAsia="Times New Roman" w:hAnsi="Times New Roman" w:cs="Times New Roman"/>
          <w:i/>
          <w:sz w:val="24"/>
          <w:szCs w:val="24"/>
        </w:rPr>
        <w:t>Traphagen</w:t>
      </w:r>
      <w:proofErr w:type="spellEnd"/>
      <w:r w:rsidRPr="00E4445A">
        <w:rPr>
          <w:rFonts w:ascii="Times New Roman" w:eastAsia="Times New Roman" w:hAnsi="Times New Roman" w:cs="Times New Roman"/>
          <w:i/>
          <w:sz w:val="24"/>
          <w:szCs w:val="24"/>
        </w:rPr>
        <w:t xml:space="preserve"> Hall</w:t>
      </w:r>
      <w:r w:rsidR="00D779EF" w:rsidRPr="00E4445A">
        <w:rPr>
          <w:rFonts w:ascii="Times New Roman" w:eastAsia="Times New Roman" w:hAnsi="Times New Roman" w:cs="Times New Roman"/>
          <w:i/>
          <w:sz w:val="24"/>
          <w:szCs w:val="24"/>
        </w:rPr>
        <w:t xml:space="preserve">, </w:t>
      </w:r>
      <w:r w:rsidRPr="00E4445A">
        <w:rPr>
          <w:rFonts w:ascii="Times New Roman" w:eastAsia="Times New Roman" w:hAnsi="Times New Roman" w:cs="Times New Roman"/>
          <w:i/>
          <w:sz w:val="24"/>
          <w:szCs w:val="24"/>
        </w:rPr>
        <w:t>PO Box 173480</w:t>
      </w:r>
      <w:r w:rsidR="00D779EF" w:rsidRPr="00E4445A">
        <w:rPr>
          <w:rFonts w:ascii="Times New Roman" w:eastAsia="Times New Roman" w:hAnsi="Times New Roman" w:cs="Times New Roman"/>
          <w:i/>
          <w:sz w:val="24"/>
          <w:szCs w:val="24"/>
        </w:rPr>
        <w:t xml:space="preserve">, </w:t>
      </w:r>
      <w:r w:rsidRPr="00E4445A">
        <w:rPr>
          <w:rFonts w:ascii="Times New Roman" w:eastAsia="Times New Roman" w:hAnsi="Times New Roman" w:cs="Times New Roman"/>
          <w:i/>
          <w:sz w:val="24"/>
          <w:szCs w:val="24"/>
        </w:rPr>
        <w:t>Bozeman, MT 59717</w:t>
      </w:r>
      <w:r w:rsidR="00D779EF" w:rsidRPr="00E4445A">
        <w:rPr>
          <w:rFonts w:ascii="Times New Roman" w:eastAsia="Times New Roman" w:hAnsi="Times New Roman" w:cs="Times New Roman"/>
          <w:i/>
          <w:sz w:val="24"/>
          <w:szCs w:val="24"/>
        </w:rPr>
        <w:t>, U.S</w:t>
      </w:r>
      <w:r w:rsidR="00D779EF" w:rsidRPr="00252772">
        <w:rPr>
          <w:rFonts w:ascii="Times New Roman" w:eastAsia="Times New Roman" w:hAnsi="Times New Roman" w:cs="Times New Roman"/>
          <w:i/>
          <w:sz w:val="24"/>
          <w:szCs w:val="24"/>
        </w:rPr>
        <w:t>.</w:t>
      </w:r>
      <w:r w:rsidR="00D779EF" w:rsidRPr="00E4445A">
        <w:rPr>
          <w:rFonts w:ascii="Times New Roman" w:eastAsia="Times New Roman" w:hAnsi="Times New Roman" w:cs="Times New Roman"/>
          <w:i/>
          <w:sz w:val="24"/>
          <w:szCs w:val="24"/>
        </w:rPr>
        <w:t>A.</w:t>
      </w:r>
    </w:p>
    <w:bookmarkEnd w:id="0"/>
    <w:p w14:paraId="096C2512" w14:textId="77777777" w:rsidR="00D779EF" w:rsidRPr="00252772" w:rsidRDefault="00D779EF" w:rsidP="000C7AD6">
      <w:pPr>
        <w:pStyle w:val="BodyA"/>
        <w:spacing w:line="480" w:lineRule="auto"/>
        <w:outlineLvl w:val="0"/>
        <w:rPr>
          <w:rFonts w:ascii="Times New Roman" w:eastAsia="Times New Roman" w:hAnsi="Times New Roman" w:cs="Times New Roman"/>
          <w:sz w:val="24"/>
          <w:szCs w:val="24"/>
          <w:vertAlign w:val="superscript"/>
        </w:rPr>
      </w:pPr>
    </w:p>
    <w:p w14:paraId="14D6D5E5" w14:textId="3A552977" w:rsidR="00D779EF" w:rsidRPr="00252772" w:rsidRDefault="00D779EF">
      <w:pPr>
        <w:pStyle w:val="BodyA"/>
        <w:spacing w:line="480" w:lineRule="auto"/>
        <w:outlineLvl w:val="0"/>
        <w:rPr>
          <w:rFonts w:ascii="Times New Roman" w:eastAsia="Times New Roman" w:hAnsi="Times New Roman" w:cs="Times New Roman"/>
          <w:sz w:val="24"/>
          <w:szCs w:val="24"/>
        </w:rPr>
      </w:pPr>
      <w:r w:rsidRPr="00252772">
        <w:rPr>
          <w:rFonts w:ascii="Times New Roman" w:eastAsia="Times New Roman" w:hAnsi="Times New Roman" w:cs="Times New Roman"/>
          <w:sz w:val="24"/>
          <w:szCs w:val="24"/>
        </w:rPr>
        <w:t>*Corresponding author: willie.j.freimuth@gmail.com</w:t>
      </w:r>
    </w:p>
    <w:p w14:paraId="0D436B4F" w14:textId="34185601" w:rsidR="00B23527" w:rsidRDefault="00B23527">
      <w:pPr>
        <w:pStyle w:val="BodyA"/>
        <w:spacing w:line="480" w:lineRule="auto"/>
        <w:outlineLvl w:val="0"/>
        <w:rPr>
          <w:rFonts w:ascii="Times New Roman" w:eastAsia="Times New Roman" w:hAnsi="Times New Roman" w:cs="Times New Roman"/>
          <w:b/>
          <w:bCs/>
          <w:sz w:val="24"/>
          <w:szCs w:val="24"/>
        </w:rPr>
      </w:pPr>
    </w:p>
    <w:p w14:paraId="1BD51B9E" w14:textId="73ED845D" w:rsidR="00B23527" w:rsidRPr="00067BB6" w:rsidRDefault="00EF632F">
      <w:pPr>
        <w:pStyle w:val="BodyA"/>
        <w:spacing w:line="480" w:lineRule="auto"/>
        <w:outlineLvl w:val="0"/>
        <w:rPr>
          <w:rFonts w:ascii="Times New Roman" w:eastAsia="Times New Roman" w:hAnsi="Times New Roman" w:cs="Times New Roman"/>
          <w:b/>
          <w:bCs/>
          <w:sz w:val="24"/>
          <w:szCs w:val="24"/>
        </w:rPr>
      </w:pPr>
      <w:r>
        <w:rPr>
          <w:rFonts w:ascii="Times New Roman" w:hAnsi="Times New Roman"/>
          <w:b/>
          <w:bCs/>
          <w:sz w:val="24"/>
          <w:szCs w:val="24"/>
        </w:rPr>
        <w:t>Abstract</w:t>
      </w:r>
    </w:p>
    <w:bookmarkEnd w:id="1"/>
    <w:p w14:paraId="534EC982" w14:textId="54A13D20" w:rsidR="00B23527" w:rsidRDefault="004C439B">
      <w:pPr>
        <w:pStyle w:val="BodyA"/>
        <w:spacing w:line="480" w:lineRule="auto"/>
        <w:rPr>
          <w:rFonts w:ascii="Times New Roman" w:hAnsi="Times New Roman"/>
          <w:sz w:val="24"/>
          <w:szCs w:val="24"/>
          <w:shd w:val="clear" w:color="auto" w:fill="FFFFFF"/>
        </w:rPr>
      </w:pPr>
      <w:r w:rsidRPr="00067BB6">
        <w:rPr>
          <w:rFonts w:ascii="Times New Roman" w:eastAsia="Times New Roman" w:hAnsi="Times New Roman" w:cs="Times New Roman"/>
          <w:sz w:val="24"/>
          <w:szCs w:val="24"/>
        </w:rPr>
        <w:tab/>
      </w:r>
      <w:bookmarkStart w:id="2" w:name="_Hlk528574616"/>
      <w:r w:rsidR="00064D0D" w:rsidRPr="00067BB6">
        <w:rPr>
          <w:rFonts w:ascii="Times New Roman" w:eastAsia="Times New Roman" w:hAnsi="Times New Roman" w:cs="Times New Roman"/>
          <w:sz w:val="24"/>
          <w:szCs w:val="24"/>
        </w:rPr>
        <w:t>W</w:t>
      </w:r>
      <w:r w:rsidR="008E5AA7" w:rsidRPr="00067BB6">
        <w:rPr>
          <w:rFonts w:ascii="Times New Roman" w:eastAsia="Times New Roman" w:hAnsi="Times New Roman" w:cs="Times New Roman"/>
          <w:sz w:val="24"/>
          <w:szCs w:val="24"/>
        </w:rPr>
        <w:t>e</w:t>
      </w:r>
      <w:r w:rsidRPr="00067BB6">
        <w:rPr>
          <w:rFonts w:ascii="Times New Roman" w:eastAsia="Times New Roman" w:hAnsi="Times New Roman" w:cs="Times New Roman"/>
          <w:sz w:val="24"/>
          <w:szCs w:val="24"/>
        </w:rPr>
        <w:t xml:space="preserve"> </w:t>
      </w:r>
      <w:r w:rsidR="006467D9">
        <w:rPr>
          <w:rFonts w:ascii="Times New Roman" w:eastAsia="Times New Roman" w:hAnsi="Times New Roman" w:cs="Times New Roman"/>
          <w:sz w:val="24"/>
          <w:szCs w:val="24"/>
        </w:rPr>
        <w:t>describe</w:t>
      </w:r>
      <w:r w:rsidR="006467D9" w:rsidRPr="00067BB6">
        <w:rPr>
          <w:rFonts w:ascii="Times New Roman" w:eastAsia="Times New Roman" w:hAnsi="Times New Roman" w:cs="Times New Roman"/>
          <w:sz w:val="24"/>
          <w:szCs w:val="24"/>
        </w:rPr>
        <w:t xml:space="preserve"> </w:t>
      </w:r>
      <w:r w:rsidRPr="00067BB6">
        <w:rPr>
          <w:rFonts w:ascii="Times New Roman" w:hAnsi="Times New Roman"/>
          <w:sz w:val="24"/>
          <w:szCs w:val="24"/>
          <w:shd w:val="clear" w:color="auto" w:fill="FFFFFF"/>
        </w:rPr>
        <w:t xml:space="preserve">the diversity and abundance of </w:t>
      </w:r>
      <w:r w:rsidR="00B50378" w:rsidRPr="00067BB6">
        <w:rPr>
          <w:rFonts w:ascii="Times New Roman" w:hAnsi="Times New Roman"/>
          <w:sz w:val="24"/>
          <w:szCs w:val="24"/>
          <w:shd w:val="clear" w:color="auto" w:fill="FFFFFF"/>
        </w:rPr>
        <w:t>insect</w:t>
      </w:r>
      <w:r w:rsidR="0062559F" w:rsidRPr="00067BB6">
        <w:rPr>
          <w:rFonts w:ascii="Times New Roman" w:hAnsi="Times New Roman"/>
          <w:sz w:val="24"/>
          <w:szCs w:val="24"/>
          <w:shd w:val="clear" w:color="auto" w:fill="FFFFFF"/>
        </w:rPr>
        <w:t xml:space="preserve"> (specifically </w:t>
      </w:r>
      <w:r w:rsidR="00253726" w:rsidRPr="00067BB6">
        <w:rPr>
          <w:rFonts w:ascii="Times New Roman" w:hAnsi="Times New Roman"/>
          <w:sz w:val="24"/>
          <w:szCs w:val="24"/>
          <w:shd w:val="clear" w:color="auto" w:fill="FFFFFF"/>
        </w:rPr>
        <w:t>hymenopterans and coleopterans</w:t>
      </w:r>
      <w:r w:rsidR="0062559F" w:rsidRPr="00067BB6">
        <w:rPr>
          <w:rFonts w:ascii="Times New Roman" w:hAnsi="Times New Roman"/>
          <w:sz w:val="24"/>
          <w:szCs w:val="24"/>
          <w:shd w:val="clear" w:color="auto" w:fill="FFFFFF"/>
        </w:rPr>
        <w:t>)</w:t>
      </w:r>
      <w:r w:rsidRPr="00067BB6">
        <w:rPr>
          <w:rFonts w:ascii="Times New Roman" w:hAnsi="Times New Roman"/>
          <w:sz w:val="24"/>
          <w:szCs w:val="24"/>
          <w:shd w:val="clear" w:color="auto" w:fill="FFFFFF"/>
        </w:rPr>
        <w:t xml:space="preserve"> pupation structures </w:t>
      </w:r>
      <w:r w:rsidR="00D779EF">
        <w:rPr>
          <w:rFonts w:ascii="Times New Roman" w:hAnsi="Times New Roman"/>
          <w:sz w:val="24"/>
          <w:szCs w:val="24"/>
          <w:shd w:val="clear" w:color="auto" w:fill="FFFFFF"/>
        </w:rPr>
        <w:t xml:space="preserve">in the </w:t>
      </w:r>
      <w:r w:rsidR="00D779EF" w:rsidRPr="00067BB6">
        <w:rPr>
          <w:rFonts w:ascii="Times New Roman" w:hAnsi="Times New Roman"/>
          <w:sz w:val="24"/>
          <w:szCs w:val="24"/>
          <w:shd w:val="clear" w:color="auto" w:fill="FFFFFF"/>
        </w:rPr>
        <w:t xml:space="preserve">Upper Cretaceous </w:t>
      </w:r>
      <w:r w:rsidR="00D779EF">
        <w:rPr>
          <w:rFonts w:ascii="Times New Roman" w:hAnsi="Times New Roman"/>
          <w:sz w:val="24"/>
          <w:szCs w:val="24"/>
          <w:shd w:val="clear" w:color="auto" w:fill="FFFFFF"/>
        </w:rPr>
        <w:t xml:space="preserve">(Campanian) </w:t>
      </w:r>
      <w:r w:rsidR="00D779EF" w:rsidRPr="00067BB6">
        <w:rPr>
          <w:rFonts w:ascii="Times New Roman" w:hAnsi="Times New Roman"/>
          <w:sz w:val="24"/>
          <w:szCs w:val="24"/>
          <w:shd w:val="clear" w:color="auto" w:fill="FFFFFF"/>
        </w:rPr>
        <w:t xml:space="preserve">Two Medicine Formation </w:t>
      </w:r>
      <w:r w:rsidRPr="00067BB6">
        <w:rPr>
          <w:rFonts w:ascii="Times New Roman" w:hAnsi="Times New Roman"/>
          <w:sz w:val="24"/>
          <w:szCs w:val="24"/>
          <w:shd w:val="clear" w:color="auto" w:fill="FFFFFF"/>
        </w:rPr>
        <w:t xml:space="preserve">at </w:t>
      </w:r>
      <w:r w:rsidR="00565B43">
        <w:rPr>
          <w:rFonts w:ascii="Times New Roman" w:hAnsi="Times New Roman"/>
          <w:sz w:val="24"/>
          <w:szCs w:val="24"/>
          <w:shd w:val="clear" w:color="auto" w:fill="FFFFFF"/>
        </w:rPr>
        <w:t xml:space="preserve">the </w:t>
      </w:r>
      <w:r w:rsidRPr="00067BB6">
        <w:rPr>
          <w:rFonts w:ascii="Times New Roman" w:hAnsi="Times New Roman"/>
          <w:sz w:val="24"/>
          <w:szCs w:val="24"/>
          <w:shd w:val="clear" w:color="auto" w:fill="FFFFFF"/>
        </w:rPr>
        <w:t>Egg Mountain</w:t>
      </w:r>
      <w:r w:rsidR="00565B43">
        <w:rPr>
          <w:rFonts w:ascii="Times New Roman" w:hAnsi="Times New Roman"/>
          <w:sz w:val="24"/>
          <w:szCs w:val="24"/>
          <w:shd w:val="clear" w:color="auto" w:fill="FFFFFF"/>
        </w:rPr>
        <w:t xml:space="preserve"> locality</w:t>
      </w:r>
      <w:r w:rsidRPr="00067BB6">
        <w:rPr>
          <w:rFonts w:ascii="Times New Roman" w:hAnsi="Times New Roman"/>
          <w:sz w:val="24"/>
          <w:szCs w:val="24"/>
          <w:shd w:val="clear" w:color="auto" w:fill="FFFFFF"/>
        </w:rPr>
        <w:t>, western Montana</w:t>
      </w:r>
      <w:r w:rsidR="00D779EF">
        <w:rPr>
          <w:rFonts w:ascii="Times New Roman" w:hAnsi="Times New Roman"/>
          <w:sz w:val="24"/>
          <w:szCs w:val="24"/>
          <w:shd w:val="clear" w:color="auto" w:fill="FFFFFF"/>
        </w:rPr>
        <w:t>, U.S.A.</w:t>
      </w:r>
      <w:r w:rsidR="00C56363">
        <w:rPr>
          <w:rFonts w:ascii="Times New Roman" w:hAnsi="Times New Roman"/>
          <w:sz w:val="24"/>
          <w:szCs w:val="24"/>
          <w:shd w:val="clear" w:color="auto" w:fill="FFFFFF"/>
        </w:rPr>
        <w:t>, an important dinosaur nesting site.</w:t>
      </w:r>
      <w:r w:rsidR="00D779EF">
        <w:rPr>
          <w:rFonts w:ascii="Times New Roman" w:hAnsi="Times New Roman"/>
          <w:sz w:val="24"/>
          <w:szCs w:val="24"/>
        </w:rPr>
        <w:t xml:space="preserve"> </w:t>
      </w:r>
      <w:r w:rsidR="00565B43">
        <w:rPr>
          <w:rFonts w:ascii="Times New Roman" w:hAnsi="Times New Roman"/>
          <w:sz w:val="24"/>
          <w:szCs w:val="24"/>
        </w:rPr>
        <w:t>The study interval comprises a</w:t>
      </w:r>
      <w:r w:rsidR="004D051F" w:rsidRPr="00067BB6">
        <w:rPr>
          <w:rFonts w:ascii="Times New Roman" w:hAnsi="Times New Roman"/>
          <w:sz w:val="24"/>
          <w:szCs w:val="24"/>
        </w:rPr>
        <w:t xml:space="preserve"> massive calcareous siltstone and indurated </w:t>
      </w:r>
      <w:r w:rsidR="004211F7" w:rsidRPr="00067BB6">
        <w:rPr>
          <w:rFonts w:ascii="Times New Roman" w:hAnsi="Times New Roman"/>
          <w:sz w:val="24"/>
          <w:szCs w:val="24"/>
        </w:rPr>
        <w:t xml:space="preserve">silty </w:t>
      </w:r>
      <w:r w:rsidR="00175304" w:rsidRPr="00067BB6">
        <w:rPr>
          <w:rFonts w:ascii="Times New Roman" w:hAnsi="Times New Roman"/>
          <w:sz w:val="24"/>
          <w:szCs w:val="24"/>
        </w:rPr>
        <w:t>limestone</w:t>
      </w:r>
      <w:r w:rsidR="004D051F" w:rsidRPr="00067BB6">
        <w:rPr>
          <w:rFonts w:ascii="Times New Roman" w:hAnsi="Times New Roman"/>
          <w:sz w:val="24"/>
          <w:szCs w:val="24"/>
        </w:rPr>
        <w:t xml:space="preserve"> horizons</w:t>
      </w:r>
      <w:r w:rsidR="00565B43">
        <w:rPr>
          <w:rFonts w:ascii="Times New Roman" w:hAnsi="Times New Roman"/>
          <w:sz w:val="24"/>
          <w:szCs w:val="24"/>
        </w:rPr>
        <w:t xml:space="preserve"> interpreted as the product of</w:t>
      </w:r>
      <w:r w:rsidR="00A46C8E">
        <w:rPr>
          <w:rFonts w:ascii="Times New Roman" w:hAnsi="Times New Roman"/>
          <w:sz w:val="24"/>
          <w:szCs w:val="24"/>
        </w:rPr>
        <w:t xml:space="preserve"> cumulative paleosols</w:t>
      </w:r>
      <w:r w:rsidR="00565B43">
        <w:rPr>
          <w:rFonts w:ascii="Times New Roman" w:hAnsi="Times New Roman"/>
          <w:sz w:val="24"/>
          <w:szCs w:val="24"/>
        </w:rPr>
        <w:t xml:space="preserve">. </w:t>
      </w:r>
      <w:r w:rsidR="00565B43">
        <w:rPr>
          <w:rFonts w:ascii="Times New Roman" w:hAnsi="Times New Roman"/>
          <w:sz w:val="24"/>
          <w:szCs w:val="24"/>
          <w:shd w:val="clear" w:color="auto" w:fill="FFFFFF"/>
        </w:rPr>
        <w:t>A</w:t>
      </w:r>
      <w:r w:rsidRPr="00067BB6">
        <w:rPr>
          <w:rFonts w:ascii="Times New Roman" w:hAnsi="Times New Roman"/>
          <w:sz w:val="24"/>
          <w:szCs w:val="24"/>
          <w:shd w:val="clear" w:color="auto" w:fill="FFFFFF"/>
        </w:rPr>
        <w:t xml:space="preserve"> 7 </w:t>
      </w:r>
      <w:r w:rsidR="00565B43">
        <w:rPr>
          <w:rFonts w:ascii="Times New Roman" w:hAnsi="Times New Roman"/>
          <w:sz w:val="24"/>
          <w:szCs w:val="24"/>
          <w:shd w:val="clear" w:color="auto" w:fill="FFFFFF"/>
        </w:rPr>
        <w:t xml:space="preserve">m </w:t>
      </w:r>
      <w:r w:rsidRPr="00067BB6">
        <w:rPr>
          <w:rFonts w:ascii="Times New Roman" w:hAnsi="Times New Roman"/>
          <w:sz w:val="24"/>
          <w:szCs w:val="24"/>
          <w:shd w:val="clear" w:color="auto" w:fill="FFFFFF"/>
        </w:rPr>
        <w:t xml:space="preserve">by 11 </w:t>
      </w:r>
      <w:r w:rsidR="00565B43">
        <w:rPr>
          <w:rFonts w:ascii="Times New Roman" w:hAnsi="Times New Roman"/>
          <w:sz w:val="24"/>
          <w:szCs w:val="24"/>
          <w:shd w:val="clear" w:color="auto" w:fill="FFFFFF"/>
        </w:rPr>
        <w:t>m area was quarried</w:t>
      </w:r>
      <w:r w:rsidR="006467D9">
        <w:rPr>
          <w:rFonts w:ascii="Times New Roman" w:hAnsi="Times New Roman"/>
          <w:sz w:val="24"/>
          <w:szCs w:val="24"/>
          <w:shd w:val="clear" w:color="auto" w:fill="FFFFFF"/>
        </w:rPr>
        <w:t xml:space="preserve"> with a jackhammer</w:t>
      </w:r>
      <w:r w:rsidR="00565B43">
        <w:rPr>
          <w:rFonts w:ascii="Times New Roman" w:hAnsi="Times New Roman"/>
          <w:sz w:val="24"/>
          <w:szCs w:val="24"/>
          <w:shd w:val="clear" w:color="auto" w:fill="FFFFFF"/>
        </w:rPr>
        <w:t xml:space="preserve"> at intervals of </w:t>
      </w:r>
      <w:r w:rsidR="00565B43" w:rsidRPr="00067BB6">
        <w:rPr>
          <w:rFonts w:ascii="Times New Roman" w:hAnsi="Times New Roman"/>
          <w:sz w:val="24"/>
          <w:szCs w:val="24"/>
          <w:shd w:val="clear" w:color="auto" w:fill="FFFFFF"/>
        </w:rPr>
        <w:t>12.5 c</w:t>
      </w:r>
      <w:r w:rsidR="00565B43">
        <w:rPr>
          <w:rFonts w:ascii="Times New Roman" w:hAnsi="Times New Roman"/>
          <w:sz w:val="24"/>
          <w:szCs w:val="24"/>
          <w:shd w:val="clear" w:color="auto" w:fill="FFFFFF"/>
        </w:rPr>
        <w:t xml:space="preserve">m thickness for </w:t>
      </w:r>
      <w:r w:rsidR="006467D9">
        <w:rPr>
          <w:rFonts w:ascii="Times New Roman" w:hAnsi="Times New Roman"/>
          <w:sz w:val="24"/>
          <w:szCs w:val="24"/>
          <w:shd w:val="clear" w:color="auto" w:fill="FFFFFF"/>
        </w:rPr>
        <w:t xml:space="preserve">a </w:t>
      </w:r>
      <w:r w:rsidRPr="00067BB6">
        <w:rPr>
          <w:rFonts w:ascii="Times New Roman" w:hAnsi="Times New Roman"/>
          <w:sz w:val="24"/>
          <w:szCs w:val="24"/>
          <w:shd w:val="clear" w:color="auto" w:fill="FFFFFF"/>
        </w:rPr>
        <w:t xml:space="preserve">1.5 m </w:t>
      </w:r>
      <w:r w:rsidR="00565B43">
        <w:rPr>
          <w:rFonts w:ascii="Times New Roman" w:hAnsi="Times New Roman"/>
          <w:sz w:val="24"/>
          <w:szCs w:val="24"/>
          <w:shd w:val="clear" w:color="auto" w:fill="FFFFFF"/>
        </w:rPr>
        <w:t xml:space="preserve">thick </w:t>
      </w:r>
      <w:r w:rsidR="00D22267">
        <w:rPr>
          <w:rFonts w:ascii="Times New Roman" w:hAnsi="Times New Roman"/>
          <w:sz w:val="24"/>
          <w:szCs w:val="24"/>
          <w:shd w:val="clear" w:color="auto" w:fill="FFFFFF"/>
        </w:rPr>
        <w:t xml:space="preserve">stratigraphic </w:t>
      </w:r>
      <w:r w:rsidR="006467D9">
        <w:rPr>
          <w:rFonts w:ascii="Times New Roman" w:hAnsi="Times New Roman"/>
          <w:sz w:val="24"/>
          <w:szCs w:val="24"/>
          <w:shd w:val="clear" w:color="auto" w:fill="FFFFFF"/>
        </w:rPr>
        <w:t>section</w:t>
      </w:r>
      <w:r w:rsidR="00252772">
        <w:rPr>
          <w:rFonts w:ascii="Times New Roman" w:hAnsi="Times New Roman"/>
          <w:sz w:val="24"/>
          <w:szCs w:val="24"/>
          <w:shd w:val="clear" w:color="auto" w:fill="FFFFFF"/>
        </w:rPr>
        <w:t>.</w:t>
      </w:r>
      <w:r w:rsidR="00565B43">
        <w:rPr>
          <w:rFonts w:ascii="Times New Roman" w:hAnsi="Times New Roman"/>
          <w:sz w:val="24"/>
          <w:szCs w:val="24"/>
          <w:shd w:val="clear" w:color="auto" w:fill="FFFFFF"/>
        </w:rPr>
        <w:t xml:space="preserve"> </w:t>
      </w:r>
      <w:r w:rsidRPr="00067BB6">
        <w:rPr>
          <w:rFonts w:ascii="Times New Roman" w:eastAsia="Times New Roman" w:hAnsi="Times New Roman" w:cs="Times New Roman"/>
          <w:sz w:val="24"/>
          <w:szCs w:val="24"/>
          <w:shd w:val="clear" w:color="auto" w:fill="FFFFFF"/>
        </w:rPr>
        <w:t xml:space="preserve">The </w:t>
      </w:r>
      <w:proofErr w:type="spellStart"/>
      <w:r w:rsidRPr="00067BB6">
        <w:rPr>
          <w:rFonts w:ascii="Times New Roman" w:eastAsia="Times New Roman" w:hAnsi="Times New Roman" w:cs="Times New Roman"/>
          <w:sz w:val="24"/>
          <w:szCs w:val="24"/>
          <w:shd w:val="clear" w:color="auto" w:fill="FFFFFF"/>
        </w:rPr>
        <w:t>ichnoassemblage</w:t>
      </w:r>
      <w:proofErr w:type="spellEnd"/>
      <w:r w:rsidRPr="00067BB6">
        <w:rPr>
          <w:rFonts w:ascii="Times New Roman" w:eastAsia="Times New Roman" w:hAnsi="Times New Roman" w:cs="Times New Roman"/>
          <w:sz w:val="24"/>
          <w:szCs w:val="24"/>
          <w:shd w:val="clear" w:color="auto" w:fill="FFFFFF"/>
        </w:rPr>
        <w:t xml:space="preserve"> </w:t>
      </w:r>
      <w:r w:rsidR="006467D9" w:rsidRPr="00067BB6">
        <w:rPr>
          <w:rFonts w:ascii="Times New Roman" w:hAnsi="Times New Roman"/>
          <w:sz w:val="24"/>
          <w:szCs w:val="24"/>
          <w:shd w:val="clear" w:color="auto" w:fill="FFFFFF"/>
        </w:rPr>
        <w:t>comprise</w:t>
      </w:r>
      <w:r w:rsidR="006467D9">
        <w:rPr>
          <w:rFonts w:ascii="Times New Roman" w:hAnsi="Times New Roman"/>
          <w:sz w:val="24"/>
          <w:szCs w:val="24"/>
          <w:shd w:val="clear" w:color="auto" w:fill="FFFFFF"/>
        </w:rPr>
        <w:t>s</w:t>
      </w:r>
      <w:r w:rsidR="00E9181A">
        <w:rPr>
          <w:rFonts w:ascii="Times New Roman" w:hAnsi="Times New Roman"/>
          <w:sz w:val="24"/>
          <w:szCs w:val="24"/>
          <w:shd w:val="clear" w:color="auto" w:fill="FFFFFF"/>
        </w:rPr>
        <w:t xml:space="preserve"> f</w:t>
      </w:r>
      <w:r w:rsidR="00821E2F">
        <w:rPr>
          <w:rFonts w:ascii="Times New Roman" w:hAnsi="Times New Roman"/>
          <w:sz w:val="24"/>
          <w:szCs w:val="24"/>
          <w:shd w:val="clear" w:color="auto" w:fill="FFFFFF"/>
        </w:rPr>
        <w:t xml:space="preserve">our </w:t>
      </w:r>
      <w:r w:rsidR="00090D5E">
        <w:rPr>
          <w:rFonts w:ascii="Times New Roman" w:hAnsi="Times New Roman"/>
          <w:sz w:val="24"/>
          <w:szCs w:val="24"/>
          <w:shd w:val="clear" w:color="auto" w:fill="FFFFFF"/>
        </w:rPr>
        <w:t>morphotypes</w:t>
      </w:r>
      <w:r w:rsidR="00090D5E" w:rsidRPr="00067BB6">
        <w:rPr>
          <w:rFonts w:ascii="Times New Roman" w:hAnsi="Times New Roman"/>
          <w:sz w:val="24"/>
          <w:szCs w:val="24"/>
          <w:shd w:val="clear" w:color="auto" w:fill="FFFFFF"/>
        </w:rPr>
        <w:t xml:space="preserve"> </w:t>
      </w:r>
      <w:r w:rsidR="00725D39" w:rsidRPr="00067BB6">
        <w:rPr>
          <w:rFonts w:ascii="Times New Roman" w:hAnsi="Times New Roman"/>
          <w:sz w:val="24"/>
          <w:szCs w:val="24"/>
          <w:shd w:val="clear" w:color="auto" w:fill="FFFFFF"/>
        </w:rPr>
        <w:t xml:space="preserve">(small, medium, </w:t>
      </w:r>
      <w:r w:rsidR="00067BB6">
        <w:rPr>
          <w:rFonts w:ascii="Times New Roman" w:hAnsi="Times New Roman"/>
          <w:sz w:val="24"/>
          <w:szCs w:val="24"/>
          <w:shd w:val="clear" w:color="auto" w:fill="FFFFFF"/>
        </w:rPr>
        <w:t>large, and wide</w:t>
      </w:r>
      <w:r w:rsidR="00725D39" w:rsidRPr="00067BB6">
        <w:rPr>
          <w:rFonts w:ascii="Times New Roman" w:hAnsi="Times New Roman"/>
          <w:sz w:val="24"/>
          <w:szCs w:val="24"/>
          <w:shd w:val="clear" w:color="auto" w:fill="FFFFFF"/>
        </w:rPr>
        <w:t>)</w:t>
      </w:r>
      <w:r w:rsidR="008E5AA7" w:rsidRPr="00067BB6">
        <w:rPr>
          <w:rFonts w:ascii="Times New Roman" w:hAnsi="Times New Roman"/>
          <w:sz w:val="24"/>
          <w:szCs w:val="24"/>
          <w:shd w:val="clear" w:color="auto" w:fill="FFFFFF"/>
        </w:rPr>
        <w:t xml:space="preserve"> assigned to </w:t>
      </w:r>
      <w:proofErr w:type="spellStart"/>
      <w:r w:rsidRPr="00067BB6">
        <w:rPr>
          <w:rFonts w:ascii="Times New Roman" w:hAnsi="Times New Roman"/>
          <w:i/>
          <w:iCs/>
          <w:sz w:val="24"/>
          <w:szCs w:val="24"/>
          <w:shd w:val="clear" w:color="auto" w:fill="FFFFFF"/>
        </w:rPr>
        <w:t>Fictovichnus</w:t>
      </w:r>
      <w:proofErr w:type="spellEnd"/>
      <w:r w:rsidRPr="00067BB6">
        <w:rPr>
          <w:rFonts w:ascii="Times New Roman" w:hAnsi="Times New Roman"/>
          <w:i/>
          <w:iCs/>
          <w:sz w:val="24"/>
          <w:szCs w:val="24"/>
          <w:shd w:val="clear" w:color="auto" w:fill="FFFFFF"/>
        </w:rPr>
        <w:t xml:space="preserve"> </w:t>
      </w:r>
      <w:proofErr w:type="spellStart"/>
      <w:r w:rsidRPr="00067BB6">
        <w:rPr>
          <w:rFonts w:ascii="Times New Roman" w:hAnsi="Times New Roman"/>
          <w:i/>
          <w:iCs/>
          <w:sz w:val="24"/>
          <w:szCs w:val="24"/>
          <w:shd w:val="clear" w:color="auto" w:fill="FFFFFF"/>
        </w:rPr>
        <w:t>sciuttoi</w:t>
      </w:r>
      <w:proofErr w:type="spellEnd"/>
      <w:r w:rsidR="00E9181A">
        <w:rPr>
          <w:rFonts w:ascii="Times New Roman" w:hAnsi="Times New Roman"/>
          <w:iCs/>
          <w:sz w:val="24"/>
          <w:szCs w:val="24"/>
          <w:shd w:val="clear" w:color="auto" w:fill="FFFFFF"/>
        </w:rPr>
        <w:t>, of which</w:t>
      </w:r>
      <w:r w:rsidR="008E5AA7" w:rsidRPr="00067BB6">
        <w:rPr>
          <w:rFonts w:ascii="Times New Roman" w:hAnsi="Times New Roman"/>
          <w:iCs/>
          <w:sz w:val="24"/>
          <w:szCs w:val="24"/>
          <w:shd w:val="clear" w:color="auto" w:fill="FFFFFF"/>
        </w:rPr>
        <w:t xml:space="preserve"> </w:t>
      </w:r>
      <w:r w:rsidR="00821E2F">
        <w:rPr>
          <w:rFonts w:ascii="Times New Roman" w:hAnsi="Times New Roman"/>
          <w:iCs/>
          <w:sz w:val="24"/>
          <w:szCs w:val="24"/>
          <w:shd w:val="clear" w:color="auto" w:fill="FFFFFF"/>
        </w:rPr>
        <w:t xml:space="preserve">three </w:t>
      </w:r>
      <w:r w:rsidR="00725D39" w:rsidRPr="00067BB6">
        <w:rPr>
          <w:rFonts w:ascii="Times New Roman" w:hAnsi="Times New Roman"/>
          <w:sz w:val="24"/>
          <w:szCs w:val="24"/>
          <w:shd w:val="clear" w:color="auto" w:fill="FFFFFF"/>
        </w:rPr>
        <w:t xml:space="preserve">represent wasp </w:t>
      </w:r>
      <w:r w:rsidR="006467D9">
        <w:rPr>
          <w:rFonts w:ascii="Times New Roman" w:hAnsi="Times New Roman"/>
          <w:sz w:val="24"/>
          <w:szCs w:val="24"/>
          <w:shd w:val="clear" w:color="auto" w:fill="FFFFFF"/>
        </w:rPr>
        <w:t>(hymenopteran)</w:t>
      </w:r>
      <w:r w:rsidR="006467D9" w:rsidRPr="00067BB6">
        <w:rPr>
          <w:rFonts w:ascii="Times New Roman" w:hAnsi="Times New Roman"/>
          <w:sz w:val="24"/>
          <w:szCs w:val="24"/>
          <w:shd w:val="clear" w:color="auto" w:fill="FFFFFF"/>
        </w:rPr>
        <w:t xml:space="preserve"> </w:t>
      </w:r>
      <w:r w:rsidR="00725D39" w:rsidRPr="00067BB6">
        <w:rPr>
          <w:rFonts w:ascii="Times New Roman" w:hAnsi="Times New Roman"/>
          <w:sz w:val="24"/>
          <w:szCs w:val="24"/>
          <w:shd w:val="clear" w:color="auto" w:fill="FFFFFF"/>
        </w:rPr>
        <w:t>cocoons</w:t>
      </w:r>
      <w:r w:rsidR="006467D9">
        <w:rPr>
          <w:rFonts w:ascii="Times New Roman" w:hAnsi="Times New Roman"/>
          <w:sz w:val="24"/>
          <w:szCs w:val="24"/>
          <w:shd w:val="clear" w:color="auto" w:fill="FFFFFF"/>
        </w:rPr>
        <w:t xml:space="preserve"> while </w:t>
      </w:r>
      <w:r w:rsidR="00821E2F">
        <w:rPr>
          <w:rFonts w:ascii="Times New Roman" w:hAnsi="Times New Roman"/>
          <w:sz w:val="24"/>
          <w:szCs w:val="24"/>
          <w:shd w:val="clear" w:color="auto" w:fill="FFFFFF"/>
        </w:rPr>
        <w:t xml:space="preserve">the </w:t>
      </w:r>
      <w:r w:rsidR="00E9181A">
        <w:rPr>
          <w:rFonts w:ascii="Times New Roman" w:hAnsi="Times New Roman"/>
          <w:sz w:val="24"/>
          <w:szCs w:val="24"/>
          <w:shd w:val="clear" w:color="auto" w:fill="FFFFFF"/>
        </w:rPr>
        <w:t>fourth (</w:t>
      </w:r>
      <w:r w:rsidR="00821E2F">
        <w:rPr>
          <w:rFonts w:ascii="Times New Roman" w:hAnsi="Times New Roman"/>
          <w:sz w:val="24"/>
          <w:szCs w:val="24"/>
          <w:shd w:val="clear" w:color="auto" w:fill="FFFFFF"/>
        </w:rPr>
        <w:t>wide</w:t>
      </w:r>
      <w:r w:rsidR="00E9181A">
        <w:rPr>
          <w:rFonts w:ascii="Times New Roman" w:hAnsi="Times New Roman"/>
          <w:sz w:val="24"/>
          <w:szCs w:val="24"/>
          <w:shd w:val="clear" w:color="auto" w:fill="FFFFFF"/>
        </w:rPr>
        <w:t>)</w:t>
      </w:r>
      <w:r w:rsidR="00821E2F">
        <w:rPr>
          <w:rFonts w:ascii="Times New Roman" w:hAnsi="Times New Roman"/>
          <w:sz w:val="24"/>
          <w:szCs w:val="24"/>
          <w:shd w:val="clear" w:color="auto" w:fill="FFFFFF"/>
        </w:rPr>
        <w:t xml:space="preserve"> </w:t>
      </w:r>
      <w:r w:rsidR="006467D9">
        <w:rPr>
          <w:rFonts w:ascii="Times New Roman" w:hAnsi="Times New Roman"/>
          <w:sz w:val="24"/>
          <w:szCs w:val="24"/>
          <w:shd w:val="clear" w:color="auto" w:fill="FFFFFF"/>
        </w:rPr>
        <w:t xml:space="preserve">type </w:t>
      </w:r>
      <w:r w:rsidR="00821E2F">
        <w:rPr>
          <w:rFonts w:ascii="Times New Roman" w:hAnsi="Times New Roman"/>
          <w:sz w:val="24"/>
          <w:szCs w:val="24"/>
          <w:shd w:val="clear" w:color="auto" w:fill="FFFFFF"/>
        </w:rPr>
        <w:t xml:space="preserve">potentially </w:t>
      </w:r>
      <w:r w:rsidR="006467D9">
        <w:rPr>
          <w:rFonts w:ascii="Times New Roman" w:hAnsi="Times New Roman"/>
          <w:sz w:val="24"/>
          <w:szCs w:val="24"/>
          <w:shd w:val="clear" w:color="auto" w:fill="FFFFFF"/>
        </w:rPr>
        <w:t xml:space="preserve">was produced by </w:t>
      </w:r>
      <w:r w:rsidR="00252772">
        <w:rPr>
          <w:rFonts w:ascii="Times New Roman" w:hAnsi="Times New Roman"/>
          <w:sz w:val="24"/>
          <w:szCs w:val="24"/>
          <w:shd w:val="clear" w:color="auto" w:fill="FFFFFF"/>
        </w:rPr>
        <w:t xml:space="preserve">a </w:t>
      </w:r>
      <w:r w:rsidR="00821E2F">
        <w:rPr>
          <w:rFonts w:ascii="Times New Roman" w:hAnsi="Times New Roman"/>
          <w:sz w:val="24"/>
          <w:szCs w:val="24"/>
          <w:shd w:val="clear" w:color="auto" w:fill="FFFFFF"/>
        </w:rPr>
        <w:t>coleopteran</w:t>
      </w:r>
      <w:r w:rsidR="006467D9">
        <w:rPr>
          <w:rFonts w:ascii="Times New Roman" w:hAnsi="Times New Roman"/>
          <w:sz w:val="24"/>
          <w:szCs w:val="24"/>
          <w:shd w:val="clear" w:color="auto" w:fill="FFFFFF"/>
        </w:rPr>
        <w:t>.</w:t>
      </w:r>
      <w:r w:rsidR="00821E2F">
        <w:rPr>
          <w:rFonts w:ascii="Times New Roman" w:hAnsi="Times New Roman"/>
          <w:sz w:val="24"/>
          <w:szCs w:val="24"/>
          <w:shd w:val="clear" w:color="auto" w:fill="FFFFFF"/>
        </w:rPr>
        <w:t xml:space="preserve"> </w:t>
      </w:r>
      <w:r w:rsidR="00E9181A" w:rsidRPr="00067BB6">
        <w:rPr>
          <w:rFonts w:ascii="Times New Roman" w:hAnsi="Times New Roman"/>
          <w:sz w:val="24"/>
          <w:szCs w:val="24"/>
          <w:shd w:val="clear" w:color="auto" w:fill="FFFFFF"/>
        </w:rPr>
        <w:t xml:space="preserve">Medium and small </w:t>
      </w:r>
      <w:r w:rsidR="00E9181A" w:rsidRPr="00067BB6">
        <w:rPr>
          <w:rFonts w:ascii="Times New Roman" w:hAnsi="Times New Roman"/>
          <w:i/>
          <w:iCs/>
          <w:sz w:val="24"/>
          <w:szCs w:val="24"/>
          <w:shd w:val="clear" w:color="auto" w:fill="FFFFFF"/>
        </w:rPr>
        <w:t xml:space="preserve">F. </w:t>
      </w:r>
      <w:proofErr w:type="spellStart"/>
      <w:r w:rsidR="00E9181A" w:rsidRPr="00067BB6">
        <w:rPr>
          <w:rFonts w:ascii="Times New Roman" w:hAnsi="Times New Roman"/>
          <w:i/>
          <w:iCs/>
          <w:sz w:val="24"/>
          <w:szCs w:val="24"/>
          <w:shd w:val="clear" w:color="auto" w:fill="FFFFFF"/>
        </w:rPr>
        <w:t>sciuttoi</w:t>
      </w:r>
      <w:proofErr w:type="spellEnd"/>
      <w:r w:rsidR="00E9181A" w:rsidRPr="00067BB6">
        <w:rPr>
          <w:rFonts w:ascii="Times New Roman" w:hAnsi="Times New Roman"/>
          <w:sz w:val="24"/>
          <w:szCs w:val="24"/>
          <w:shd w:val="clear" w:color="auto" w:fill="FFFFFF"/>
        </w:rPr>
        <w:t xml:space="preserve"> are dominant while large </w:t>
      </w:r>
      <w:r w:rsidR="00E9181A" w:rsidRPr="00067BB6">
        <w:rPr>
          <w:rFonts w:ascii="Times New Roman" w:hAnsi="Times New Roman"/>
          <w:iCs/>
          <w:sz w:val="24"/>
          <w:szCs w:val="24"/>
          <w:shd w:val="clear" w:color="auto" w:fill="FFFFFF"/>
        </w:rPr>
        <w:t xml:space="preserve">and wide </w:t>
      </w:r>
      <w:proofErr w:type="spellStart"/>
      <w:r w:rsidR="00E9181A" w:rsidRPr="00067BB6">
        <w:rPr>
          <w:rFonts w:ascii="Times New Roman" w:hAnsi="Times New Roman"/>
          <w:i/>
          <w:iCs/>
          <w:sz w:val="24"/>
          <w:szCs w:val="24"/>
          <w:shd w:val="clear" w:color="auto" w:fill="FFFFFF"/>
        </w:rPr>
        <w:t>Fictovichnus</w:t>
      </w:r>
      <w:proofErr w:type="spellEnd"/>
      <w:r w:rsidR="00E9181A" w:rsidRPr="00067BB6">
        <w:rPr>
          <w:rFonts w:ascii="Times New Roman" w:hAnsi="Times New Roman"/>
          <w:sz w:val="24"/>
          <w:szCs w:val="24"/>
          <w:shd w:val="clear" w:color="auto" w:fill="FFFFFF"/>
        </w:rPr>
        <w:t xml:space="preserve"> are less common and absent </w:t>
      </w:r>
      <w:r w:rsidR="00E9181A">
        <w:rPr>
          <w:rFonts w:ascii="Times New Roman" w:hAnsi="Times New Roman"/>
          <w:sz w:val="24"/>
          <w:szCs w:val="24"/>
          <w:shd w:val="clear" w:color="auto" w:fill="FFFFFF"/>
        </w:rPr>
        <w:t>in some sample intervals</w:t>
      </w:r>
      <w:r w:rsidR="00E9181A" w:rsidRPr="00067BB6">
        <w:rPr>
          <w:rFonts w:ascii="Times New Roman" w:hAnsi="Times New Roman"/>
          <w:sz w:val="24"/>
          <w:szCs w:val="24"/>
          <w:shd w:val="clear" w:color="auto" w:fill="FFFFFF"/>
        </w:rPr>
        <w:t xml:space="preserve">. </w:t>
      </w:r>
      <w:r w:rsidR="00473B7D" w:rsidRPr="00067BB6">
        <w:rPr>
          <w:rFonts w:ascii="Times New Roman" w:hAnsi="Times New Roman"/>
          <w:sz w:val="24"/>
          <w:szCs w:val="24"/>
          <w:shd w:val="clear" w:color="auto" w:fill="FFFFFF"/>
        </w:rPr>
        <w:t>Other</w:t>
      </w:r>
      <w:r w:rsidR="00E9181A">
        <w:rPr>
          <w:rFonts w:ascii="Times New Roman" w:hAnsi="Times New Roman"/>
          <w:sz w:val="24"/>
          <w:szCs w:val="24"/>
          <w:shd w:val="clear" w:color="auto" w:fill="FFFFFF"/>
        </w:rPr>
        <w:t xml:space="preserve"> probable insect</w:t>
      </w:r>
      <w:r w:rsidR="00473B7D" w:rsidRPr="00067BB6">
        <w:rPr>
          <w:rFonts w:ascii="Times New Roman" w:hAnsi="Times New Roman"/>
          <w:sz w:val="24"/>
          <w:szCs w:val="24"/>
          <w:shd w:val="clear" w:color="auto" w:fill="FFFFFF"/>
        </w:rPr>
        <w:t xml:space="preserve"> traces include partial perforations in cocoons (</w:t>
      </w:r>
      <w:proofErr w:type="spellStart"/>
      <w:r w:rsidR="00473B7D" w:rsidRPr="00067BB6">
        <w:rPr>
          <w:rFonts w:ascii="Times New Roman" w:hAnsi="Times New Roman"/>
          <w:i/>
          <w:sz w:val="24"/>
          <w:szCs w:val="24"/>
          <w:shd w:val="clear" w:color="auto" w:fill="FFFFFF"/>
        </w:rPr>
        <w:t>Tombownichnus</w:t>
      </w:r>
      <w:proofErr w:type="spellEnd"/>
      <w:r w:rsidR="00473B7D" w:rsidRPr="00067BB6">
        <w:rPr>
          <w:rFonts w:ascii="Times New Roman" w:hAnsi="Times New Roman"/>
          <w:sz w:val="24"/>
          <w:szCs w:val="24"/>
          <w:shd w:val="clear" w:color="auto" w:fill="FFFFFF"/>
        </w:rPr>
        <w:t>), isolated burrows, and an enigmatic hemispherical trace</w:t>
      </w:r>
      <w:r w:rsidR="00920034" w:rsidRPr="00067BB6">
        <w:rPr>
          <w:rFonts w:ascii="Times New Roman" w:hAnsi="Times New Roman"/>
          <w:sz w:val="24"/>
          <w:szCs w:val="24"/>
          <w:shd w:val="clear" w:color="auto" w:fill="FFFFFF"/>
        </w:rPr>
        <w:t xml:space="preserve">. </w:t>
      </w:r>
      <w:r w:rsidR="00E9181A">
        <w:rPr>
          <w:rFonts w:ascii="Times New Roman" w:hAnsi="Times New Roman"/>
          <w:sz w:val="24"/>
          <w:szCs w:val="24"/>
          <w:shd w:val="clear" w:color="auto" w:fill="FFFFFF"/>
        </w:rPr>
        <w:t xml:space="preserve">Material is representative of </w:t>
      </w:r>
      <w:r w:rsidR="00D22267">
        <w:rPr>
          <w:rFonts w:ascii="Times New Roman" w:hAnsi="Times New Roman"/>
          <w:sz w:val="24"/>
          <w:szCs w:val="24"/>
          <w:shd w:val="clear" w:color="auto" w:fill="FFFFFF"/>
        </w:rPr>
        <w:t xml:space="preserve">a depauperate </w:t>
      </w:r>
      <w:proofErr w:type="spellStart"/>
      <w:r w:rsidR="00E9181A" w:rsidRPr="00067BB6">
        <w:rPr>
          <w:rFonts w:ascii="Times New Roman" w:hAnsi="Times New Roman"/>
          <w:i/>
          <w:iCs/>
          <w:sz w:val="24"/>
          <w:szCs w:val="24"/>
          <w:shd w:val="clear" w:color="auto" w:fill="FFFFFF"/>
        </w:rPr>
        <w:t>Celliforma</w:t>
      </w:r>
      <w:proofErr w:type="spellEnd"/>
      <w:r w:rsidR="00E9181A" w:rsidRPr="00067BB6">
        <w:rPr>
          <w:rFonts w:ascii="Times New Roman" w:hAnsi="Times New Roman"/>
          <w:i/>
          <w:iCs/>
          <w:sz w:val="24"/>
          <w:szCs w:val="24"/>
          <w:shd w:val="clear" w:color="auto" w:fill="FFFFFF"/>
        </w:rPr>
        <w:t xml:space="preserve"> </w:t>
      </w:r>
      <w:proofErr w:type="spellStart"/>
      <w:r w:rsidR="00E9181A" w:rsidRPr="00067BB6">
        <w:rPr>
          <w:rFonts w:ascii="Times New Roman" w:hAnsi="Times New Roman"/>
          <w:sz w:val="24"/>
          <w:szCs w:val="24"/>
          <w:shd w:val="clear" w:color="auto" w:fill="FFFFFF"/>
        </w:rPr>
        <w:t>ichnofacies</w:t>
      </w:r>
      <w:proofErr w:type="spellEnd"/>
      <w:r w:rsidR="00E9181A">
        <w:rPr>
          <w:rFonts w:ascii="Times New Roman" w:hAnsi="Times New Roman"/>
          <w:sz w:val="24"/>
          <w:szCs w:val="24"/>
          <w:shd w:val="clear" w:color="auto" w:fill="FFFFFF"/>
        </w:rPr>
        <w:t xml:space="preserve">. </w:t>
      </w:r>
      <w:r w:rsidR="00D22267">
        <w:rPr>
          <w:rFonts w:ascii="Times New Roman" w:hAnsi="Times New Roman"/>
          <w:sz w:val="24"/>
          <w:szCs w:val="24"/>
          <w:shd w:val="clear" w:color="auto" w:fill="FFFFFF"/>
        </w:rPr>
        <w:t>P</w:t>
      </w:r>
      <w:r w:rsidR="00C56363">
        <w:rPr>
          <w:rFonts w:ascii="Times New Roman" w:hAnsi="Times New Roman"/>
          <w:sz w:val="24"/>
          <w:szCs w:val="24"/>
          <w:shd w:val="clear" w:color="auto" w:fill="FFFFFF"/>
        </w:rPr>
        <w:t>ervasive c</w:t>
      </w:r>
      <w:r w:rsidRPr="00067BB6">
        <w:rPr>
          <w:rFonts w:ascii="Times New Roman" w:hAnsi="Times New Roman"/>
          <w:sz w:val="24"/>
          <w:szCs w:val="24"/>
          <w:shd w:val="clear" w:color="auto" w:fill="FFFFFF"/>
        </w:rPr>
        <w:t>ocoons and other traces through</w:t>
      </w:r>
      <w:r w:rsidR="00C56363">
        <w:rPr>
          <w:rFonts w:ascii="Times New Roman" w:hAnsi="Times New Roman"/>
          <w:sz w:val="24"/>
          <w:szCs w:val="24"/>
          <w:shd w:val="clear" w:color="auto" w:fill="FFFFFF"/>
        </w:rPr>
        <w:t>out</w:t>
      </w:r>
      <w:r w:rsidRPr="00067BB6">
        <w:rPr>
          <w:rFonts w:ascii="Times New Roman" w:hAnsi="Times New Roman"/>
          <w:sz w:val="24"/>
          <w:szCs w:val="24"/>
          <w:shd w:val="clear" w:color="auto" w:fill="FFFFFF"/>
        </w:rPr>
        <w:t xml:space="preserve"> the sequence suggest persistent soil conditions suitable for </w:t>
      </w:r>
      <w:r w:rsidR="00B50378" w:rsidRPr="00067BB6">
        <w:rPr>
          <w:rFonts w:ascii="Times New Roman" w:hAnsi="Times New Roman"/>
          <w:sz w:val="24"/>
          <w:szCs w:val="24"/>
          <w:shd w:val="clear" w:color="auto" w:fill="FFFFFF"/>
        </w:rPr>
        <w:t>insect</w:t>
      </w:r>
      <w:r w:rsidRPr="00067BB6">
        <w:rPr>
          <w:rFonts w:ascii="Times New Roman" w:hAnsi="Times New Roman"/>
          <w:sz w:val="24"/>
          <w:szCs w:val="24"/>
          <w:shd w:val="clear" w:color="auto" w:fill="FFFFFF"/>
        </w:rPr>
        <w:t xml:space="preserve"> nesting and pupation</w:t>
      </w:r>
      <w:r w:rsidR="00C56363">
        <w:rPr>
          <w:rFonts w:ascii="Times New Roman" w:hAnsi="Times New Roman"/>
          <w:sz w:val="24"/>
          <w:szCs w:val="24"/>
          <w:shd w:val="clear" w:color="auto" w:fill="FFFFFF"/>
        </w:rPr>
        <w:t xml:space="preserve">, and suggest an </w:t>
      </w:r>
      <w:r w:rsidR="00C56363">
        <w:rPr>
          <w:rFonts w:ascii="Times New Roman" w:hAnsi="Times New Roman"/>
          <w:sz w:val="24"/>
          <w:szCs w:val="24"/>
          <w:shd w:val="clear" w:color="auto" w:fill="FFFFFF"/>
        </w:rPr>
        <w:lastRenderedPageBreak/>
        <w:t>absence of</w:t>
      </w:r>
      <w:r w:rsidRPr="00067BB6">
        <w:rPr>
          <w:rFonts w:ascii="Times New Roman" w:hAnsi="Times New Roman"/>
          <w:sz w:val="24"/>
          <w:szCs w:val="24"/>
          <w:shd w:val="clear" w:color="auto" w:fill="FFFFFF"/>
        </w:rPr>
        <w:t xml:space="preserve"> sediment pulses </w:t>
      </w:r>
      <w:r w:rsidR="00C56363">
        <w:rPr>
          <w:rFonts w:ascii="Times New Roman" w:hAnsi="Times New Roman"/>
          <w:sz w:val="24"/>
          <w:szCs w:val="24"/>
          <w:shd w:val="clear" w:color="auto" w:fill="FFFFFF"/>
        </w:rPr>
        <w:t xml:space="preserve">of </w:t>
      </w:r>
      <w:r w:rsidRPr="00067BB6">
        <w:rPr>
          <w:rFonts w:ascii="Times New Roman" w:hAnsi="Times New Roman"/>
          <w:sz w:val="24"/>
          <w:szCs w:val="24"/>
          <w:shd w:val="clear" w:color="auto" w:fill="FFFFFF"/>
        </w:rPr>
        <w:t xml:space="preserve">sufficient </w:t>
      </w:r>
      <w:r w:rsidR="00C56363">
        <w:rPr>
          <w:rFonts w:ascii="Times New Roman" w:hAnsi="Times New Roman"/>
          <w:sz w:val="24"/>
          <w:szCs w:val="24"/>
          <w:shd w:val="clear" w:color="auto" w:fill="FFFFFF"/>
        </w:rPr>
        <w:t>thickness</w:t>
      </w:r>
      <w:r w:rsidR="00C56363" w:rsidRPr="00067BB6">
        <w:rPr>
          <w:rFonts w:ascii="Times New Roman" w:hAnsi="Times New Roman"/>
          <w:sz w:val="24"/>
          <w:szCs w:val="24"/>
          <w:shd w:val="clear" w:color="auto" w:fill="FFFFFF"/>
        </w:rPr>
        <w:t xml:space="preserve"> </w:t>
      </w:r>
      <w:r w:rsidRPr="00067BB6">
        <w:rPr>
          <w:rFonts w:ascii="Times New Roman" w:hAnsi="Times New Roman"/>
          <w:sz w:val="24"/>
          <w:szCs w:val="24"/>
          <w:shd w:val="clear" w:color="auto" w:fill="FFFFFF"/>
        </w:rPr>
        <w:t>to prohibit thorough colonization. Peaks in pupation</w:t>
      </w:r>
      <w:r w:rsidR="00E9113B" w:rsidRPr="00067BB6">
        <w:rPr>
          <w:rFonts w:ascii="Times New Roman" w:hAnsi="Times New Roman"/>
          <w:sz w:val="24"/>
          <w:szCs w:val="24"/>
          <w:shd w:val="clear" w:color="auto" w:fill="FFFFFF"/>
        </w:rPr>
        <w:t xml:space="preserve"> </w:t>
      </w:r>
      <w:r w:rsidRPr="00067BB6">
        <w:rPr>
          <w:rFonts w:ascii="Times New Roman" w:hAnsi="Times New Roman"/>
          <w:sz w:val="24"/>
          <w:szCs w:val="24"/>
          <w:shd w:val="clear" w:color="auto" w:fill="FFFFFF"/>
        </w:rPr>
        <w:t xml:space="preserve">chamber abundance may reflect </w:t>
      </w:r>
      <w:r w:rsidR="00252772">
        <w:rPr>
          <w:rFonts w:ascii="Times New Roman" w:hAnsi="Times New Roman"/>
          <w:sz w:val="24"/>
          <w:szCs w:val="24"/>
          <w:shd w:val="clear" w:color="auto" w:fill="FFFFFF"/>
        </w:rPr>
        <w:t>episodes of reduced</w:t>
      </w:r>
      <w:r w:rsidR="00252772" w:rsidRPr="00067BB6">
        <w:rPr>
          <w:rFonts w:ascii="Times New Roman" w:hAnsi="Times New Roman"/>
          <w:sz w:val="24"/>
          <w:szCs w:val="24"/>
          <w:shd w:val="clear" w:color="auto" w:fill="FFFFFF"/>
        </w:rPr>
        <w:t xml:space="preserve"> </w:t>
      </w:r>
      <w:r w:rsidR="0062559F" w:rsidRPr="00067BB6">
        <w:rPr>
          <w:rFonts w:ascii="Times New Roman" w:hAnsi="Times New Roman"/>
          <w:sz w:val="24"/>
          <w:szCs w:val="24"/>
          <w:shd w:val="clear" w:color="auto" w:fill="FFFFFF"/>
        </w:rPr>
        <w:t xml:space="preserve">sedimentation rates </w:t>
      </w:r>
      <w:r w:rsidRPr="00067BB6">
        <w:rPr>
          <w:rFonts w:ascii="Times New Roman" w:hAnsi="Times New Roman"/>
          <w:sz w:val="24"/>
          <w:szCs w:val="24"/>
          <w:shd w:val="clear" w:color="auto" w:fill="FFFFFF"/>
        </w:rPr>
        <w:t>otherwise unseen in the absence of primary bedding str</w:t>
      </w:r>
      <w:bookmarkStart w:id="3" w:name="_GoBack"/>
      <w:bookmarkEnd w:id="3"/>
      <w:r w:rsidRPr="00067BB6">
        <w:rPr>
          <w:rFonts w:ascii="Times New Roman" w:hAnsi="Times New Roman"/>
          <w:sz w:val="24"/>
          <w:szCs w:val="24"/>
          <w:shd w:val="clear" w:color="auto" w:fill="FFFFFF"/>
        </w:rPr>
        <w:t xml:space="preserve">uctures. Well-drained and </w:t>
      </w:r>
      <w:r w:rsidR="0062559F" w:rsidRPr="00067BB6">
        <w:rPr>
          <w:rFonts w:ascii="Times New Roman" w:hAnsi="Times New Roman"/>
          <w:sz w:val="24"/>
          <w:szCs w:val="24"/>
          <w:shd w:val="clear" w:color="auto" w:fill="FFFFFF"/>
        </w:rPr>
        <w:t>friable</w:t>
      </w:r>
      <w:r w:rsidRPr="00067BB6">
        <w:rPr>
          <w:rFonts w:ascii="Times New Roman" w:hAnsi="Times New Roman"/>
          <w:sz w:val="24"/>
          <w:szCs w:val="24"/>
          <w:shd w:val="clear" w:color="auto" w:fill="FFFFFF"/>
        </w:rPr>
        <w:t xml:space="preserve"> soil conditions favorable for </w:t>
      </w:r>
      <w:r w:rsidR="00B50378" w:rsidRPr="00067BB6">
        <w:rPr>
          <w:rFonts w:ascii="Times New Roman" w:hAnsi="Times New Roman"/>
          <w:sz w:val="24"/>
          <w:szCs w:val="24"/>
          <w:shd w:val="clear" w:color="auto" w:fill="FFFFFF"/>
        </w:rPr>
        <w:t>insect</w:t>
      </w:r>
      <w:r w:rsidRPr="00067BB6">
        <w:rPr>
          <w:rFonts w:ascii="Times New Roman" w:hAnsi="Times New Roman"/>
          <w:sz w:val="24"/>
          <w:szCs w:val="24"/>
          <w:shd w:val="clear" w:color="auto" w:fill="FFFFFF"/>
        </w:rPr>
        <w:t xml:space="preserve"> nesting also may help explain the abundance of </w:t>
      </w:r>
      <w:r w:rsidR="00E9181A">
        <w:rPr>
          <w:rFonts w:ascii="Times New Roman" w:hAnsi="Times New Roman"/>
          <w:sz w:val="24"/>
          <w:szCs w:val="24"/>
          <w:shd w:val="clear" w:color="auto" w:fill="FFFFFF"/>
        </w:rPr>
        <w:t xml:space="preserve">dinosaur </w:t>
      </w:r>
      <w:r w:rsidRPr="00067BB6">
        <w:rPr>
          <w:rFonts w:ascii="Times New Roman" w:hAnsi="Times New Roman"/>
          <w:sz w:val="24"/>
          <w:szCs w:val="24"/>
          <w:shd w:val="clear" w:color="auto" w:fill="FFFFFF"/>
        </w:rPr>
        <w:t>nest</w:t>
      </w:r>
      <w:r w:rsidR="00E9181A">
        <w:rPr>
          <w:rFonts w:ascii="Times New Roman" w:hAnsi="Times New Roman"/>
          <w:sz w:val="24"/>
          <w:szCs w:val="24"/>
          <w:shd w:val="clear" w:color="auto" w:fill="FFFFFF"/>
        </w:rPr>
        <w:t xml:space="preserve">s </w:t>
      </w:r>
      <w:r w:rsidR="00D22267">
        <w:rPr>
          <w:rFonts w:ascii="Times New Roman" w:hAnsi="Times New Roman"/>
          <w:sz w:val="24"/>
          <w:szCs w:val="24"/>
          <w:shd w:val="clear" w:color="auto" w:fill="FFFFFF"/>
        </w:rPr>
        <w:t xml:space="preserve">and other vertebrate nesting events </w:t>
      </w:r>
      <w:r w:rsidR="00E9181A">
        <w:rPr>
          <w:rFonts w:ascii="Times New Roman" w:hAnsi="Times New Roman"/>
          <w:sz w:val="24"/>
          <w:szCs w:val="24"/>
          <w:shd w:val="clear" w:color="auto" w:fill="FFFFFF"/>
        </w:rPr>
        <w:t>in associated strata</w:t>
      </w:r>
      <w:r w:rsidR="00D22267">
        <w:rPr>
          <w:rFonts w:ascii="Times New Roman" w:hAnsi="Times New Roman"/>
          <w:sz w:val="24"/>
          <w:szCs w:val="24"/>
          <w:shd w:val="clear" w:color="auto" w:fill="FFFFFF"/>
        </w:rPr>
        <w:t xml:space="preserve"> </w:t>
      </w:r>
      <w:r w:rsidR="005C183A">
        <w:rPr>
          <w:rFonts w:ascii="Times New Roman" w:hAnsi="Times New Roman"/>
          <w:sz w:val="24"/>
          <w:szCs w:val="24"/>
          <w:shd w:val="clear" w:color="auto" w:fill="FFFFFF"/>
        </w:rPr>
        <w:t>as well as</w:t>
      </w:r>
      <w:r w:rsidR="00D22267">
        <w:rPr>
          <w:rFonts w:ascii="Times New Roman" w:hAnsi="Times New Roman"/>
          <w:sz w:val="24"/>
          <w:szCs w:val="24"/>
          <w:shd w:val="clear" w:color="auto" w:fill="FFFFFF"/>
        </w:rPr>
        <w:t xml:space="preserve"> the presence of small terrestrial forms</w:t>
      </w:r>
      <w:r w:rsidR="00E9181A">
        <w:rPr>
          <w:rFonts w:ascii="Times New Roman" w:hAnsi="Times New Roman"/>
          <w:sz w:val="24"/>
          <w:szCs w:val="24"/>
          <w:shd w:val="clear" w:color="auto" w:fill="FFFFFF"/>
        </w:rPr>
        <w:t>.</w:t>
      </w:r>
    </w:p>
    <w:p w14:paraId="54767ABA" w14:textId="77777777" w:rsidR="00E9181A" w:rsidRPr="00067BB6" w:rsidRDefault="00E9181A">
      <w:pPr>
        <w:pStyle w:val="BodyA"/>
        <w:spacing w:line="480" w:lineRule="auto"/>
        <w:rPr>
          <w:rFonts w:ascii="Times New Roman" w:eastAsia="Times New Roman" w:hAnsi="Times New Roman" w:cs="Times New Roman"/>
          <w:sz w:val="24"/>
          <w:szCs w:val="24"/>
          <w:shd w:val="clear" w:color="auto" w:fill="FFFFFF"/>
        </w:rPr>
      </w:pPr>
    </w:p>
    <w:bookmarkEnd w:id="2"/>
    <w:p w14:paraId="320C80ED" w14:textId="4B9BA733" w:rsidR="00B23527" w:rsidRPr="00067BB6" w:rsidRDefault="004C439B">
      <w:pPr>
        <w:pStyle w:val="Body"/>
        <w:spacing w:line="480" w:lineRule="auto"/>
      </w:pPr>
      <w:r w:rsidRPr="00067BB6">
        <w:rPr>
          <w:rFonts w:eastAsia="Arial Unicode MS" w:cs="Arial Unicode MS"/>
          <w:b/>
          <w:bCs/>
        </w:rPr>
        <w:t>Keywords</w:t>
      </w:r>
      <w:r w:rsidRPr="00067BB6">
        <w:rPr>
          <w:rFonts w:eastAsia="Arial Unicode MS" w:cs="Arial Unicode MS"/>
        </w:rPr>
        <w:t xml:space="preserve">: </w:t>
      </w:r>
      <w:r w:rsidR="0055667C" w:rsidRPr="00067BB6">
        <w:rPr>
          <w:rFonts w:eastAsia="Arial Unicode MS" w:cs="Arial Unicode MS"/>
        </w:rPr>
        <w:t>ichnology</w:t>
      </w:r>
      <w:r w:rsidR="006D16A1" w:rsidRPr="00067BB6">
        <w:rPr>
          <w:rFonts w:eastAsia="Arial Unicode MS" w:cs="Arial Unicode MS"/>
        </w:rPr>
        <w:t>; hymenopteran</w:t>
      </w:r>
      <w:r w:rsidR="00C9626F" w:rsidRPr="00067BB6">
        <w:rPr>
          <w:rFonts w:eastAsia="Arial Unicode MS" w:cs="Arial Unicode MS"/>
        </w:rPr>
        <w:t>s</w:t>
      </w:r>
      <w:r w:rsidR="006D16A1" w:rsidRPr="00067BB6">
        <w:rPr>
          <w:rFonts w:eastAsia="Arial Unicode MS" w:cs="Arial Unicode MS"/>
        </w:rPr>
        <w:t>; coleopteran</w:t>
      </w:r>
      <w:r w:rsidR="00C9626F" w:rsidRPr="00067BB6">
        <w:rPr>
          <w:rFonts w:eastAsia="Arial Unicode MS" w:cs="Arial Unicode MS"/>
        </w:rPr>
        <w:t>s</w:t>
      </w:r>
      <w:r w:rsidR="006D16A1" w:rsidRPr="00067BB6">
        <w:rPr>
          <w:rFonts w:eastAsia="Arial Unicode MS" w:cs="Arial Unicode MS"/>
        </w:rPr>
        <w:t>; Egg Mountain</w:t>
      </w:r>
      <w:r w:rsidR="003305F0">
        <w:rPr>
          <w:rFonts w:eastAsia="Arial Unicode MS" w:cs="Arial Unicode MS"/>
        </w:rPr>
        <w:t xml:space="preserve">; </w:t>
      </w:r>
      <w:proofErr w:type="spellStart"/>
      <w:r w:rsidR="003305F0">
        <w:rPr>
          <w:rFonts w:eastAsia="Arial Unicode MS" w:cs="Arial Unicode MS"/>
        </w:rPr>
        <w:t>Pupichnia</w:t>
      </w:r>
      <w:proofErr w:type="spellEnd"/>
    </w:p>
    <w:p w14:paraId="24BADA31" w14:textId="2F0B5752" w:rsidR="00B23527" w:rsidRDefault="00B23527">
      <w:pPr>
        <w:pStyle w:val="Body"/>
        <w:spacing w:line="480" w:lineRule="auto"/>
        <w:rPr>
          <w:b/>
          <w:bCs/>
        </w:rPr>
      </w:pPr>
    </w:p>
    <w:p w14:paraId="7C06D2F4" w14:textId="1D85E342" w:rsidR="00B23527" w:rsidRPr="00907B60" w:rsidRDefault="00207771">
      <w:pPr>
        <w:pStyle w:val="BodyA"/>
        <w:spacing w:line="480" w:lineRule="auto"/>
        <w:outlineLvl w:val="0"/>
        <w:rPr>
          <w:rFonts w:ascii="Times New Roman" w:eastAsia="Times New Roman" w:hAnsi="Times New Roman" w:cs="Times New Roman"/>
          <w:b/>
          <w:bCs/>
          <w:sz w:val="24"/>
          <w:szCs w:val="24"/>
        </w:rPr>
      </w:pPr>
      <w:bookmarkStart w:id="4" w:name="_Hlk1547882"/>
      <w:r w:rsidRPr="00907B60">
        <w:rPr>
          <w:rFonts w:ascii="Times New Roman" w:hAnsi="Times New Roman"/>
          <w:b/>
          <w:bCs/>
          <w:sz w:val="24"/>
          <w:szCs w:val="24"/>
        </w:rPr>
        <w:t xml:space="preserve">1. </w:t>
      </w:r>
      <w:r w:rsidR="00F769F5" w:rsidRPr="00907B60">
        <w:rPr>
          <w:rFonts w:ascii="Times New Roman" w:hAnsi="Times New Roman"/>
          <w:b/>
          <w:bCs/>
          <w:sz w:val="24"/>
          <w:szCs w:val="24"/>
        </w:rPr>
        <w:t>Introduction</w:t>
      </w:r>
    </w:p>
    <w:p w14:paraId="30657AB0" w14:textId="77777777" w:rsidR="00252772" w:rsidRDefault="004C439B">
      <w:pPr>
        <w:pStyle w:val="BodyA"/>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Historically, </w:t>
      </w:r>
      <w:proofErr w:type="spellStart"/>
      <w:r>
        <w:rPr>
          <w:rFonts w:ascii="Times New Roman" w:eastAsia="Times New Roman" w:hAnsi="Times New Roman" w:cs="Times New Roman"/>
          <w:sz w:val="24"/>
          <w:szCs w:val="24"/>
        </w:rPr>
        <w:t>ichnological</w:t>
      </w:r>
      <w:proofErr w:type="spellEnd"/>
      <w:r>
        <w:rPr>
          <w:rFonts w:ascii="Times New Roman" w:eastAsia="Times New Roman" w:hAnsi="Times New Roman" w:cs="Times New Roman"/>
          <w:sz w:val="24"/>
          <w:szCs w:val="24"/>
        </w:rPr>
        <w:t xml:space="preserve"> studies have primarily focused on marine settings (</w:t>
      </w:r>
      <w:r w:rsidR="00BB47B1">
        <w:rPr>
          <w:rFonts w:ascii="Times New Roman" w:eastAsia="Times New Roman" w:hAnsi="Times New Roman" w:cs="Times New Roman"/>
          <w:sz w:val="24"/>
          <w:szCs w:val="24"/>
        </w:rPr>
        <w:t>e.g.,</w:t>
      </w:r>
      <w:r>
        <w:rPr>
          <w:rFonts w:ascii="Times New Roman" w:eastAsia="Times New Roman" w:hAnsi="Times New Roman" w:cs="Times New Roman"/>
          <w:sz w:val="24"/>
          <w:szCs w:val="24"/>
        </w:rPr>
        <w:t xml:space="preserve"> Howard, 1975). More recently, studies have shifted to the terrestrial realm, </w:t>
      </w:r>
      <w:r w:rsidR="0055724C">
        <w:rPr>
          <w:rFonts w:ascii="Times New Roman" w:eastAsia="Times New Roman" w:hAnsi="Times New Roman" w:cs="Times New Roman"/>
          <w:sz w:val="24"/>
          <w:szCs w:val="24"/>
        </w:rPr>
        <w:t xml:space="preserve">integrating the </w:t>
      </w:r>
      <w:proofErr w:type="spellStart"/>
      <w:r w:rsidR="000E5AD7">
        <w:rPr>
          <w:rFonts w:ascii="Times New Roman" w:eastAsia="Times New Roman" w:hAnsi="Times New Roman" w:cs="Times New Roman"/>
          <w:sz w:val="24"/>
          <w:szCs w:val="24"/>
        </w:rPr>
        <w:t>ichnofacies</w:t>
      </w:r>
      <w:proofErr w:type="spellEnd"/>
      <w:r w:rsidR="000E5AD7">
        <w:rPr>
          <w:rFonts w:ascii="Times New Roman" w:eastAsia="Times New Roman" w:hAnsi="Times New Roman" w:cs="Times New Roman"/>
          <w:sz w:val="24"/>
          <w:szCs w:val="24"/>
        </w:rPr>
        <w:t xml:space="preserve"> paradigm</w:t>
      </w:r>
      <w:r w:rsidR="0053070B">
        <w:rPr>
          <w:rFonts w:ascii="Times New Roman" w:eastAsia="Times New Roman" w:hAnsi="Times New Roman" w:cs="Times New Roman"/>
          <w:sz w:val="24"/>
          <w:szCs w:val="24"/>
        </w:rPr>
        <w:t xml:space="preserve"> </w:t>
      </w:r>
      <w:r w:rsidR="009D3972">
        <w:rPr>
          <w:rFonts w:ascii="Times New Roman" w:eastAsia="Times New Roman" w:hAnsi="Times New Roman" w:cs="Times New Roman"/>
          <w:sz w:val="24"/>
          <w:szCs w:val="24"/>
        </w:rPr>
        <w:t xml:space="preserve">and exploring </w:t>
      </w:r>
      <w:proofErr w:type="spellStart"/>
      <w:r w:rsidR="009D3972">
        <w:rPr>
          <w:rFonts w:ascii="Times New Roman" w:eastAsia="Times New Roman" w:hAnsi="Times New Roman" w:cs="Times New Roman"/>
          <w:sz w:val="24"/>
          <w:szCs w:val="24"/>
        </w:rPr>
        <w:t>ichnological</w:t>
      </w:r>
      <w:proofErr w:type="spellEnd"/>
      <w:r>
        <w:rPr>
          <w:rFonts w:ascii="Times New Roman" w:eastAsia="Times New Roman" w:hAnsi="Times New Roman" w:cs="Times New Roman"/>
          <w:sz w:val="24"/>
          <w:szCs w:val="24"/>
        </w:rPr>
        <w:t xml:space="preserve"> implications in pedogenesis</w:t>
      </w:r>
      <w:r w:rsidR="0040091B">
        <w:rPr>
          <w:rFonts w:ascii="Times New Roman" w:eastAsia="Times New Roman" w:hAnsi="Times New Roman" w:cs="Times New Roman"/>
          <w:sz w:val="24"/>
          <w:szCs w:val="24"/>
        </w:rPr>
        <w:t xml:space="preserve"> and depositional processes</w:t>
      </w:r>
      <w:r>
        <w:rPr>
          <w:rFonts w:ascii="Times New Roman" w:eastAsia="Times New Roman" w:hAnsi="Times New Roman" w:cs="Times New Roman"/>
          <w:sz w:val="24"/>
          <w:szCs w:val="24"/>
        </w:rPr>
        <w:t>, paleoecology, and evolutionary trends</w:t>
      </w:r>
      <w:r w:rsidR="009D397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2A03C5">
        <w:rPr>
          <w:rFonts w:ascii="Times New Roman" w:eastAsia="Times New Roman" w:hAnsi="Times New Roman" w:cs="Times New Roman"/>
          <w:sz w:val="24"/>
          <w:szCs w:val="24"/>
        </w:rPr>
        <w:t xml:space="preserve">e.g., </w:t>
      </w:r>
      <w:proofErr w:type="spellStart"/>
      <w:r w:rsidR="00920E6F">
        <w:rPr>
          <w:rFonts w:ascii="Times New Roman" w:eastAsia="Times New Roman" w:hAnsi="Times New Roman" w:cs="Times New Roman"/>
          <w:sz w:val="24"/>
          <w:szCs w:val="24"/>
        </w:rPr>
        <w:t>Hasiotis</w:t>
      </w:r>
      <w:proofErr w:type="spellEnd"/>
      <w:r w:rsidR="00920E6F">
        <w:rPr>
          <w:rFonts w:ascii="Times New Roman" w:eastAsia="Times New Roman" w:hAnsi="Times New Roman" w:cs="Times New Roman"/>
          <w:sz w:val="24"/>
          <w:szCs w:val="24"/>
        </w:rPr>
        <w:t xml:space="preserve"> and </w:t>
      </w:r>
      <w:proofErr w:type="spellStart"/>
      <w:r w:rsidR="00920E6F">
        <w:rPr>
          <w:rFonts w:ascii="Times New Roman" w:eastAsia="Times New Roman" w:hAnsi="Times New Roman" w:cs="Times New Roman"/>
          <w:sz w:val="24"/>
          <w:szCs w:val="24"/>
        </w:rPr>
        <w:t>Bown</w:t>
      </w:r>
      <w:proofErr w:type="spellEnd"/>
      <w:r w:rsidR="00920E6F">
        <w:rPr>
          <w:rFonts w:ascii="Times New Roman" w:eastAsia="Times New Roman" w:hAnsi="Times New Roman" w:cs="Times New Roman"/>
          <w:sz w:val="24"/>
          <w:szCs w:val="24"/>
        </w:rPr>
        <w:t xml:space="preserve">, 1992; </w:t>
      </w:r>
      <w:proofErr w:type="spellStart"/>
      <w:r w:rsidR="00920E6F">
        <w:rPr>
          <w:rFonts w:ascii="Times New Roman" w:eastAsia="Times New Roman" w:hAnsi="Times New Roman" w:cs="Times New Roman"/>
          <w:sz w:val="24"/>
          <w:szCs w:val="24"/>
        </w:rPr>
        <w:t>Genise</w:t>
      </w:r>
      <w:proofErr w:type="spellEnd"/>
      <w:r w:rsidR="00920E6F">
        <w:rPr>
          <w:rFonts w:ascii="Times New Roman" w:eastAsia="Times New Roman" w:hAnsi="Times New Roman" w:cs="Times New Roman"/>
          <w:sz w:val="24"/>
          <w:szCs w:val="24"/>
        </w:rPr>
        <w:t xml:space="preserve"> et al., 2000; </w:t>
      </w:r>
      <w:proofErr w:type="spellStart"/>
      <w:r>
        <w:rPr>
          <w:rFonts w:ascii="Times New Roman" w:eastAsia="Times New Roman" w:hAnsi="Times New Roman" w:cs="Times New Roman"/>
          <w:sz w:val="24"/>
          <w:szCs w:val="24"/>
        </w:rPr>
        <w:t>Hasiotis</w:t>
      </w:r>
      <w:proofErr w:type="spellEnd"/>
      <w:r>
        <w:rPr>
          <w:rFonts w:ascii="Times New Roman" w:eastAsia="Times New Roman" w:hAnsi="Times New Roman" w:cs="Times New Roman"/>
          <w:sz w:val="24"/>
          <w:szCs w:val="24"/>
        </w:rPr>
        <w:t xml:space="preserve">, 2003; Melchor et al., 2012). </w:t>
      </w:r>
      <w:r w:rsidR="00CD20E9">
        <w:rPr>
          <w:rFonts w:ascii="Times New Roman" w:eastAsia="Times New Roman" w:hAnsi="Times New Roman" w:cs="Times New Roman"/>
          <w:sz w:val="24"/>
          <w:szCs w:val="24"/>
        </w:rPr>
        <w:t>Specifically, insect trace fossils</w:t>
      </w:r>
      <w:r w:rsidR="000E5AD7">
        <w:rPr>
          <w:rFonts w:ascii="Times New Roman" w:eastAsia="Times New Roman" w:hAnsi="Times New Roman" w:cs="Times New Roman"/>
          <w:sz w:val="24"/>
          <w:szCs w:val="24"/>
        </w:rPr>
        <w:t xml:space="preserve"> </w:t>
      </w:r>
      <w:r w:rsidR="006F673A">
        <w:rPr>
          <w:rFonts w:ascii="Times New Roman" w:eastAsia="Times New Roman" w:hAnsi="Times New Roman" w:cs="Times New Roman"/>
          <w:sz w:val="24"/>
          <w:szCs w:val="24"/>
        </w:rPr>
        <w:t xml:space="preserve">have been recognized as </w:t>
      </w:r>
      <w:r w:rsidR="00CD20E9">
        <w:rPr>
          <w:rFonts w:ascii="Times New Roman" w:eastAsia="Times New Roman" w:hAnsi="Times New Roman" w:cs="Times New Roman"/>
          <w:sz w:val="24"/>
          <w:szCs w:val="24"/>
        </w:rPr>
        <w:t>valuable paleoenvironmental indicators</w:t>
      </w:r>
      <w:r w:rsidR="006F673A">
        <w:rPr>
          <w:rFonts w:ascii="Times New Roman" w:eastAsia="Times New Roman" w:hAnsi="Times New Roman" w:cs="Times New Roman"/>
          <w:sz w:val="24"/>
          <w:szCs w:val="24"/>
        </w:rPr>
        <w:t xml:space="preserve"> (</w:t>
      </w:r>
      <w:proofErr w:type="spellStart"/>
      <w:r w:rsidR="006F673A">
        <w:rPr>
          <w:rFonts w:ascii="Times New Roman" w:eastAsia="Times New Roman" w:hAnsi="Times New Roman" w:cs="Times New Roman"/>
          <w:sz w:val="24"/>
          <w:szCs w:val="24"/>
        </w:rPr>
        <w:t>Genise</w:t>
      </w:r>
      <w:proofErr w:type="spellEnd"/>
      <w:r w:rsidR="006F673A">
        <w:rPr>
          <w:rFonts w:ascii="Times New Roman" w:eastAsia="Times New Roman" w:hAnsi="Times New Roman" w:cs="Times New Roman"/>
          <w:sz w:val="24"/>
          <w:szCs w:val="24"/>
        </w:rPr>
        <w:t>, 2016).</w:t>
      </w:r>
      <w:r>
        <w:rPr>
          <w:rFonts w:ascii="Times New Roman" w:eastAsia="Times New Roman" w:hAnsi="Times New Roman" w:cs="Times New Roman"/>
          <w:sz w:val="24"/>
          <w:szCs w:val="24"/>
        </w:rPr>
        <w:t xml:space="preserve"> </w:t>
      </w:r>
      <w:r w:rsidR="00956310">
        <w:rPr>
          <w:rFonts w:ascii="Times New Roman" w:eastAsia="Times New Roman" w:hAnsi="Times New Roman" w:cs="Times New Roman"/>
          <w:sz w:val="24"/>
          <w:szCs w:val="24"/>
        </w:rPr>
        <w:t xml:space="preserve">While insect trace fossils </w:t>
      </w:r>
      <w:r w:rsidR="00B47F34">
        <w:rPr>
          <w:rFonts w:ascii="Times New Roman" w:eastAsia="Times New Roman" w:hAnsi="Times New Roman" w:cs="Times New Roman"/>
          <w:sz w:val="24"/>
          <w:szCs w:val="24"/>
        </w:rPr>
        <w:t xml:space="preserve">commonly </w:t>
      </w:r>
      <w:r w:rsidR="00956310">
        <w:rPr>
          <w:rFonts w:ascii="Times New Roman" w:eastAsia="Times New Roman" w:hAnsi="Times New Roman" w:cs="Times New Roman"/>
          <w:sz w:val="24"/>
          <w:szCs w:val="24"/>
        </w:rPr>
        <w:t xml:space="preserve">occur in leaves and wood (e.g., </w:t>
      </w:r>
      <w:proofErr w:type="spellStart"/>
      <w:r w:rsidR="00E2767E">
        <w:rPr>
          <w:rFonts w:ascii="Times New Roman" w:eastAsia="Times New Roman" w:hAnsi="Times New Roman" w:cs="Times New Roman"/>
          <w:sz w:val="24"/>
          <w:szCs w:val="24"/>
        </w:rPr>
        <w:t>Labaneira</w:t>
      </w:r>
      <w:proofErr w:type="spellEnd"/>
      <w:r w:rsidR="00E2767E">
        <w:rPr>
          <w:rFonts w:ascii="Times New Roman" w:eastAsia="Times New Roman" w:hAnsi="Times New Roman" w:cs="Times New Roman"/>
          <w:sz w:val="24"/>
          <w:szCs w:val="24"/>
        </w:rPr>
        <w:t xml:space="preserve">, 2006; </w:t>
      </w:r>
      <w:r w:rsidR="00956310">
        <w:rPr>
          <w:rFonts w:ascii="Times New Roman" w:eastAsia="Times New Roman" w:hAnsi="Times New Roman" w:cs="Times New Roman"/>
          <w:sz w:val="24"/>
          <w:szCs w:val="24"/>
        </w:rPr>
        <w:t>Falcon-Lang et al. 2015)</w:t>
      </w:r>
      <w:r w:rsidR="00E2767E">
        <w:rPr>
          <w:rFonts w:ascii="Times New Roman" w:eastAsia="Times New Roman" w:hAnsi="Times New Roman" w:cs="Times New Roman"/>
          <w:sz w:val="24"/>
          <w:szCs w:val="24"/>
        </w:rPr>
        <w:t xml:space="preserve">, </w:t>
      </w:r>
      <w:r w:rsidR="000E5AD7">
        <w:rPr>
          <w:rFonts w:ascii="Times New Roman" w:eastAsia="Times New Roman" w:hAnsi="Times New Roman" w:cs="Times New Roman"/>
          <w:sz w:val="24"/>
          <w:szCs w:val="24"/>
        </w:rPr>
        <w:t xml:space="preserve">their associations in paleosols </w:t>
      </w:r>
      <w:r w:rsidR="009D3972">
        <w:rPr>
          <w:rFonts w:ascii="Times New Roman" w:eastAsia="Times New Roman" w:hAnsi="Times New Roman" w:cs="Times New Roman"/>
          <w:sz w:val="24"/>
          <w:szCs w:val="24"/>
        </w:rPr>
        <w:t xml:space="preserve">are useful indicators of paleoenvironments, as nesting insects are typically constrained by different environmental parameters (e.g., </w:t>
      </w:r>
      <w:proofErr w:type="spellStart"/>
      <w:r w:rsidR="009D3972">
        <w:rPr>
          <w:rFonts w:ascii="Times New Roman" w:eastAsia="Times New Roman" w:hAnsi="Times New Roman" w:cs="Times New Roman"/>
          <w:sz w:val="24"/>
          <w:szCs w:val="24"/>
        </w:rPr>
        <w:t>Genise</w:t>
      </w:r>
      <w:proofErr w:type="spellEnd"/>
      <w:r w:rsidR="009D3972">
        <w:rPr>
          <w:rFonts w:ascii="Times New Roman" w:eastAsia="Times New Roman" w:hAnsi="Times New Roman" w:cs="Times New Roman"/>
          <w:sz w:val="24"/>
          <w:szCs w:val="24"/>
        </w:rPr>
        <w:t xml:space="preserve"> et al., 2000)</w:t>
      </w:r>
      <w:r w:rsidR="0055724C">
        <w:rPr>
          <w:rFonts w:ascii="Times New Roman" w:eastAsia="Times New Roman" w:hAnsi="Times New Roman" w:cs="Times New Roman"/>
          <w:sz w:val="24"/>
          <w:szCs w:val="24"/>
        </w:rPr>
        <w:t>.</w:t>
      </w:r>
      <w:r w:rsidR="009D3972">
        <w:rPr>
          <w:rFonts w:ascii="Times New Roman" w:eastAsia="Times New Roman" w:hAnsi="Times New Roman" w:cs="Times New Roman"/>
          <w:sz w:val="24"/>
          <w:szCs w:val="24"/>
        </w:rPr>
        <w:t xml:space="preserve"> </w:t>
      </w:r>
    </w:p>
    <w:p w14:paraId="3DC1A95D" w14:textId="644CC733" w:rsidR="00E9181A" w:rsidRPr="00387D22" w:rsidRDefault="009D3972" w:rsidP="00A85325">
      <w:pPr>
        <w:pStyle w:val="BodyA"/>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oldest records of insect-dominated </w:t>
      </w:r>
      <w:proofErr w:type="spellStart"/>
      <w:r>
        <w:rPr>
          <w:rFonts w:ascii="Times New Roman" w:eastAsia="Times New Roman" w:hAnsi="Times New Roman" w:cs="Times New Roman"/>
          <w:sz w:val="24"/>
          <w:szCs w:val="24"/>
        </w:rPr>
        <w:t>ichnofacies</w:t>
      </w:r>
      <w:proofErr w:type="spellEnd"/>
      <w:r>
        <w:rPr>
          <w:rFonts w:ascii="Times New Roman" w:eastAsia="Times New Roman" w:hAnsi="Times New Roman" w:cs="Times New Roman"/>
          <w:sz w:val="24"/>
          <w:szCs w:val="24"/>
        </w:rPr>
        <w:t xml:space="preserve"> occur in the Cretaceous with the </w:t>
      </w:r>
      <w:proofErr w:type="spellStart"/>
      <w:r>
        <w:rPr>
          <w:rFonts w:ascii="Times New Roman" w:eastAsia="Times New Roman" w:hAnsi="Times New Roman" w:cs="Times New Roman"/>
          <w:i/>
          <w:iCs/>
          <w:sz w:val="24"/>
          <w:szCs w:val="24"/>
        </w:rPr>
        <w:t>Celliforma</w:t>
      </w:r>
      <w:proofErr w:type="spellEnd"/>
      <w:r>
        <w:rPr>
          <w:rFonts w:ascii="Times New Roman" w:eastAsia="Times New Roman" w:hAnsi="Times New Roman" w:cs="Times New Roman"/>
          <w:i/>
          <w:iCs/>
          <w:sz w:val="24"/>
          <w:szCs w:val="24"/>
        </w:rPr>
        <w:t xml:space="preserve"> </w:t>
      </w:r>
      <w:proofErr w:type="spellStart"/>
      <w:r>
        <w:rPr>
          <w:rFonts w:ascii="Times New Roman" w:eastAsia="Times New Roman" w:hAnsi="Times New Roman" w:cs="Times New Roman"/>
          <w:sz w:val="24"/>
          <w:szCs w:val="24"/>
        </w:rPr>
        <w:t>ichnofacies</w:t>
      </w:r>
      <w:proofErr w:type="spellEnd"/>
      <w:r w:rsidR="00026988">
        <w:rPr>
          <w:rFonts w:ascii="Times New Roman" w:eastAsia="Times New Roman" w:hAnsi="Times New Roman" w:cs="Times New Roman"/>
          <w:sz w:val="24"/>
          <w:szCs w:val="24"/>
        </w:rPr>
        <w:t>.</w:t>
      </w:r>
      <w:r w:rsidR="00A611B4">
        <w:rPr>
          <w:rFonts w:ascii="Times New Roman" w:eastAsia="Times New Roman" w:hAnsi="Times New Roman" w:cs="Times New Roman"/>
          <w:sz w:val="24"/>
          <w:szCs w:val="24"/>
        </w:rPr>
        <w:t xml:space="preserve"> Alonso-</w:t>
      </w:r>
      <w:proofErr w:type="spellStart"/>
      <w:r w:rsidR="00A611B4">
        <w:rPr>
          <w:rFonts w:ascii="Times New Roman" w:eastAsia="Times New Roman" w:hAnsi="Times New Roman" w:cs="Times New Roman"/>
          <w:sz w:val="24"/>
          <w:szCs w:val="24"/>
        </w:rPr>
        <w:t>Zarza</w:t>
      </w:r>
      <w:proofErr w:type="spellEnd"/>
      <w:r w:rsidR="00A611B4">
        <w:rPr>
          <w:rFonts w:ascii="Times New Roman" w:eastAsia="Times New Roman" w:hAnsi="Times New Roman" w:cs="Times New Roman"/>
          <w:sz w:val="24"/>
          <w:szCs w:val="24"/>
        </w:rPr>
        <w:t xml:space="preserve"> et al. (2011) describe </w:t>
      </w:r>
      <w:r w:rsidR="009F177C">
        <w:rPr>
          <w:rFonts w:ascii="Times New Roman" w:eastAsia="Times New Roman" w:hAnsi="Times New Roman" w:cs="Times New Roman"/>
          <w:sz w:val="24"/>
          <w:szCs w:val="24"/>
        </w:rPr>
        <w:t xml:space="preserve">an example of the </w:t>
      </w:r>
      <w:proofErr w:type="spellStart"/>
      <w:r w:rsidR="009F177C">
        <w:rPr>
          <w:rFonts w:ascii="Times New Roman" w:eastAsia="Times New Roman" w:hAnsi="Times New Roman" w:cs="Times New Roman"/>
          <w:i/>
          <w:iCs/>
          <w:sz w:val="24"/>
          <w:szCs w:val="24"/>
        </w:rPr>
        <w:t>Celliforma</w:t>
      </w:r>
      <w:proofErr w:type="spellEnd"/>
      <w:r w:rsidR="009F177C">
        <w:rPr>
          <w:rFonts w:ascii="Times New Roman" w:eastAsia="Times New Roman" w:hAnsi="Times New Roman" w:cs="Times New Roman"/>
          <w:i/>
          <w:iCs/>
          <w:sz w:val="24"/>
          <w:szCs w:val="24"/>
        </w:rPr>
        <w:t xml:space="preserve"> </w:t>
      </w:r>
      <w:proofErr w:type="spellStart"/>
      <w:r w:rsidR="009F177C">
        <w:rPr>
          <w:rFonts w:ascii="Times New Roman" w:eastAsia="Times New Roman" w:hAnsi="Times New Roman" w:cs="Times New Roman"/>
          <w:sz w:val="24"/>
          <w:szCs w:val="24"/>
        </w:rPr>
        <w:t>ichnofacies</w:t>
      </w:r>
      <w:proofErr w:type="spellEnd"/>
      <w:r w:rsidR="009F177C">
        <w:rPr>
          <w:rFonts w:ascii="Times New Roman" w:eastAsia="Times New Roman" w:hAnsi="Times New Roman" w:cs="Times New Roman"/>
          <w:sz w:val="24"/>
          <w:szCs w:val="24"/>
        </w:rPr>
        <w:t xml:space="preserve"> comprised of </w:t>
      </w:r>
      <w:r w:rsidR="00A611B4">
        <w:rPr>
          <w:rFonts w:ascii="Times New Roman" w:eastAsia="Times New Roman" w:hAnsi="Times New Roman" w:cs="Times New Roman"/>
          <w:sz w:val="24"/>
          <w:szCs w:val="24"/>
        </w:rPr>
        <w:t>bee cells (</w:t>
      </w:r>
      <w:proofErr w:type="spellStart"/>
      <w:r w:rsidR="00A611B4">
        <w:rPr>
          <w:rFonts w:ascii="Times New Roman" w:eastAsia="Times New Roman" w:hAnsi="Times New Roman" w:cs="Times New Roman"/>
          <w:i/>
          <w:iCs/>
          <w:sz w:val="24"/>
          <w:szCs w:val="24"/>
        </w:rPr>
        <w:t>Celliforma</w:t>
      </w:r>
      <w:proofErr w:type="spellEnd"/>
      <w:r w:rsidR="00A611B4">
        <w:rPr>
          <w:rFonts w:ascii="Times New Roman" w:eastAsia="Times New Roman" w:hAnsi="Times New Roman" w:cs="Times New Roman"/>
          <w:i/>
          <w:iCs/>
          <w:sz w:val="24"/>
          <w:szCs w:val="24"/>
        </w:rPr>
        <w:t xml:space="preserve"> </w:t>
      </w:r>
      <w:proofErr w:type="spellStart"/>
      <w:r w:rsidR="00A611B4">
        <w:rPr>
          <w:rFonts w:ascii="Times New Roman" w:eastAsia="Times New Roman" w:hAnsi="Times New Roman" w:cs="Times New Roman"/>
          <w:sz w:val="24"/>
          <w:szCs w:val="24"/>
        </w:rPr>
        <w:t>ispp</w:t>
      </w:r>
      <w:proofErr w:type="spellEnd"/>
      <w:r w:rsidR="00A611B4">
        <w:rPr>
          <w:rFonts w:ascii="Times New Roman" w:eastAsia="Times New Roman" w:hAnsi="Times New Roman" w:cs="Times New Roman"/>
          <w:sz w:val="24"/>
          <w:szCs w:val="24"/>
        </w:rPr>
        <w:t>.) and beetle pupation structures (</w:t>
      </w:r>
      <w:proofErr w:type="spellStart"/>
      <w:r w:rsidR="00A611B4">
        <w:rPr>
          <w:rFonts w:ascii="Times New Roman" w:eastAsia="Times New Roman" w:hAnsi="Times New Roman" w:cs="Times New Roman"/>
          <w:i/>
          <w:iCs/>
          <w:sz w:val="24"/>
          <w:szCs w:val="24"/>
        </w:rPr>
        <w:t>Fictovichnus</w:t>
      </w:r>
      <w:proofErr w:type="spellEnd"/>
      <w:r w:rsidR="00A611B4">
        <w:rPr>
          <w:rFonts w:ascii="Times New Roman" w:eastAsia="Times New Roman" w:hAnsi="Times New Roman" w:cs="Times New Roman"/>
          <w:i/>
          <w:iCs/>
          <w:sz w:val="24"/>
          <w:szCs w:val="24"/>
        </w:rPr>
        <w:t xml:space="preserve"> </w:t>
      </w:r>
      <w:proofErr w:type="spellStart"/>
      <w:r w:rsidR="00A611B4">
        <w:rPr>
          <w:rFonts w:ascii="Times New Roman" w:eastAsia="Times New Roman" w:hAnsi="Times New Roman" w:cs="Times New Roman"/>
          <w:i/>
          <w:iCs/>
          <w:sz w:val="24"/>
          <w:szCs w:val="24"/>
        </w:rPr>
        <w:t>gobiensis</w:t>
      </w:r>
      <w:proofErr w:type="spellEnd"/>
      <w:r w:rsidR="00A611B4">
        <w:rPr>
          <w:rFonts w:ascii="Times New Roman" w:eastAsia="Times New Roman" w:hAnsi="Times New Roman" w:cs="Times New Roman"/>
          <w:sz w:val="24"/>
          <w:szCs w:val="24"/>
        </w:rPr>
        <w:t xml:space="preserve">) from the </w:t>
      </w:r>
      <w:r w:rsidR="00611861">
        <w:rPr>
          <w:rFonts w:ascii="Times New Roman" w:eastAsia="Times New Roman" w:hAnsi="Times New Roman" w:cs="Times New Roman"/>
          <w:sz w:val="24"/>
          <w:szCs w:val="24"/>
        </w:rPr>
        <w:t>Campanian-Maastrichtian</w:t>
      </w:r>
      <w:r w:rsidR="00A611B4">
        <w:rPr>
          <w:rFonts w:ascii="Times New Roman" w:eastAsia="Times New Roman" w:hAnsi="Times New Roman" w:cs="Times New Roman"/>
          <w:sz w:val="24"/>
          <w:szCs w:val="24"/>
        </w:rPr>
        <w:t xml:space="preserve"> Mercedes Formation of Uruguay</w:t>
      </w:r>
      <w:r w:rsidR="009F177C">
        <w:rPr>
          <w:rFonts w:ascii="Times New Roman" w:eastAsia="Times New Roman" w:hAnsi="Times New Roman" w:cs="Times New Roman"/>
          <w:sz w:val="24"/>
          <w:szCs w:val="24"/>
        </w:rPr>
        <w:t xml:space="preserve">. </w:t>
      </w:r>
      <w:r w:rsidR="00026988">
        <w:rPr>
          <w:rFonts w:ascii="Times New Roman" w:eastAsia="Times New Roman" w:hAnsi="Times New Roman" w:cs="Times New Roman"/>
          <w:sz w:val="24"/>
          <w:szCs w:val="24"/>
        </w:rPr>
        <w:t xml:space="preserve">In a second </w:t>
      </w:r>
      <w:r w:rsidR="00CB1E2D">
        <w:rPr>
          <w:rFonts w:ascii="Times New Roman" w:eastAsia="Times New Roman" w:hAnsi="Times New Roman" w:cs="Times New Roman"/>
          <w:sz w:val="24"/>
          <w:szCs w:val="24"/>
        </w:rPr>
        <w:t xml:space="preserve">Cretaceous example of the </w:t>
      </w:r>
      <w:proofErr w:type="spellStart"/>
      <w:r w:rsidR="00CB1E2D">
        <w:rPr>
          <w:rFonts w:ascii="Times New Roman" w:eastAsia="Times New Roman" w:hAnsi="Times New Roman" w:cs="Times New Roman"/>
          <w:i/>
          <w:iCs/>
          <w:sz w:val="24"/>
          <w:szCs w:val="24"/>
        </w:rPr>
        <w:t>Celliforma</w:t>
      </w:r>
      <w:proofErr w:type="spellEnd"/>
      <w:r w:rsidR="00CB1E2D">
        <w:rPr>
          <w:rFonts w:ascii="Times New Roman" w:eastAsia="Times New Roman" w:hAnsi="Times New Roman" w:cs="Times New Roman"/>
          <w:i/>
          <w:iCs/>
          <w:sz w:val="24"/>
          <w:szCs w:val="24"/>
        </w:rPr>
        <w:t xml:space="preserve"> </w:t>
      </w:r>
      <w:proofErr w:type="spellStart"/>
      <w:r w:rsidR="00CB1E2D">
        <w:rPr>
          <w:rFonts w:ascii="Times New Roman" w:eastAsia="Times New Roman" w:hAnsi="Times New Roman" w:cs="Times New Roman"/>
          <w:sz w:val="24"/>
          <w:szCs w:val="24"/>
        </w:rPr>
        <w:t>ichnofacies</w:t>
      </w:r>
      <w:proofErr w:type="spellEnd"/>
      <w:r w:rsidR="00026988">
        <w:rPr>
          <w:rFonts w:ascii="Times New Roman" w:eastAsia="Times New Roman" w:hAnsi="Times New Roman" w:cs="Times New Roman"/>
          <w:sz w:val="24"/>
          <w:szCs w:val="24"/>
        </w:rPr>
        <w:t>,</w:t>
      </w:r>
      <w:r w:rsidR="00A611B4">
        <w:rPr>
          <w:rFonts w:ascii="Times New Roman" w:eastAsia="Times New Roman" w:hAnsi="Times New Roman" w:cs="Times New Roman"/>
          <w:sz w:val="24"/>
          <w:szCs w:val="24"/>
        </w:rPr>
        <w:t xml:space="preserve"> Martin and Varricchio (2010) describe wasp</w:t>
      </w:r>
      <w:r w:rsidR="009F177C">
        <w:rPr>
          <w:rFonts w:ascii="Times New Roman" w:eastAsia="Times New Roman" w:hAnsi="Times New Roman" w:cs="Times New Roman"/>
          <w:sz w:val="24"/>
          <w:szCs w:val="24"/>
        </w:rPr>
        <w:t xml:space="preserve"> cocoons</w:t>
      </w:r>
      <w:r w:rsidR="00A611B4">
        <w:rPr>
          <w:rFonts w:ascii="Times New Roman" w:eastAsia="Times New Roman" w:hAnsi="Times New Roman" w:cs="Times New Roman"/>
          <w:sz w:val="24"/>
          <w:szCs w:val="24"/>
        </w:rPr>
        <w:t xml:space="preserve"> (</w:t>
      </w:r>
      <w:proofErr w:type="spellStart"/>
      <w:r w:rsidR="00A611B4">
        <w:rPr>
          <w:rFonts w:ascii="Times New Roman" w:eastAsia="Times New Roman" w:hAnsi="Times New Roman" w:cs="Times New Roman"/>
          <w:i/>
          <w:iCs/>
          <w:sz w:val="24"/>
          <w:szCs w:val="24"/>
        </w:rPr>
        <w:t>Fictovichnus</w:t>
      </w:r>
      <w:proofErr w:type="spellEnd"/>
      <w:r w:rsidR="00A611B4">
        <w:rPr>
          <w:rFonts w:ascii="Times New Roman" w:eastAsia="Times New Roman" w:hAnsi="Times New Roman" w:cs="Times New Roman"/>
          <w:i/>
          <w:iCs/>
          <w:sz w:val="24"/>
          <w:szCs w:val="24"/>
        </w:rPr>
        <w:t xml:space="preserve"> </w:t>
      </w:r>
      <w:proofErr w:type="spellStart"/>
      <w:r w:rsidR="00A611B4">
        <w:rPr>
          <w:rFonts w:ascii="Times New Roman" w:eastAsia="Times New Roman" w:hAnsi="Times New Roman" w:cs="Times New Roman"/>
          <w:i/>
          <w:iCs/>
          <w:sz w:val="24"/>
          <w:szCs w:val="24"/>
        </w:rPr>
        <w:t>sciuttoi</w:t>
      </w:r>
      <w:proofErr w:type="spellEnd"/>
      <w:r w:rsidR="00A611B4">
        <w:rPr>
          <w:rFonts w:ascii="Times New Roman" w:eastAsia="Times New Roman" w:hAnsi="Times New Roman" w:cs="Times New Roman"/>
          <w:sz w:val="24"/>
          <w:szCs w:val="24"/>
        </w:rPr>
        <w:t xml:space="preserve">) and </w:t>
      </w:r>
      <w:r w:rsidR="00A611B4">
        <w:rPr>
          <w:rFonts w:ascii="Times New Roman" w:eastAsia="Times New Roman" w:hAnsi="Times New Roman" w:cs="Times New Roman"/>
          <w:sz w:val="24"/>
          <w:szCs w:val="24"/>
        </w:rPr>
        <w:lastRenderedPageBreak/>
        <w:t>potentially bee (</w:t>
      </w:r>
      <w:proofErr w:type="spellStart"/>
      <w:r w:rsidR="00A611B4">
        <w:rPr>
          <w:rFonts w:ascii="Times New Roman" w:eastAsia="Times New Roman" w:hAnsi="Times New Roman" w:cs="Times New Roman"/>
          <w:i/>
          <w:iCs/>
          <w:sz w:val="24"/>
          <w:szCs w:val="24"/>
        </w:rPr>
        <w:t>Rebuffoichnus</w:t>
      </w:r>
      <w:proofErr w:type="spellEnd"/>
      <w:r w:rsidR="00A611B4">
        <w:rPr>
          <w:rFonts w:ascii="Times New Roman" w:eastAsia="Times New Roman" w:hAnsi="Times New Roman" w:cs="Times New Roman"/>
          <w:sz w:val="24"/>
          <w:szCs w:val="24"/>
        </w:rPr>
        <w:t>) and moth (</w:t>
      </w:r>
      <w:proofErr w:type="spellStart"/>
      <w:r w:rsidR="00A611B4" w:rsidRPr="006F7A47">
        <w:rPr>
          <w:rFonts w:ascii="Times New Roman" w:eastAsia="Times New Roman" w:hAnsi="Times New Roman" w:cs="Times New Roman"/>
          <w:i/>
          <w:iCs/>
          <w:sz w:val="24"/>
          <w:szCs w:val="24"/>
        </w:rPr>
        <w:t>Teisseirei</w:t>
      </w:r>
      <w:proofErr w:type="spellEnd"/>
      <w:r w:rsidR="00A611B4">
        <w:rPr>
          <w:rFonts w:ascii="Times New Roman" w:eastAsia="Times New Roman" w:hAnsi="Times New Roman" w:cs="Times New Roman"/>
          <w:sz w:val="24"/>
          <w:szCs w:val="24"/>
        </w:rPr>
        <w:t xml:space="preserve">) </w:t>
      </w:r>
      <w:r w:rsidR="009F177C">
        <w:rPr>
          <w:rFonts w:ascii="Times New Roman" w:eastAsia="Times New Roman" w:hAnsi="Times New Roman" w:cs="Times New Roman"/>
          <w:sz w:val="24"/>
          <w:szCs w:val="24"/>
        </w:rPr>
        <w:t xml:space="preserve">pupation chambers </w:t>
      </w:r>
      <w:r w:rsidR="00A611B4">
        <w:rPr>
          <w:rFonts w:ascii="Times New Roman" w:eastAsia="Times New Roman" w:hAnsi="Times New Roman" w:cs="Times New Roman"/>
          <w:sz w:val="24"/>
          <w:szCs w:val="24"/>
        </w:rPr>
        <w:t xml:space="preserve">from the </w:t>
      </w:r>
      <w:r w:rsidR="00252772">
        <w:rPr>
          <w:rFonts w:ascii="Times New Roman" w:eastAsia="Times New Roman" w:hAnsi="Times New Roman" w:cs="Times New Roman"/>
          <w:sz w:val="24"/>
          <w:szCs w:val="24"/>
        </w:rPr>
        <w:t>Cretaceous (</w:t>
      </w:r>
      <w:r w:rsidR="00A611B4">
        <w:rPr>
          <w:rFonts w:ascii="Times New Roman" w:eastAsia="Times New Roman" w:hAnsi="Times New Roman" w:cs="Times New Roman"/>
          <w:sz w:val="24"/>
          <w:szCs w:val="24"/>
        </w:rPr>
        <w:t>Campanian</w:t>
      </w:r>
      <w:r w:rsidR="00252772">
        <w:rPr>
          <w:rFonts w:ascii="Times New Roman" w:eastAsia="Times New Roman" w:hAnsi="Times New Roman" w:cs="Times New Roman"/>
          <w:sz w:val="24"/>
          <w:szCs w:val="24"/>
        </w:rPr>
        <w:t>)</w:t>
      </w:r>
      <w:r w:rsidR="00A611B4">
        <w:rPr>
          <w:rFonts w:ascii="Times New Roman" w:eastAsia="Times New Roman" w:hAnsi="Times New Roman" w:cs="Times New Roman"/>
          <w:sz w:val="24"/>
          <w:szCs w:val="24"/>
        </w:rPr>
        <w:t xml:space="preserve"> Two Medicine Formation. In both instances</w:t>
      </w:r>
      <w:r w:rsidR="00387D22">
        <w:rPr>
          <w:rFonts w:ascii="Times New Roman" w:eastAsia="Times New Roman" w:hAnsi="Times New Roman" w:cs="Times New Roman"/>
          <w:sz w:val="24"/>
          <w:szCs w:val="24"/>
        </w:rPr>
        <w:t xml:space="preserve">, the presence of the </w:t>
      </w:r>
      <w:proofErr w:type="spellStart"/>
      <w:r w:rsidR="00387D22">
        <w:rPr>
          <w:rFonts w:ascii="Times New Roman" w:eastAsia="Times New Roman" w:hAnsi="Times New Roman" w:cs="Times New Roman"/>
          <w:i/>
          <w:iCs/>
          <w:sz w:val="24"/>
          <w:szCs w:val="24"/>
        </w:rPr>
        <w:t>Celliforma</w:t>
      </w:r>
      <w:proofErr w:type="spellEnd"/>
      <w:r w:rsidR="00387D22">
        <w:rPr>
          <w:rFonts w:ascii="Times New Roman" w:eastAsia="Times New Roman" w:hAnsi="Times New Roman" w:cs="Times New Roman"/>
          <w:i/>
          <w:iCs/>
          <w:sz w:val="24"/>
          <w:szCs w:val="24"/>
        </w:rPr>
        <w:t xml:space="preserve"> </w:t>
      </w:r>
      <w:proofErr w:type="spellStart"/>
      <w:r w:rsidR="00387D22">
        <w:rPr>
          <w:rFonts w:ascii="Times New Roman" w:eastAsia="Times New Roman" w:hAnsi="Times New Roman" w:cs="Times New Roman"/>
          <w:sz w:val="24"/>
          <w:szCs w:val="24"/>
        </w:rPr>
        <w:t>ichnofacies</w:t>
      </w:r>
      <w:proofErr w:type="spellEnd"/>
      <w:r w:rsidR="00387D22">
        <w:rPr>
          <w:rFonts w:ascii="Times New Roman" w:eastAsia="Times New Roman" w:hAnsi="Times New Roman" w:cs="Times New Roman"/>
          <w:sz w:val="24"/>
          <w:szCs w:val="24"/>
        </w:rPr>
        <w:t xml:space="preserve"> implies semi-arid environments with bare and well-drained soil conditions favored by soil-dwelling insects (</w:t>
      </w:r>
      <w:proofErr w:type="spellStart"/>
      <w:r w:rsidR="00387D22">
        <w:rPr>
          <w:rFonts w:ascii="Times New Roman" w:eastAsia="Times New Roman" w:hAnsi="Times New Roman" w:cs="Times New Roman"/>
          <w:sz w:val="24"/>
          <w:szCs w:val="24"/>
        </w:rPr>
        <w:t>Genise</w:t>
      </w:r>
      <w:proofErr w:type="spellEnd"/>
      <w:r w:rsidR="00387D22">
        <w:rPr>
          <w:rFonts w:ascii="Times New Roman" w:eastAsia="Times New Roman" w:hAnsi="Times New Roman" w:cs="Times New Roman"/>
          <w:sz w:val="24"/>
          <w:szCs w:val="24"/>
        </w:rPr>
        <w:t xml:space="preserve"> et al, 2010).</w:t>
      </w:r>
    </w:p>
    <w:p w14:paraId="2AB1DAF6" w14:textId="09C7C232" w:rsidR="00DB3C65" w:rsidRDefault="004C439B" w:rsidP="00A85325">
      <w:pPr>
        <w:pStyle w:val="BodyA"/>
        <w:spacing w:line="480" w:lineRule="auto"/>
        <w:ind w:firstLine="720"/>
        <w:rPr>
          <w:rFonts w:ascii="Times New Roman" w:hAnsi="Times New Roman"/>
          <w:sz w:val="24"/>
          <w:szCs w:val="24"/>
        </w:rPr>
      </w:pPr>
      <w:r>
        <w:rPr>
          <w:rFonts w:ascii="Times New Roman" w:eastAsia="Times New Roman" w:hAnsi="Times New Roman" w:cs="Times New Roman"/>
          <w:sz w:val="24"/>
          <w:szCs w:val="24"/>
        </w:rPr>
        <w:t>Here</w:t>
      </w:r>
      <w:r w:rsidR="006F67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17CF6">
        <w:rPr>
          <w:rFonts w:ascii="Times New Roman" w:eastAsia="Times New Roman" w:hAnsi="Times New Roman" w:cs="Times New Roman"/>
          <w:sz w:val="24"/>
          <w:szCs w:val="24"/>
        </w:rPr>
        <w:t xml:space="preserve">we </w:t>
      </w:r>
      <w:r w:rsidR="00E9181A">
        <w:rPr>
          <w:rFonts w:ascii="Times New Roman" w:eastAsia="Times New Roman" w:hAnsi="Times New Roman" w:cs="Times New Roman"/>
          <w:sz w:val="24"/>
          <w:szCs w:val="24"/>
        </w:rPr>
        <w:t>describe</w:t>
      </w:r>
      <w:r w:rsidR="006840A9">
        <w:rPr>
          <w:rFonts w:ascii="Times New Roman" w:eastAsia="Times New Roman" w:hAnsi="Times New Roman" w:cs="Times New Roman"/>
          <w:sz w:val="24"/>
          <w:szCs w:val="24"/>
        </w:rPr>
        <w:t xml:space="preserve"> an assemblage of</w:t>
      </w:r>
      <w:r w:rsidR="0040091B">
        <w:rPr>
          <w:rFonts w:ascii="Times New Roman" w:eastAsia="Times New Roman" w:hAnsi="Times New Roman" w:cs="Times New Roman"/>
          <w:sz w:val="24"/>
          <w:szCs w:val="24"/>
        </w:rPr>
        <w:t xml:space="preserve"> insect trace fossils </w:t>
      </w:r>
      <w:r>
        <w:rPr>
          <w:rFonts w:ascii="Times New Roman" w:eastAsia="Times New Roman" w:hAnsi="Times New Roman" w:cs="Times New Roman"/>
          <w:sz w:val="24"/>
          <w:szCs w:val="24"/>
        </w:rPr>
        <w:t xml:space="preserve">at Egg Mountain, a dinosaur </w:t>
      </w:r>
      <w:r w:rsidR="00DD20EB">
        <w:rPr>
          <w:rFonts w:ascii="Times New Roman" w:eastAsia="Times New Roman" w:hAnsi="Times New Roman" w:cs="Times New Roman"/>
          <w:sz w:val="24"/>
          <w:szCs w:val="24"/>
        </w:rPr>
        <w:t xml:space="preserve">nesting </w:t>
      </w:r>
      <w:r>
        <w:rPr>
          <w:rFonts w:ascii="Times New Roman" w:eastAsia="Times New Roman" w:hAnsi="Times New Roman" w:cs="Times New Roman"/>
          <w:sz w:val="24"/>
          <w:szCs w:val="24"/>
        </w:rPr>
        <w:t xml:space="preserve">locality from the Upper Cretaceous </w:t>
      </w:r>
      <w:r w:rsidR="00D779EF">
        <w:rPr>
          <w:rFonts w:ascii="Times New Roman" w:eastAsia="Times New Roman" w:hAnsi="Times New Roman" w:cs="Times New Roman"/>
          <w:sz w:val="24"/>
          <w:szCs w:val="24"/>
        </w:rPr>
        <w:t xml:space="preserve">(Campanian) </w:t>
      </w:r>
      <w:r>
        <w:rPr>
          <w:rFonts w:ascii="Times New Roman" w:eastAsia="Times New Roman" w:hAnsi="Times New Roman" w:cs="Times New Roman"/>
          <w:sz w:val="24"/>
          <w:szCs w:val="24"/>
        </w:rPr>
        <w:t>Two Medicine Formation of Montana (Horner</w:t>
      </w:r>
      <w:r w:rsidR="00776CC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1984; Horner, 1987). Along with abundant dinosaur eggshell and small vertebrat</w:t>
      </w:r>
      <w:r w:rsidR="0040091B">
        <w:rPr>
          <w:rFonts w:ascii="Times New Roman" w:eastAsia="Times New Roman" w:hAnsi="Times New Roman" w:cs="Times New Roman"/>
          <w:sz w:val="24"/>
          <w:szCs w:val="24"/>
        </w:rPr>
        <w:t>es</w:t>
      </w:r>
      <w:r>
        <w:rPr>
          <w:rFonts w:ascii="Times New Roman" w:eastAsia="Times New Roman" w:hAnsi="Times New Roman" w:cs="Times New Roman"/>
          <w:sz w:val="24"/>
          <w:szCs w:val="24"/>
        </w:rPr>
        <w:t xml:space="preserve">, this locality preserves a rich assemblage of insect traces </w:t>
      </w:r>
      <w:r w:rsidR="0026571A">
        <w:rPr>
          <w:rFonts w:ascii="Times New Roman" w:eastAsia="Times New Roman" w:hAnsi="Times New Roman" w:cs="Times New Roman"/>
          <w:sz w:val="24"/>
          <w:szCs w:val="24"/>
        </w:rPr>
        <w:t xml:space="preserve">first recognized </w:t>
      </w:r>
      <w:r w:rsidR="00E40EB6">
        <w:rPr>
          <w:rFonts w:ascii="Times New Roman" w:eastAsia="Times New Roman" w:hAnsi="Times New Roman" w:cs="Times New Roman"/>
          <w:sz w:val="24"/>
          <w:szCs w:val="24"/>
        </w:rPr>
        <w:t xml:space="preserve">and interpreted as carrion beetle cocoons </w:t>
      </w:r>
      <w:r>
        <w:rPr>
          <w:rFonts w:ascii="Times New Roman" w:hAnsi="Times New Roman"/>
          <w:sz w:val="24"/>
          <w:szCs w:val="24"/>
        </w:rPr>
        <w:t>(</w:t>
      </w:r>
      <w:r w:rsidR="0026571A">
        <w:rPr>
          <w:rFonts w:ascii="Times New Roman" w:hAnsi="Times New Roman"/>
          <w:sz w:val="24"/>
          <w:szCs w:val="24"/>
        </w:rPr>
        <w:t>Horner, 1984; Horner, 1987</w:t>
      </w:r>
      <w:r>
        <w:rPr>
          <w:rFonts w:ascii="Times New Roman" w:hAnsi="Times New Roman"/>
          <w:sz w:val="24"/>
          <w:szCs w:val="24"/>
        </w:rPr>
        <w:t>). The locality is marked by a d</w:t>
      </w:r>
      <w:r w:rsidR="00356CF7">
        <w:rPr>
          <w:rFonts w:ascii="Times New Roman" w:hAnsi="Times New Roman"/>
          <w:sz w:val="24"/>
          <w:szCs w:val="24"/>
        </w:rPr>
        <w:t>istinct absence of primary sedimentary structures and bedding markers</w:t>
      </w:r>
      <w:r>
        <w:rPr>
          <w:rFonts w:ascii="Times New Roman" w:hAnsi="Times New Roman"/>
          <w:sz w:val="24"/>
          <w:szCs w:val="24"/>
        </w:rPr>
        <w:t xml:space="preserve">, making </w:t>
      </w:r>
      <w:r w:rsidR="00581A18">
        <w:rPr>
          <w:rFonts w:ascii="Times New Roman" w:hAnsi="Times New Roman"/>
          <w:sz w:val="24"/>
          <w:szCs w:val="24"/>
        </w:rPr>
        <w:t>interpretation</w:t>
      </w:r>
      <w:r>
        <w:rPr>
          <w:rFonts w:ascii="Times New Roman" w:hAnsi="Times New Roman"/>
          <w:sz w:val="24"/>
          <w:szCs w:val="24"/>
        </w:rPr>
        <w:t xml:space="preserve"> of its depositional history difficult. </w:t>
      </w:r>
      <w:r w:rsidR="001F238E">
        <w:rPr>
          <w:rFonts w:ascii="Times New Roman" w:hAnsi="Times New Roman"/>
          <w:sz w:val="24"/>
          <w:szCs w:val="24"/>
        </w:rPr>
        <w:t xml:space="preserve">Despite the paucity of </w:t>
      </w:r>
      <w:r w:rsidR="007B662B">
        <w:rPr>
          <w:rFonts w:ascii="Times New Roman" w:hAnsi="Times New Roman"/>
          <w:sz w:val="24"/>
          <w:szCs w:val="24"/>
        </w:rPr>
        <w:t>stratigraphic contacts</w:t>
      </w:r>
      <w:r w:rsidR="00356CF7">
        <w:rPr>
          <w:rFonts w:ascii="Times New Roman" w:hAnsi="Times New Roman"/>
          <w:sz w:val="24"/>
          <w:szCs w:val="24"/>
        </w:rPr>
        <w:t>, Horner (1987) describes three distinct nesting horizons</w:t>
      </w:r>
      <w:r w:rsidR="00581A18">
        <w:rPr>
          <w:rFonts w:ascii="Times New Roman" w:hAnsi="Times New Roman"/>
          <w:sz w:val="24"/>
          <w:szCs w:val="24"/>
        </w:rPr>
        <w:t xml:space="preserve"> based on subtle lithologic differences</w:t>
      </w:r>
      <w:r w:rsidR="007B6301">
        <w:rPr>
          <w:rFonts w:ascii="Times New Roman" w:hAnsi="Times New Roman"/>
          <w:sz w:val="24"/>
          <w:szCs w:val="24"/>
        </w:rPr>
        <w:t xml:space="preserve"> and concentration</w:t>
      </w:r>
      <w:r w:rsidR="00D12898">
        <w:rPr>
          <w:rFonts w:ascii="Times New Roman" w:hAnsi="Times New Roman"/>
          <w:sz w:val="24"/>
          <w:szCs w:val="24"/>
        </w:rPr>
        <w:t>s</w:t>
      </w:r>
      <w:r w:rsidR="007B6301">
        <w:rPr>
          <w:rFonts w:ascii="Times New Roman" w:hAnsi="Times New Roman"/>
          <w:sz w:val="24"/>
          <w:szCs w:val="24"/>
        </w:rPr>
        <w:t xml:space="preserve"> of eggshell and skeletal remains</w:t>
      </w:r>
      <w:r w:rsidR="00356CF7">
        <w:rPr>
          <w:rFonts w:ascii="Times New Roman" w:hAnsi="Times New Roman"/>
          <w:sz w:val="24"/>
          <w:szCs w:val="24"/>
        </w:rPr>
        <w:t xml:space="preserve">. </w:t>
      </w:r>
      <w:r>
        <w:rPr>
          <w:rFonts w:ascii="Times New Roman" w:hAnsi="Times New Roman"/>
          <w:sz w:val="24"/>
          <w:szCs w:val="24"/>
        </w:rPr>
        <w:t>Insect cocoons occur throughout surrounding strata and have been useful in paleoenvironmental interpretations of the area (Martin and Varricchio, 2011)</w:t>
      </w:r>
      <w:r w:rsidR="00E9181A">
        <w:rPr>
          <w:rFonts w:ascii="Times New Roman" w:eastAsia="Times New Roman" w:hAnsi="Times New Roman" w:cs="Times New Roman"/>
          <w:sz w:val="24"/>
          <w:szCs w:val="24"/>
        </w:rPr>
        <w:t xml:space="preserve">. Specifically, we </w:t>
      </w:r>
      <w:r w:rsidR="00D779EF">
        <w:rPr>
          <w:rFonts w:ascii="Times New Roman" w:eastAsia="Times New Roman" w:hAnsi="Times New Roman" w:cs="Times New Roman"/>
          <w:sz w:val="24"/>
          <w:szCs w:val="24"/>
        </w:rPr>
        <w:t xml:space="preserve">examine the stratigraphic abundance and diversity of insect traces through a section at the Egg Mountain, and apply an approach that </w:t>
      </w:r>
      <w:r>
        <w:rPr>
          <w:rFonts w:ascii="Times New Roman" w:eastAsia="Times New Roman" w:hAnsi="Times New Roman" w:cs="Times New Roman"/>
          <w:sz w:val="24"/>
          <w:szCs w:val="24"/>
        </w:rPr>
        <w:t xml:space="preserve">others have </w:t>
      </w:r>
      <w:r w:rsidR="00D779EF">
        <w:rPr>
          <w:rFonts w:ascii="Times New Roman" w:eastAsia="Times New Roman" w:hAnsi="Times New Roman" w:cs="Times New Roman"/>
          <w:sz w:val="24"/>
          <w:szCs w:val="24"/>
        </w:rPr>
        <w:t>used for</w:t>
      </w:r>
      <w:r>
        <w:rPr>
          <w:rFonts w:ascii="Times New Roman" w:eastAsia="Times New Roman" w:hAnsi="Times New Roman" w:cs="Times New Roman"/>
          <w:sz w:val="24"/>
          <w:szCs w:val="24"/>
        </w:rPr>
        <w:t xml:space="preserve"> marine strata (Gingras et al., 1999; </w:t>
      </w:r>
      <w:proofErr w:type="spellStart"/>
      <w:r>
        <w:rPr>
          <w:rFonts w:ascii="Times New Roman" w:eastAsia="Times New Roman" w:hAnsi="Times New Roman" w:cs="Times New Roman"/>
          <w:sz w:val="24"/>
          <w:szCs w:val="24"/>
        </w:rPr>
        <w:t>Dashtgard</w:t>
      </w:r>
      <w:proofErr w:type="spellEnd"/>
      <w:r>
        <w:rPr>
          <w:rFonts w:ascii="Times New Roman" w:eastAsia="Times New Roman" w:hAnsi="Times New Roman" w:cs="Times New Roman"/>
          <w:sz w:val="24"/>
          <w:szCs w:val="24"/>
        </w:rPr>
        <w:t xml:space="preserve"> et al., 2011; Gingras et al., 2011)</w:t>
      </w:r>
      <w:r w:rsidR="00D779E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to assess environmental conditions and general patterns of deposition and erosion</w:t>
      </w:r>
      <w:r w:rsidR="00A42827">
        <w:rPr>
          <w:rFonts w:ascii="Times New Roman" w:eastAsia="Times New Roman" w:hAnsi="Times New Roman" w:cs="Times New Roman"/>
          <w:sz w:val="24"/>
          <w:szCs w:val="24"/>
        </w:rPr>
        <w:t xml:space="preserve"> (e.g., Sánchez et al., 2010)</w:t>
      </w:r>
      <w:r>
        <w:rPr>
          <w:rFonts w:ascii="Times New Roman" w:eastAsia="Times New Roman" w:hAnsi="Times New Roman" w:cs="Times New Roman"/>
          <w:sz w:val="24"/>
          <w:szCs w:val="24"/>
        </w:rPr>
        <w:t>.</w:t>
      </w:r>
      <w:r w:rsidR="00E91B56">
        <w:rPr>
          <w:rFonts w:ascii="Times New Roman" w:eastAsia="Times New Roman" w:hAnsi="Times New Roman" w:cs="Times New Roman"/>
          <w:sz w:val="24"/>
          <w:szCs w:val="24"/>
        </w:rPr>
        <w:t xml:space="preserve"> </w:t>
      </w:r>
      <w:r>
        <w:rPr>
          <w:rFonts w:ascii="Times New Roman" w:hAnsi="Times New Roman"/>
          <w:sz w:val="24"/>
          <w:szCs w:val="24"/>
        </w:rPr>
        <w:br/>
      </w:r>
    </w:p>
    <w:bookmarkEnd w:id="4"/>
    <w:p w14:paraId="4EA677F6" w14:textId="1AFCBE29" w:rsidR="00B23527" w:rsidRPr="00907B60" w:rsidRDefault="00E9181A">
      <w:pPr>
        <w:pStyle w:val="BodyA"/>
        <w:spacing w:line="480" w:lineRule="auto"/>
        <w:rPr>
          <w:rFonts w:ascii="Times New Roman" w:eastAsia="Times New Roman" w:hAnsi="Times New Roman" w:cs="Times New Roman"/>
          <w:b/>
          <w:bCs/>
          <w:sz w:val="24"/>
          <w:szCs w:val="24"/>
        </w:rPr>
      </w:pPr>
      <w:r>
        <w:rPr>
          <w:rFonts w:ascii="Times New Roman" w:hAnsi="Times New Roman"/>
          <w:b/>
          <w:bCs/>
          <w:sz w:val="24"/>
          <w:szCs w:val="24"/>
        </w:rPr>
        <w:t>2</w:t>
      </w:r>
      <w:r w:rsidR="00207771" w:rsidRPr="00907B60">
        <w:rPr>
          <w:rFonts w:ascii="Times New Roman" w:hAnsi="Times New Roman"/>
          <w:b/>
          <w:bCs/>
          <w:sz w:val="24"/>
          <w:szCs w:val="24"/>
        </w:rPr>
        <w:t xml:space="preserve">. </w:t>
      </w:r>
      <w:r w:rsidR="00F769F5">
        <w:rPr>
          <w:rFonts w:ascii="Times New Roman" w:hAnsi="Times New Roman"/>
          <w:b/>
          <w:bCs/>
          <w:sz w:val="24"/>
          <w:szCs w:val="24"/>
        </w:rPr>
        <w:t>Geological Setting</w:t>
      </w:r>
    </w:p>
    <w:p w14:paraId="63550815" w14:textId="203C7510" w:rsidR="00B23527" w:rsidRDefault="004C439B">
      <w:pPr>
        <w:pStyle w:val="BodyA"/>
        <w:spacing w:line="480" w:lineRule="auto"/>
        <w:rPr>
          <w:rFonts w:ascii="Times New Roman" w:hAnsi="Times New Roman"/>
          <w:sz w:val="24"/>
          <w:szCs w:val="24"/>
        </w:rPr>
      </w:pPr>
      <w:r>
        <w:rPr>
          <w:rFonts w:ascii="Times New Roman" w:eastAsia="Times New Roman" w:hAnsi="Times New Roman" w:cs="Times New Roman"/>
          <w:sz w:val="24"/>
          <w:szCs w:val="24"/>
        </w:rPr>
        <w:tab/>
        <w:t>The geology of the Two Medicine Formation (Upper Cretaceous) is well known, largely due to extensive studies related to abundant dinosaur eggs, trace fossils, and skeletal remains (</w:t>
      </w:r>
      <w:r w:rsidR="00BB47B1">
        <w:rPr>
          <w:rFonts w:ascii="Times New Roman" w:eastAsia="Times New Roman" w:hAnsi="Times New Roman" w:cs="Times New Roman"/>
          <w:sz w:val="24"/>
          <w:szCs w:val="24"/>
        </w:rPr>
        <w:t>e.g.,</w:t>
      </w:r>
      <w:r>
        <w:rPr>
          <w:rFonts w:ascii="Times New Roman" w:eastAsia="Times New Roman" w:hAnsi="Times New Roman" w:cs="Times New Roman"/>
          <w:sz w:val="24"/>
          <w:szCs w:val="24"/>
        </w:rPr>
        <w:t xml:space="preserve"> Horner, 1979; Horner,</w:t>
      </w:r>
      <w:r w:rsidR="00B24E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1982; Varricchio</w:t>
      </w:r>
      <w:r w:rsidR="00F96A52">
        <w:rPr>
          <w:rFonts w:ascii="Times New Roman" w:eastAsia="Times New Roman" w:hAnsi="Times New Roman" w:cs="Times New Roman"/>
          <w:sz w:val="24"/>
          <w:szCs w:val="24"/>
        </w:rPr>
        <w:t xml:space="preserve"> and Horner</w:t>
      </w:r>
      <w:r>
        <w:rPr>
          <w:rFonts w:ascii="Times New Roman" w:eastAsia="Times New Roman" w:hAnsi="Times New Roman" w:cs="Times New Roman"/>
          <w:sz w:val="24"/>
          <w:szCs w:val="24"/>
        </w:rPr>
        <w:t xml:space="preserve">, 1993; Chin, 2007). </w:t>
      </w:r>
      <w:r>
        <w:rPr>
          <w:rFonts w:ascii="Times New Roman" w:hAnsi="Times New Roman"/>
          <w:sz w:val="24"/>
          <w:szCs w:val="24"/>
          <w:vertAlign w:val="superscript"/>
        </w:rPr>
        <w:t>40</w:t>
      </w:r>
      <w:r>
        <w:rPr>
          <w:rFonts w:ascii="Times New Roman" w:hAnsi="Times New Roman"/>
          <w:sz w:val="24"/>
          <w:szCs w:val="24"/>
        </w:rPr>
        <w:t>Ar/</w:t>
      </w:r>
      <w:r>
        <w:rPr>
          <w:rFonts w:ascii="Times New Roman" w:hAnsi="Times New Roman"/>
          <w:sz w:val="24"/>
          <w:szCs w:val="24"/>
          <w:vertAlign w:val="superscript"/>
        </w:rPr>
        <w:t>39</w:t>
      </w:r>
      <w:r>
        <w:rPr>
          <w:rFonts w:ascii="Times New Roman" w:hAnsi="Times New Roman"/>
          <w:sz w:val="24"/>
          <w:szCs w:val="24"/>
        </w:rPr>
        <w:t>Ar dat</w:t>
      </w:r>
      <w:r w:rsidR="00DB3C65">
        <w:rPr>
          <w:rFonts w:ascii="Times New Roman" w:hAnsi="Times New Roman"/>
          <w:sz w:val="24"/>
          <w:szCs w:val="24"/>
        </w:rPr>
        <w:t>es</w:t>
      </w:r>
      <w:r>
        <w:rPr>
          <w:rFonts w:ascii="Times New Roman" w:hAnsi="Times New Roman"/>
          <w:sz w:val="24"/>
          <w:szCs w:val="24"/>
        </w:rPr>
        <w:t xml:space="preserve"> </w:t>
      </w:r>
      <w:r w:rsidR="00DB3C65">
        <w:rPr>
          <w:rFonts w:ascii="Times New Roman" w:hAnsi="Times New Roman"/>
          <w:sz w:val="24"/>
          <w:szCs w:val="24"/>
        </w:rPr>
        <w:t xml:space="preserve">near the base and top of </w:t>
      </w:r>
      <w:r>
        <w:rPr>
          <w:rFonts w:ascii="Times New Roman" w:hAnsi="Times New Roman"/>
          <w:sz w:val="24"/>
          <w:szCs w:val="24"/>
        </w:rPr>
        <w:t xml:space="preserve">the Two Medicine </w:t>
      </w:r>
      <w:r w:rsidR="00DB3C65">
        <w:rPr>
          <w:rFonts w:ascii="Times New Roman" w:hAnsi="Times New Roman"/>
          <w:sz w:val="24"/>
          <w:szCs w:val="24"/>
        </w:rPr>
        <w:t xml:space="preserve">Formation indicate a Campanian age of </w:t>
      </w:r>
      <w:r>
        <w:rPr>
          <w:rFonts w:ascii="Times New Roman" w:hAnsi="Times New Roman"/>
          <w:sz w:val="24"/>
          <w:szCs w:val="24"/>
        </w:rPr>
        <w:t>between 74</w:t>
      </w:r>
      <w:r w:rsidR="00935FD3">
        <w:rPr>
          <w:rFonts w:ascii="Times New Roman" w:hAnsi="Times New Roman"/>
          <w:sz w:val="24"/>
          <w:szCs w:val="24"/>
        </w:rPr>
        <w:t xml:space="preserve">.076 </w:t>
      </w:r>
      <w:r w:rsidR="00935FD3">
        <w:rPr>
          <w:rFonts w:ascii="Times New Roman" w:hAnsi="Times New Roman" w:cs="Times New Roman"/>
          <w:sz w:val="24"/>
          <w:szCs w:val="24"/>
        </w:rPr>
        <w:t>±</w:t>
      </w:r>
      <w:r w:rsidR="00935FD3">
        <w:rPr>
          <w:rFonts w:ascii="Times New Roman" w:hAnsi="Times New Roman"/>
          <w:sz w:val="24"/>
          <w:szCs w:val="24"/>
        </w:rPr>
        <w:t xml:space="preserve"> 0.095</w:t>
      </w:r>
      <w:r>
        <w:rPr>
          <w:rFonts w:ascii="Times New Roman" w:hAnsi="Times New Roman"/>
          <w:sz w:val="24"/>
          <w:szCs w:val="24"/>
        </w:rPr>
        <w:t xml:space="preserve"> and 80</w:t>
      </w:r>
      <w:r w:rsidR="00935FD3">
        <w:rPr>
          <w:rFonts w:ascii="Times New Roman" w:hAnsi="Times New Roman"/>
          <w:sz w:val="24"/>
          <w:szCs w:val="24"/>
        </w:rPr>
        <w:t xml:space="preserve">.044 </w:t>
      </w:r>
      <w:r w:rsidR="00935FD3">
        <w:rPr>
          <w:rFonts w:ascii="Times New Roman" w:hAnsi="Times New Roman" w:cs="Times New Roman"/>
          <w:sz w:val="24"/>
          <w:szCs w:val="24"/>
        </w:rPr>
        <w:t>±</w:t>
      </w:r>
      <w:r w:rsidR="00935FD3">
        <w:rPr>
          <w:rFonts w:ascii="Times New Roman" w:hAnsi="Times New Roman"/>
          <w:sz w:val="24"/>
          <w:szCs w:val="24"/>
        </w:rPr>
        <w:t xml:space="preserve"> 0.190 </w:t>
      </w:r>
      <w:r w:rsidR="00935FD3">
        <w:rPr>
          <w:rFonts w:ascii="Times New Roman" w:hAnsi="Times New Roman"/>
          <w:sz w:val="24"/>
          <w:szCs w:val="24"/>
        </w:rPr>
        <w:lastRenderedPageBreak/>
        <w:t>Ma</w:t>
      </w:r>
      <w:r>
        <w:rPr>
          <w:rFonts w:ascii="Times New Roman" w:hAnsi="Times New Roman"/>
          <w:sz w:val="24"/>
          <w:szCs w:val="24"/>
        </w:rPr>
        <w:t xml:space="preserve"> (Rogers et al., 1993). </w:t>
      </w:r>
      <w:r w:rsidR="00DD7EFA">
        <w:rPr>
          <w:rFonts w:ascii="Times New Roman" w:hAnsi="Times New Roman"/>
          <w:sz w:val="24"/>
          <w:szCs w:val="24"/>
        </w:rPr>
        <w:t>Two Medicine Formation deposition occurred at a paleolatitude of 56</w:t>
      </w:r>
      <w:r w:rsidR="00DD7EFA">
        <w:rPr>
          <w:rFonts w:ascii="Times New Roman" w:hAnsi="Times New Roman" w:cs="Times New Roman"/>
          <w:sz w:val="24"/>
          <w:szCs w:val="24"/>
        </w:rPr>
        <w:t>°</w:t>
      </w:r>
      <w:r w:rsidR="00DD7EFA">
        <w:rPr>
          <w:rFonts w:ascii="Times New Roman" w:hAnsi="Times New Roman"/>
          <w:sz w:val="24"/>
          <w:szCs w:val="24"/>
        </w:rPr>
        <w:t>N</w:t>
      </w:r>
      <w:r w:rsidR="00935FD3">
        <w:rPr>
          <w:rFonts w:ascii="Times New Roman" w:hAnsi="Times New Roman"/>
          <w:sz w:val="24"/>
          <w:szCs w:val="24"/>
        </w:rPr>
        <w:t xml:space="preserve"> (Fricke et al., 2010)</w:t>
      </w:r>
      <w:r>
        <w:rPr>
          <w:rFonts w:ascii="Times New Roman" w:hAnsi="Times New Roman"/>
          <w:sz w:val="24"/>
          <w:szCs w:val="24"/>
        </w:rPr>
        <w:t>, and a semi-arid</w:t>
      </w:r>
      <w:r w:rsidR="006116D4">
        <w:rPr>
          <w:rFonts w:ascii="Times New Roman" w:hAnsi="Times New Roman"/>
          <w:sz w:val="24"/>
          <w:szCs w:val="24"/>
        </w:rPr>
        <w:t xml:space="preserve"> to </w:t>
      </w:r>
      <w:proofErr w:type="spellStart"/>
      <w:r w:rsidR="006116D4">
        <w:rPr>
          <w:rFonts w:ascii="Times New Roman" w:hAnsi="Times New Roman"/>
          <w:sz w:val="24"/>
          <w:szCs w:val="24"/>
        </w:rPr>
        <w:t>subhumid</w:t>
      </w:r>
      <w:proofErr w:type="spellEnd"/>
      <w:r>
        <w:rPr>
          <w:rFonts w:ascii="Times New Roman" w:hAnsi="Times New Roman"/>
          <w:sz w:val="24"/>
          <w:szCs w:val="24"/>
        </w:rPr>
        <w:t xml:space="preserve"> climate and seasonality are inferred throughout </w:t>
      </w:r>
      <w:r w:rsidR="00DB3C65">
        <w:rPr>
          <w:rFonts w:ascii="Times New Roman" w:hAnsi="Times New Roman"/>
          <w:sz w:val="24"/>
          <w:szCs w:val="24"/>
        </w:rPr>
        <w:t>the deposition of the formation</w:t>
      </w:r>
      <w:r>
        <w:rPr>
          <w:rFonts w:ascii="Times New Roman" w:hAnsi="Times New Roman"/>
          <w:sz w:val="24"/>
          <w:szCs w:val="24"/>
        </w:rPr>
        <w:t xml:space="preserve">, as indicated by the abundance of caliche nodules, </w:t>
      </w:r>
      <w:proofErr w:type="spellStart"/>
      <w:r>
        <w:rPr>
          <w:rFonts w:ascii="Times New Roman" w:hAnsi="Times New Roman"/>
          <w:sz w:val="24"/>
          <w:szCs w:val="24"/>
        </w:rPr>
        <w:t>taphonomic</w:t>
      </w:r>
      <w:proofErr w:type="spellEnd"/>
      <w:r>
        <w:rPr>
          <w:rFonts w:ascii="Times New Roman" w:hAnsi="Times New Roman"/>
          <w:sz w:val="24"/>
          <w:szCs w:val="24"/>
        </w:rPr>
        <w:t xml:space="preserve"> data supporting episodic drought, growth interruptions in conifer fossils, and herbivorous dinosaur coprolites (Lorenz and Gavin, 1984; Rogers, 1990; Falcon-Lang, 2003; Chin, 2007). </w:t>
      </w:r>
      <w:r w:rsidR="00DB3C65">
        <w:rPr>
          <w:rFonts w:ascii="Times New Roman" w:hAnsi="Times New Roman"/>
          <w:sz w:val="24"/>
          <w:szCs w:val="24"/>
        </w:rPr>
        <w:t>F</w:t>
      </w:r>
      <w:r>
        <w:rPr>
          <w:rFonts w:ascii="Times New Roman" w:hAnsi="Times New Roman"/>
          <w:sz w:val="24"/>
          <w:szCs w:val="24"/>
        </w:rPr>
        <w:t>acies are interpreted as intergrading fluvial and lacustrine systems in a volcanically active area (Lorenz and Gavin, 1984; Rogers et al., 1993).</w:t>
      </w:r>
    </w:p>
    <w:p w14:paraId="5E21F986" w14:textId="77777777" w:rsidR="00210A10" w:rsidRDefault="00210A10">
      <w:pPr>
        <w:pStyle w:val="BodyA"/>
        <w:spacing w:line="480" w:lineRule="auto"/>
        <w:rPr>
          <w:rFonts w:ascii="Times New Roman" w:hAnsi="Times New Roman"/>
          <w:sz w:val="24"/>
          <w:szCs w:val="24"/>
        </w:rPr>
      </w:pPr>
    </w:p>
    <w:p w14:paraId="71FEDB97" w14:textId="7D7F0E3C" w:rsidR="00210A10" w:rsidRPr="002510ED" w:rsidRDefault="00210A10">
      <w:pPr>
        <w:pStyle w:val="BodyA"/>
        <w:spacing w:line="480" w:lineRule="auto"/>
        <w:rPr>
          <w:rFonts w:ascii="Times New Roman" w:eastAsia="Times New Roman" w:hAnsi="Times New Roman" w:cs="Times New Roman"/>
          <w:i/>
          <w:sz w:val="24"/>
          <w:szCs w:val="24"/>
        </w:rPr>
      </w:pPr>
      <w:r w:rsidRPr="002510ED">
        <w:rPr>
          <w:rFonts w:ascii="Times New Roman" w:hAnsi="Times New Roman"/>
          <w:i/>
          <w:sz w:val="24"/>
          <w:szCs w:val="24"/>
        </w:rPr>
        <w:t>2.1. Egg Mountain locality</w:t>
      </w:r>
    </w:p>
    <w:p w14:paraId="17B7B4C4" w14:textId="2DD5DB8A" w:rsidR="00207771" w:rsidRDefault="004C439B">
      <w:pPr>
        <w:pStyle w:val="BodyA"/>
        <w:spacing w:line="480" w:lineRule="auto"/>
        <w:rPr>
          <w:rFonts w:ascii="Times New Roman" w:hAnsi="Times New Roman"/>
          <w:sz w:val="24"/>
          <w:szCs w:val="24"/>
        </w:rPr>
      </w:pPr>
      <w:r>
        <w:rPr>
          <w:rFonts w:ascii="Times New Roman" w:eastAsia="Times New Roman" w:hAnsi="Times New Roman" w:cs="Times New Roman"/>
          <w:sz w:val="24"/>
          <w:szCs w:val="24"/>
        </w:rPr>
        <w:tab/>
        <w:t>The</w:t>
      </w:r>
      <w:r>
        <w:rPr>
          <w:rFonts w:ascii="Times New Roman" w:hAnsi="Times New Roman"/>
          <w:sz w:val="24"/>
          <w:szCs w:val="24"/>
        </w:rPr>
        <w:t> Egg Mountain locality</w:t>
      </w:r>
      <w:r w:rsidR="00983718">
        <w:rPr>
          <w:rFonts w:ascii="Times New Roman" w:hAnsi="Times New Roman"/>
          <w:sz w:val="24"/>
          <w:szCs w:val="24"/>
        </w:rPr>
        <w:t>, which forms the focus of this study,</w:t>
      </w:r>
      <w:r>
        <w:rPr>
          <w:rFonts w:ascii="Times New Roman" w:hAnsi="Times New Roman"/>
          <w:sz w:val="24"/>
          <w:szCs w:val="24"/>
        </w:rPr>
        <w:t xml:space="preserve"> occurs at the Willow Creek Anticline near Choteau, Montana </w:t>
      </w:r>
      <w:r w:rsidR="004B4606">
        <w:rPr>
          <w:rFonts w:ascii="Times New Roman" w:hAnsi="Times New Roman"/>
          <w:sz w:val="24"/>
          <w:szCs w:val="24"/>
        </w:rPr>
        <w:t>(47</w:t>
      </w:r>
      <w:r w:rsidR="004B4606">
        <w:rPr>
          <w:rFonts w:ascii="Times New Roman" w:hAnsi="Times New Roman" w:cs="Times New Roman"/>
          <w:sz w:val="24"/>
          <w:szCs w:val="24"/>
        </w:rPr>
        <w:t>°</w:t>
      </w:r>
      <w:r w:rsidR="004B4606">
        <w:rPr>
          <w:rFonts w:ascii="Times New Roman" w:hAnsi="Times New Roman"/>
          <w:sz w:val="24"/>
          <w:szCs w:val="24"/>
        </w:rPr>
        <w:t xml:space="preserve"> 48.370’ N, 112</w:t>
      </w:r>
      <w:r w:rsidR="004B4606">
        <w:rPr>
          <w:rFonts w:ascii="Times New Roman" w:hAnsi="Times New Roman" w:cs="Times New Roman"/>
          <w:sz w:val="24"/>
          <w:szCs w:val="24"/>
        </w:rPr>
        <w:t>° 25.850’ W)</w:t>
      </w:r>
      <w:r w:rsidR="004B4606">
        <w:rPr>
          <w:rFonts w:ascii="Times New Roman" w:hAnsi="Times New Roman"/>
          <w:sz w:val="24"/>
          <w:szCs w:val="24"/>
        </w:rPr>
        <w:t xml:space="preserve"> </w:t>
      </w:r>
      <w:r>
        <w:rPr>
          <w:rFonts w:ascii="Times New Roman" w:hAnsi="Times New Roman"/>
          <w:sz w:val="24"/>
          <w:szCs w:val="24"/>
        </w:rPr>
        <w:t>(</w:t>
      </w:r>
      <w:r w:rsidRPr="00BF14D6">
        <w:rPr>
          <w:rFonts w:ascii="Times New Roman" w:hAnsi="Times New Roman"/>
          <w:sz w:val="24"/>
          <w:szCs w:val="24"/>
        </w:rPr>
        <w:t xml:space="preserve">Fig. </w:t>
      </w:r>
      <w:r w:rsidR="008C50EC">
        <w:rPr>
          <w:rFonts w:ascii="Times New Roman" w:hAnsi="Times New Roman"/>
          <w:sz w:val="24"/>
          <w:szCs w:val="24"/>
        </w:rPr>
        <w:t>1</w:t>
      </w:r>
      <w:r>
        <w:rPr>
          <w:rFonts w:ascii="Times New Roman" w:hAnsi="Times New Roman"/>
          <w:sz w:val="24"/>
          <w:szCs w:val="24"/>
        </w:rPr>
        <w:t xml:space="preserve">). </w:t>
      </w:r>
      <w:r w:rsidR="00210A10">
        <w:rPr>
          <w:rFonts w:ascii="Times New Roman" w:hAnsi="Times New Roman"/>
          <w:sz w:val="24"/>
          <w:szCs w:val="24"/>
        </w:rPr>
        <w:t>It consists of a small hill that rises around 15 meters above the surrounding topography.</w:t>
      </w:r>
      <w:r w:rsidR="00210A10">
        <w:rPr>
          <w:rFonts w:ascii="Times New Roman" w:eastAsia="Times New Roman" w:hAnsi="Times New Roman" w:cs="Times New Roman"/>
          <w:sz w:val="24"/>
          <w:szCs w:val="24"/>
        </w:rPr>
        <w:t xml:space="preserve"> </w:t>
      </w:r>
      <w:r>
        <w:rPr>
          <w:rFonts w:ascii="Times New Roman" w:hAnsi="Times New Roman"/>
          <w:sz w:val="24"/>
          <w:szCs w:val="24"/>
          <w:vertAlign w:val="superscript"/>
        </w:rPr>
        <w:t>40</w:t>
      </w:r>
      <w:r>
        <w:rPr>
          <w:rFonts w:ascii="Times New Roman" w:hAnsi="Times New Roman"/>
          <w:sz w:val="24"/>
          <w:szCs w:val="24"/>
        </w:rPr>
        <w:t>Ar/</w:t>
      </w:r>
      <w:r>
        <w:rPr>
          <w:rFonts w:ascii="Times New Roman" w:hAnsi="Times New Roman"/>
          <w:sz w:val="24"/>
          <w:szCs w:val="24"/>
          <w:vertAlign w:val="superscript"/>
        </w:rPr>
        <w:t>39</w:t>
      </w:r>
      <w:r>
        <w:rPr>
          <w:rFonts w:ascii="Times New Roman" w:hAnsi="Times New Roman"/>
          <w:sz w:val="24"/>
          <w:szCs w:val="24"/>
        </w:rPr>
        <w:t xml:space="preserve">Ar dating </w:t>
      </w:r>
      <w:r w:rsidR="00044188">
        <w:rPr>
          <w:rFonts w:ascii="Times New Roman" w:hAnsi="Times New Roman"/>
          <w:sz w:val="24"/>
          <w:szCs w:val="24"/>
        </w:rPr>
        <w:t xml:space="preserve">of a bentonite horizon </w:t>
      </w:r>
      <w:r w:rsidR="00427FA7">
        <w:rPr>
          <w:rFonts w:ascii="Times New Roman" w:hAnsi="Times New Roman"/>
          <w:sz w:val="24"/>
          <w:szCs w:val="24"/>
        </w:rPr>
        <w:t xml:space="preserve">of the Willow Creek Anticline </w:t>
      </w:r>
      <w:r>
        <w:rPr>
          <w:rFonts w:ascii="Times New Roman" w:hAnsi="Times New Roman"/>
          <w:sz w:val="24"/>
          <w:szCs w:val="24"/>
        </w:rPr>
        <w:t xml:space="preserve">suggests </w:t>
      </w:r>
      <w:r w:rsidR="00863B50">
        <w:rPr>
          <w:rFonts w:ascii="Times New Roman" w:hAnsi="Times New Roman"/>
          <w:sz w:val="24"/>
          <w:szCs w:val="24"/>
        </w:rPr>
        <w:t xml:space="preserve">strata equivalent to or just stratigraphically lower than </w:t>
      </w:r>
      <w:r>
        <w:rPr>
          <w:rFonts w:ascii="Times New Roman" w:hAnsi="Times New Roman"/>
          <w:sz w:val="24"/>
          <w:szCs w:val="24"/>
        </w:rPr>
        <w:t xml:space="preserve">Egg Mountain </w:t>
      </w:r>
      <w:r w:rsidR="00863B50">
        <w:rPr>
          <w:rFonts w:ascii="Times New Roman" w:hAnsi="Times New Roman"/>
          <w:sz w:val="24"/>
          <w:szCs w:val="24"/>
        </w:rPr>
        <w:t xml:space="preserve">are </w:t>
      </w:r>
      <w:r>
        <w:rPr>
          <w:rFonts w:ascii="Times New Roman" w:hAnsi="Times New Roman"/>
          <w:sz w:val="24"/>
          <w:szCs w:val="24"/>
        </w:rPr>
        <w:t>75.5</w:t>
      </w:r>
      <w:r w:rsidR="0012113A">
        <w:rPr>
          <w:rFonts w:ascii="Times New Roman" w:hAnsi="Times New Roman"/>
          <w:sz w:val="24"/>
          <w:szCs w:val="24"/>
        </w:rPr>
        <w:t xml:space="preserve">3 </w:t>
      </w:r>
      <w:r w:rsidR="0012113A">
        <w:rPr>
          <w:rFonts w:ascii="Times New Roman" w:hAnsi="Times New Roman" w:cs="Times New Roman"/>
          <w:sz w:val="24"/>
          <w:szCs w:val="24"/>
        </w:rPr>
        <w:t>±</w:t>
      </w:r>
      <w:r w:rsidR="0012113A">
        <w:rPr>
          <w:rFonts w:ascii="Times New Roman" w:hAnsi="Times New Roman"/>
          <w:sz w:val="24"/>
          <w:szCs w:val="24"/>
        </w:rPr>
        <w:t xml:space="preserve"> 0.32</w:t>
      </w:r>
      <w:r>
        <w:rPr>
          <w:rFonts w:ascii="Times New Roman" w:hAnsi="Times New Roman"/>
          <w:sz w:val="24"/>
          <w:szCs w:val="24"/>
        </w:rPr>
        <w:t xml:space="preserve"> Ma</w:t>
      </w:r>
      <w:r w:rsidR="00112111">
        <w:rPr>
          <w:rFonts w:ascii="Times New Roman" w:hAnsi="Times New Roman"/>
          <w:sz w:val="24"/>
          <w:szCs w:val="24"/>
        </w:rPr>
        <w:t xml:space="preserve"> </w:t>
      </w:r>
      <w:r>
        <w:rPr>
          <w:rFonts w:ascii="Times New Roman" w:hAnsi="Times New Roman"/>
          <w:sz w:val="24"/>
          <w:szCs w:val="24"/>
        </w:rPr>
        <w:t xml:space="preserve">(Varricchio et al., 2010). </w:t>
      </w:r>
      <w:r w:rsidR="00880CB7">
        <w:rPr>
          <w:rFonts w:ascii="Times New Roman" w:hAnsi="Times New Roman"/>
          <w:sz w:val="24"/>
          <w:szCs w:val="24"/>
        </w:rPr>
        <w:t>During</w:t>
      </w:r>
      <w:r w:rsidR="00FF160E">
        <w:rPr>
          <w:rFonts w:ascii="Times New Roman" w:hAnsi="Times New Roman"/>
          <w:sz w:val="24"/>
          <w:szCs w:val="24"/>
        </w:rPr>
        <w:t xml:space="preserve"> this time, the area </w:t>
      </w:r>
      <w:r w:rsidR="00983718">
        <w:rPr>
          <w:rFonts w:ascii="Times New Roman" w:hAnsi="Times New Roman"/>
          <w:sz w:val="24"/>
          <w:szCs w:val="24"/>
        </w:rPr>
        <w:t xml:space="preserve">was positioned </w:t>
      </w:r>
      <w:r w:rsidR="00FF160E">
        <w:rPr>
          <w:rFonts w:ascii="Times New Roman" w:hAnsi="Times New Roman"/>
          <w:sz w:val="24"/>
          <w:szCs w:val="24"/>
        </w:rPr>
        <w:t xml:space="preserve">in </w:t>
      </w:r>
      <w:r w:rsidR="00122F6B">
        <w:rPr>
          <w:rFonts w:ascii="Times New Roman" w:hAnsi="Times New Roman"/>
          <w:sz w:val="24"/>
          <w:szCs w:val="24"/>
        </w:rPr>
        <w:t xml:space="preserve">geographically </w:t>
      </w:r>
      <w:r w:rsidR="006F7A47">
        <w:rPr>
          <w:rFonts w:ascii="Times New Roman" w:hAnsi="Times New Roman"/>
          <w:sz w:val="24"/>
          <w:szCs w:val="24"/>
        </w:rPr>
        <w:t>proximal to</w:t>
      </w:r>
      <w:r w:rsidR="00FF160E">
        <w:rPr>
          <w:rFonts w:ascii="Times New Roman" w:hAnsi="Times New Roman"/>
          <w:sz w:val="24"/>
          <w:szCs w:val="24"/>
        </w:rPr>
        <w:t xml:space="preserve"> the emerging Rocky Mountains to the west, and distal to the Interior Seaway (Lorenz and Gavin, 1984; </w:t>
      </w:r>
      <w:r w:rsidR="00997D74">
        <w:rPr>
          <w:rFonts w:ascii="Times New Roman" w:hAnsi="Times New Roman"/>
          <w:sz w:val="24"/>
          <w:szCs w:val="24"/>
        </w:rPr>
        <w:t xml:space="preserve">Horner, 1987). </w:t>
      </w:r>
    </w:p>
    <w:p w14:paraId="69507EB1" w14:textId="6F248BC8" w:rsidR="00210A10" w:rsidRDefault="00210A10" w:rsidP="00E01B2E">
      <w:pPr>
        <w:pStyle w:val="BodyA"/>
        <w:spacing w:line="480" w:lineRule="auto"/>
        <w:ind w:firstLine="720"/>
        <w:rPr>
          <w:rFonts w:ascii="Times New Roman" w:hAnsi="Times New Roman"/>
          <w:sz w:val="24"/>
          <w:szCs w:val="24"/>
        </w:rPr>
      </w:pPr>
      <w:r>
        <w:rPr>
          <w:rFonts w:ascii="Times New Roman" w:eastAsia="Times New Roman" w:hAnsi="Times New Roman" w:cs="Times New Roman"/>
          <w:sz w:val="24"/>
          <w:szCs w:val="24"/>
        </w:rPr>
        <w:t xml:space="preserve">The Egg Mountain site is famous for producing dinosaur egg clutches of </w:t>
      </w:r>
      <w:r>
        <w:rPr>
          <w:rFonts w:ascii="Times New Roman" w:hAnsi="Times New Roman"/>
          <w:i/>
          <w:iCs/>
          <w:sz w:val="24"/>
          <w:szCs w:val="24"/>
        </w:rPr>
        <w:t xml:space="preserve">Troodon </w:t>
      </w:r>
      <w:proofErr w:type="spellStart"/>
      <w:r>
        <w:rPr>
          <w:rFonts w:ascii="Times New Roman" w:hAnsi="Times New Roman"/>
          <w:i/>
          <w:iCs/>
          <w:sz w:val="24"/>
          <w:szCs w:val="24"/>
        </w:rPr>
        <w:t>formosus</w:t>
      </w:r>
      <w:proofErr w:type="spellEnd"/>
      <w:r>
        <w:rPr>
          <w:rFonts w:ascii="Times New Roman" w:hAnsi="Times New Roman"/>
          <w:i/>
          <w:iCs/>
          <w:sz w:val="24"/>
          <w:szCs w:val="24"/>
        </w:rPr>
        <w:t xml:space="preserve"> </w:t>
      </w:r>
      <w:r>
        <w:rPr>
          <w:rFonts w:ascii="Times New Roman" w:hAnsi="Times New Roman"/>
          <w:sz w:val="24"/>
          <w:szCs w:val="24"/>
        </w:rPr>
        <w:t xml:space="preserve">and the oogenus </w:t>
      </w:r>
      <w:proofErr w:type="spellStart"/>
      <w:r>
        <w:rPr>
          <w:rFonts w:ascii="Times New Roman" w:hAnsi="Times New Roman"/>
          <w:i/>
          <w:iCs/>
          <w:sz w:val="24"/>
          <w:szCs w:val="24"/>
        </w:rPr>
        <w:t>Continuoolithus</w:t>
      </w:r>
      <w:proofErr w:type="spellEnd"/>
      <w:r>
        <w:rPr>
          <w:rFonts w:ascii="Times New Roman" w:hAnsi="Times New Roman"/>
          <w:i/>
          <w:iCs/>
          <w:sz w:val="24"/>
          <w:szCs w:val="24"/>
        </w:rPr>
        <w:t xml:space="preserve"> </w:t>
      </w:r>
      <w:r>
        <w:rPr>
          <w:rFonts w:ascii="Times New Roman" w:hAnsi="Times New Roman"/>
          <w:sz w:val="24"/>
          <w:szCs w:val="24"/>
        </w:rPr>
        <w:t xml:space="preserve">(Horner, 1984; Horner, 1987; Hirsch and Quinn, 1990; Varricchio et al., 1999). Isolated eggshell including some attributable to </w:t>
      </w:r>
      <w:proofErr w:type="spellStart"/>
      <w:r>
        <w:rPr>
          <w:rFonts w:ascii="Times New Roman" w:hAnsi="Times New Roman"/>
          <w:i/>
          <w:iCs/>
          <w:sz w:val="24"/>
          <w:szCs w:val="24"/>
        </w:rPr>
        <w:t>Maiasaura</w:t>
      </w:r>
      <w:proofErr w:type="spellEnd"/>
      <w:r>
        <w:rPr>
          <w:rFonts w:ascii="Times New Roman" w:hAnsi="Times New Roman"/>
          <w:i/>
          <w:iCs/>
          <w:sz w:val="24"/>
          <w:szCs w:val="24"/>
        </w:rPr>
        <w:t xml:space="preserve"> </w:t>
      </w:r>
      <w:proofErr w:type="spellStart"/>
      <w:r>
        <w:rPr>
          <w:rFonts w:ascii="Times New Roman" w:hAnsi="Times New Roman"/>
          <w:i/>
          <w:iCs/>
          <w:sz w:val="24"/>
          <w:szCs w:val="24"/>
        </w:rPr>
        <w:t>peeblesorum</w:t>
      </w:r>
      <w:proofErr w:type="spellEnd"/>
      <w:r>
        <w:rPr>
          <w:rFonts w:ascii="Times New Roman" w:hAnsi="Times New Roman"/>
          <w:i/>
          <w:iCs/>
          <w:sz w:val="24"/>
          <w:szCs w:val="24"/>
        </w:rPr>
        <w:t xml:space="preserve"> </w:t>
      </w:r>
      <w:r>
        <w:rPr>
          <w:rFonts w:ascii="Times New Roman" w:hAnsi="Times New Roman"/>
          <w:sz w:val="24"/>
          <w:szCs w:val="24"/>
        </w:rPr>
        <w:t>(</w:t>
      </w:r>
      <w:proofErr w:type="spellStart"/>
      <w:r w:rsidRPr="00063E3A">
        <w:rPr>
          <w:rFonts w:ascii="Times New Roman" w:hAnsi="Times New Roman"/>
          <w:sz w:val="24"/>
          <w:szCs w:val="24"/>
        </w:rPr>
        <w:t>Oser</w:t>
      </w:r>
      <w:proofErr w:type="spellEnd"/>
      <w:r w:rsidRPr="00063E3A">
        <w:rPr>
          <w:rFonts w:ascii="Times New Roman" w:hAnsi="Times New Roman"/>
          <w:sz w:val="24"/>
          <w:szCs w:val="24"/>
        </w:rPr>
        <w:t>, 201</w:t>
      </w:r>
      <w:r>
        <w:rPr>
          <w:rFonts w:ascii="Times New Roman" w:hAnsi="Times New Roman"/>
          <w:sz w:val="24"/>
          <w:szCs w:val="24"/>
        </w:rPr>
        <w:t xml:space="preserve">4) is common throughout the section. Recent excavations from 2010-2016 have produced an abundance of associated to articulated skeletons of the </w:t>
      </w:r>
      <w:proofErr w:type="spellStart"/>
      <w:r>
        <w:rPr>
          <w:rFonts w:ascii="Times New Roman" w:hAnsi="Times New Roman"/>
          <w:sz w:val="24"/>
          <w:szCs w:val="24"/>
        </w:rPr>
        <w:t>metatherian</w:t>
      </w:r>
      <w:proofErr w:type="spellEnd"/>
      <w:r>
        <w:rPr>
          <w:rFonts w:ascii="Times New Roman" w:hAnsi="Times New Roman"/>
          <w:sz w:val="24"/>
          <w:szCs w:val="24"/>
        </w:rPr>
        <w:t xml:space="preserve"> </w:t>
      </w:r>
      <w:proofErr w:type="spellStart"/>
      <w:r>
        <w:rPr>
          <w:rFonts w:ascii="Times New Roman" w:hAnsi="Times New Roman"/>
          <w:i/>
          <w:iCs/>
          <w:sz w:val="24"/>
          <w:szCs w:val="24"/>
        </w:rPr>
        <w:t>Alphadon</w:t>
      </w:r>
      <w:proofErr w:type="spellEnd"/>
      <w:r>
        <w:rPr>
          <w:rFonts w:ascii="Times New Roman" w:hAnsi="Times New Roman"/>
          <w:i/>
          <w:iCs/>
          <w:sz w:val="24"/>
          <w:szCs w:val="24"/>
        </w:rPr>
        <w:t xml:space="preserve"> </w:t>
      </w:r>
      <w:proofErr w:type="spellStart"/>
      <w:r>
        <w:rPr>
          <w:rFonts w:ascii="Times New Roman" w:hAnsi="Times New Roman"/>
          <w:i/>
          <w:iCs/>
          <w:sz w:val="24"/>
          <w:szCs w:val="24"/>
        </w:rPr>
        <w:t>halleyi</w:t>
      </w:r>
      <w:proofErr w:type="spellEnd"/>
      <w:r>
        <w:rPr>
          <w:rFonts w:ascii="Times New Roman" w:hAnsi="Times New Roman"/>
          <w:sz w:val="24"/>
          <w:szCs w:val="24"/>
        </w:rPr>
        <w:t xml:space="preserve">, the multituberculate </w:t>
      </w:r>
      <w:proofErr w:type="spellStart"/>
      <w:r>
        <w:rPr>
          <w:rFonts w:ascii="Times New Roman" w:hAnsi="Times New Roman"/>
          <w:i/>
          <w:iCs/>
          <w:sz w:val="24"/>
          <w:szCs w:val="24"/>
        </w:rPr>
        <w:t>Cimexomys</w:t>
      </w:r>
      <w:proofErr w:type="spellEnd"/>
      <w:r>
        <w:rPr>
          <w:rFonts w:ascii="Times New Roman" w:hAnsi="Times New Roman"/>
          <w:i/>
          <w:iCs/>
          <w:sz w:val="24"/>
          <w:szCs w:val="24"/>
        </w:rPr>
        <w:t xml:space="preserve"> </w:t>
      </w:r>
      <w:proofErr w:type="spellStart"/>
      <w:r>
        <w:rPr>
          <w:rFonts w:ascii="Times New Roman" w:hAnsi="Times New Roman"/>
          <w:i/>
          <w:iCs/>
          <w:sz w:val="24"/>
          <w:szCs w:val="24"/>
        </w:rPr>
        <w:t>judithae</w:t>
      </w:r>
      <w:proofErr w:type="spellEnd"/>
      <w:r>
        <w:rPr>
          <w:rFonts w:ascii="Times New Roman" w:hAnsi="Times New Roman"/>
          <w:sz w:val="24"/>
          <w:szCs w:val="24"/>
        </w:rPr>
        <w:t>, both previously described from the site (</w:t>
      </w:r>
      <w:proofErr w:type="spellStart"/>
      <w:r w:rsidRPr="00EE0BB9">
        <w:rPr>
          <w:rFonts w:ascii="Times New Roman" w:hAnsi="Times New Roman"/>
          <w:sz w:val="24"/>
          <w:szCs w:val="24"/>
        </w:rPr>
        <w:t>Montellano</w:t>
      </w:r>
      <w:proofErr w:type="spellEnd"/>
      <w:r w:rsidRPr="00EE0BB9">
        <w:rPr>
          <w:rFonts w:ascii="Times New Roman" w:hAnsi="Times New Roman"/>
          <w:sz w:val="24"/>
          <w:szCs w:val="24"/>
        </w:rPr>
        <w:t xml:space="preserve">, 1988; </w:t>
      </w:r>
      <w:proofErr w:type="spellStart"/>
      <w:r w:rsidRPr="00EE0BB9">
        <w:rPr>
          <w:rFonts w:ascii="Times New Roman" w:hAnsi="Times New Roman"/>
          <w:sz w:val="24"/>
          <w:szCs w:val="24"/>
        </w:rPr>
        <w:t>Montellano</w:t>
      </w:r>
      <w:proofErr w:type="spellEnd"/>
      <w:r w:rsidRPr="00EE0BB9">
        <w:rPr>
          <w:rFonts w:ascii="Times New Roman" w:hAnsi="Times New Roman"/>
          <w:sz w:val="24"/>
          <w:szCs w:val="24"/>
        </w:rPr>
        <w:t xml:space="preserve"> et al., 2000</w:t>
      </w:r>
      <w:r>
        <w:rPr>
          <w:rFonts w:ascii="Times New Roman" w:hAnsi="Times New Roman"/>
          <w:sz w:val="24"/>
          <w:szCs w:val="24"/>
        </w:rPr>
        <w:t xml:space="preserve">), and an iguanomorph lizard, </w:t>
      </w:r>
      <w:proofErr w:type="spellStart"/>
      <w:r>
        <w:rPr>
          <w:rFonts w:ascii="Times New Roman" w:hAnsi="Times New Roman"/>
          <w:i/>
          <w:iCs/>
          <w:sz w:val="24"/>
          <w:szCs w:val="24"/>
        </w:rPr>
        <w:t>Magnuviator</w:t>
      </w:r>
      <w:proofErr w:type="spellEnd"/>
      <w:r>
        <w:rPr>
          <w:rFonts w:ascii="Times New Roman" w:hAnsi="Times New Roman"/>
          <w:i/>
          <w:iCs/>
          <w:sz w:val="24"/>
          <w:szCs w:val="24"/>
        </w:rPr>
        <w:t xml:space="preserve"> </w:t>
      </w:r>
      <w:proofErr w:type="spellStart"/>
      <w:r>
        <w:rPr>
          <w:rFonts w:ascii="Times New Roman" w:hAnsi="Times New Roman"/>
          <w:i/>
          <w:iCs/>
          <w:sz w:val="24"/>
          <w:szCs w:val="24"/>
        </w:rPr>
        <w:t>ovimonsensis</w:t>
      </w:r>
      <w:proofErr w:type="spellEnd"/>
      <w:r>
        <w:rPr>
          <w:rFonts w:ascii="Times New Roman" w:hAnsi="Times New Roman"/>
          <w:sz w:val="24"/>
          <w:szCs w:val="24"/>
        </w:rPr>
        <w:t xml:space="preserve"> (</w:t>
      </w:r>
      <w:proofErr w:type="spellStart"/>
      <w:r>
        <w:rPr>
          <w:rFonts w:ascii="Times New Roman" w:hAnsi="Times New Roman"/>
          <w:sz w:val="24"/>
          <w:szCs w:val="24"/>
        </w:rPr>
        <w:t>DeMar</w:t>
      </w:r>
      <w:proofErr w:type="spellEnd"/>
      <w:r>
        <w:rPr>
          <w:rFonts w:ascii="Times New Roman" w:hAnsi="Times New Roman"/>
          <w:sz w:val="24"/>
          <w:szCs w:val="24"/>
        </w:rPr>
        <w:t xml:space="preserve"> et al., 2017). Concentrations of unknown thin </w:t>
      </w:r>
      <w:r>
        <w:rPr>
          <w:rFonts w:ascii="Times New Roman" w:hAnsi="Times New Roman"/>
          <w:sz w:val="24"/>
          <w:szCs w:val="24"/>
        </w:rPr>
        <w:lastRenderedPageBreak/>
        <w:t xml:space="preserve">eggshell have been excavated at different horizons, representing nesting events. </w:t>
      </w:r>
      <w:r w:rsidR="00E01B2E">
        <w:rPr>
          <w:rFonts w:ascii="Times New Roman" w:hAnsi="Times New Roman"/>
          <w:sz w:val="24"/>
          <w:szCs w:val="24"/>
        </w:rPr>
        <w:t xml:space="preserve">Isolated and associated elements of the small </w:t>
      </w:r>
      <w:proofErr w:type="spellStart"/>
      <w:r w:rsidR="00E01B2E">
        <w:rPr>
          <w:rFonts w:ascii="Times New Roman" w:hAnsi="Times New Roman"/>
          <w:sz w:val="24"/>
          <w:szCs w:val="24"/>
        </w:rPr>
        <w:t>ornithopod</w:t>
      </w:r>
      <w:proofErr w:type="spellEnd"/>
      <w:r w:rsidR="00E01B2E">
        <w:rPr>
          <w:rFonts w:ascii="Times New Roman" w:hAnsi="Times New Roman"/>
          <w:sz w:val="24"/>
          <w:szCs w:val="24"/>
        </w:rPr>
        <w:t xml:space="preserve"> </w:t>
      </w:r>
      <w:proofErr w:type="spellStart"/>
      <w:r w:rsidR="00E01B2E">
        <w:rPr>
          <w:rFonts w:ascii="Times New Roman" w:hAnsi="Times New Roman"/>
          <w:i/>
          <w:iCs/>
          <w:sz w:val="24"/>
          <w:szCs w:val="24"/>
        </w:rPr>
        <w:t>Orodromeus</w:t>
      </w:r>
      <w:proofErr w:type="spellEnd"/>
      <w:r w:rsidR="00E01B2E">
        <w:rPr>
          <w:rFonts w:ascii="Times New Roman" w:hAnsi="Times New Roman"/>
          <w:i/>
          <w:iCs/>
          <w:sz w:val="24"/>
          <w:szCs w:val="24"/>
        </w:rPr>
        <w:t xml:space="preserve"> </w:t>
      </w:r>
      <w:r w:rsidR="00E01B2E">
        <w:rPr>
          <w:rFonts w:ascii="Times New Roman" w:hAnsi="Times New Roman"/>
          <w:sz w:val="24"/>
          <w:szCs w:val="24"/>
        </w:rPr>
        <w:t xml:space="preserve">occur throughout the section. </w:t>
      </w:r>
      <w:r>
        <w:rPr>
          <w:rFonts w:ascii="Times New Roman" w:hAnsi="Times New Roman"/>
          <w:sz w:val="24"/>
          <w:szCs w:val="24"/>
        </w:rPr>
        <w:t xml:space="preserve">Isolated hadrosaur teeth are common, and dromaeosaurid, </w:t>
      </w:r>
      <w:r>
        <w:rPr>
          <w:rFonts w:ascii="Times New Roman" w:hAnsi="Times New Roman"/>
          <w:i/>
          <w:iCs/>
          <w:sz w:val="24"/>
          <w:szCs w:val="24"/>
        </w:rPr>
        <w:t>Troodon</w:t>
      </w:r>
      <w:r>
        <w:rPr>
          <w:rFonts w:ascii="Times New Roman" w:hAnsi="Times New Roman"/>
          <w:iCs/>
          <w:sz w:val="24"/>
          <w:szCs w:val="24"/>
        </w:rPr>
        <w:t>,</w:t>
      </w:r>
      <w:r>
        <w:rPr>
          <w:rFonts w:ascii="Times New Roman" w:hAnsi="Times New Roman"/>
          <w:i/>
          <w:iCs/>
          <w:sz w:val="24"/>
          <w:szCs w:val="24"/>
        </w:rPr>
        <w:t xml:space="preserve"> </w:t>
      </w:r>
      <w:r>
        <w:rPr>
          <w:rFonts w:ascii="Times New Roman" w:hAnsi="Times New Roman"/>
          <w:sz w:val="24"/>
          <w:szCs w:val="24"/>
        </w:rPr>
        <w:t xml:space="preserve">and tyrannosaurid teeth are less common. In addition to the abundant pupal cases, rare isolated </w:t>
      </w:r>
      <w:proofErr w:type="spellStart"/>
      <w:r>
        <w:rPr>
          <w:rFonts w:ascii="Times New Roman" w:hAnsi="Times New Roman"/>
          <w:sz w:val="24"/>
          <w:szCs w:val="24"/>
        </w:rPr>
        <w:t>planispiral</w:t>
      </w:r>
      <w:proofErr w:type="spellEnd"/>
      <w:r>
        <w:rPr>
          <w:rFonts w:ascii="Times New Roman" w:hAnsi="Times New Roman"/>
          <w:sz w:val="24"/>
          <w:szCs w:val="24"/>
        </w:rPr>
        <w:t xml:space="preserve"> terrestrial snails have been found. An </w:t>
      </w:r>
      <w:proofErr w:type="spellStart"/>
      <w:r>
        <w:rPr>
          <w:rFonts w:ascii="Times New Roman" w:hAnsi="Times New Roman"/>
          <w:i/>
          <w:sz w:val="24"/>
          <w:szCs w:val="24"/>
        </w:rPr>
        <w:t>Adocus</w:t>
      </w:r>
      <w:proofErr w:type="spellEnd"/>
      <w:r>
        <w:rPr>
          <w:rFonts w:ascii="Times New Roman" w:hAnsi="Times New Roman"/>
          <w:sz w:val="24"/>
          <w:szCs w:val="24"/>
        </w:rPr>
        <w:t xml:space="preserve"> turtle shell fragment and an isolated frog frontal are the only aquatic vertebrate forms known</w:t>
      </w:r>
      <w:r w:rsidR="007F0180">
        <w:rPr>
          <w:rFonts w:ascii="Times New Roman" w:hAnsi="Times New Roman"/>
          <w:sz w:val="24"/>
          <w:szCs w:val="24"/>
        </w:rPr>
        <w:t>.</w:t>
      </w:r>
    </w:p>
    <w:p w14:paraId="2CCC851D" w14:textId="77777777" w:rsidR="00210A10" w:rsidRDefault="00210A10">
      <w:pPr>
        <w:pStyle w:val="BodyA"/>
        <w:spacing w:line="480" w:lineRule="auto"/>
        <w:rPr>
          <w:rFonts w:ascii="Times New Roman" w:hAnsi="Times New Roman"/>
          <w:sz w:val="24"/>
          <w:szCs w:val="24"/>
        </w:rPr>
      </w:pPr>
    </w:p>
    <w:p w14:paraId="27C1D0C3" w14:textId="671CE378" w:rsidR="00210A10" w:rsidRDefault="007F0180">
      <w:pPr>
        <w:pStyle w:val="BodyA"/>
        <w:spacing w:line="480" w:lineRule="auto"/>
        <w:rPr>
          <w:rFonts w:ascii="Times New Roman" w:hAnsi="Times New Roman"/>
          <w:i/>
          <w:sz w:val="24"/>
          <w:szCs w:val="24"/>
        </w:rPr>
      </w:pPr>
      <w:r w:rsidRPr="007F0180">
        <w:rPr>
          <w:rFonts w:ascii="Times New Roman" w:hAnsi="Times New Roman"/>
          <w:i/>
          <w:sz w:val="24"/>
          <w:szCs w:val="24"/>
        </w:rPr>
        <w:t>2.2. P</w:t>
      </w:r>
      <w:r w:rsidR="00210A10" w:rsidRPr="002510ED">
        <w:rPr>
          <w:rFonts w:ascii="Times New Roman" w:hAnsi="Times New Roman"/>
          <w:i/>
          <w:sz w:val="24"/>
          <w:szCs w:val="24"/>
        </w:rPr>
        <w:t>aleoenvironments</w:t>
      </w:r>
    </w:p>
    <w:p w14:paraId="53288125" w14:textId="31E3A80E" w:rsidR="007F0180" w:rsidRPr="007F0180" w:rsidRDefault="007F0180" w:rsidP="002510ED">
      <w:pPr>
        <w:pStyle w:val="BodyB"/>
        <w:spacing w:line="480" w:lineRule="auto"/>
        <w:ind w:firstLine="720"/>
        <w:rPr>
          <w:rFonts w:cs="Times New Roman"/>
        </w:rPr>
      </w:pPr>
      <w:r w:rsidRPr="007F0180">
        <w:rPr>
          <w:rFonts w:cs="Times New Roman"/>
        </w:rPr>
        <w:t xml:space="preserve">Deposition at the Egg Mountain locality has been interpreted as the product of crevasse splays in a fluvial upland facies (Horner, 1984; Lorenz and Gavin, 1984) </w:t>
      </w:r>
      <w:r w:rsidR="00DD7EFA">
        <w:rPr>
          <w:rFonts w:cs="Times New Roman"/>
        </w:rPr>
        <w:t xml:space="preserve">or an up-dip alluvial plain (Fricke et al., 2010) </w:t>
      </w:r>
      <w:r w:rsidRPr="007F0180">
        <w:rPr>
          <w:rFonts w:cs="Times New Roman"/>
        </w:rPr>
        <w:t>and Horner (1987) interpreted the locality as a lakeside dinosaur nesting ground. The stratigraphy ~100 meters to the north is marked by lacustrine limestone and interbedded mudstone and siltstone at a similar or slightly lower stratigraphic level. Similar lacustrine sediments are present to the south of the locality. These sediments, which contain charophytes and well-preserved pterodactyloid pterosaur (</w:t>
      </w:r>
      <w:proofErr w:type="spellStart"/>
      <w:r w:rsidRPr="007F0180">
        <w:rPr>
          <w:rFonts w:cs="Times New Roman"/>
        </w:rPr>
        <w:t>Padian</w:t>
      </w:r>
      <w:proofErr w:type="spellEnd"/>
      <w:r w:rsidRPr="007F0180">
        <w:rPr>
          <w:rFonts w:cs="Times New Roman"/>
        </w:rPr>
        <w:t xml:space="preserve">, 1984), are interpreted to represent a low energy alkaline lake (Lorenz and Gavin, 1984). Lorenz and Gavin (1984) suggest the lake may have been seasonal, as evidenced by subaerial mud cracks; this is parsimonious with other inferences of </w:t>
      </w:r>
      <w:r w:rsidR="000C0920">
        <w:rPr>
          <w:rFonts w:cs="Times New Roman"/>
        </w:rPr>
        <w:t xml:space="preserve">seasonality </w:t>
      </w:r>
      <w:r w:rsidRPr="007F0180">
        <w:rPr>
          <w:rFonts w:cs="Times New Roman"/>
        </w:rPr>
        <w:t xml:space="preserve">throughout Two Medicine deposition (e.g., </w:t>
      </w:r>
      <w:r w:rsidR="00781801">
        <w:rPr>
          <w:rFonts w:cs="Times New Roman"/>
        </w:rPr>
        <w:t xml:space="preserve">Rogers, 1990; </w:t>
      </w:r>
      <w:r w:rsidRPr="007F0180">
        <w:rPr>
          <w:rFonts w:cs="Times New Roman"/>
        </w:rPr>
        <w:t>Falcon-Lang, 2003). To the north and east, facies change to interbedded sandstones deposited in shallow braided streams (Lorenz and Gavin, 1984). The Egg Mountain locality lies at the interface of the lake and braided stream lithofacies (Horner, 1987).</w:t>
      </w:r>
    </w:p>
    <w:p w14:paraId="5E2D76B1" w14:textId="487500CD" w:rsidR="007F0180" w:rsidRDefault="007F0180">
      <w:pPr>
        <w:pStyle w:val="BodyA"/>
        <w:spacing w:line="480" w:lineRule="auto"/>
        <w:rPr>
          <w:rFonts w:ascii="Times New Roman" w:hAnsi="Times New Roman" w:cs="Times New Roman"/>
          <w:sz w:val="24"/>
          <w:szCs w:val="24"/>
        </w:rPr>
      </w:pPr>
      <w:r w:rsidRPr="006F7A47">
        <w:rPr>
          <w:rFonts w:ascii="Times New Roman" w:hAnsi="Times New Roman" w:cs="Times New Roman"/>
          <w:sz w:val="24"/>
          <w:szCs w:val="24"/>
        </w:rPr>
        <w:tab/>
        <w:t xml:space="preserve">Paleozoic limestones to the west of the locality are the likely source of the calcareous sediments (Lorenz and Gavin, 1984). Large amounts of calcite are present in both primary features (sediment) and secondary features (infill of tectonic fractures, diagenetic crystalline infill of some fossil cocoons and eggshell). High levels of calcium limestone favor the preservation of eggshell and egg material. </w:t>
      </w:r>
      <w:r w:rsidRPr="006F7A47">
        <w:rPr>
          <w:rFonts w:ascii="Times New Roman" w:hAnsi="Times New Roman" w:cs="Times New Roman"/>
          <w:sz w:val="24"/>
          <w:szCs w:val="24"/>
        </w:rPr>
        <w:lastRenderedPageBreak/>
        <w:t xml:space="preserve">Varricchio et al. (1999) argued for a pedogenic origin for the limestones based on the presence of root traces, burrows, nodules, and low rare earth element concentrations, but distinct paleosol horizons are lacking. However, isotopic analysis favors groundwater cementation (Moore et al., </w:t>
      </w:r>
      <w:r w:rsidR="009D1207">
        <w:rPr>
          <w:rFonts w:ascii="Times New Roman" w:hAnsi="Times New Roman" w:cs="Times New Roman"/>
          <w:sz w:val="24"/>
          <w:szCs w:val="24"/>
        </w:rPr>
        <w:t>pers. comm., 2016</w:t>
      </w:r>
      <w:r w:rsidRPr="002510ED">
        <w:rPr>
          <w:rFonts w:ascii="Times New Roman" w:hAnsi="Times New Roman" w:cs="Times New Roman"/>
          <w:sz w:val="24"/>
          <w:szCs w:val="24"/>
        </w:rPr>
        <w:t>). A fluctuating water table is parsimonious with inferred seasonality throughout Egg Mountain deposition and may explain the irregularity of the limestone horizons at the locality (Lorenz and Gavin, 1984).</w:t>
      </w:r>
    </w:p>
    <w:p w14:paraId="69D4F9D3" w14:textId="77777777" w:rsidR="007F0180" w:rsidRPr="009D1207" w:rsidRDefault="007F0180">
      <w:pPr>
        <w:pStyle w:val="BodyA"/>
        <w:spacing w:line="480" w:lineRule="auto"/>
        <w:rPr>
          <w:rFonts w:ascii="Times New Roman" w:hAnsi="Times New Roman" w:cs="Times New Roman"/>
          <w:i/>
          <w:sz w:val="24"/>
          <w:szCs w:val="24"/>
        </w:rPr>
      </w:pPr>
    </w:p>
    <w:p w14:paraId="306D5A43" w14:textId="7C8FD996" w:rsidR="007F0180" w:rsidRPr="009D1207" w:rsidRDefault="007F0180">
      <w:pPr>
        <w:pStyle w:val="BodyA"/>
        <w:spacing w:line="480" w:lineRule="auto"/>
        <w:rPr>
          <w:rFonts w:ascii="Times New Roman" w:eastAsia="Times New Roman" w:hAnsi="Times New Roman" w:cs="Times New Roman"/>
          <w:i/>
          <w:sz w:val="24"/>
          <w:szCs w:val="24"/>
        </w:rPr>
      </w:pPr>
      <w:r w:rsidRPr="009D1207">
        <w:rPr>
          <w:rFonts w:ascii="Times New Roman" w:hAnsi="Times New Roman" w:cs="Times New Roman"/>
          <w:i/>
          <w:sz w:val="24"/>
          <w:szCs w:val="24"/>
        </w:rPr>
        <w:t>2.3. Sedimentary facies of study section</w:t>
      </w:r>
      <w:r w:rsidRPr="00E4445A">
        <w:rPr>
          <w:rFonts w:ascii="Times New Roman" w:hAnsi="Times New Roman" w:cs="Times New Roman"/>
          <w:sz w:val="24"/>
          <w:szCs w:val="24"/>
        </w:rPr>
        <w:tab/>
      </w:r>
    </w:p>
    <w:p w14:paraId="1133A190" w14:textId="39BF8E93" w:rsidR="00B23527" w:rsidRDefault="005F55FD" w:rsidP="005F55FD">
      <w:pPr>
        <w:pStyle w:val="BodyA"/>
        <w:spacing w:line="480" w:lineRule="auto"/>
        <w:rPr>
          <w:rFonts w:ascii="Times New Roman" w:hAnsi="Times New Roman"/>
          <w:sz w:val="24"/>
          <w:szCs w:val="24"/>
        </w:rPr>
      </w:pPr>
      <w:r>
        <w:rPr>
          <w:rFonts w:ascii="Times New Roman" w:hAnsi="Times New Roman"/>
          <w:sz w:val="24"/>
          <w:szCs w:val="24"/>
        </w:rPr>
        <w:tab/>
      </w:r>
      <w:r w:rsidR="004C439B">
        <w:rPr>
          <w:rFonts w:ascii="Times New Roman" w:hAnsi="Times New Roman"/>
          <w:sz w:val="24"/>
          <w:szCs w:val="24"/>
        </w:rPr>
        <w:t xml:space="preserve">Three lithologic units comprise the top 1.5 meters of the </w:t>
      </w:r>
      <w:r w:rsidR="007F0180">
        <w:rPr>
          <w:rFonts w:ascii="Times New Roman" w:hAnsi="Times New Roman"/>
          <w:sz w:val="24"/>
          <w:szCs w:val="24"/>
        </w:rPr>
        <w:t>studied section</w:t>
      </w:r>
      <w:r w:rsidR="002510ED">
        <w:rPr>
          <w:rFonts w:ascii="Times New Roman" w:hAnsi="Times New Roman"/>
          <w:sz w:val="24"/>
          <w:szCs w:val="24"/>
        </w:rPr>
        <w:t xml:space="preserve"> in an artificial quarry</w:t>
      </w:r>
      <w:r w:rsidR="007F0180">
        <w:rPr>
          <w:rFonts w:ascii="Times New Roman" w:hAnsi="Times New Roman"/>
          <w:sz w:val="24"/>
          <w:szCs w:val="24"/>
        </w:rPr>
        <w:t xml:space="preserve"> </w:t>
      </w:r>
      <w:r w:rsidR="004C439B">
        <w:rPr>
          <w:rFonts w:ascii="Times New Roman" w:hAnsi="Times New Roman"/>
          <w:sz w:val="24"/>
          <w:szCs w:val="24"/>
        </w:rPr>
        <w:t>(</w:t>
      </w:r>
      <w:r w:rsidR="004C439B" w:rsidRPr="00B24ED4">
        <w:rPr>
          <w:rFonts w:ascii="Times New Roman" w:hAnsi="Times New Roman"/>
          <w:sz w:val="24"/>
          <w:szCs w:val="24"/>
        </w:rPr>
        <w:t>Fig</w:t>
      </w:r>
      <w:r w:rsidR="007A61EE" w:rsidRPr="00B24ED4">
        <w:rPr>
          <w:rFonts w:ascii="Times New Roman" w:hAnsi="Times New Roman"/>
          <w:sz w:val="24"/>
          <w:szCs w:val="24"/>
        </w:rPr>
        <w:t>.</w:t>
      </w:r>
      <w:r w:rsidR="004C439B" w:rsidRPr="00B24ED4">
        <w:rPr>
          <w:rFonts w:ascii="Times New Roman" w:hAnsi="Times New Roman"/>
          <w:sz w:val="24"/>
          <w:szCs w:val="24"/>
        </w:rPr>
        <w:t xml:space="preserve"> </w:t>
      </w:r>
      <w:r w:rsidR="008C50EC">
        <w:rPr>
          <w:rFonts w:ascii="Times New Roman" w:hAnsi="Times New Roman"/>
          <w:sz w:val="24"/>
          <w:szCs w:val="24"/>
        </w:rPr>
        <w:t>2</w:t>
      </w:r>
      <w:r w:rsidR="004C439B">
        <w:rPr>
          <w:rFonts w:ascii="Times New Roman" w:hAnsi="Times New Roman"/>
          <w:sz w:val="24"/>
          <w:szCs w:val="24"/>
        </w:rPr>
        <w:t xml:space="preserve">). </w:t>
      </w:r>
      <w:r w:rsidR="00983718">
        <w:rPr>
          <w:rFonts w:ascii="Times New Roman" w:hAnsi="Times New Roman"/>
          <w:sz w:val="24"/>
          <w:szCs w:val="24"/>
        </w:rPr>
        <w:t>The lowermost interval (U</w:t>
      </w:r>
      <w:r w:rsidR="004C439B">
        <w:rPr>
          <w:rFonts w:ascii="Times New Roman" w:hAnsi="Times New Roman"/>
          <w:sz w:val="24"/>
          <w:szCs w:val="24"/>
        </w:rPr>
        <w:t>nit 1</w:t>
      </w:r>
      <w:r w:rsidR="00983718">
        <w:rPr>
          <w:rFonts w:ascii="Times New Roman" w:hAnsi="Times New Roman"/>
          <w:sz w:val="24"/>
          <w:szCs w:val="24"/>
        </w:rPr>
        <w:t>)</w:t>
      </w:r>
      <w:r w:rsidR="004C439B">
        <w:rPr>
          <w:rFonts w:ascii="Times New Roman" w:hAnsi="Times New Roman"/>
          <w:sz w:val="24"/>
          <w:szCs w:val="24"/>
        </w:rPr>
        <w:t xml:space="preserve"> is defined by a </w:t>
      </w:r>
      <w:r w:rsidR="00E71EA6">
        <w:rPr>
          <w:rFonts w:ascii="Times New Roman" w:hAnsi="Times New Roman"/>
          <w:sz w:val="24"/>
          <w:szCs w:val="24"/>
        </w:rPr>
        <w:t>&gt;</w:t>
      </w:r>
      <w:r w:rsidR="004C439B">
        <w:rPr>
          <w:rFonts w:ascii="Times New Roman" w:hAnsi="Times New Roman"/>
          <w:sz w:val="24"/>
          <w:szCs w:val="24"/>
        </w:rPr>
        <w:t xml:space="preserve">50 </w:t>
      </w:r>
      <w:r w:rsidR="00983718">
        <w:rPr>
          <w:rFonts w:ascii="Times New Roman" w:hAnsi="Times New Roman"/>
          <w:sz w:val="24"/>
          <w:szCs w:val="24"/>
        </w:rPr>
        <w:t xml:space="preserve">cm </w:t>
      </w:r>
      <w:r w:rsidR="004C439B">
        <w:rPr>
          <w:rFonts w:ascii="Times New Roman" w:hAnsi="Times New Roman"/>
          <w:sz w:val="24"/>
          <w:szCs w:val="24"/>
        </w:rPr>
        <w:t xml:space="preserve">thick micritic </w:t>
      </w:r>
      <w:r w:rsidR="00175304">
        <w:rPr>
          <w:rFonts w:ascii="Times New Roman" w:hAnsi="Times New Roman"/>
          <w:sz w:val="24"/>
          <w:szCs w:val="24"/>
        </w:rPr>
        <w:t>limestone</w:t>
      </w:r>
      <w:r w:rsidR="004C439B">
        <w:rPr>
          <w:rFonts w:ascii="Times New Roman" w:hAnsi="Times New Roman"/>
          <w:sz w:val="24"/>
          <w:szCs w:val="24"/>
        </w:rPr>
        <w:t xml:space="preserve"> that </w:t>
      </w:r>
      <w:r w:rsidR="002510ED">
        <w:rPr>
          <w:rFonts w:ascii="Times New Roman" w:hAnsi="Times New Roman"/>
          <w:sz w:val="24"/>
          <w:szCs w:val="24"/>
        </w:rPr>
        <w:t>is laterally continuous across the 7 m by 11 m quarry</w:t>
      </w:r>
      <w:r w:rsidR="004C439B">
        <w:rPr>
          <w:rFonts w:ascii="Times New Roman" w:hAnsi="Times New Roman"/>
          <w:sz w:val="24"/>
          <w:szCs w:val="24"/>
        </w:rPr>
        <w:t>. The unit is thickest at the north end of the quarry and thins to the south (</w:t>
      </w:r>
      <w:r w:rsidR="004C439B" w:rsidRPr="00B24ED4">
        <w:rPr>
          <w:rFonts w:ascii="Times New Roman" w:hAnsi="Times New Roman"/>
          <w:sz w:val="24"/>
          <w:szCs w:val="24"/>
        </w:rPr>
        <w:t xml:space="preserve">Fig. </w:t>
      </w:r>
      <w:r w:rsidR="008C50EC">
        <w:rPr>
          <w:rFonts w:ascii="Times New Roman" w:hAnsi="Times New Roman"/>
          <w:sz w:val="24"/>
          <w:szCs w:val="24"/>
        </w:rPr>
        <w:t>3</w:t>
      </w:r>
      <w:r w:rsidR="004C439B" w:rsidRPr="00B24ED4">
        <w:rPr>
          <w:rFonts w:ascii="Times New Roman" w:hAnsi="Times New Roman"/>
          <w:sz w:val="24"/>
          <w:szCs w:val="24"/>
        </w:rPr>
        <w:t>a</w:t>
      </w:r>
      <w:r w:rsidR="004C439B">
        <w:rPr>
          <w:rFonts w:ascii="Times New Roman" w:hAnsi="Times New Roman"/>
          <w:sz w:val="24"/>
          <w:szCs w:val="24"/>
        </w:rPr>
        <w:t>). Some medium</w:t>
      </w:r>
      <w:r w:rsidR="00E9181A">
        <w:rPr>
          <w:rFonts w:ascii="Times New Roman" w:hAnsi="Times New Roman"/>
          <w:sz w:val="24"/>
          <w:szCs w:val="24"/>
        </w:rPr>
        <w:t>-</w:t>
      </w:r>
      <w:r w:rsidR="004C439B">
        <w:rPr>
          <w:rFonts w:ascii="Times New Roman" w:hAnsi="Times New Roman"/>
          <w:sz w:val="24"/>
          <w:szCs w:val="24"/>
        </w:rPr>
        <w:t xml:space="preserve"> to coarse</w:t>
      </w:r>
      <w:r w:rsidR="00E9181A">
        <w:rPr>
          <w:rFonts w:ascii="Times New Roman" w:hAnsi="Times New Roman"/>
          <w:sz w:val="24"/>
          <w:szCs w:val="24"/>
        </w:rPr>
        <w:t>-grained</w:t>
      </w:r>
      <w:r w:rsidR="004C439B">
        <w:rPr>
          <w:rFonts w:ascii="Times New Roman" w:hAnsi="Times New Roman"/>
          <w:sz w:val="24"/>
          <w:szCs w:val="24"/>
        </w:rPr>
        <w:t xml:space="preserve"> sand, pebbles, and small</w:t>
      </w:r>
      <w:r w:rsidR="009A6D8B">
        <w:rPr>
          <w:rFonts w:ascii="Times New Roman" w:hAnsi="Times New Roman"/>
          <w:sz w:val="24"/>
          <w:szCs w:val="24"/>
        </w:rPr>
        <w:t>,</w:t>
      </w:r>
      <w:r w:rsidR="004C439B">
        <w:rPr>
          <w:rFonts w:ascii="Times New Roman" w:hAnsi="Times New Roman"/>
          <w:sz w:val="24"/>
          <w:szCs w:val="24"/>
        </w:rPr>
        <w:t xml:space="preserve"> centimeter-scale mud rip up clasts are present in the thickest portion of this unit. </w:t>
      </w:r>
      <w:r w:rsidR="007315BD">
        <w:rPr>
          <w:rFonts w:ascii="Times New Roman" w:hAnsi="Times New Roman"/>
          <w:sz w:val="24"/>
          <w:szCs w:val="24"/>
        </w:rPr>
        <w:t xml:space="preserve">It is massive with no distinct internal structure. </w:t>
      </w:r>
      <w:r w:rsidR="004C439B">
        <w:rPr>
          <w:rFonts w:ascii="Times New Roman" w:hAnsi="Times New Roman"/>
          <w:sz w:val="24"/>
          <w:szCs w:val="24"/>
        </w:rPr>
        <w:t xml:space="preserve">The </w:t>
      </w:r>
      <w:r w:rsidR="00175304">
        <w:rPr>
          <w:rFonts w:ascii="Times New Roman" w:hAnsi="Times New Roman"/>
          <w:sz w:val="24"/>
          <w:szCs w:val="24"/>
        </w:rPr>
        <w:t>limestone</w:t>
      </w:r>
      <w:r w:rsidR="004C439B">
        <w:rPr>
          <w:rFonts w:ascii="Times New Roman" w:hAnsi="Times New Roman"/>
          <w:sz w:val="24"/>
          <w:szCs w:val="24"/>
        </w:rPr>
        <w:t xml:space="preserve"> has a very irregular upper surface with decimeter scale relief that extends into the siltstone unit above (</w:t>
      </w:r>
      <w:r w:rsidR="004C439B" w:rsidRPr="00B24ED4">
        <w:rPr>
          <w:rFonts w:ascii="Times New Roman" w:hAnsi="Times New Roman"/>
          <w:sz w:val="24"/>
          <w:szCs w:val="24"/>
        </w:rPr>
        <w:t xml:space="preserve">Fig. </w:t>
      </w:r>
      <w:r w:rsidR="008C50EC">
        <w:rPr>
          <w:rFonts w:ascii="Times New Roman" w:hAnsi="Times New Roman"/>
          <w:sz w:val="24"/>
          <w:szCs w:val="24"/>
        </w:rPr>
        <w:t>3</w:t>
      </w:r>
      <w:r w:rsidR="004C439B" w:rsidRPr="00B24ED4">
        <w:rPr>
          <w:rFonts w:ascii="Times New Roman" w:hAnsi="Times New Roman"/>
          <w:sz w:val="24"/>
          <w:szCs w:val="24"/>
        </w:rPr>
        <w:t>b</w:t>
      </w:r>
      <w:r w:rsidR="004C439B">
        <w:rPr>
          <w:rFonts w:ascii="Times New Roman" w:hAnsi="Times New Roman"/>
          <w:sz w:val="24"/>
          <w:szCs w:val="24"/>
        </w:rPr>
        <w:t xml:space="preserve">). </w:t>
      </w:r>
      <w:r w:rsidR="00773508">
        <w:rPr>
          <w:rFonts w:ascii="Times New Roman" w:hAnsi="Times New Roman"/>
          <w:sz w:val="24"/>
          <w:szCs w:val="24"/>
        </w:rPr>
        <w:t>Where exposed, i</w:t>
      </w:r>
      <w:r w:rsidR="004C439B">
        <w:rPr>
          <w:rFonts w:ascii="Times New Roman" w:hAnsi="Times New Roman"/>
          <w:sz w:val="24"/>
          <w:szCs w:val="24"/>
        </w:rPr>
        <w:t xml:space="preserve">t is characterized by a surficial rust color. </w:t>
      </w:r>
      <w:r w:rsidR="003D2F0C">
        <w:rPr>
          <w:rFonts w:ascii="Times New Roman" w:hAnsi="Times New Roman"/>
          <w:sz w:val="24"/>
          <w:szCs w:val="24"/>
        </w:rPr>
        <w:t>The upper contact of the limestone and siltstone is</w:t>
      </w:r>
      <w:r w:rsidR="00D836B2">
        <w:rPr>
          <w:rFonts w:ascii="Times New Roman" w:hAnsi="Times New Roman"/>
          <w:sz w:val="24"/>
          <w:szCs w:val="24"/>
        </w:rPr>
        <w:t xml:space="preserve"> usually </w:t>
      </w:r>
      <w:r w:rsidR="003D2F0C">
        <w:rPr>
          <w:rFonts w:ascii="Times New Roman" w:hAnsi="Times New Roman"/>
          <w:sz w:val="24"/>
          <w:szCs w:val="24"/>
        </w:rPr>
        <w:t xml:space="preserve">sharp. </w:t>
      </w:r>
      <w:r w:rsidR="004C439B">
        <w:rPr>
          <w:rFonts w:ascii="Times New Roman" w:hAnsi="Times New Roman"/>
          <w:sz w:val="24"/>
          <w:szCs w:val="24"/>
        </w:rPr>
        <w:t xml:space="preserve">The dominant lithology of </w:t>
      </w:r>
      <w:r w:rsidR="008E13FD">
        <w:rPr>
          <w:rFonts w:ascii="Times New Roman" w:hAnsi="Times New Roman"/>
          <w:sz w:val="24"/>
          <w:szCs w:val="24"/>
        </w:rPr>
        <w:t>U</w:t>
      </w:r>
      <w:r w:rsidR="004C439B">
        <w:rPr>
          <w:rFonts w:ascii="Times New Roman" w:hAnsi="Times New Roman"/>
          <w:sz w:val="24"/>
          <w:szCs w:val="24"/>
        </w:rPr>
        <w:t xml:space="preserve">nit 2 is a </w:t>
      </w:r>
      <w:r w:rsidR="002510ED">
        <w:rPr>
          <w:rFonts w:ascii="Times New Roman" w:hAnsi="Times New Roman"/>
          <w:sz w:val="24"/>
          <w:szCs w:val="24"/>
        </w:rPr>
        <w:t xml:space="preserve">~1 m thick </w:t>
      </w:r>
      <w:r w:rsidR="004C439B">
        <w:rPr>
          <w:rFonts w:ascii="Times New Roman" w:hAnsi="Times New Roman"/>
          <w:sz w:val="24"/>
          <w:szCs w:val="24"/>
        </w:rPr>
        <w:t>grey calcareous siltstone. The siltstone weathers brittl</w:t>
      </w:r>
      <w:r w:rsidR="008E373F">
        <w:rPr>
          <w:rFonts w:ascii="Times New Roman" w:hAnsi="Times New Roman"/>
          <w:sz w:val="24"/>
          <w:szCs w:val="24"/>
        </w:rPr>
        <w:t>el</w:t>
      </w:r>
      <w:r w:rsidR="004C439B">
        <w:rPr>
          <w:rFonts w:ascii="Times New Roman" w:hAnsi="Times New Roman"/>
          <w:sz w:val="24"/>
          <w:szCs w:val="24"/>
        </w:rPr>
        <w:t>y</w:t>
      </w:r>
      <w:r w:rsidR="00773508">
        <w:rPr>
          <w:rFonts w:ascii="Times New Roman" w:hAnsi="Times New Roman"/>
          <w:sz w:val="24"/>
          <w:szCs w:val="24"/>
        </w:rPr>
        <w:t xml:space="preserve"> and blocky</w:t>
      </w:r>
      <w:r w:rsidR="00996F29">
        <w:rPr>
          <w:rFonts w:ascii="Times New Roman" w:hAnsi="Times New Roman"/>
          <w:sz w:val="24"/>
          <w:szCs w:val="24"/>
        </w:rPr>
        <w:t xml:space="preserve"> with </w:t>
      </w:r>
      <w:r w:rsidR="0012329D">
        <w:rPr>
          <w:rFonts w:ascii="Times New Roman" w:hAnsi="Times New Roman"/>
          <w:sz w:val="24"/>
          <w:szCs w:val="24"/>
        </w:rPr>
        <w:t xml:space="preserve">an irregular </w:t>
      </w:r>
      <w:r w:rsidR="00996F29">
        <w:rPr>
          <w:rFonts w:ascii="Times New Roman" w:hAnsi="Times New Roman"/>
          <w:sz w:val="24"/>
          <w:szCs w:val="24"/>
        </w:rPr>
        <w:t>pattern</w:t>
      </w:r>
      <w:r w:rsidR="004C439B">
        <w:rPr>
          <w:rFonts w:ascii="Times New Roman" w:hAnsi="Times New Roman"/>
          <w:sz w:val="24"/>
          <w:szCs w:val="24"/>
        </w:rPr>
        <w:t xml:space="preserve">. </w:t>
      </w:r>
      <w:r w:rsidR="00CF4EEF">
        <w:rPr>
          <w:rFonts w:ascii="Times New Roman" w:hAnsi="Times New Roman"/>
          <w:sz w:val="24"/>
          <w:szCs w:val="24"/>
        </w:rPr>
        <w:t>Nodules (diameters 4.6-17.4</w:t>
      </w:r>
      <w:r w:rsidR="00787CD1">
        <w:rPr>
          <w:rFonts w:ascii="Times New Roman" w:hAnsi="Times New Roman"/>
          <w:sz w:val="24"/>
          <w:szCs w:val="24"/>
        </w:rPr>
        <w:t xml:space="preserve"> mm</w:t>
      </w:r>
      <w:r w:rsidR="00CF4EEF">
        <w:rPr>
          <w:rFonts w:ascii="Times New Roman" w:hAnsi="Times New Roman"/>
          <w:sz w:val="24"/>
          <w:szCs w:val="24"/>
        </w:rPr>
        <w:t xml:space="preserve">) occur </w:t>
      </w:r>
      <w:r w:rsidR="00996F29">
        <w:rPr>
          <w:rFonts w:ascii="Times New Roman" w:hAnsi="Times New Roman"/>
          <w:sz w:val="24"/>
          <w:szCs w:val="24"/>
        </w:rPr>
        <w:t>infrequently</w:t>
      </w:r>
      <w:r w:rsidR="00CF4EEF">
        <w:rPr>
          <w:rFonts w:ascii="Times New Roman" w:hAnsi="Times New Roman"/>
          <w:sz w:val="24"/>
          <w:szCs w:val="24"/>
        </w:rPr>
        <w:t xml:space="preserve"> in the siltstone units. </w:t>
      </w:r>
      <w:r w:rsidR="004C439B">
        <w:rPr>
          <w:rFonts w:ascii="Times New Roman" w:hAnsi="Times New Roman"/>
          <w:sz w:val="24"/>
          <w:szCs w:val="24"/>
        </w:rPr>
        <w:t xml:space="preserve">Indurated, irregular micritic </w:t>
      </w:r>
      <w:r w:rsidR="00175304">
        <w:rPr>
          <w:rFonts w:ascii="Times New Roman" w:hAnsi="Times New Roman"/>
          <w:sz w:val="24"/>
          <w:szCs w:val="24"/>
        </w:rPr>
        <w:t>limestone</w:t>
      </w:r>
      <w:r w:rsidR="004C439B">
        <w:rPr>
          <w:rFonts w:ascii="Times New Roman" w:hAnsi="Times New Roman"/>
          <w:sz w:val="24"/>
          <w:szCs w:val="24"/>
        </w:rPr>
        <w:t>s inter-finger with the siltstone to form irregular discontinuous beds (</w:t>
      </w:r>
      <w:r w:rsidR="004C439B" w:rsidRPr="00B24ED4">
        <w:rPr>
          <w:rFonts w:ascii="Times New Roman" w:hAnsi="Times New Roman"/>
          <w:sz w:val="24"/>
          <w:szCs w:val="24"/>
        </w:rPr>
        <w:t xml:space="preserve">Fig. </w:t>
      </w:r>
      <w:r w:rsidR="008C50EC">
        <w:rPr>
          <w:rFonts w:ascii="Times New Roman" w:hAnsi="Times New Roman"/>
          <w:sz w:val="24"/>
          <w:szCs w:val="24"/>
        </w:rPr>
        <w:t>3</w:t>
      </w:r>
      <w:r w:rsidR="004C439B" w:rsidRPr="00B24ED4">
        <w:rPr>
          <w:rFonts w:ascii="Times New Roman" w:hAnsi="Times New Roman"/>
          <w:sz w:val="24"/>
          <w:szCs w:val="24"/>
        </w:rPr>
        <w:t>c</w:t>
      </w:r>
      <w:r w:rsidR="004C439B">
        <w:rPr>
          <w:rFonts w:ascii="Times New Roman" w:hAnsi="Times New Roman"/>
          <w:sz w:val="24"/>
          <w:szCs w:val="24"/>
        </w:rPr>
        <w:t xml:space="preserve">). These </w:t>
      </w:r>
      <w:r w:rsidR="00175304">
        <w:rPr>
          <w:rFonts w:ascii="Times New Roman" w:hAnsi="Times New Roman"/>
          <w:sz w:val="24"/>
          <w:szCs w:val="24"/>
        </w:rPr>
        <w:t>limestone</w:t>
      </w:r>
      <w:r w:rsidR="004C439B">
        <w:rPr>
          <w:rFonts w:ascii="Times New Roman" w:hAnsi="Times New Roman"/>
          <w:sz w:val="24"/>
          <w:szCs w:val="24"/>
        </w:rPr>
        <w:t xml:space="preserve">s are similar in composition to those in </w:t>
      </w:r>
      <w:r w:rsidR="008E13FD">
        <w:rPr>
          <w:rFonts w:ascii="Times New Roman" w:hAnsi="Times New Roman"/>
          <w:sz w:val="24"/>
          <w:szCs w:val="24"/>
        </w:rPr>
        <w:t>U</w:t>
      </w:r>
      <w:r w:rsidR="004C439B">
        <w:rPr>
          <w:rFonts w:ascii="Times New Roman" w:hAnsi="Times New Roman"/>
          <w:sz w:val="24"/>
          <w:szCs w:val="24"/>
        </w:rPr>
        <w:t xml:space="preserve">nit 1 but lack larger pebbles and mud rip up clasts. Unit 3 </w:t>
      </w:r>
      <w:r w:rsidR="008E13FD">
        <w:rPr>
          <w:rFonts w:ascii="Times New Roman" w:hAnsi="Times New Roman"/>
          <w:sz w:val="24"/>
          <w:szCs w:val="24"/>
        </w:rPr>
        <w:t>comprises</w:t>
      </w:r>
      <w:r w:rsidR="004C439B">
        <w:rPr>
          <w:rFonts w:ascii="Times New Roman" w:hAnsi="Times New Roman"/>
          <w:sz w:val="24"/>
          <w:szCs w:val="24"/>
        </w:rPr>
        <w:t xml:space="preserve"> a relatively thin irregular micritic </w:t>
      </w:r>
      <w:r w:rsidR="00175304">
        <w:rPr>
          <w:rFonts w:ascii="Times New Roman" w:hAnsi="Times New Roman"/>
          <w:sz w:val="24"/>
          <w:szCs w:val="24"/>
        </w:rPr>
        <w:t>limestone</w:t>
      </w:r>
      <w:r w:rsidR="004C439B">
        <w:rPr>
          <w:rFonts w:ascii="Times New Roman" w:hAnsi="Times New Roman"/>
          <w:sz w:val="24"/>
          <w:szCs w:val="24"/>
        </w:rPr>
        <w:t xml:space="preserve"> similar to those in </w:t>
      </w:r>
      <w:r w:rsidR="008E13FD">
        <w:rPr>
          <w:rFonts w:ascii="Times New Roman" w:hAnsi="Times New Roman"/>
          <w:sz w:val="24"/>
          <w:szCs w:val="24"/>
        </w:rPr>
        <w:t>U</w:t>
      </w:r>
      <w:r w:rsidR="004C439B">
        <w:rPr>
          <w:rFonts w:ascii="Times New Roman" w:hAnsi="Times New Roman"/>
          <w:sz w:val="24"/>
          <w:szCs w:val="24"/>
        </w:rPr>
        <w:t xml:space="preserve">nit 2. The </w:t>
      </w:r>
      <w:r w:rsidR="00175304">
        <w:rPr>
          <w:rFonts w:ascii="Times New Roman" w:hAnsi="Times New Roman"/>
          <w:sz w:val="24"/>
          <w:szCs w:val="24"/>
        </w:rPr>
        <w:t>limestone</w:t>
      </w:r>
      <w:r w:rsidR="004C439B">
        <w:rPr>
          <w:rFonts w:ascii="Times New Roman" w:hAnsi="Times New Roman"/>
          <w:sz w:val="24"/>
          <w:szCs w:val="24"/>
        </w:rPr>
        <w:t xml:space="preserve"> is variable in thickness and topographic relief of the upper surface. Unit 3 preserved a </w:t>
      </w:r>
      <w:r w:rsidR="004C439B">
        <w:rPr>
          <w:rFonts w:ascii="Times New Roman" w:hAnsi="Times New Roman"/>
          <w:i/>
          <w:iCs/>
          <w:sz w:val="24"/>
          <w:szCs w:val="24"/>
        </w:rPr>
        <w:t>Troodon</w:t>
      </w:r>
      <w:r w:rsidR="004C439B">
        <w:rPr>
          <w:rFonts w:ascii="Times New Roman" w:hAnsi="Times New Roman"/>
          <w:sz w:val="24"/>
          <w:szCs w:val="24"/>
        </w:rPr>
        <w:t xml:space="preserve"> nest structure and egg clutch</w:t>
      </w:r>
      <w:r w:rsidR="007F4200">
        <w:rPr>
          <w:rFonts w:ascii="Times New Roman" w:hAnsi="Times New Roman"/>
          <w:sz w:val="24"/>
          <w:szCs w:val="24"/>
        </w:rPr>
        <w:t xml:space="preserve"> </w:t>
      </w:r>
      <w:r w:rsidR="007F4200" w:rsidRPr="00FB095E">
        <w:rPr>
          <w:rFonts w:ascii="Times New Roman" w:hAnsi="Times New Roman"/>
          <w:sz w:val="24"/>
          <w:szCs w:val="24"/>
        </w:rPr>
        <w:t>(Varricchio et al., 1999)</w:t>
      </w:r>
      <w:r w:rsidR="004C439B">
        <w:rPr>
          <w:rFonts w:ascii="Times New Roman" w:hAnsi="Times New Roman"/>
          <w:sz w:val="24"/>
          <w:szCs w:val="24"/>
        </w:rPr>
        <w:t xml:space="preserve">. </w:t>
      </w:r>
      <w:r w:rsidR="00F845C2">
        <w:rPr>
          <w:rFonts w:ascii="Times New Roman" w:hAnsi="Times New Roman"/>
          <w:sz w:val="24"/>
          <w:szCs w:val="24"/>
        </w:rPr>
        <w:t xml:space="preserve">The unit preserves </w:t>
      </w:r>
      <w:r w:rsidR="008E3A34">
        <w:rPr>
          <w:rFonts w:ascii="Times New Roman" w:hAnsi="Times New Roman"/>
          <w:sz w:val="24"/>
          <w:szCs w:val="24"/>
        </w:rPr>
        <w:t xml:space="preserve">infrequent </w:t>
      </w:r>
      <w:r w:rsidR="00F845C2">
        <w:rPr>
          <w:rFonts w:ascii="Times New Roman" w:hAnsi="Times New Roman"/>
          <w:sz w:val="24"/>
          <w:szCs w:val="24"/>
        </w:rPr>
        <w:t>root traces</w:t>
      </w:r>
      <w:r w:rsidR="00560627">
        <w:rPr>
          <w:rFonts w:ascii="Times New Roman" w:hAnsi="Times New Roman"/>
          <w:sz w:val="24"/>
          <w:szCs w:val="24"/>
        </w:rPr>
        <w:t>, particularly within the nest structure (Varricchio et al., 1999)</w:t>
      </w:r>
      <w:r w:rsidR="00DA2F6A">
        <w:rPr>
          <w:rFonts w:ascii="Times New Roman" w:hAnsi="Times New Roman"/>
          <w:sz w:val="24"/>
          <w:szCs w:val="24"/>
        </w:rPr>
        <w:t xml:space="preserve">. </w:t>
      </w:r>
      <w:r w:rsidR="004C439B">
        <w:rPr>
          <w:rFonts w:ascii="Times New Roman" w:hAnsi="Times New Roman"/>
          <w:sz w:val="24"/>
          <w:szCs w:val="24"/>
        </w:rPr>
        <w:t xml:space="preserve">Overall, </w:t>
      </w:r>
      <w:r w:rsidR="008E13FD">
        <w:rPr>
          <w:rFonts w:ascii="Times New Roman" w:hAnsi="Times New Roman"/>
          <w:sz w:val="24"/>
          <w:szCs w:val="24"/>
        </w:rPr>
        <w:t>the sedimentary succes</w:t>
      </w:r>
      <w:r w:rsidR="00A47BC3">
        <w:rPr>
          <w:rFonts w:ascii="Times New Roman" w:hAnsi="Times New Roman"/>
          <w:sz w:val="24"/>
          <w:szCs w:val="24"/>
        </w:rPr>
        <w:t>s</w:t>
      </w:r>
      <w:r w:rsidR="008E13FD">
        <w:rPr>
          <w:rFonts w:ascii="Times New Roman" w:hAnsi="Times New Roman"/>
          <w:sz w:val="24"/>
          <w:szCs w:val="24"/>
        </w:rPr>
        <w:t>ion</w:t>
      </w:r>
      <w:r w:rsidR="004C439B">
        <w:rPr>
          <w:rFonts w:ascii="Times New Roman" w:hAnsi="Times New Roman"/>
          <w:sz w:val="24"/>
          <w:szCs w:val="24"/>
        </w:rPr>
        <w:t xml:space="preserve"> is homogenous and displays no </w:t>
      </w:r>
      <w:r w:rsidR="004C439B">
        <w:rPr>
          <w:rFonts w:ascii="Times New Roman" w:hAnsi="Times New Roman"/>
          <w:sz w:val="24"/>
          <w:szCs w:val="24"/>
        </w:rPr>
        <w:lastRenderedPageBreak/>
        <w:t>distinct bedding markers</w:t>
      </w:r>
      <w:r w:rsidR="00560627">
        <w:rPr>
          <w:rFonts w:ascii="Times New Roman" w:hAnsi="Times New Roman"/>
          <w:sz w:val="24"/>
          <w:szCs w:val="24"/>
        </w:rPr>
        <w:t xml:space="preserve"> </w:t>
      </w:r>
      <w:r w:rsidR="00996F29">
        <w:rPr>
          <w:rFonts w:ascii="Times New Roman" w:hAnsi="Times New Roman"/>
          <w:sz w:val="24"/>
          <w:szCs w:val="24"/>
        </w:rPr>
        <w:t>or</w:t>
      </w:r>
      <w:r w:rsidR="00560627">
        <w:rPr>
          <w:rFonts w:ascii="Times New Roman" w:hAnsi="Times New Roman"/>
          <w:sz w:val="24"/>
          <w:szCs w:val="24"/>
        </w:rPr>
        <w:t xml:space="preserve"> paleosol horizons</w:t>
      </w:r>
      <w:r w:rsidR="004C439B">
        <w:rPr>
          <w:rFonts w:ascii="Times New Roman" w:hAnsi="Times New Roman"/>
          <w:sz w:val="24"/>
          <w:szCs w:val="24"/>
        </w:rPr>
        <w:t xml:space="preserve">. The only </w:t>
      </w:r>
      <w:r w:rsidR="00221A7B">
        <w:rPr>
          <w:rFonts w:ascii="Times New Roman" w:hAnsi="Times New Roman"/>
          <w:sz w:val="24"/>
          <w:szCs w:val="24"/>
        </w:rPr>
        <w:t>marked</w:t>
      </w:r>
      <w:r w:rsidR="004C439B">
        <w:rPr>
          <w:rFonts w:ascii="Times New Roman" w:hAnsi="Times New Roman"/>
          <w:sz w:val="24"/>
          <w:szCs w:val="24"/>
        </w:rPr>
        <w:t xml:space="preserve"> difference between the lithologic units is the varying </w:t>
      </w:r>
      <w:r w:rsidR="00175304">
        <w:rPr>
          <w:rFonts w:ascii="Times New Roman" w:hAnsi="Times New Roman"/>
          <w:sz w:val="24"/>
          <w:szCs w:val="24"/>
        </w:rPr>
        <w:t>limestone</w:t>
      </w:r>
      <w:r w:rsidR="004C439B">
        <w:rPr>
          <w:rFonts w:ascii="Times New Roman" w:hAnsi="Times New Roman"/>
          <w:sz w:val="24"/>
          <w:szCs w:val="24"/>
        </w:rPr>
        <w:t xml:space="preserve"> induration.</w:t>
      </w:r>
    </w:p>
    <w:p w14:paraId="68842724" w14:textId="7FB21148" w:rsidR="00983718" w:rsidRDefault="005F55FD" w:rsidP="00A47BC3">
      <w:pPr>
        <w:pStyle w:val="BodyB"/>
        <w:spacing w:line="480" w:lineRule="auto"/>
      </w:pPr>
      <w:r>
        <w:tab/>
      </w:r>
    </w:p>
    <w:p w14:paraId="059BBE42" w14:textId="322B79D7" w:rsidR="00B23527" w:rsidRPr="00907B60" w:rsidRDefault="00210A10" w:rsidP="005F55FD">
      <w:pPr>
        <w:pStyle w:val="BodyA"/>
        <w:spacing w:line="480" w:lineRule="auto"/>
        <w:outlineLvl w:val="0"/>
        <w:rPr>
          <w:rFonts w:ascii="Times New Roman" w:eastAsia="Times New Roman" w:hAnsi="Times New Roman" w:cs="Times New Roman"/>
          <w:b/>
          <w:bCs/>
          <w:sz w:val="24"/>
          <w:szCs w:val="24"/>
        </w:rPr>
      </w:pPr>
      <w:bookmarkStart w:id="5" w:name="_Hlk1547915"/>
      <w:r>
        <w:rPr>
          <w:rFonts w:ascii="Times New Roman" w:hAnsi="Times New Roman"/>
          <w:b/>
          <w:bCs/>
          <w:sz w:val="24"/>
          <w:szCs w:val="24"/>
        </w:rPr>
        <w:t>3</w:t>
      </w:r>
      <w:r w:rsidR="002742CE" w:rsidRPr="00907B60">
        <w:rPr>
          <w:rFonts w:ascii="Times New Roman" w:hAnsi="Times New Roman"/>
          <w:b/>
          <w:bCs/>
          <w:sz w:val="24"/>
          <w:szCs w:val="24"/>
        </w:rPr>
        <w:t xml:space="preserve">. </w:t>
      </w:r>
      <w:r w:rsidR="004C439B" w:rsidRPr="00907B60">
        <w:rPr>
          <w:rFonts w:ascii="Times New Roman" w:hAnsi="Times New Roman"/>
          <w:b/>
          <w:bCs/>
          <w:sz w:val="24"/>
          <w:szCs w:val="24"/>
        </w:rPr>
        <w:t>M</w:t>
      </w:r>
      <w:r w:rsidR="007F0180">
        <w:rPr>
          <w:rFonts w:ascii="Times New Roman" w:hAnsi="Times New Roman"/>
          <w:b/>
          <w:bCs/>
          <w:sz w:val="24"/>
          <w:szCs w:val="24"/>
        </w:rPr>
        <w:t>aterial and m</w:t>
      </w:r>
      <w:r w:rsidR="004B2B87">
        <w:rPr>
          <w:rFonts w:ascii="Times New Roman" w:hAnsi="Times New Roman"/>
          <w:b/>
          <w:bCs/>
          <w:sz w:val="24"/>
          <w:szCs w:val="24"/>
        </w:rPr>
        <w:t>ethods</w:t>
      </w:r>
    </w:p>
    <w:p w14:paraId="42DE9A61" w14:textId="60A4E6DF" w:rsidR="00B23527" w:rsidRDefault="004C439B" w:rsidP="005F55FD">
      <w:pPr>
        <w:pStyle w:val="BodyA"/>
        <w:spacing w:line="480" w:lineRule="auto"/>
        <w:rPr>
          <w:rFonts w:ascii="Times New Roman" w:hAnsi="Times New Roman"/>
          <w:sz w:val="24"/>
          <w:szCs w:val="24"/>
        </w:rPr>
      </w:pPr>
      <w:r>
        <w:rPr>
          <w:rFonts w:ascii="Times New Roman" w:eastAsia="Times New Roman" w:hAnsi="Times New Roman" w:cs="Times New Roman"/>
          <w:sz w:val="24"/>
          <w:szCs w:val="24"/>
        </w:rPr>
        <w:tab/>
        <w:t>Horner (1987) describe</w:t>
      </w:r>
      <w:r w:rsidR="00B05CDE">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three nest-bearing horizons at Egg Mountain in a vertical section of roughly three meters. A new 7x11 m</w:t>
      </w:r>
      <w:r w:rsidR="008E6786">
        <w:rPr>
          <w:rFonts w:ascii="Times New Roman" w:eastAsia="Times New Roman" w:hAnsi="Times New Roman" w:cs="Times New Roman"/>
          <w:sz w:val="24"/>
          <w:szCs w:val="24"/>
        </w:rPr>
        <w:t>eter</w:t>
      </w:r>
      <w:r>
        <w:rPr>
          <w:rFonts w:ascii="Times New Roman" w:eastAsia="Times New Roman" w:hAnsi="Times New Roman" w:cs="Times New Roman"/>
          <w:sz w:val="24"/>
          <w:szCs w:val="24"/>
        </w:rPr>
        <w:t xml:space="preserve"> main quarry was opened in 2010 to the east of and adjacent to Horner</w:t>
      </w:r>
      <w:r>
        <w:rPr>
          <w:rFonts w:ascii="Times New Roman" w:hAnsi="Times New Roman"/>
          <w:sz w:val="24"/>
          <w:szCs w:val="24"/>
        </w:rPr>
        <w:t xml:space="preserve">’s quarry and </w:t>
      </w:r>
      <w:r w:rsidR="00B40E50">
        <w:rPr>
          <w:rFonts w:ascii="Times New Roman" w:hAnsi="Times New Roman"/>
          <w:sz w:val="24"/>
          <w:szCs w:val="24"/>
        </w:rPr>
        <w:t xml:space="preserve">was </w:t>
      </w:r>
      <w:r>
        <w:rPr>
          <w:rFonts w:ascii="Times New Roman" w:hAnsi="Times New Roman"/>
          <w:sz w:val="24"/>
          <w:szCs w:val="24"/>
        </w:rPr>
        <w:t xml:space="preserve">worked each year </w:t>
      </w:r>
      <w:r w:rsidR="00A10B25">
        <w:rPr>
          <w:rFonts w:ascii="Times New Roman" w:hAnsi="Times New Roman"/>
          <w:sz w:val="24"/>
          <w:szCs w:val="24"/>
        </w:rPr>
        <w:t xml:space="preserve">through 2016. Excavations worked through </w:t>
      </w:r>
      <w:r>
        <w:rPr>
          <w:rFonts w:ascii="Times New Roman" w:hAnsi="Times New Roman"/>
          <w:sz w:val="24"/>
          <w:szCs w:val="24"/>
        </w:rPr>
        <w:t xml:space="preserve">the </w:t>
      </w:r>
      <w:r w:rsidR="00A10B25">
        <w:rPr>
          <w:rFonts w:ascii="Times New Roman" w:hAnsi="Times New Roman"/>
          <w:sz w:val="24"/>
          <w:szCs w:val="24"/>
        </w:rPr>
        <w:t xml:space="preserve">upper </w:t>
      </w:r>
      <w:r>
        <w:rPr>
          <w:rFonts w:ascii="Times New Roman" w:hAnsi="Times New Roman"/>
          <w:sz w:val="24"/>
          <w:szCs w:val="24"/>
        </w:rPr>
        <w:t xml:space="preserve">1.5 meters </w:t>
      </w:r>
      <w:r w:rsidR="00EF10AF">
        <w:rPr>
          <w:rFonts w:ascii="Times New Roman" w:hAnsi="Times New Roman"/>
          <w:sz w:val="24"/>
          <w:szCs w:val="24"/>
        </w:rPr>
        <w:t xml:space="preserve">of </w:t>
      </w:r>
      <w:r>
        <w:rPr>
          <w:rFonts w:ascii="Times New Roman" w:hAnsi="Times New Roman"/>
          <w:sz w:val="24"/>
          <w:szCs w:val="24"/>
        </w:rPr>
        <w:t>Horner</w:t>
      </w:r>
      <w:r w:rsidR="00EF10AF">
        <w:rPr>
          <w:rFonts w:ascii="Times New Roman" w:hAnsi="Times New Roman"/>
          <w:sz w:val="24"/>
          <w:szCs w:val="24"/>
        </w:rPr>
        <w:t>’s (1987) section</w:t>
      </w:r>
      <w:r>
        <w:rPr>
          <w:rFonts w:ascii="Times New Roman" w:hAnsi="Times New Roman"/>
          <w:sz w:val="24"/>
          <w:szCs w:val="24"/>
        </w:rPr>
        <w:t>. Another adjacent upper quarry was opened in 2015 (</w:t>
      </w:r>
      <w:r w:rsidRPr="00EF5F1A">
        <w:rPr>
          <w:rFonts w:ascii="Times New Roman" w:hAnsi="Times New Roman"/>
          <w:sz w:val="24"/>
          <w:szCs w:val="24"/>
        </w:rPr>
        <w:t xml:space="preserve">Fig. </w:t>
      </w:r>
      <w:r w:rsidR="008C50EC">
        <w:rPr>
          <w:rFonts w:ascii="Times New Roman" w:hAnsi="Times New Roman"/>
          <w:sz w:val="24"/>
          <w:szCs w:val="24"/>
        </w:rPr>
        <w:t>4</w:t>
      </w:r>
      <w:r w:rsidR="0024251D">
        <w:rPr>
          <w:rFonts w:ascii="Times New Roman" w:hAnsi="Times New Roman"/>
          <w:sz w:val="24"/>
          <w:szCs w:val="24"/>
        </w:rPr>
        <w:t>a</w:t>
      </w:r>
      <w:r>
        <w:rPr>
          <w:rFonts w:ascii="Times New Roman" w:hAnsi="Times New Roman"/>
          <w:sz w:val="24"/>
          <w:szCs w:val="24"/>
        </w:rPr>
        <w:t>). The trace fossil data used here ha</w:t>
      </w:r>
      <w:r w:rsidR="008E6786">
        <w:rPr>
          <w:rFonts w:ascii="Times New Roman" w:hAnsi="Times New Roman"/>
          <w:sz w:val="24"/>
          <w:szCs w:val="24"/>
        </w:rPr>
        <w:t>ve</w:t>
      </w:r>
      <w:r>
        <w:rPr>
          <w:rFonts w:ascii="Times New Roman" w:hAnsi="Times New Roman"/>
          <w:sz w:val="24"/>
          <w:szCs w:val="24"/>
        </w:rPr>
        <w:t xml:space="preserve"> been collected from the main quarry from 2010 to 2016</w:t>
      </w:r>
      <w:r w:rsidR="006668E9">
        <w:rPr>
          <w:rFonts w:ascii="Times New Roman" w:hAnsi="Times New Roman" w:cs="Times New Roman"/>
          <w:sz w:val="24"/>
          <w:szCs w:val="24"/>
        </w:rPr>
        <w:t>.</w:t>
      </w:r>
      <w:r>
        <w:rPr>
          <w:rFonts w:ascii="Times New Roman" w:hAnsi="Times New Roman"/>
          <w:sz w:val="24"/>
          <w:szCs w:val="24"/>
        </w:rPr>
        <w:t xml:space="preserve"> </w:t>
      </w:r>
      <w:r w:rsidR="0058492C">
        <w:rPr>
          <w:rFonts w:ascii="Times New Roman" w:hAnsi="Times New Roman"/>
          <w:sz w:val="24"/>
          <w:szCs w:val="24"/>
        </w:rPr>
        <w:t xml:space="preserve">The </w:t>
      </w:r>
      <w:r w:rsidR="0001046D" w:rsidRPr="0001046D">
        <w:rPr>
          <w:rFonts w:ascii="Times New Roman" w:hAnsi="Times New Roman"/>
          <w:sz w:val="24"/>
          <w:szCs w:val="24"/>
        </w:rPr>
        <w:t xml:space="preserve">1.5 meters of vertical section </w:t>
      </w:r>
      <w:r w:rsidR="0001046D">
        <w:rPr>
          <w:rFonts w:ascii="Times New Roman" w:hAnsi="Times New Roman"/>
          <w:sz w:val="24"/>
          <w:szCs w:val="24"/>
        </w:rPr>
        <w:t xml:space="preserve">through the main </w:t>
      </w:r>
      <w:r>
        <w:rPr>
          <w:rFonts w:ascii="Times New Roman" w:hAnsi="Times New Roman"/>
          <w:sz w:val="24"/>
          <w:szCs w:val="24"/>
        </w:rPr>
        <w:t xml:space="preserve">quarry </w:t>
      </w:r>
      <w:r w:rsidR="00210A10">
        <w:rPr>
          <w:rFonts w:ascii="Times New Roman" w:hAnsi="Times New Roman"/>
          <w:sz w:val="24"/>
          <w:szCs w:val="24"/>
        </w:rPr>
        <w:t>was</w:t>
      </w:r>
      <w:r>
        <w:rPr>
          <w:rFonts w:ascii="Times New Roman" w:hAnsi="Times New Roman"/>
          <w:sz w:val="24"/>
          <w:szCs w:val="24"/>
        </w:rPr>
        <w:t xml:space="preserve"> lowered </w:t>
      </w:r>
      <w:r w:rsidR="00631E13">
        <w:rPr>
          <w:rFonts w:ascii="Times New Roman" w:hAnsi="Times New Roman"/>
          <w:sz w:val="24"/>
          <w:szCs w:val="24"/>
        </w:rPr>
        <w:t xml:space="preserve">systematically </w:t>
      </w:r>
      <w:r>
        <w:rPr>
          <w:rFonts w:ascii="Times New Roman" w:hAnsi="Times New Roman"/>
          <w:sz w:val="24"/>
          <w:szCs w:val="24"/>
        </w:rPr>
        <w:t xml:space="preserve">in a series of 12 jackhammer passes (JHPs), with an average thickness of </w:t>
      </w:r>
      <w:r w:rsidR="00461333">
        <w:rPr>
          <w:rFonts w:ascii="Times New Roman" w:hAnsi="Times New Roman"/>
          <w:sz w:val="24"/>
          <w:szCs w:val="24"/>
        </w:rPr>
        <w:t>12.5</w:t>
      </w:r>
      <w:r>
        <w:rPr>
          <w:rFonts w:ascii="Times New Roman" w:hAnsi="Times New Roman"/>
          <w:sz w:val="24"/>
          <w:szCs w:val="24"/>
        </w:rPr>
        <w:t xml:space="preserve"> cm for each pass</w:t>
      </w:r>
      <w:r w:rsidR="00452A8C">
        <w:rPr>
          <w:rFonts w:ascii="Times New Roman" w:hAnsi="Times New Roman"/>
          <w:sz w:val="24"/>
          <w:szCs w:val="24"/>
        </w:rPr>
        <w:t xml:space="preserve"> (</w:t>
      </w:r>
      <w:r w:rsidR="00452A8C" w:rsidRPr="00EF5F1A">
        <w:rPr>
          <w:rFonts w:ascii="Times New Roman" w:hAnsi="Times New Roman"/>
          <w:sz w:val="24"/>
          <w:szCs w:val="24"/>
        </w:rPr>
        <w:t xml:space="preserve">Fig. </w:t>
      </w:r>
      <w:r w:rsidR="008C50EC">
        <w:rPr>
          <w:rFonts w:ascii="Times New Roman" w:hAnsi="Times New Roman"/>
          <w:sz w:val="24"/>
          <w:szCs w:val="24"/>
        </w:rPr>
        <w:t>2</w:t>
      </w:r>
      <w:r w:rsidR="0001046D">
        <w:rPr>
          <w:rFonts w:ascii="Times New Roman" w:hAnsi="Times New Roman"/>
          <w:sz w:val="24"/>
          <w:szCs w:val="24"/>
        </w:rPr>
        <w:t xml:space="preserve">). </w:t>
      </w:r>
      <w:r>
        <w:rPr>
          <w:rFonts w:ascii="Times New Roman" w:hAnsi="Times New Roman"/>
          <w:sz w:val="24"/>
          <w:szCs w:val="24"/>
        </w:rPr>
        <w:t xml:space="preserve">Quarry depths were measured for each pass using a sight level. </w:t>
      </w:r>
      <w:r w:rsidR="00BC2736">
        <w:rPr>
          <w:rFonts w:ascii="Times New Roman" w:hAnsi="Times New Roman"/>
          <w:sz w:val="24"/>
          <w:szCs w:val="24"/>
        </w:rPr>
        <w:t>In the absence of primary bedding structures, evenly</w:t>
      </w:r>
      <w:r w:rsidR="001676C9">
        <w:rPr>
          <w:rFonts w:ascii="Times New Roman" w:hAnsi="Times New Roman"/>
          <w:sz w:val="24"/>
          <w:szCs w:val="24"/>
        </w:rPr>
        <w:t xml:space="preserve"> </w:t>
      </w:r>
      <w:r w:rsidR="00BC2736">
        <w:rPr>
          <w:rFonts w:ascii="Times New Roman" w:hAnsi="Times New Roman"/>
          <w:sz w:val="24"/>
          <w:szCs w:val="24"/>
        </w:rPr>
        <w:t xml:space="preserve">spaced jackhammer passes </w:t>
      </w:r>
      <w:r w:rsidR="00B372A3">
        <w:rPr>
          <w:rFonts w:ascii="Times New Roman" w:hAnsi="Times New Roman"/>
          <w:sz w:val="24"/>
          <w:szCs w:val="24"/>
        </w:rPr>
        <w:t xml:space="preserve">act </w:t>
      </w:r>
      <w:r w:rsidR="00BC2736">
        <w:rPr>
          <w:rFonts w:ascii="Times New Roman" w:hAnsi="Times New Roman"/>
          <w:sz w:val="24"/>
          <w:szCs w:val="24"/>
        </w:rPr>
        <w:t xml:space="preserve">as artificial markers with which </w:t>
      </w:r>
      <w:r w:rsidR="00513BF4">
        <w:rPr>
          <w:rFonts w:ascii="Times New Roman" w:hAnsi="Times New Roman"/>
          <w:sz w:val="24"/>
          <w:szCs w:val="24"/>
        </w:rPr>
        <w:t>trace fossil</w:t>
      </w:r>
      <w:r w:rsidR="00BC2736">
        <w:rPr>
          <w:rFonts w:ascii="Times New Roman" w:hAnsi="Times New Roman"/>
          <w:sz w:val="24"/>
          <w:szCs w:val="24"/>
        </w:rPr>
        <w:t xml:space="preserve"> abundance and diversity can be measured</w:t>
      </w:r>
      <w:r>
        <w:rPr>
          <w:rFonts w:ascii="Times New Roman" w:hAnsi="Times New Roman"/>
          <w:sz w:val="24"/>
          <w:szCs w:val="24"/>
        </w:rPr>
        <w:t xml:space="preserve">. Rubble created in the wake of the jackhammer was picked through and specimens were collected and sorted into bags, their abundances recorded for each jackhammer pass and used quantitatively to describe sedimentation rate and general depositional processes. Lateral location of </w:t>
      </w:r>
      <w:r w:rsidR="005361F9">
        <w:rPr>
          <w:rFonts w:ascii="Times New Roman" w:hAnsi="Times New Roman"/>
          <w:sz w:val="24"/>
          <w:szCs w:val="24"/>
        </w:rPr>
        <w:t>specimens</w:t>
      </w:r>
      <w:r>
        <w:rPr>
          <w:rFonts w:ascii="Times New Roman" w:hAnsi="Times New Roman"/>
          <w:sz w:val="24"/>
          <w:szCs w:val="24"/>
        </w:rPr>
        <w:t xml:space="preserve"> was recorded throughout the section using a </w:t>
      </w:r>
      <w:r w:rsidR="00BC2736">
        <w:rPr>
          <w:rFonts w:ascii="Times New Roman" w:hAnsi="Times New Roman"/>
          <w:sz w:val="24"/>
          <w:szCs w:val="24"/>
        </w:rPr>
        <w:t xml:space="preserve">meter by meter </w:t>
      </w:r>
      <w:r>
        <w:rPr>
          <w:rFonts w:ascii="Times New Roman" w:hAnsi="Times New Roman"/>
          <w:sz w:val="24"/>
          <w:szCs w:val="24"/>
        </w:rPr>
        <w:t>grid system (</w:t>
      </w:r>
      <w:r w:rsidRPr="00EF5F1A">
        <w:rPr>
          <w:rFonts w:ascii="Times New Roman" w:hAnsi="Times New Roman"/>
          <w:sz w:val="24"/>
          <w:szCs w:val="24"/>
        </w:rPr>
        <w:t xml:space="preserve">Fig. </w:t>
      </w:r>
      <w:r w:rsidR="008C50EC">
        <w:rPr>
          <w:rFonts w:ascii="Times New Roman" w:hAnsi="Times New Roman"/>
          <w:sz w:val="24"/>
          <w:szCs w:val="24"/>
        </w:rPr>
        <w:t>4</w:t>
      </w:r>
      <w:r w:rsidR="0024251D">
        <w:rPr>
          <w:rFonts w:ascii="Times New Roman" w:hAnsi="Times New Roman"/>
          <w:sz w:val="24"/>
          <w:szCs w:val="24"/>
        </w:rPr>
        <w:t>b</w:t>
      </w:r>
      <w:r>
        <w:rPr>
          <w:rFonts w:ascii="Times New Roman" w:hAnsi="Times New Roman"/>
          <w:sz w:val="24"/>
          <w:szCs w:val="24"/>
        </w:rPr>
        <w:t>).</w:t>
      </w:r>
      <w:r w:rsidR="0001046D">
        <w:rPr>
          <w:rFonts w:ascii="Times New Roman" w:hAnsi="Times New Roman"/>
          <w:sz w:val="24"/>
          <w:szCs w:val="24"/>
        </w:rPr>
        <w:t xml:space="preserve"> </w:t>
      </w:r>
      <w:r w:rsidR="0001046D" w:rsidRPr="0001046D">
        <w:rPr>
          <w:rFonts w:ascii="Times New Roman" w:hAnsi="Times New Roman"/>
          <w:sz w:val="24"/>
          <w:szCs w:val="24"/>
        </w:rPr>
        <w:t>In total, 3661 fossil cocoons were collected throughout the section. An additional 1031 cocoons were collected but unassignable to any JHP in the main quarry.</w:t>
      </w:r>
    </w:p>
    <w:p w14:paraId="70D5621D" w14:textId="29442402" w:rsidR="00B23527" w:rsidRDefault="005F55FD" w:rsidP="005F55FD">
      <w:pPr>
        <w:pStyle w:val="BodyA"/>
        <w:spacing w:line="480" w:lineRule="auto"/>
        <w:rPr>
          <w:rFonts w:ascii="Times New Roman" w:eastAsia="Times New Roman" w:hAnsi="Times New Roman" w:cs="Times New Roman"/>
          <w:sz w:val="24"/>
          <w:szCs w:val="24"/>
        </w:rPr>
      </w:pPr>
      <w:r>
        <w:rPr>
          <w:rFonts w:ascii="Times New Roman" w:hAnsi="Times New Roman"/>
          <w:sz w:val="24"/>
          <w:szCs w:val="24"/>
        </w:rPr>
        <w:tab/>
      </w:r>
      <w:r w:rsidR="004C439B">
        <w:rPr>
          <w:rFonts w:ascii="Times New Roman" w:hAnsi="Times New Roman"/>
          <w:sz w:val="24"/>
          <w:szCs w:val="24"/>
        </w:rPr>
        <w:t xml:space="preserve">Abundances and diversity </w:t>
      </w:r>
      <w:r w:rsidR="00210A10">
        <w:rPr>
          <w:rFonts w:ascii="Times New Roman" w:hAnsi="Times New Roman"/>
          <w:sz w:val="24"/>
          <w:szCs w:val="24"/>
        </w:rPr>
        <w:t xml:space="preserve">data may be influenced by </w:t>
      </w:r>
      <w:r w:rsidR="004C439B">
        <w:rPr>
          <w:rFonts w:ascii="Times New Roman" w:hAnsi="Times New Roman"/>
          <w:sz w:val="24"/>
          <w:szCs w:val="24"/>
        </w:rPr>
        <w:t xml:space="preserve">collection bias. Some samples are badly fractured, making identification based on size nearly impossible. Data from the 2010 field season </w:t>
      </w:r>
      <w:r w:rsidR="00F2477E">
        <w:rPr>
          <w:rFonts w:ascii="Times New Roman" w:hAnsi="Times New Roman"/>
          <w:sz w:val="24"/>
          <w:szCs w:val="24"/>
        </w:rPr>
        <w:t>are</w:t>
      </w:r>
      <w:r w:rsidR="004C439B">
        <w:rPr>
          <w:rFonts w:ascii="Times New Roman" w:hAnsi="Times New Roman"/>
          <w:sz w:val="24"/>
          <w:szCs w:val="24"/>
        </w:rPr>
        <w:t xml:space="preserve"> incomplete; only a sample of traces were collected. Thus, </w:t>
      </w:r>
      <w:r w:rsidR="00156608">
        <w:rPr>
          <w:rFonts w:ascii="Times New Roman" w:hAnsi="Times New Roman"/>
          <w:sz w:val="24"/>
          <w:szCs w:val="24"/>
        </w:rPr>
        <w:t xml:space="preserve">although the two jackhammer passes from </w:t>
      </w:r>
      <w:r w:rsidR="00156608">
        <w:rPr>
          <w:rFonts w:ascii="Times New Roman" w:hAnsi="Times New Roman"/>
          <w:sz w:val="24"/>
          <w:szCs w:val="24"/>
        </w:rPr>
        <w:lastRenderedPageBreak/>
        <w:t xml:space="preserve">2010 are included in sedimentation analyses, </w:t>
      </w:r>
      <w:r w:rsidR="004C439B">
        <w:rPr>
          <w:rFonts w:ascii="Times New Roman" w:hAnsi="Times New Roman"/>
          <w:sz w:val="24"/>
          <w:szCs w:val="24"/>
        </w:rPr>
        <w:t xml:space="preserve">total abundances for the two passes are underrepresented. Trace fossil data used to infer general sedimentation rates were restricted to the main quarry. </w:t>
      </w:r>
    </w:p>
    <w:p w14:paraId="4FC60372" w14:textId="6A0C97CD" w:rsidR="00F41552" w:rsidRPr="007E3493" w:rsidRDefault="004C439B" w:rsidP="007E3493">
      <w:pPr>
        <w:pStyle w:val="BodyA"/>
        <w:spacing w:line="480" w:lineRule="auto"/>
        <w:rPr>
          <w:rFonts w:ascii="Times New Roman" w:hAnsi="Times New Roman"/>
          <w:sz w:val="24"/>
          <w:szCs w:val="24"/>
        </w:rPr>
      </w:pPr>
      <w:r>
        <w:rPr>
          <w:rFonts w:ascii="Times New Roman" w:eastAsia="Times New Roman" w:hAnsi="Times New Roman" w:cs="Times New Roman"/>
          <w:sz w:val="24"/>
          <w:szCs w:val="24"/>
        </w:rPr>
        <w:tab/>
      </w:r>
      <w:r w:rsidR="00736B24">
        <w:rPr>
          <w:rFonts w:ascii="Times New Roman" w:eastAsia="Times New Roman" w:hAnsi="Times New Roman" w:cs="Times New Roman"/>
          <w:sz w:val="24"/>
          <w:szCs w:val="24"/>
        </w:rPr>
        <w:t>We</w:t>
      </w:r>
      <w:r>
        <w:rPr>
          <w:rFonts w:ascii="Times New Roman" w:eastAsia="Times New Roman" w:hAnsi="Times New Roman" w:cs="Times New Roman"/>
          <w:sz w:val="24"/>
          <w:szCs w:val="24"/>
        </w:rPr>
        <w:t xml:space="preserve"> measured the </w:t>
      </w:r>
      <w:r w:rsidR="00B02984">
        <w:rPr>
          <w:rFonts w:ascii="Times New Roman" w:hAnsi="Times New Roman"/>
          <w:i/>
          <w:iCs/>
          <w:sz w:val="24"/>
          <w:szCs w:val="24"/>
        </w:rPr>
        <w:t>x</w:t>
      </w:r>
      <w:r>
        <w:rPr>
          <w:rFonts w:ascii="Times New Roman" w:hAnsi="Times New Roman"/>
          <w:sz w:val="24"/>
          <w:szCs w:val="24"/>
        </w:rPr>
        <w:t xml:space="preserve">, </w:t>
      </w:r>
      <w:r w:rsidR="00B02984">
        <w:rPr>
          <w:rFonts w:ascii="Times New Roman" w:hAnsi="Times New Roman"/>
          <w:i/>
          <w:iCs/>
          <w:sz w:val="24"/>
          <w:szCs w:val="24"/>
        </w:rPr>
        <w:t>y</w:t>
      </w:r>
      <w:r>
        <w:rPr>
          <w:rFonts w:ascii="Times New Roman" w:hAnsi="Times New Roman"/>
          <w:sz w:val="24"/>
          <w:szCs w:val="24"/>
        </w:rPr>
        <w:t xml:space="preserve">, and </w:t>
      </w:r>
      <w:r w:rsidR="00B02984">
        <w:rPr>
          <w:rFonts w:ascii="Times New Roman" w:hAnsi="Times New Roman"/>
          <w:i/>
          <w:iCs/>
          <w:sz w:val="24"/>
          <w:szCs w:val="24"/>
        </w:rPr>
        <w:t>z</w:t>
      </w:r>
      <w:r>
        <w:rPr>
          <w:rFonts w:ascii="Times New Roman" w:hAnsi="Times New Roman"/>
          <w:sz w:val="24"/>
          <w:szCs w:val="24"/>
        </w:rPr>
        <w:t xml:space="preserve"> axes (i.e. length, maximum diameter, and diameter perpendicular to maximum) of all complete specimens at the Egg Mountain locality (N=1155) to quantifiably distinguish trace morphologies. Specimens were measured </w:t>
      </w:r>
      <w:r w:rsidR="00736B24">
        <w:rPr>
          <w:rFonts w:ascii="Times New Roman" w:hAnsi="Times New Roman"/>
          <w:sz w:val="24"/>
          <w:szCs w:val="24"/>
        </w:rPr>
        <w:t xml:space="preserve">and </w:t>
      </w:r>
      <w:r w:rsidR="00736B24" w:rsidRPr="006306C0">
        <w:rPr>
          <w:rFonts w:ascii="Times New Roman" w:hAnsi="Times New Roman"/>
          <w:sz w:val="24"/>
          <w:szCs w:val="24"/>
        </w:rPr>
        <w:t xml:space="preserve">included in </w:t>
      </w:r>
      <w:r w:rsidR="0079451C">
        <w:rPr>
          <w:rFonts w:ascii="Times New Roman" w:hAnsi="Times New Roman"/>
          <w:sz w:val="24"/>
          <w:szCs w:val="24"/>
        </w:rPr>
        <w:t>morphological</w:t>
      </w:r>
      <w:r w:rsidR="00736B24" w:rsidRPr="006306C0">
        <w:rPr>
          <w:rFonts w:ascii="Times New Roman" w:hAnsi="Times New Roman"/>
          <w:sz w:val="24"/>
          <w:szCs w:val="24"/>
        </w:rPr>
        <w:t xml:space="preserve"> analysis</w:t>
      </w:r>
      <w:r w:rsidR="00736B24">
        <w:rPr>
          <w:rFonts w:ascii="Times New Roman" w:hAnsi="Times New Roman"/>
          <w:sz w:val="24"/>
          <w:szCs w:val="24"/>
        </w:rPr>
        <w:t xml:space="preserve"> </w:t>
      </w:r>
      <w:r>
        <w:rPr>
          <w:rFonts w:ascii="Times New Roman" w:hAnsi="Times New Roman"/>
          <w:sz w:val="24"/>
          <w:szCs w:val="24"/>
        </w:rPr>
        <w:t>only if all three dimensions accessible</w:t>
      </w:r>
      <w:r w:rsidR="00312A5F">
        <w:rPr>
          <w:rFonts w:ascii="Times New Roman" w:hAnsi="Times New Roman"/>
          <w:sz w:val="24"/>
          <w:szCs w:val="24"/>
        </w:rPr>
        <w:t xml:space="preserve"> for measurements</w:t>
      </w:r>
      <w:r>
        <w:rPr>
          <w:rFonts w:ascii="Times New Roman" w:hAnsi="Times New Roman"/>
          <w:sz w:val="24"/>
          <w:szCs w:val="24"/>
        </w:rPr>
        <w:t>. The remaining traces (N=3537) were assigned to a size morphology based on measurements of accessible dimensions (i.e. measurement of one or two identifiable axes) and qualitative features such as surface texture.</w:t>
      </w:r>
      <w:r w:rsidR="001461FF">
        <w:rPr>
          <w:rFonts w:ascii="Times New Roman" w:hAnsi="Times New Roman"/>
          <w:sz w:val="24"/>
          <w:szCs w:val="24"/>
        </w:rPr>
        <w:t xml:space="preserve"> Minimum or maximum dimensions of traces included in length and diameter ranges overlap size categories, but those outlier specimens were qualitatively assigned to a group based on </w:t>
      </w:r>
      <w:r w:rsidR="005B29C4">
        <w:rPr>
          <w:rFonts w:ascii="Times New Roman" w:hAnsi="Times New Roman"/>
          <w:sz w:val="24"/>
          <w:szCs w:val="24"/>
        </w:rPr>
        <w:t>the best-preserved</w:t>
      </w:r>
      <w:r w:rsidR="001461FF">
        <w:rPr>
          <w:rFonts w:ascii="Times New Roman" w:hAnsi="Times New Roman"/>
          <w:sz w:val="24"/>
          <w:szCs w:val="24"/>
        </w:rPr>
        <w:t xml:space="preserve"> dimensional characteristics and observations of surface texture. </w:t>
      </w:r>
      <w:r>
        <w:rPr>
          <w:rFonts w:ascii="Times New Roman" w:hAnsi="Times New Roman"/>
          <w:sz w:val="24"/>
          <w:szCs w:val="24"/>
        </w:rPr>
        <w:t xml:space="preserve">The few traces that were poorly preserved, fractured, or encased in sediment and unable to be measured were not assigned to a morphology and not used in </w:t>
      </w:r>
      <w:r w:rsidR="00003C1A">
        <w:rPr>
          <w:rFonts w:ascii="Times New Roman" w:hAnsi="Times New Roman"/>
          <w:sz w:val="24"/>
          <w:szCs w:val="24"/>
        </w:rPr>
        <w:t>abundance counts</w:t>
      </w:r>
      <w:r>
        <w:rPr>
          <w:rFonts w:ascii="Times New Roman" w:hAnsi="Times New Roman"/>
          <w:sz w:val="24"/>
          <w:szCs w:val="24"/>
        </w:rPr>
        <w:t xml:space="preserve">. </w:t>
      </w:r>
    </w:p>
    <w:p w14:paraId="12A169BB" w14:textId="37A60E56" w:rsidR="0077092D" w:rsidRDefault="00F41552" w:rsidP="005F55FD">
      <w:pPr>
        <w:pStyle w:val="BodyA"/>
        <w:spacing w:line="480" w:lineRule="auto"/>
        <w:rPr>
          <w:rFonts w:ascii="Times New Roman" w:hAnsi="Times New Roman"/>
          <w:sz w:val="24"/>
          <w:szCs w:val="24"/>
        </w:rPr>
      </w:pPr>
      <w:r>
        <w:rPr>
          <w:rFonts w:ascii="Times New Roman" w:hAnsi="Times New Roman"/>
          <w:sz w:val="24"/>
          <w:szCs w:val="24"/>
        </w:rPr>
        <w:tab/>
      </w:r>
      <w:r w:rsidR="0077092D">
        <w:rPr>
          <w:rFonts w:ascii="Times New Roman" w:hAnsi="Times New Roman"/>
          <w:sz w:val="24"/>
          <w:szCs w:val="24"/>
        </w:rPr>
        <w:t xml:space="preserve">All specimens </w:t>
      </w:r>
      <w:r w:rsidR="002C317D">
        <w:rPr>
          <w:rFonts w:ascii="Times New Roman" w:hAnsi="Times New Roman"/>
          <w:sz w:val="24"/>
          <w:szCs w:val="24"/>
        </w:rPr>
        <w:t xml:space="preserve">are deposited </w:t>
      </w:r>
      <w:r w:rsidR="00452A8C">
        <w:rPr>
          <w:rFonts w:ascii="Times New Roman" w:hAnsi="Times New Roman"/>
          <w:sz w:val="24"/>
          <w:szCs w:val="24"/>
        </w:rPr>
        <w:t>in the</w:t>
      </w:r>
      <w:r w:rsidR="00210A10" w:rsidRPr="00210A10">
        <w:rPr>
          <w:rFonts w:ascii="Times New Roman" w:hAnsi="Times New Roman"/>
          <w:sz w:val="24"/>
          <w:szCs w:val="24"/>
        </w:rPr>
        <w:t xml:space="preserve"> </w:t>
      </w:r>
      <w:r w:rsidR="00210A10">
        <w:rPr>
          <w:rFonts w:ascii="Times New Roman" w:hAnsi="Times New Roman"/>
          <w:sz w:val="24"/>
          <w:szCs w:val="24"/>
        </w:rPr>
        <w:t>Invertebrate Collections of</w:t>
      </w:r>
      <w:r w:rsidR="00452A8C">
        <w:rPr>
          <w:rFonts w:ascii="Times New Roman" w:hAnsi="Times New Roman"/>
          <w:sz w:val="24"/>
          <w:szCs w:val="24"/>
        </w:rPr>
        <w:t xml:space="preserve"> </w:t>
      </w:r>
      <w:r w:rsidR="00003C1A">
        <w:rPr>
          <w:rFonts w:ascii="Times New Roman" w:hAnsi="Times New Roman"/>
          <w:sz w:val="24"/>
          <w:szCs w:val="24"/>
        </w:rPr>
        <w:t>Museum of the Rockies</w:t>
      </w:r>
      <w:r w:rsidR="00210A10">
        <w:rPr>
          <w:rFonts w:ascii="Times New Roman" w:hAnsi="Times New Roman"/>
          <w:sz w:val="24"/>
          <w:szCs w:val="24"/>
        </w:rPr>
        <w:t xml:space="preserve"> (MOR-IV)</w:t>
      </w:r>
      <w:r w:rsidR="00452A8C">
        <w:rPr>
          <w:rFonts w:ascii="Times New Roman" w:hAnsi="Times New Roman"/>
          <w:sz w:val="24"/>
          <w:szCs w:val="24"/>
        </w:rPr>
        <w:t xml:space="preserve"> under</w:t>
      </w:r>
      <w:r w:rsidR="005E442D">
        <w:rPr>
          <w:rFonts w:ascii="Times New Roman" w:hAnsi="Times New Roman"/>
          <w:sz w:val="24"/>
          <w:szCs w:val="24"/>
        </w:rPr>
        <w:t xml:space="preserve"> the catalog MOR-IV-2804. </w:t>
      </w:r>
      <w:r w:rsidR="00CC5204">
        <w:rPr>
          <w:rFonts w:ascii="Times New Roman" w:hAnsi="Times New Roman"/>
          <w:sz w:val="24"/>
          <w:szCs w:val="24"/>
        </w:rPr>
        <w:t xml:space="preserve">Individual field bags retain their field identification numbers. </w:t>
      </w:r>
      <w:r w:rsidR="005179FA">
        <w:rPr>
          <w:rFonts w:ascii="Times New Roman" w:hAnsi="Times New Roman"/>
          <w:sz w:val="24"/>
          <w:szCs w:val="24"/>
        </w:rPr>
        <w:t>Figured</w:t>
      </w:r>
      <w:r w:rsidR="005E442D">
        <w:rPr>
          <w:rFonts w:ascii="Times New Roman" w:hAnsi="Times New Roman"/>
          <w:sz w:val="24"/>
          <w:szCs w:val="24"/>
        </w:rPr>
        <w:t xml:space="preserve"> </w:t>
      </w:r>
      <w:r w:rsidR="009542C2">
        <w:rPr>
          <w:rFonts w:ascii="Times New Roman" w:hAnsi="Times New Roman"/>
          <w:sz w:val="24"/>
          <w:szCs w:val="24"/>
        </w:rPr>
        <w:t xml:space="preserve">specimens </w:t>
      </w:r>
      <w:r w:rsidR="0072039F">
        <w:rPr>
          <w:rFonts w:ascii="Times New Roman" w:hAnsi="Times New Roman"/>
          <w:sz w:val="24"/>
          <w:szCs w:val="24"/>
        </w:rPr>
        <w:t>were</w:t>
      </w:r>
      <w:r w:rsidR="00DC0CE0">
        <w:rPr>
          <w:rFonts w:ascii="Times New Roman" w:hAnsi="Times New Roman"/>
          <w:sz w:val="24"/>
          <w:szCs w:val="24"/>
        </w:rPr>
        <w:t xml:space="preserve"> separated from </w:t>
      </w:r>
      <w:r w:rsidR="00CC5204">
        <w:rPr>
          <w:rFonts w:ascii="Times New Roman" w:hAnsi="Times New Roman"/>
          <w:sz w:val="24"/>
          <w:szCs w:val="24"/>
        </w:rPr>
        <w:t>their individual bag and given their own unique specimen identification number in addition to the field identification number.</w:t>
      </w:r>
      <w:r w:rsidR="00452A8C">
        <w:rPr>
          <w:rFonts w:ascii="Times New Roman" w:hAnsi="Times New Roman"/>
          <w:sz w:val="24"/>
          <w:szCs w:val="24"/>
        </w:rPr>
        <w:t xml:space="preserve"> </w:t>
      </w:r>
    </w:p>
    <w:p w14:paraId="242C6FE2" w14:textId="77777777" w:rsidR="00210A10" w:rsidRDefault="00210A10" w:rsidP="005F55FD">
      <w:pPr>
        <w:pStyle w:val="BodyA"/>
        <w:spacing w:line="480" w:lineRule="auto"/>
        <w:rPr>
          <w:rFonts w:ascii="Times New Roman" w:hAnsi="Times New Roman"/>
          <w:sz w:val="24"/>
          <w:szCs w:val="24"/>
        </w:rPr>
      </w:pPr>
    </w:p>
    <w:bookmarkEnd w:id="5"/>
    <w:p w14:paraId="18745BFB" w14:textId="2C4A3CA7" w:rsidR="00D03E15" w:rsidRDefault="00210A10" w:rsidP="005F55FD">
      <w:pPr>
        <w:pStyle w:val="BodyA"/>
        <w:spacing w:line="480" w:lineRule="auto"/>
        <w:outlineLvl w:val="0"/>
        <w:rPr>
          <w:rFonts w:ascii="Times New Roman" w:hAnsi="Times New Roman"/>
          <w:b/>
          <w:bCs/>
          <w:sz w:val="24"/>
          <w:szCs w:val="24"/>
        </w:rPr>
      </w:pPr>
      <w:r>
        <w:rPr>
          <w:rFonts w:ascii="Times New Roman" w:hAnsi="Times New Roman"/>
          <w:b/>
          <w:bCs/>
          <w:sz w:val="24"/>
          <w:szCs w:val="24"/>
        </w:rPr>
        <w:t>4</w:t>
      </w:r>
      <w:r w:rsidR="00AD7B06" w:rsidRPr="002F7A55">
        <w:rPr>
          <w:rFonts w:ascii="Times New Roman" w:hAnsi="Times New Roman"/>
          <w:b/>
          <w:bCs/>
          <w:sz w:val="24"/>
          <w:szCs w:val="24"/>
        </w:rPr>
        <w:t xml:space="preserve">. </w:t>
      </w:r>
      <w:r w:rsidR="00F51934">
        <w:rPr>
          <w:rFonts w:ascii="Times New Roman" w:hAnsi="Times New Roman"/>
          <w:b/>
          <w:bCs/>
          <w:sz w:val="24"/>
          <w:szCs w:val="24"/>
        </w:rPr>
        <w:t>Trace fossil types</w:t>
      </w:r>
    </w:p>
    <w:p w14:paraId="060BF6C5" w14:textId="77777777" w:rsidR="00983718" w:rsidRDefault="00983718" w:rsidP="005F55FD">
      <w:pPr>
        <w:pStyle w:val="BodyA"/>
        <w:spacing w:line="480" w:lineRule="auto"/>
        <w:outlineLvl w:val="0"/>
        <w:rPr>
          <w:rFonts w:ascii="Times New Roman" w:hAnsi="Times New Roman"/>
          <w:b/>
          <w:bCs/>
          <w:sz w:val="24"/>
          <w:szCs w:val="24"/>
        </w:rPr>
      </w:pPr>
    </w:p>
    <w:p w14:paraId="7051ED91" w14:textId="29758204" w:rsidR="00292CB3" w:rsidRPr="00A47BC3" w:rsidRDefault="007F0180" w:rsidP="005F55FD">
      <w:pPr>
        <w:pStyle w:val="BodyA"/>
        <w:spacing w:line="480" w:lineRule="auto"/>
        <w:rPr>
          <w:rFonts w:ascii="Times New Roman" w:hAnsi="Times New Roman"/>
          <w:bCs/>
          <w:i/>
          <w:iCs/>
          <w:sz w:val="24"/>
          <w:szCs w:val="24"/>
        </w:rPr>
      </w:pPr>
      <w:r>
        <w:rPr>
          <w:rFonts w:ascii="Times New Roman" w:hAnsi="Times New Roman"/>
          <w:bCs/>
          <w:i/>
          <w:iCs/>
          <w:sz w:val="24"/>
          <w:szCs w:val="24"/>
        </w:rPr>
        <w:t>4</w:t>
      </w:r>
      <w:r w:rsidR="00AD7B06" w:rsidRPr="00A47BC3">
        <w:rPr>
          <w:rFonts w:ascii="Times New Roman" w:hAnsi="Times New Roman"/>
          <w:bCs/>
          <w:i/>
          <w:iCs/>
          <w:sz w:val="24"/>
          <w:szCs w:val="24"/>
        </w:rPr>
        <w:t>.</w:t>
      </w:r>
      <w:r w:rsidR="006708A6" w:rsidRPr="00A47BC3">
        <w:rPr>
          <w:rFonts w:ascii="Times New Roman" w:hAnsi="Times New Roman"/>
          <w:bCs/>
          <w:i/>
          <w:iCs/>
          <w:sz w:val="24"/>
          <w:szCs w:val="24"/>
        </w:rPr>
        <w:t>1</w:t>
      </w:r>
      <w:r w:rsidR="00AD7B06" w:rsidRPr="00A47BC3">
        <w:rPr>
          <w:rFonts w:ascii="Times New Roman" w:hAnsi="Times New Roman"/>
          <w:bCs/>
          <w:i/>
          <w:iCs/>
          <w:sz w:val="24"/>
          <w:szCs w:val="24"/>
        </w:rPr>
        <w:t xml:space="preserve"> </w:t>
      </w:r>
      <w:r w:rsidR="002E368F" w:rsidRPr="00A47BC3">
        <w:rPr>
          <w:rFonts w:ascii="Times New Roman" w:hAnsi="Times New Roman"/>
          <w:bCs/>
          <w:i/>
          <w:iCs/>
          <w:sz w:val="24"/>
          <w:szCs w:val="24"/>
        </w:rPr>
        <w:t xml:space="preserve">Ichnofamily </w:t>
      </w:r>
      <w:proofErr w:type="spellStart"/>
      <w:r w:rsidR="002E368F" w:rsidRPr="00A47BC3">
        <w:rPr>
          <w:rFonts w:ascii="Times New Roman" w:hAnsi="Times New Roman"/>
          <w:bCs/>
          <w:i/>
          <w:iCs/>
          <w:sz w:val="24"/>
          <w:szCs w:val="24"/>
        </w:rPr>
        <w:t>Pallichnidae</w:t>
      </w:r>
      <w:proofErr w:type="spellEnd"/>
      <w:r w:rsidR="002E368F" w:rsidRPr="00A47BC3">
        <w:rPr>
          <w:rFonts w:ascii="Times New Roman" w:hAnsi="Times New Roman"/>
          <w:bCs/>
          <w:i/>
          <w:iCs/>
          <w:sz w:val="24"/>
          <w:szCs w:val="24"/>
        </w:rPr>
        <w:t xml:space="preserve"> </w:t>
      </w:r>
      <w:proofErr w:type="spellStart"/>
      <w:r w:rsidR="002E368F" w:rsidRPr="00A47BC3">
        <w:rPr>
          <w:rFonts w:ascii="Times New Roman" w:hAnsi="Times New Roman"/>
          <w:bCs/>
          <w:i/>
          <w:iCs/>
          <w:sz w:val="24"/>
          <w:szCs w:val="24"/>
        </w:rPr>
        <w:t>Genise</w:t>
      </w:r>
      <w:proofErr w:type="spellEnd"/>
      <w:r w:rsidR="002E368F" w:rsidRPr="00A47BC3">
        <w:rPr>
          <w:rFonts w:ascii="Times New Roman" w:hAnsi="Times New Roman"/>
          <w:bCs/>
          <w:i/>
          <w:iCs/>
          <w:sz w:val="24"/>
          <w:szCs w:val="24"/>
        </w:rPr>
        <w:t xml:space="preserve"> 2004</w:t>
      </w:r>
    </w:p>
    <w:p w14:paraId="63FB18C6" w14:textId="5FC74645" w:rsidR="002E368F" w:rsidRPr="00411093" w:rsidRDefault="002E368F" w:rsidP="005F55FD">
      <w:pPr>
        <w:pStyle w:val="BodyA"/>
        <w:spacing w:line="480" w:lineRule="auto"/>
        <w:rPr>
          <w:rFonts w:ascii="Times New Roman" w:hAnsi="Times New Roman"/>
          <w:bCs/>
          <w:iCs/>
          <w:sz w:val="24"/>
          <w:szCs w:val="24"/>
        </w:rPr>
      </w:pPr>
      <w:r>
        <w:rPr>
          <w:rFonts w:ascii="Times New Roman" w:hAnsi="Times New Roman"/>
          <w:bCs/>
          <w:iCs/>
          <w:sz w:val="24"/>
          <w:szCs w:val="24"/>
        </w:rPr>
        <w:t xml:space="preserve">Ichnogenus </w:t>
      </w:r>
      <w:proofErr w:type="spellStart"/>
      <w:r>
        <w:rPr>
          <w:rFonts w:ascii="Times New Roman" w:hAnsi="Times New Roman"/>
          <w:bCs/>
          <w:i/>
          <w:iCs/>
          <w:sz w:val="24"/>
          <w:szCs w:val="24"/>
        </w:rPr>
        <w:t>Fictovichnus</w:t>
      </w:r>
      <w:proofErr w:type="spellEnd"/>
      <w:r w:rsidR="00411093">
        <w:rPr>
          <w:rFonts w:ascii="Times New Roman" w:hAnsi="Times New Roman"/>
          <w:bCs/>
          <w:iCs/>
          <w:sz w:val="24"/>
          <w:szCs w:val="24"/>
        </w:rPr>
        <w:t xml:space="preserve"> Johnston et al.</w:t>
      </w:r>
      <w:r w:rsidR="00B30761">
        <w:rPr>
          <w:rFonts w:ascii="Times New Roman" w:hAnsi="Times New Roman"/>
          <w:bCs/>
          <w:iCs/>
          <w:sz w:val="24"/>
          <w:szCs w:val="24"/>
        </w:rPr>
        <w:t>,</w:t>
      </w:r>
      <w:r w:rsidR="00411093">
        <w:rPr>
          <w:rFonts w:ascii="Times New Roman" w:hAnsi="Times New Roman"/>
          <w:bCs/>
          <w:iCs/>
          <w:sz w:val="24"/>
          <w:szCs w:val="24"/>
        </w:rPr>
        <w:t xml:space="preserve"> 1996</w:t>
      </w:r>
    </w:p>
    <w:p w14:paraId="421ED63B" w14:textId="0165059F" w:rsidR="000550B9" w:rsidRDefault="004C439B" w:rsidP="005F55FD">
      <w:pPr>
        <w:pStyle w:val="BodyA"/>
        <w:spacing w:line="480" w:lineRule="auto"/>
        <w:rPr>
          <w:rFonts w:ascii="Times New Roman" w:eastAsia="Times New Roman" w:hAnsi="Times New Roman" w:cs="Times New Roman"/>
          <w:i/>
          <w:iCs/>
          <w:sz w:val="24"/>
          <w:szCs w:val="24"/>
        </w:rPr>
      </w:pPr>
      <w:proofErr w:type="spellStart"/>
      <w:r w:rsidRPr="00D13D2D">
        <w:rPr>
          <w:rFonts w:ascii="Times New Roman" w:hAnsi="Times New Roman"/>
          <w:bCs/>
          <w:i/>
          <w:iCs/>
          <w:sz w:val="24"/>
          <w:szCs w:val="24"/>
        </w:rPr>
        <w:t>Fictovichnus</w:t>
      </w:r>
      <w:proofErr w:type="spellEnd"/>
      <w:r w:rsidRPr="00D13D2D">
        <w:rPr>
          <w:rFonts w:ascii="Times New Roman" w:hAnsi="Times New Roman"/>
          <w:bCs/>
          <w:i/>
          <w:iCs/>
          <w:sz w:val="24"/>
          <w:szCs w:val="24"/>
        </w:rPr>
        <w:t xml:space="preserve"> </w:t>
      </w:r>
      <w:proofErr w:type="spellStart"/>
      <w:r w:rsidRPr="00D13D2D">
        <w:rPr>
          <w:rFonts w:ascii="Times New Roman" w:hAnsi="Times New Roman"/>
          <w:bCs/>
          <w:i/>
          <w:iCs/>
          <w:sz w:val="24"/>
          <w:szCs w:val="24"/>
        </w:rPr>
        <w:t>sciuttoi</w:t>
      </w:r>
      <w:proofErr w:type="spellEnd"/>
      <w:r>
        <w:rPr>
          <w:rFonts w:ascii="Times New Roman" w:hAnsi="Times New Roman"/>
          <w:i/>
          <w:iCs/>
          <w:sz w:val="24"/>
          <w:szCs w:val="24"/>
        </w:rPr>
        <w:t xml:space="preserve"> </w:t>
      </w:r>
      <w:r w:rsidR="00207EF1">
        <w:rPr>
          <w:rFonts w:ascii="Times New Roman" w:hAnsi="Times New Roman"/>
          <w:sz w:val="24"/>
          <w:szCs w:val="24"/>
        </w:rPr>
        <w:t>(</w:t>
      </w:r>
      <w:proofErr w:type="spellStart"/>
      <w:r w:rsidR="00207EF1">
        <w:rPr>
          <w:rFonts w:ascii="Times New Roman" w:hAnsi="Times New Roman"/>
          <w:sz w:val="24"/>
          <w:szCs w:val="24"/>
        </w:rPr>
        <w:t>Genise</w:t>
      </w:r>
      <w:proofErr w:type="spellEnd"/>
      <w:r w:rsidR="00207EF1">
        <w:rPr>
          <w:rFonts w:ascii="Times New Roman" w:hAnsi="Times New Roman"/>
          <w:sz w:val="24"/>
          <w:szCs w:val="24"/>
        </w:rPr>
        <w:t xml:space="preserve"> et al., 2007)</w:t>
      </w:r>
    </w:p>
    <w:p w14:paraId="6846C04B" w14:textId="6E495539" w:rsidR="00411093" w:rsidRPr="00411093" w:rsidRDefault="000550B9" w:rsidP="005F55FD">
      <w:pPr>
        <w:pStyle w:val="BodyA"/>
        <w:spacing w:line="480" w:lineRule="auto"/>
        <w:rPr>
          <w:rFonts w:ascii="Times New Roman" w:hAnsi="Times New Roman"/>
          <w:sz w:val="24"/>
          <w:szCs w:val="24"/>
        </w:rPr>
      </w:pPr>
      <w:r w:rsidRPr="000171B5">
        <w:rPr>
          <w:rFonts w:ascii="Times New Roman" w:hAnsi="Times New Roman"/>
          <w:sz w:val="24"/>
          <w:szCs w:val="24"/>
        </w:rPr>
        <w:lastRenderedPageBreak/>
        <w:t xml:space="preserve">Figure </w:t>
      </w:r>
      <w:r w:rsidR="000171B5">
        <w:rPr>
          <w:rFonts w:ascii="Times New Roman" w:hAnsi="Times New Roman"/>
          <w:sz w:val="24"/>
          <w:szCs w:val="24"/>
        </w:rPr>
        <w:t>7</w:t>
      </w:r>
    </w:p>
    <w:p w14:paraId="57915457" w14:textId="326DF448" w:rsidR="000550B9" w:rsidRDefault="00411093" w:rsidP="005F55FD">
      <w:pPr>
        <w:pStyle w:val="BodyA"/>
        <w:spacing w:line="480" w:lineRule="auto"/>
        <w:rPr>
          <w:rFonts w:ascii="Times New Roman" w:hAnsi="Times New Roman"/>
          <w:sz w:val="24"/>
          <w:szCs w:val="24"/>
        </w:rPr>
      </w:pPr>
      <w:r w:rsidRPr="00411093">
        <w:rPr>
          <w:rFonts w:ascii="Times New Roman" w:hAnsi="Times New Roman"/>
          <w:i/>
          <w:sz w:val="24"/>
          <w:szCs w:val="24"/>
        </w:rPr>
        <w:t>Material.</w:t>
      </w:r>
      <w:r>
        <w:rPr>
          <w:rFonts w:ascii="Times New Roman" w:hAnsi="Times New Roman"/>
          <w:sz w:val="24"/>
          <w:szCs w:val="24"/>
        </w:rPr>
        <w:t xml:space="preserve"> –</w:t>
      </w:r>
      <w:r w:rsidR="004C4979">
        <w:rPr>
          <w:rFonts w:ascii="Times New Roman" w:hAnsi="Times New Roman"/>
          <w:sz w:val="24"/>
          <w:szCs w:val="24"/>
        </w:rPr>
        <w:t xml:space="preserve"> </w:t>
      </w:r>
      <w:r w:rsidR="00310A0F">
        <w:rPr>
          <w:rFonts w:ascii="Times New Roman" w:hAnsi="Times New Roman"/>
          <w:sz w:val="24"/>
          <w:szCs w:val="24"/>
        </w:rPr>
        <w:t>MOR-IV-2804</w:t>
      </w:r>
      <w:r w:rsidR="003E0E16">
        <w:rPr>
          <w:rFonts w:ascii="Times New Roman" w:hAnsi="Times New Roman"/>
          <w:sz w:val="24"/>
          <w:szCs w:val="24"/>
        </w:rPr>
        <w:t xml:space="preserve">; </w:t>
      </w:r>
      <w:r w:rsidR="007E3493">
        <w:rPr>
          <w:rFonts w:ascii="Times New Roman" w:hAnsi="Times New Roman"/>
          <w:sz w:val="24"/>
          <w:szCs w:val="24"/>
        </w:rPr>
        <w:t xml:space="preserve">1155 </w:t>
      </w:r>
      <w:r w:rsidR="00356456">
        <w:rPr>
          <w:rFonts w:ascii="Times New Roman" w:hAnsi="Times New Roman"/>
          <w:sz w:val="24"/>
          <w:szCs w:val="24"/>
        </w:rPr>
        <w:t>specimens</w:t>
      </w:r>
      <w:r w:rsidR="00F13F04">
        <w:rPr>
          <w:rFonts w:ascii="Times New Roman" w:hAnsi="Times New Roman"/>
          <w:sz w:val="24"/>
          <w:szCs w:val="24"/>
        </w:rPr>
        <w:t>.</w:t>
      </w:r>
    </w:p>
    <w:p w14:paraId="77091A94" w14:textId="166C5BE8" w:rsidR="000A7A5D" w:rsidRPr="000A7A5D" w:rsidRDefault="000A7A5D" w:rsidP="005F55FD">
      <w:pPr>
        <w:pStyle w:val="BodyA"/>
        <w:spacing w:line="480" w:lineRule="auto"/>
        <w:rPr>
          <w:rFonts w:ascii="Times New Roman" w:hAnsi="Times New Roman"/>
          <w:sz w:val="24"/>
          <w:szCs w:val="24"/>
        </w:rPr>
      </w:pPr>
      <w:r>
        <w:rPr>
          <w:rFonts w:ascii="Times New Roman" w:hAnsi="Times New Roman"/>
          <w:i/>
          <w:sz w:val="24"/>
          <w:szCs w:val="24"/>
        </w:rPr>
        <w:t xml:space="preserve">Occurrence. </w:t>
      </w:r>
      <w:r>
        <w:rPr>
          <w:rFonts w:ascii="Times New Roman" w:hAnsi="Times New Roman"/>
          <w:sz w:val="24"/>
          <w:szCs w:val="24"/>
        </w:rPr>
        <w:t>– Massive grey</w:t>
      </w:r>
      <w:r w:rsidR="00461BE7">
        <w:rPr>
          <w:rFonts w:ascii="Times New Roman" w:hAnsi="Times New Roman"/>
          <w:sz w:val="24"/>
          <w:szCs w:val="24"/>
        </w:rPr>
        <w:t xml:space="preserve"> calcareous siltstone and micritic </w:t>
      </w:r>
      <w:r w:rsidR="00175304">
        <w:rPr>
          <w:rFonts w:ascii="Times New Roman" w:hAnsi="Times New Roman"/>
          <w:sz w:val="24"/>
          <w:szCs w:val="24"/>
        </w:rPr>
        <w:t>limestone</w:t>
      </w:r>
      <w:r w:rsidR="00461BE7">
        <w:rPr>
          <w:rFonts w:ascii="Times New Roman" w:hAnsi="Times New Roman"/>
          <w:sz w:val="24"/>
          <w:szCs w:val="24"/>
        </w:rPr>
        <w:t xml:space="preserve"> at the </w:t>
      </w:r>
      <w:r>
        <w:rPr>
          <w:rFonts w:ascii="Times New Roman" w:hAnsi="Times New Roman"/>
          <w:sz w:val="24"/>
          <w:szCs w:val="24"/>
        </w:rPr>
        <w:t>Egg Mountain locality</w:t>
      </w:r>
      <w:r w:rsidR="003D77C3">
        <w:rPr>
          <w:rFonts w:ascii="Times New Roman" w:hAnsi="Times New Roman"/>
          <w:sz w:val="24"/>
          <w:szCs w:val="24"/>
        </w:rPr>
        <w:t xml:space="preserve"> (TM-006)</w:t>
      </w:r>
      <w:r>
        <w:rPr>
          <w:rFonts w:ascii="Times New Roman" w:hAnsi="Times New Roman"/>
          <w:sz w:val="24"/>
          <w:szCs w:val="24"/>
        </w:rPr>
        <w:t>, Two Medicine Formation, Montana, USA</w:t>
      </w:r>
      <w:r w:rsidR="003D77C3">
        <w:rPr>
          <w:rFonts w:ascii="Times New Roman" w:hAnsi="Times New Roman"/>
          <w:sz w:val="24"/>
          <w:szCs w:val="24"/>
        </w:rPr>
        <w:t>.</w:t>
      </w:r>
    </w:p>
    <w:p w14:paraId="3979D74F" w14:textId="57F799A4" w:rsidR="00894D10" w:rsidRDefault="00180C5A" w:rsidP="005F55FD">
      <w:pPr>
        <w:pStyle w:val="BodyA"/>
        <w:spacing w:line="480" w:lineRule="auto"/>
        <w:rPr>
          <w:rFonts w:ascii="Times New Roman" w:hAnsi="Times New Roman"/>
          <w:sz w:val="24"/>
          <w:szCs w:val="24"/>
        </w:rPr>
      </w:pPr>
      <w:r>
        <w:rPr>
          <w:rFonts w:ascii="Times New Roman" w:hAnsi="Times New Roman"/>
          <w:i/>
          <w:sz w:val="24"/>
          <w:szCs w:val="24"/>
        </w:rPr>
        <w:t xml:space="preserve">Description. </w:t>
      </w:r>
      <w:r>
        <w:rPr>
          <w:rFonts w:ascii="Times New Roman" w:hAnsi="Times New Roman"/>
          <w:sz w:val="24"/>
          <w:szCs w:val="24"/>
        </w:rPr>
        <w:t xml:space="preserve">– </w:t>
      </w:r>
      <w:proofErr w:type="spellStart"/>
      <w:r w:rsidR="004C439B">
        <w:rPr>
          <w:rFonts w:ascii="Times New Roman" w:hAnsi="Times New Roman"/>
          <w:i/>
          <w:iCs/>
          <w:sz w:val="24"/>
          <w:szCs w:val="24"/>
        </w:rPr>
        <w:t>F</w:t>
      </w:r>
      <w:r w:rsidR="005864DE">
        <w:rPr>
          <w:rFonts w:ascii="Times New Roman" w:hAnsi="Times New Roman"/>
          <w:i/>
          <w:iCs/>
          <w:sz w:val="24"/>
          <w:szCs w:val="24"/>
        </w:rPr>
        <w:t>ictovichnus</w:t>
      </w:r>
      <w:proofErr w:type="spellEnd"/>
      <w:r w:rsidR="005864DE">
        <w:rPr>
          <w:rFonts w:ascii="Times New Roman" w:hAnsi="Times New Roman"/>
          <w:i/>
          <w:iCs/>
          <w:sz w:val="24"/>
          <w:szCs w:val="24"/>
        </w:rPr>
        <w:t xml:space="preserve"> </w:t>
      </w:r>
      <w:proofErr w:type="spellStart"/>
      <w:r w:rsidR="004C439B">
        <w:rPr>
          <w:rFonts w:ascii="Times New Roman" w:hAnsi="Times New Roman"/>
          <w:i/>
          <w:iCs/>
          <w:sz w:val="24"/>
          <w:szCs w:val="24"/>
        </w:rPr>
        <w:t>sciuttoi</w:t>
      </w:r>
      <w:proofErr w:type="spellEnd"/>
      <w:r w:rsidR="004C439B">
        <w:rPr>
          <w:rFonts w:ascii="Times New Roman" w:hAnsi="Times New Roman"/>
          <w:sz w:val="24"/>
          <w:szCs w:val="24"/>
        </w:rPr>
        <w:t xml:space="preserve"> is an ovoid, capsule-shaped structure showing fine lobed textures with helically arranged ridges</w:t>
      </w:r>
      <w:r w:rsidR="00C82372">
        <w:rPr>
          <w:rFonts w:ascii="Times New Roman" w:hAnsi="Times New Roman"/>
          <w:sz w:val="24"/>
          <w:szCs w:val="24"/>
        </w:rPr>
        <w:t xml:space="preserve">, unlike the more gracile and tapered </w:t>
      </w:r>
      <w:r w:rsidR="00C82372">
        <w:rPr>
          <w:rFonts w:ascii="Times New Roman" w:hAnsi="Times New Roman"/>
          <w:i/>
          <w:sz w:val="24"/>
          <w:szCs w:val="24"/>
        </w:rPr>
        <w:t xml:space="preserve">F. </w:t>
      </w:r>
      <w:proofErr w:type="spellStart"/>
      <w:r w:rsidR="00C82372">
        <w:rPr>
          <w:rFonts w:ascii="Times New Roman" w:hAnsi="Times New Roman"/>
          <w:i/>
          <w:sz w:val="24"/>
          <w:szCs w:val="24"/>
        </w:rPr>
        <w:t>aragon</w:t>
      </w:r>
      <w:proofErr w:type="spellEnd"/>
      <w:r w:rsidR="00C82372">
        <w:rPr>
          <w:rFonts w:ascii="Times New Roman" w:hAnsi="Times New Roman"/>
          <w:i/>
          <w:sz w:val="24"/>
          <w:szCs w:val="24"/>
        </w:rPr>
        <w:t xml:space="preserve"> </w:t>
      </w:r>
      <w:r w:rsidR="00C82372">
        <w:rPr>
          <w:rFonts w:ascii="Times New Roman" w:hAnsi="Times New Roman"/>
          <w:sz w:val="24"/>
          <w:szCs w:val="24"/>
        </w:rPr>
        <w:t xml:space="preserve">and the externally smooth </w:t>
      </w:r>
      <w:r w:rsidR="00C82372">
        <w:rPr>
          <w:rFonts w:ascii="Times New Roman" w:hAnsi="Times New Roman"/>
          <w:i/>
          <w:sz w:val="24"/>
          <w:szCs w:val="24"/>
        </w:rPr>
        <w:t xml:space="preserve">F. </w:t>
      </w:r>
      <w:proofErr w:type="spellStart"/>
      <w:r w:rsidR="00C82372">
        <w:rPr>
          <w:rFonts w:ascii="Times New Roman" w:hAnsi="Times New Roman"/>
          <w:i/>
          <w:sz w:val="24"/>
          <w:szCs w:val="24"/>
        </w:rPr>
        <w:t>gobiensis</w:t>
      </w:r>
      <w:proofErr w:type="spellEnd"/>
      <w:r w:rsidR="00500216">
        <w:rPr>
          <w:rFonts w:ascii="Times New Roman" w:hAnsi="Times New Roman"/>
          <w:sz w:val="24"/>
          <w:szCs w:val="24"/>
        </w:rPr>
        <w:t xml:space="preserve"> </w:t>
      </w:r>
      <w:r w:rsidR="004C439B">
        <w:rPr>
          <w:rFonts w:ascii="Times New Roman" w:hAnsi="Times New Roman"/>
          <w:sz w:val="24"/>
          <w:szCs w:val="24"/>
        </w:rPr>
        <w:t>(</w:t>
      </w:r>
      <w:proofErr w:type="spellStart"/>
      <w:r w:rsidR="004C439B">
        <w:rPr>
          <w:rFonts w:ascii="Times New Roman" w:hAnsi="Times New Roman"/>
          <w:sz w:val="24"/>
          <w:szCs w:val="24"/>
        </w:rPr>
        <w:t>Genise</w:t>
      </w:r>
      <w:proofErr w:type="spellEnd"/>
      <w:r w:rsidR="004C439B">
        <w:rPr>
          <w:rFonts w:ascii="Times New Roman" w:hAnsi="Times New Roman"/>
          <w:sz w:val="24"/>
          <w:szCs w:val="24"/>
        </w:rPr>
        <w:t xml:space="preserve"> et al., 2007</w:t>
      </w:r>
      <w:r w:rsidR="00C82372">
        <w:rPr>
          <w:rFonts w:ascii="Times New Roman" w:hAnsi="Times New Roman"/>
          <w:sz w:val="24"/>
          <w:szCs w:val="24"/>
        </w:rPr>
        <w:t xml:space="preserve">; </w:t>
      </w:r>
      <w:proofErr w:type="spellStart"/>
      <w:r w:rsidR="00C82372">
        <w:rPr>
          <w:rFonts w:ascii="Times New Roman" w:hAnsi="Times New Roman"/>
          <w:sz w:val="24"/>
          <w:szCs w:val="24"/>
        </w:rPr>
        <w:t>Genise</w:t>
      </w:r>
      <w:proofErr w:type="spellEnd"/>
      <w:r w:rsidR="00C82372">
        <w:rPr>
          <w:rFonts w:ascii="Times New Roman" w:hAnsi="Times New Roman"/>
          <w:sz w:val="24"/>
          <w:szCs w:val="24"/>
        </w:rPr>
        <w:t>, 2016</w:t>
      </w:r>
      <w:r w:rsidR="004C439B">
        <w:rPr>
          <w:rFonts w:ascii="Times New Roman" w:hAnsi="Times New Roman"/>
          <w:sz w:val="24"/>
          <w:szCs w:val="24"/>
        </w:rPr>
        <w:t xml:space="preserve">). </w:t>
      </w:r>
      <w:r w:rsidR="008E373F">
        <w:rPr>
          <w:rFonts w:ascii="Times New Roman" w:hAnsi="Times New Roman"/>
          <w:sz w:val="24"/>
          <w:szCs w:val="24"/>
        </w:rPr>
        <w:t xml:space="preserve">Original material </w:t>
      </w:r>
      <w:r w:rsidR="00A14F00">
        <w:rPr>
          <w:rFonts w:ascii="Times New Roman" w:hAnsi="Times New Roman"/>
          <w:sz w:val="24"/>
          <w:szCs w:val="24"/>
        </w:rPr>
        <w:t xml:space="preserve">is described as </w:t>
      </w:r>
      <w:proofErr w:type="spellStart"/>
      <w:r w:rsidR="00A14F00">
        <w:rPr>
          <w:rFonts w:ascii="Times New Roman" w:hAnsi="Times New Roman"/>
          <w:i/>
          <w:iCs/>
          <w:sz w:val="24"/>
          <w:szCs w:val="24"/>
        </w:rPr>
        <w:t>Rebuffoichnus</w:t>
      </w:r>
      <w:proofErr w:type="spellEnd"/>
      <w:r w:rsidR="00A14F00">
        <w:rPr>
          <w:rFonts w:ascii="Times New Roman" w:hAnsi="Times New Roman"/>
          <w:i/>
          <w:iCs/>
          <w:sz w:val="24"/>
          <w:szCs w:val="24"/>
        </w:rPr>
        <w:t xml:space="preserve"> </w:t>
      </w:r>
      <w:proofErr w:type="spellStart"/>
      <w:r w:rsidR="00A14F00">
        <w:rPr>
          <w:rFonts w:ascii="Times New Roman" w:hAnsi="Times New Roman"/>
          <w:i/>
          <w:iCs/>
          <w:sz w:val="24"/>
          <w:szCs w:val="24"/>
        </w:rPr>
        <w:t>sciuttoi</w:t>
      </w:r>
      <w:proofErr w:type="spellEnd"/>
      <w:r w:rsidR="00A14F00">
        <w:rPr>
          <w:rFonts w:ascii="Times New Roman" w:hAnsi="Times New Roman"/>
          <w:i/>
          <w:iCs/>
          <w:sz w:val="24"/>
          <w:szCs w:val="24"/>
        </w:rPr>
        <w:t xml:space="preserve"> </w:t>
      </w:r>
      <w:r w:rsidR="00073B7B">
        <w:rPr>
          <w:rFonts w:ascii="Times New Roman" w:hAnsi="Times New Roman"/>
          <w:iCs/>
          <w:sz w:val="24"/>
          <w:szCs w:val="24"/>
        </w:rPr>
        <w:t xml:space="preserve">by </w:t>
      </w:r>
      <w:proofErr w:type="spellStart"/>
      <w:r w:rsidR="00073B7B">
        <w:rPr>
          <w:rFonts w:ascii="Times New Roman" w:hAnsi="Times New Roman"/>
          <w:iCs/>
          <w:sz w:val="24"/>
          <w:szCs w:val="24"/>
        </w:rPr>
        <w:t>Genise</w:t>
      </w:r>
      <w:proofErr w:type="spellEnd"/>
      <w:r w:rsidR="00073B7B">
        <w:rPr>
          <w:rFonts w:ascii="Times New Roman" w:hAnsi="Times New Roman"/>
          <w:iCs/>
          <w:sz w:val="24"/>
          <w:szCs w:val="24"/>
        </w:rPr>
        <w:t xml:space="preserve"> et al. (2007) </w:t>
      </w:r>
      <w:r w:rsidR="00A14F00">
        <w:rPr>
          <w:rFonts w:ascii="Times New Roman" w:hAnsi="Times New Roman"/>
          <w:sz w:val="24"/>
          <w:szCs w:val="24"/>
        </w:rPr>
        <w:t>from the Upper</w:t>
      </w:r>
      <w:r w:rsidR="00A14F00" w:rsidRPr="00A14F00">
        <w:rPr>
          <w:rFonts w:ascii="Times New Roman" w:hAnsi="Times New Roman"/>
          <w:sz w:val="24"/>
          <w:szCs w:val="24"/>
        </w:rPr>
        <w:t xml:space="preserve"> Cretaceous</w:t>
      </w:r>
      <w:r w:rsidR="00A14F00">
        <w:rPr>
          <w:rFonts w:ascii="Times New Roman" w:hAnsi="Times New Roman"/>
          <w:sz w:val="24"/>
          <w:szCs w:val="24"/>
        </w:rPr>
        <w:t xml:space="preserve"> (Coniacian-</w:t>
      </w:r>
      <w:r w:rsidR="00A14F00" w:rsidRPr="00A14F00">
        <w:rPr>
          <w:rFonts w:ascii="Times New Roman" w:hAnsi="Times New Roman"/>
          <w:sz w:val="24"/>
          <w:szCs w:val="24"/>
        </w:rPr>
        <w:t>Santonian) Baj</w:t>
      </w:r>
      <w:r w:rsidR="00A14F00">
        <w:rPr>
          <w:rFonts w:ascii="Times New Roman" w:hAnsi="Times New Roman"/>
          <w:sz w:val="24"/>
          <w:szCs w:val="24"/>
        </w:rPr>
        <w:t xml:space="preserve">o </w:t>
      </w:r>
      <w:proofErr w:type="spellStart"/>
      <w:r w:rsidR="00A14F00">
        <w:rPr>
          <w:rFonts w:ascii="Times New Roman" w:hAnsi="Times New Roman"/>
          <w:sz w:val="24"/>
          <w:szCs w:val="24"/>
        </w:rPr>
        <w:t>Barreal</w:t>
      </w:r>
      <w:proofErr w:type="spellEnd"/>
      <w:r w:rsidR="00A14F00">
        <w:rPr>
          <w:rFonts w:ascii="Times New Roman" w:hAnsi="Times New Roman"/>
          <w:sz w:val="24"/>
          <w:szCs w:val="24"/>
        </w:rPr>
        <w:t xml:space="preserve"> Formation of Argentina</w:t>
      </w:r>
      <w:r w:rsidR="00ED753B">
        <w:rPr>
          <w:rFonts w:ascii="Times New Roman" w:hAnsi="Times New Roman"/>
          <w:sz w:val="24"/>
          <w:szCs w:val="24"/>
        </w:rPr>
        <w:t>, but the original description was amended to exclude interpretive and micromorphological characteristics (Alonso-</w:t>
      </w:r>
      <w:proofErr w:type="spellStart"/>
      <w:r w:rsidR="00ED753B">
        <w:rPr>
          <w:rFonts w:ascii="Times New Roman" w:hAnsi="Times New Roman"/>
          <w:sz w:val="24"/>
          <w:szCs w:val="24"/>
        </w:rPr>
        <w:t>Zarza</w:t>
      </w:r>
      <w:proofErr w:type="spellEnd"/>
      <w:r w:rsidR="00ED753B">
        <w:rPr>
          <w:rFonts w:ascii="Times New Roman" w:hAnsi="Times New Roman"/>
          <w:sz w:val="24"/>
          <w:szCs w:val="24"/>
        </w:rPr>
        <w:t xml:space="preserve"> et al., 2014)</w:t>
      </w:r>
      <w:r w:rsidR="00A14F00">
        <w:rPr>
          <w:rFonts w:ascii="Times New Roman" w:hAnsi="Times New Roman"/>
          <w:sz w:val="24"/>
          <w:szCs w:val="24"/>
        </w:rPr>
        <w:t xml:space="preserve">. </w:t>
      </w:r>
      <w:r w:rsidR="006C08CE">
        <w:rPr>
          <w:rFonts w:ascii="Times New Roman" w:hAnsi="Times New Roman"/>
          <w:sz w:val="24"/>
          <w:szCs w:val="24"/>
        </w:rPr>
        <w:t xml:space="preserve">From the Argentinian material, </w:t>
      </w:r>
      <w:r w:rsidR="00A14F00">
        <w:rPr>
          <w:rFonts w:ascii="Times New Roman" w:hAnsi="Times New Roman"/>
          <w:sz w:val="24"/>
          <w:szCs w:val="24"/>
        </w:rPr>
        <w:t xml:space="preserve">27 specimens </w:t>
      </w:r>
      <w:r w:rsidR="00AD54C1">
        <w:rPr>
          <w:rFonts w:ascii="Times New Roman" w:hAnsi="Times New Roman"/>
          <w:sz w:val="24"/>
          <w:szCs w:val="24"/>
        </w:rPr>
        <w:t>range from</w:t>
      </w:r>
      <w:r w:rsidR="00A14F00">
        <w:rPr>
          <w:rFonts w:ascii="Times New Roman" w:hAnsi="Times New Roman"/>
          <w:sz w:val="24"/>
          <w:szCs w:val="24"/>
        </w:rPr>
        <w:t xml:space="preserve"> 26</w:t>
      </w:r>
      <w:r w:rsidR="005F039E">
        <w:rPr>
          <w:rFonts w:ascii="Times New Roman" w:hAnsi="Times New Roman"/>
          <w:sz w:val="24"/>
          <w:szCs w:val="24"/>
        </w:rPr>
        <w:t>—</w:t>
      </w:r>
      <w:r w:rsidR="00A14F00">
        <w:rPr>
          <w:rFonts w:ascii="Times New Roman" w:hAnsi="Times New Roman"/>
          <w:sz w:val="24"/>
          <w:szCs w:val="24"/>
        </w:rPr>
        <w:t>33 millimeters long and 12</w:t>
      </w:r>
      <w:r w:rsidR="005F039E">
        <w:rPr>
          <w:rFonts w:ascii="Times New Roman" w:hAnsi="Times New Roman"/>
          <w:sz w:val="24"/>
          <w:szCs w:val="24"/>
        </w:rPr>
        <w:t>—1</w:t>
      </w:r>
      <w:r w:rsidR="00A14F00">
        <w:rPr>
          <w:rFonts w:ascii="Times New Roman" w:hAnsi="Times New Roman"/>
          <w:sz w:val="24"/>
          <w:szCs w:val="24"/>
        </w:rPr>
        <w:t xml:space="preserve">6 millimeters wide and were interpreted as </w:t>
      </w:r>
      <w:r w:rsidR="00AD54C1">
        <w:rPr>
          <w:rFonts w:ascii="Times New Roman" w:hAnsi="Times New Roman"/>
          <w:sz w:val="24"/>
          <w:szCs w:val="24"/>
        </w:rPr>
        <w:t xml:space="preserve">cocoons of </w:t>
      </w:r>
      <w:r w:rsidR="00AD54C1" w:rsidRPr="00AD54C1">
        <w:rPr>
          <w:rFonts w:ascii="Times New Roman" w:hAnsi="Times New Roman"/>
          <w:sz w:val="24"/>
          <w:szCs w:val="24"/>
        </w:rPr>
        <w:t xml:space="preserve">aculeate </w:t>
      </w:r>
      <w:r w:rsidR="00AD54C1">
        <w:rPr>
          <w:rFonts w:ascii="Times New Roman" w:hAnsi="Times New Roman"/>
          <w:sz w:val="24"/>
          <w:szCs w:val="24"/>
        </w:rPr>
        <w:t xml:space="preserve">wasps </w:t>
      </w:r>
      <w:r w:rsidR="00A14F00">
        <w:rPr>
          <w:rFonts w:ascii="Times New Roman" w:hAnsi="Times New Roman"/>
          <w:sz w:val="24"/>
          <w:szCs w:val="24"/>
        </w:rPr>
        <w:t>(</w:t>
      </w:r>
      <w:proofErr w:type="spellStart"/>
      <w:r w:rsidR="00A14F00">
        <w:rPr>
          <w:rFonts w:ascii="Times New Roman" w:hAnsi="Times New Roman"/>
          <w:sz w:val="24"/>
          <w:szCs w:val="24"/>
        </w:rPr>
        <w:t>Genise</w:t>
      </w:r>
      <w:proofErr w:type="spellEnd"/>
      <w:r w:rsidR="00A14F00">
        <w:rPr>
          <w:rFonts w:ascii="Times New Roman" w:hAnsi="Times New Roman"/>
          <w:sz w:val="24"/>
          <w:szCs w:val="24"/>
        </w:rPr>
        <w:t xml:space="preserve"> et al., 2007). </w:t>
      </w:r>
      <w:r w:rsidR="0054618C">
        <w:rPr>
          <w:rFonts w:ascii="Times New Roman" w:hAnsi="Times New Roman"/>
          <w:sz w:val="24"/>
          <w:szCs w:val="24"/>
        </w:rPr>
        <w:t>T</w:t>
      </w:r>
      <w:r w:rsidR="004C439B">
        <w:rPr>
          <w:rFonts w:ascii="Times New Roman" w:hAnsi="Times New Roman"/>
          <w:sz w:val="24"/>
          <w:szCs w:val="24"/>
        </w:rPr>
        <w:t xml:space="preserve">he best-preserved </w:t>
      </w:r>
      <w:r w:rsidR="00DC4FCF">
        <w:rPr>
          <w:rFonts w:ascii="Times New Roman" w:hAnsi="Times New Roman"/>
          <w:sz w:val="24"/>
          <w:szCs w:val="24"/>
        </w:rPr>
        <w:t xml:space="preserve">Egg Mountain </w:t>
      </w:r>
      <w:r w:rsidR="004C439B">
        <w:rPr>
          <w:rFonts w:ascii="Times New Roman" w:hAnsi="Times New Roman"/>
          <w:sz w:val="24"/>
          <w:szCs w:val="24"/>
        </w:rPr>
        <w:t>specimens display helical ornamentation and some show</w:t>
      </w:r>
      <w:r w:rsidR="0054618C">
        <w:rPr>
          <w:rFonts w:ascii="Times New Roman" w:hAnsi="Times New Roman"/>
          <w:sz w:val="24"/>
          <w:szCs w:val="24"/>
        </w:rPr>
        <w:t xml:space="preserve"> scarring</w:t>
      </w:r>
      <w:r w:rsidR="006F4422">
        <w:rPr>
          <w:rFonts w:ascii="Times New Roman" w:hAnsi="Times New Roman"/>
          <w:sz w:val="24"/>
          <w:szCs w:val="24"/>
        </w:rPr>
        <w:t>, a flattened surface oriented obliquely to the long axis of the structure,</w:t>
      </w:r>
      <w:r w:rsidR="0054618C">
        <w:rPr>
          <w:rFonts w:ascii="Times New Roman" w:hAnsi="Times New Roman"/>
          <w:sz w:val="24"/>
          <w:szCs w:val="24"/>
        </w:rPr>
        <w:t xml:space="preserve"> and</w:t>
      </w:r>
      <w:r w:rsidR="005C5555">
        <w:rPr>
          <w:rFonts w:ascii="Times New Roman" w:hAnsi="Times New Roman"/>
          <w:sz w:val="24"/>
          <w:szCs w:val="24"/>
        </w:rPr>
        <w:t>/or</w:t>
      </w:r>
      <w:r w:rsidR="0054618C">
        <w:rPr>
          <w:rFonts w:ascii="Times New Roman" w:hAnsi="Times New Roman"/>
          <w:sz w:val="24"/>
          <w:szCs w:val="24"/>
        </w:rPr>
        <w:t xml:space="preserve"> truncation</w:t>
      </w:r>
      <w:r w:rsidR="0073145E">
        <w:rPr>
          <w:rFonts w:ascii="Times New Roman" w:hAnsi="Times New Roman"/>
          <w:sz w:val="24"/>
          <w:szCs w:val="24"/>
        </w:rPr>
        <w:t xml:space="preserve">, </w:t>
      </w:r>
      <w:r w:rsidR="006F4422">
        <w:rPr>
          <w:rFonts w:ascii="Times New Roman" w:hAnsi="Times New Roman"/>
          <w:sz w:val="24"/>
          <w:szCs w:val="24"/>
        </w:rPr>
        <w:t xml:space="preserve">a flat surface at one </w:t>
      </w:r>
      <w:r w:rsidR="00A1530D">
        <w:rPr>
          <w:rFonts w:ascii="Times New Roman" w:hAnsi="Times New Roman"/>
          <w:sz w:val="24"/>
          <w:szCs w:val="24"/>
        </w:rPr>
        <w:t>extreme</w:t>
      </w:r>
      <w:r w:rsidR="006F4422">
        <w:rPr>
          <w:rFonts w:ascii="Times New Roman" w:hAnsi="Times New Roman"/>
          <w:sz w:val="24"/>
          <w:szCs w:val="24"/>
        </w:rPr>
        <w:t xml:space="preserve"> of the structure with perpendicular orientation to the long axis. </w:t>
      </w:r>
    </w:p>
    <w:p w14:paraId="388FDDB6" w14:textId="68582B29" w:rsidR="00B23527" w:rsidRDefault="00894D10" w:rsidP="005F55FD">
      <w:pPr>
        <w:pStyle w:val="BodyA"/>
        <w:spacing w:line="480" w:lineRule="auto"/>
        <w:rPr>
          <w:rFonts w:ascii="Times New Roman" w:hAnsi="Times New Roman"/>
          <w:sz w:val="24"/>
          <w:szCs w:val="24"/>
        </w:rPr>
      </w:pPr>
      <w:r>
        <w:rPr>
          <w:rFonts w:ascii="Times New Roman" w:hAnsi="Times New Roman"/>
          <w:sz w:val="24"/>
          <w:szCs w:val="24"/>
        </w:rPr>
        <w:tab/>
      </w:r>
      <w:r w:rsidR="007E3493">
        <w:rPr>
          <w:rFonts w:ascii="Times New Roman" w:hAnsi="Times New Roman"/>
          <w:sz w:val="24"/>
          <w:szCs w:val="24"/>
        </w:rPr>
        <w:t>Four distinct morphologies are displayed (</w:t>
      </w:r>
      <w:r w:rsidR="007E3493" w:rsidRPr="00EF5F1A">
        <w:rPr>
          <w:rFonts w:ascii="Times New Roman" w:hAnsi="Times New Roman"/>
          <w:sz w:val="24"/>
          <w:szCs w:val="24"/>
        </w:rPr>
        <w:t xml:space="preserve">Fig. </w:t>
      </w:r>
      <w:r w:rsidR="008C50EC">
        <w:rPr>
          <w:rFonts w:ascii="Times New Roman" w:hAnsi="Times New Roman"/>
          <w:sz w:val="24"/>
          <w:szCs w:val="24"/>
        </w:rPr>
        <w:t>5</w:t>
      </w:r>
      <w:r w:rsidR="007E3493" w:rsidRPr="00EF5F1A">
        <w:rPr>
          <w:rFonts w:ascii="Times New Roman" w:hAnsi="Times New Roman"/>
          <w:sz w:val="24"/>
          <w:szCs w:val="24"/>
        </w:rPr>
        <w:t>, Table 1</w:t>
      </w:r>
      <w:r w:rsidR="007E3493">
        <w:rPr>
          <w:rFonts w:ascii="Times New Roman" w:hAnsi="Times New Roman"/>
          <w:sz w:val="24"/>
          <w:szCs w:val="24"/>
        </w:rPr>
        <w:t xml:space="preserve">). </w:t>
      </w:r>
      <w:r w:rsidR="004C439B">
        <w:rPr>
          <w:rFonts w:ascii="Times New Roman" w:hAnsi="Times New Roman"/>
          <w:sz w:val="24"/>
          <w:szCs w:val="24"/>
        </w:rPr>
        <w:t xml:space="preserve">Three </w:t>
      </w:r>
      <w:r w:rsidR="00FC5284">
        <w:rPr>
          <w:rFonts w:ascii="Times New Roman" w:hAnsi="Times New Roman"/>
          <w:sz w:val="24"/>
          <w:szCs w:val="24"/>
        </w:rPr>
        <w:t xml:space="preserve">ellipsoidal </w:t>
      </w:r>
      <w:r w:rsidR="00937F6A">
        <w:rPr>
          <w:rFonts w:ascii="Times New Roman" w:hAnsi="Times New Roman"/>
          <w:sz w:val="24"/>
          <w:szCs w:val="24"/>
        </w:rPr>
        <w:t xml:space="preserve">to ovoidal </w:t>
      </w:r>
      <w:r w:rsidR="004C439B">
        <w:rPr>
          <w:rFonts w:ascii="Times New Roman" w:hAnsi="Times New Roman"/>
          <w:sz w:val="24"/>
          <w:szCs w:val="24"/>
        </w:rPr>
        <w:t xml:space="preserve">morphologies of </w:t>
      </w:r>
      <w:r w:rsidR="004C439B">
        <w:rPr>
          <w:rFonts w:ascii="Times New Roman" w:hAnsi="Times New Roman"/>
          <w:i/>
          <w:iCs/>
          <w:sz w:val="24"/>
          <w:szCs w:val="24"/>
        </w:rPr>
        <w:t xml:space="preserve">F. </w:t>
      </w:r>
      <w:proofErr w:type="spellStart"/>
      <w:r w:rsidR="004C439B">
        <w:rPr>
          <w:rFonts w:ascii="Times New Roman" w:hAnsi="Times New Roman"/>
          <w:i/>
          <w:iCs/>
          <w:sz w:val="24"/>
          <w:szCs w:val="24"/>
        </w:rPr>
        <w:t>sciuttoi</w:t>
      </w:r>
      <w:proofErr w:type="spellEnd"/>
      <w:r w:rsidR="004C439B">
        <w:rPr>
          <w:rFonts w:ascii="Times New Roman" w:hAnsi="Times New Roman"/>
          <w:sz w:val="24"/>
          <w:szCs w:val="24"/>
        </w:rPr>
        <w:t>—large, medium, and small—are present throughout the section at Egg Mountain</w:t>
      </w:r>
      <w:r w:rsidR="000171B5">
        <w:rPr>
          <w:rFonts w:ascii="Times New Roman" w:hAnsi="Times New Roman"/>
          <w:sz w:val="24"/>
          <w:szCs w:val="24"/>
        </w:rPr>
        <w:t xml:space="preserve"> (Fig. </w:t>
      </w:r>
      <w:r w:rsidR="008C50EC">
        <w:rPr>
          <w:rFonts w:ascii="Times New Roman" w:hAnsi="Times New Roman"/>
          <w:sz w:val="24"/>
          <w:szCs w:val="24"/>
        </w:rPr>
        <w:t>6</w:t>
      </w:r>
      <w:r w:rsidR="000171B5">
        <w:rPr>
          <w:rFonts w:ascii="Times New Roman" w:hAnsi="Times New Roman"/>
          <w:sz w:val="24"/>
          <w:szCs w:val="24"/>
        </w:rPr>
        <w:t>)</w:t>
      </w:r>
      <w:r w:rsidR="004C439B">
        <w:rPr>
          <w:rFonts w:ascii="Times New Roman" w:hAnsi="Times New Roman"/>
          <w:sz w:val="24"/>
          <w:szCs w:val="24"/>
        </w:rPr>
        <w:t>. Specimens of the large morphology are on average 31.5</w:t>
      </w:r>
      <w:r w:rsidR="00690600">
        <w:rPr>
          <w:rFonts w:ascii="Times New Roman" w:hAnsi="Times New Roman"/>
          <w:sz w:val="24"/>
          <w:szCs w:val="24"/>
        </w:rPr>
        <w:t>—</w:t>
      </w:r>
      <w:r w:rsidR="004C439B">
        <w:rPr>
          <w:rFonts w:ascii="Times New Roman" w:hAnsi="Times New Roman"/>
          <w:sz w:val="24"/>
          <w:szCs w:val="24"/>
        </w:rPr>
        <w:t>37.7 mm x 13.0</w:t>
      </w:r>
      <w:r w:rsidR="00690600">
        <w:rPr>
          <w:rFonts w:ascii="Times New Roman" w:hAnsi="Times New Roman"/>
          <w:sz w:val="24"/>
          <w:szCs w:val="24"/>
        </w:rPr>
        <w:t>—</w:t>
      </w:r>
      <w:r w:rsidR="004C439B">
        <w:rPr>
          <w:rFonts w:ascii="Times New Roman" w:hAnsi="Times New Roman"/>
          <w:sz w:val="24"/>
          <w:szCs w:val="24"/>
        </w:rPr>
        <w:t xml:space="preserve">16.0 mm </w:t>
      </w:r>
      <w:r w:rsidR="00E41E63">
        <w:rPr>
          <w:rFonts w:ascii="Times New Roman" w:hAnsi="Times New Roman"/>
          <w:sz w:val="24"/>
          <w:szCs w:val="24"/>
        </w:rPr>
        <w:t xml:space="preserve">in diameter </w:t>
      </w:r>
      <w:r w:rsidR="004C439B">
        <w:rPr>
          <w:rFonts w:ascii="Times New Roman" w:hAnsi="Times New Roman"/>
          <w:sz w:val="24"/>
          <w:szCs w:val="24"/>
        </w:rPr>
        <w:t>(N=62)</w:t>
      </w:r>
      <w:r w:rsidR="000171B5">
        <w:rPr>
          <w:rFonts w:ascii="Times New Roman" w:hAnsi="Times New Roman"/>
          <w:sz w:val="24"/>
          <w:szCs w:val="24"/>
        </w:rPr>
        <w:t xml:space="preserve"> (Fig. </w:t>
      </w:r>
      <w:r w:rsidR="008C50EC">
        <w:rPr>
          <w:rFonts w:ascii="Times New Roman" w:hAnsi="Times New Roman"/>
          <w:sz w:val="24"/>
          <w:szCs w:val="24"/>
        </w:rPr>
        <w:t>6A-C</w:t>
      </w:r>
      <w:r w:rsidR="000171B5">
        <w:rPr>
          <w:rFonts w:ascii="Times New Roman" w:hAnsi="Times New Roman"/>
          <w:sz w:val="24"/>
          <w:szCs w:val="24"/>
        </w:rPr>
        <w:t>)</w:t>
      </w:r>
      <w:r w:rsidR="004C439B">
        <w:rPr>
          <w:rFonts w:ascii="Times New Roman" w:hAnsi="Times New Roman"/>
          <w:sz w:val="24"/>
          <w:szCs w:val="24"/>
        </w:rPr>
        <w:t>. They display a greater length to diameter ratio (2.4), average volume (3.02 cm</w:t>
      </w:r>
      <w:r w:rsidR="004C439B">
        <w:rPr>
          <w:rFonts w:ascii="Times New Roman" w:hAnsi="Times New Roman"/>
          <w:sz w:val="24"/>
          <w:szCs w:val="24"/>
          <w:vertAlign w:val="superscript"/>
        </w:rPr>
        <w:t>3</w:t>
      </w:r>
      <w:r w:rsidR="004C439B">
        <w:rPr>
          <w:rFonts w:ascii="Times New Roman" w:hAnsi="Times New Roman"/>
          <w:sz w:val="24"/>
          <w:szCs w:val="24"/>
        </w:rPr>
        <w:t xml:space="preserve">), and average length (34.6 mm) than small and medium classes, though they display an average diameter comparable to medium </w:t>
      </w:r>
      <w:r w:rsidR="00FD19B3">
        <w:rPr>
          <w:rFonts w:ascii="Times New Roman" w:hAnsi="Times New Roman"/>
          <w:sz w:val="24"/>
          <w:szCs w:val="24"/>
        </w:rPr>
        <w:t xml:space="preserve">morphology </w:t>
      </w:r>
      <w:r w:rsidR="004C439B">
        <w:rPr>
          <w:rFonts w:ascii="Times New Roman" w:hAnsi="Times New Roman"/>
          <w:sz w:val="24"/>
          <w:szCs w:val="24"/>
        </w:rPr>
        <w:t xml:space="preserve">(14.5 mm and 12.5 mm, respectively). Medium-sized </w:t>
      </w:r>
      <w:r w:rsidR="004C439B">
        <w:rPr>
          <w:rFonts w:ascii="Times New Roman" w:hAnsi="Times New Roman"/>
          <w:i/>
          <w:iCs/>
          <w:sz w:val="24"/>
          <w:szCs w:val="24"/>
        </w:rPr>
        <w:t xml:space="preserve">F. </w:t>
      </w:r>
      <w:proofErr w:type="spellStart"/>
      <w:r w:rsidR="004C439B">
        <w:rPr>
          <w:rFonts w:ascii="Times New Roman" w:hAnsi="Times New Roman"/>
          <w:i/>
          <w:iCs/>
          <w:sz w:val="24"/>
          <w:szCs w:val="24"/>
        </w:rPr>
        <w:t>sciuttoi</w:t>
      </w:r>
      <w:proofErr w:type="spellEnd"/>
      <w:r w:rsidR="004C439B">
        <w:rPr>
          <w:rFonts w:ascii="Times New Roman" w:hAnsi="Times New Roman"/>
          <w:i/>
          <w:iCs/>
          <w:sz w:val="24"/>
          <w:szCs w:val="24"/>
        </w:rPr>
        <w:t xml:space="preserve"> </w:t>
      </w:r>
      <w:r w:rsidR="004C439B">
        <w:rPr>
          <w:rFonts w:ascii="Times New Roman" w:hAnsi="Times New Roman"/>
          <w:sz w:val="24"/>
          <w:szCs w:val="24"/>
        </w:rPr>
        <w:t>average 19.7</w:t>
      </w:r>
      <w:r w:rsidR="00690600">
        <w:rPr>
          <w:rFonts w:ascii="Times New Roman" w:hAnsi="Times New Roman"/>
          <w:sz w:val="24"/>
          <w:szCs w:val="24"/>
        </w:rPr>
        <w:t>—</w:t>
      </w:r>
      <w:r w:rsidR="004C439B">
        <w:rPr>
          <w:rFonts w:ascii="Times New Roman" w:hAnsi="Times New Roman"/>
          <w:sz w:val="24"/>
          <w:szCs w:val="24"/>
        </w:rPr>
        <w:t>23.4 mm in length and 11.5</w:t>
      </w:r>
      <w:r w:rsidR="00690600">
        <w:rPr>
          <w:rFonts w:ascii="Times New Roman" w:hAnsi="Times New Roman"/>
          <w:sz w:val="24"/>
          <w:szCs w:val="24"/>
        </w:rPr>
        <w:t>—</w:t>
      </w:r>
      <w:r w:rsidR="004C439B">
        <w:rPr>
          <w:rFonts w:ascii="Times New Roman" w:hAnsi="Times New Roman"/>
          <w:sz w:val="24"/>
          <w:szCs w:val="24"/>
        </w:rPr>
        <w:t>13.6 mm in diameter</w:t>
      </w:r>
      <w:r w:rsidR="00811101">
        <w:rPr>
          <w:rFonts w:ascii="Times New Roman" w:hAnsi="Times New Roman"/>
          <w:sz w:val="24"/>
          <w:szCs w:val="24"/>
        </w:rPr>
        <w:t xml:space="preserve"> </w:t>
      </w:r>
      <w:r w:rsidR="00B9091F">
        <w:rPr>
          <w:rFonts w:ascii="Times New Roman" w:hAnsi="Times New Roman"/>
          <w:sz w:val="24"/>
          <w:szCs w:val="24"/>
        </w:rPr>
        <w:t>(N=</w:t>
      </w:r>
      <w:r w:rsidR="00811101">
        <w:rPr>
          <w:rFonts w:ascii="Times New Roman" w:hAnsi="Times New Roman"/>
          <w:sz w:val="24"/>
          <w:szCs w:val="24"/>
        </w:rPr>
        <w:t>674)</w:t>
      </w:r>
      <w:r w:rsidR="000171B5">
        <w:rPr>
          <w:rFonts w:ascii="Times New Roman" w:hAnsi="Times New Roman"/>
          <w:sz w:val="24"/>
          <w:szCs w:val="24"/>
        </w:rPr>
        <w:t xml:space="preserve"> (Fig. </w:t>
      </w:r>
      <w:r w:rsidR="008C50EC">
        <w:rPr>
          <w:rFonts w:ascii="Times New Roman" w:hAnsi="Times New Roman"/>
          <w:sz w:val="24"/>
          <w:szCs w:val="24"/>
        </w:rPr>
        <w:t>6D-G</w:t>
      </w:r>
      <w:r w:rsidR="000171B5">
        <w:rPr>
          <w:rFonts w:ascii="Times New Roman" w:hAnsi="Times New Roman"/>
          <w:sz w:val="24"/>
          <w:szCs w:val="24"/>
        </w:rPr>
        <w:t>)</w:t>
      </w:r>
      <w:r w:rsidR="004C439B">
        <w:rPr>
          <w:rFonts w:ascii="Times New Roman" w:hAnsi="Times New Roman"/>
          <w:sz w:val="24"/>
          <w:szCs w:val="24"/>
        </w:rPr>
        <w:t>. They can be distinguished from the large</w:t>
      </w:r>
      <w:r w:rsidR="00317070">
        <w:rPr>
          <w:rFonts w:ascii="Times New Roman" w:hAnsi="Times New Roman"/>
          <w:sz w:val="24"/>
          <w:szCs w:val="24"/>
        </w:rPr>
        <w:t>, more elongate</w:t>
      </w:r>
      <w:r w:rsidR="004C439B">
        <w:rPr>
          <w:rFonts w:ascii="Times New Roman" w:hAnsi="Times New Roman"/>
          <w:sz w:val="24"/>
          <w:szCs w:val="24"/>
        </w:rPr>
        <w:t xml:space="preserve"> morphology by a lower length to diameter ratio (1.7). </w:t>
      </w:r>
      <w:r w:rsidR="004C439B">
        <w:rPr>
          <w:rFonts w:ascii="Times New Roman" w:hAnsi="Times New Roman"/>
          <w:i/>
          <w:iCs/>
          <w:sz w:val="24"/>
          <w:szCs w:val="24"/>
        </w:rPr>
        <w:t xml:space="preserve">F. </w:t>
      </w:r>
      <w:proofErr w:type="spellStart"/>
      <w:r w:rsidR="004C439B">
        <w:rPr>
          <w:rFonts w:ascii="Times New Roman" w:hAnsi="Times New Roman"/>
          <w:i/>
          <w:iCs/>
          <w:sz w:val="24"/>
          <w:szCs w:val="24"/>
        </w:rPr>
        <w:t>sciuttoi</w:t>
      </w:r>
      <w:proofErr w:type="spellEnd"/>
      <w:r w:rsidR="004C439B">
        <w:rPr>
          <w:rFonts w:ascii="Times New Roman" w:hAnsi="Times New Roman"/>
          <w:i/>
          <w:iCs/>
          <w:sz w:val="24"/>
          <w:szCs w:val="24"/>
        </w:rPr>
        <w:t xml:space="preserve"> </w:t>
      </w:r>
      <w:r w:rsidR="004C439B">
        <w:rPr>
          <w:rFonts w:ascii="Times New Roman" w:hAnsi="Times New Roman"/>
          <w:sz w:val="24"/>
          <w:szCs w:val="24"/>
        </w:rPr>
        <w:t xml:space="preserve">of the small morphology also display a lower length to diameter ratio equivalent to </w:t>
      </w:r>
      <w:r w:rsidR="004C439B">
        <w:rPr>
          <w:rFonts w:ascii="Times New Roman" w:hAnsi="Times New Roman"/>
          <w:sz w:val="24"/>
          <w:szCs w:val="24"/>
        </w:rPr>
        <w:lastRenderedPageBreak/>
        <w:t>that of the medium morphology (1.7). Small specimens average 10.9</w:t>
      </w:r>
      <w:r w:rsidR="00690600">
        <w:rPr>
          <w:rFonts w:ascii="Times New Roman" w:hAnsi="Times New Roman"/>
          <w:sz w:val="24"/>
          <w:szCs w:val="24"/>
        </w:rPr>
        <w:t>—</w:t>
      </w:r>
      <w:r w:rsidR="004C439B">
        <w:rPr>
          <w:rFonts w:ascii="Times New Roman" w:hAnsi="Times New Roman"/>
          <w:sz w:val="24"/>
          <w:szCs w:val="24"/>
        </w:rPr>
        <w:t>13.0 mm in length and 6.4</w:t>
      </w:r>
      <w:r w:rsidR="00690600">
        <w:rPr>
          <w:rFonts w:ascii="Times New Roman" w:hAnsi="Times New Roman"/>
          <w:sz w:val="24"/>
          <w:szCs w:val="24"/>
        </w:rPr>
        <w:t>—</w:t>
      </w:r>
      <w:r w:rsidR="004C439B">
        <w:rPr>
          <w:rFonts w:ascii="Times New Roman" w:hAnsi="Times New Roman"/>
          <w:sz w:val="24"/>
          <w:szCs w:val="24"/>
        </w:rPr>
        <w:t>7.5 mm in diameter</w:t>
      </w:r>
      <w:r w:rsidR="00811101">
        <w:rPr>
          <w:rFonts w:ascii="Times New Roman" w:hAnsi="Times New Roman"/>
          <w:sz w:val="24"/>
          <w:szCs w:val="24"/>
        </w:rPr>
        <w:t xml:space="preserve"> (N=364)</w:t>
      </w:r>
      <w:r w:rsidR="000171B5">
        <w:rPr>
          <w:rFonts w:ascii="Times New Roman" w:hAnsi="Times New Roman"/>
          <w:sz w:val="24"/>
          <w:szCs w:val="24"/>
        </w:rPr>
        <w:t xml:space="preserve"> (Fig. </w:t>
      </w:r>
      <w:r w:rsidR="008C50EC">
        <w:rPr>
          <w:rFonts w:ascii="Times New Roman" w:hAnsi="Times New Roman"/>
          <w:sz w:val="24"/>
          <w:szCs w:val="24"/>
        </w:rPr>
        <w:t>6H-K</w:t>
      </w:r>
      <w:r w:rsidR="000171B5">
        <w:rPr>
          <w:rFonts w:ascii="Times New Roman" w:hAnsi="Times New Roman"/>
          <w:sz w:val="24"/>
          <w:szCs w:val="24"/>
        </w:rPr>
        <w:t>)</w:t>
      </w:r>
      <w:r w:rsidR="004C439B">
        <w:rPr>
          <w:rFonts w:ascii="Times New Roman" w:hAnsi="Times New Roman"/>
          <w:sz w:val="24"/>
          <w:szCs w:val="24"/>
        </w:rPr>
        <w:t xml:space="preserve">. Despite dimensional differences, examples </w:t>
      </w:r>
      <w:r w:rsidR="001211E5">
        <w:rPr>
          <w:rFonts w:ascii="Times New Roman" w:hAnsi="Times New Roman"/>
          <w:sz w:val="24"/>
          <w:szCs w:val="24"/>
        </w:rPr>
        <w:t xml:space="preserve">in each of the </w:t>
      </w:r>
      <w:r w:rsidR="004C439B">
        <w:rPr>
          <w:rFonts w:ascii="Times New Roman" w:hAnsi="Times New Roman"/>
          <w:sz w:val="24"/>
          <w:szCs w:val="24"/>
        </w:rPr>
        <w:t>three size class</w:t>
      </w:r>
      <w:r w:rsidR="001211E5">
        <w:rPr>
          <w:rFonts w:ascii="Times New Roman" w:hAnsi="Times New Roman"/>
          <w:sz w:val="24"/>
          <w:szCs w:val="24"/>
        </w:rPr>
        <w:t>es</w:t>
      </w:r>
      <w:r w:rsidR="004C439B">
        <w:rPr>
          <w:rFonts w:ascii="Times New Roman" w:hAnsi="Times New Roman"/>
          <w:sz w:val="24"/>
          <w:szCs w:val="24"/>
        </w:rPr>
        <w:t xml:space="preserve"> preserve a helical ridge ornamentation</w:t>
      </w:r>
      <w:r w:rsidR="00533E0C">
        <w:rPr>
          <w:rFonts w:ascii="Times New Roman" w:hAnsi="Times New Roman"/>
          <w:sz w:val="24"/>
          <w:szCs w:val="24"/>
        </w:rPr>
        <w:t xml:space="preserve"> that resembles modern hymenopteran cocoons</w:t>
      </w:r>
      <w:r w:rsidR="004C439B">
        <w:rPr>
          <w:rFonts w:ascii="Times New Roman" w:hAnsi="Times New Roman"/>
          <w:sz w:val="24"/>
          <w:szCs w:val="24"/>
        </w:rPr>
        <w:t xml:space="preserve"> (</w:t>
      </w:r>
      <w:r w:rsidR="000171B5">
        <w:rPr>
          <w:rFonts w:ascii="Times New Roman" w:hAnsi="Times New Roman"/>
          <w:sz w:val="24"/>
          <w:szCs w:val="24"/>
        </w:rPr>
        <w:t xml:space="preserve">Fig. </w:t>
      </w:r>
      <w:r w:rsidR="008C50EC">
        <w:rPr>
          <w:rFonts w:ascii="Times New Roman" w:hAnsi="Times New Roman"/>
          <w:sz w:val="24"/>
          <w:szCs w:val="24"/>
        </w:rPr>
        <w:t>7</w:t>
      </w:r>
      <w:r w:rsidR="004C439B">
        <w:rPr>
          <w:rFonts w:ascii="Times New Roman" w:hAnsi="Times New Roman"/>
          <w:sz w:val="24"/>
          <w:szCs w:val="24"/>
        </w:rPr>
        <w:t>).</w:t>
      </w:r>
      <w:r w:rsidR="00915F83">
        <w:rPr>
          <w:rFonts w:ascii="Times New Roman" w:hAnsi="Times New Roman"/>
          <w:sz w:val="24"/>
          <w:szCs w:val="24"/>
        </w:rPr>
        <w:t xml:space="preserve"> Very infrequently, some specimens display </w:t>
      </w:r>
      <w:r w:rsidR="007504E3">
        <w:rPr>
          <w:rFonts w:ascii="Times New Roman" w:hAnsi="Times New Roman"/>
          <w:sz w:val="24"/>
          <w:szCs w:val="24"/>
        </w:rPr>
        <w:t>dark, dendritic markings on their exterior, interpreted as rootlet traces</w:t>
      </w:r>
      <w:r w:rsidR="00590DD4">
        <w:rPr>
          <w:rFonts w:ascii="Times New Roman" w:hAnsi="Times New Roman"/>
          <w:sz w:val="24"/>
          <w:szCs w:val="24"/>
        </w:rPr>
        <w:t xml:space="preserve"> (Fig. </w:t>
      </w:r>
      <w:r w:rsidR="008C50EC">
        <w:rPr>
          <w:rFonts w:ascii="Times New Roman" w:hAnsi="Times New Roman"/>
          <w:sz w:val="24"/>
          <w:szCs w:val="24"/>
        </w:rPr>
        <w:t>6I</w:t>
      </w:r>
      <w:r w:rsidR="00590DD4">
        <w:rPr>
          <w:rFonts w:ascii="Times New Roman" w:hAnsi="Times New Roman"/>
          <w:sz w:val="24"/>
          <w:szCs w:val="24"/>
        </w:rPr>
        <w:t>).</w:t>
      </w:r>
      <w:r w:rsidR="00F03133">
        <w:rPr>
          <w:rFonts w:ascii="Times New Roman" w:hAnsi="Times New Roman"/>
          <w:sz w:val="24"/>
          <w:szCs w:val="24"/>
        </w:rPr>
        <w:t xml:space="preserve"> </w:t>
      </w:r>
      <w:r w:rsidR="00590DD4">
        <w:rPr>
          <w:rFonts w:ascii="Times New Roman" w:hAnsi="Times New Roman"/>
          <w:sz w:val="24"/>
          <w:szCs w:val="24"/>
        </w:rPr>
        <w:t xml:space="preserve">This </w:t>
      </w:r>
      <w:r w:rsidR="007504E3">
        <w:rPr>
          <w:rFonts w:ascii="Times New Roman" w:hAnsi="Times New Roman"/>
          <w:sz w:val="24"/>
          <w:szCs w:val="24"/>
        </w:rPr>
        <w:t>is common in extant and fossil insect traces (Johnston et al., 1996; Alonso-</w:t>
      </w:r>
      <w:proofErr w:type="spellStart"/>
      <w:r w:rsidR="007504E3">
        <w:rPr>
          <w:rFonts w:ascii="Times New Roman" w:hAnsi="Times New Roman"/>
          <w:sz w:val="24"/>
          <w:szCs w:val="24"/>
        </w:rPr>
        <w:t>Zarza</w:t>
      </w:r>
      <w:proofErr w:type="spellEnd"/>
      <w:r w:rsidR="007504E3">
        <w:rPr>
          <w:rFonts w:ascii="Times New Roman" w:hAnsi="Times New Roman"/>
          <w:sz w:val="24"/>
          <w:szCs w:val="24"/>
        </w:rPr>
        <w:t xml:space="preserve"> et al., 2014).</w:t>
      </w:r>
    </w:p>
    <w:p w14:paraId="5A3B5CC6" w14:textId="1345495B" w:rsidR="006C09BA" w:rsidRDefault="005F55FD" w:rsidP="005F55FD">
      <w:pPr>
        <w:pStyle w:val="BodyA"/>
        <w:spacing w:line="480" w:lineRule="auto"/>
        <w:rPr>
          <w:rFonts w:ascii="Times New Roman" w:hAnsi="Times New Roman"/>
          <w:sz w:val="24"/>
          <w:szCs w:val="24"/>
        </w:rPr>
      </w:pPr>
      <w:r>
        <w:rPr>
          <w:rFonts w:ascii="Times New Roman" w:hAnsi="Times New Roman"/>
          <w:sz w:val="24"/>
          <w:szCs w:val="24"/>
        </w:rPr>
        <w:tab/>
      </w:r>
      <w:r w:rsidR="001E5FA6">
        <w:rPr>
          <w:rFonts w:ascii="Times New Roman" w:hAnsi="Times New Roman"/>
          <w:sz w:val="24"/>
          <w:szCs w:val="24"/>
        </w:rPr>
        <w:t>We analyzed t</w:t>
      </w:r>
      <w:r w:rsidR="004678CF">
        <w:rPr>
          <w:rFonts w:ascii="Times New Roman" w:hAnsi="Times New Roman"/>
          <w:sz w:val="24"/>
          <w:szCs w:val="24"/>
        </w:rPr>
        <w:t xml:space="preserve">he micromorphology of </w:t>
      </w:r>
      <w:r w:rsidR="00695034">
        <w:rPr>
          <w:rFonts w:ascii="Times New Roman" w:hAnsi="Times New Roman"/>
          <w:sz w:val="24"/>
          <w:szCs w:val="24"/>
        </w:rPr>
        <w:t xml:space="preserve">three </w:t>
      </w:r>
      <w:r w:rsidR="004678CF">
        <w:rPr>
          <w:rFonts w:ascii="Times New Roman" w:hAnsi="Times New Roman"/>
          <w:sz w:val="24"/>
          <w:szCs w:val="24"/>
        </w:rPr>
        <w:t>specimens</w:t>
      </w:r>
      <w:r w:rsidR="001E5FA6">
        <w:rPr>
          <w:rFonts w:ascii="Times New Roman" w:hAnsi="Times New Roman"/>
          <w:sz w:val="24"/>
          <w:szCs w:val="24"/>
        </w:rPr>
        <w:t xml:space="preserve"> </w:t>
      </w:r>
      <w:r w:rsidR="00504B2F">
        <w:rPr>
          <w:rFonts w:ascii="Times New Roman" w:hAnsi="Times New Roman"/>
          <w:sz w:val="24"/>
          <w:szCs w:val="24"/>
        </w:rPr>
        <w:t>(MOR</w:t>
      </w:r>
      <w:r w:rsidR="006F427A">
        <w:rPr>
          <w:rFonts w:ascii="Times New Roman" w:hAnsi="Times New Roman"/>
          <w:sz w:val="24"/>
          <w:szCs w:val="24"/>
        </w:rPr>
        <w:t>-IV-2804</w:t>
      </w:r>
      <w:r w:rsidR="00EE7835">
        <w:rPr>
          <w:rFonts w:ascii="Times New Roman" w:hAnsi="Times New Roman"/>
          <w:sz w:val="24"/>
          <w:szCs w:val="24"/>
        </w:rPr>
        <w:t>-</w:t>
      </w:r>
      <w:r w:rsidR="006F427A">
        <w:rPr>
          <w:rFonts w:ascii="Times New Roman" w:hAnsi="Times New Roman"/>
          <w:sz w:val="24"/>
          <w:szCs w:val="24"/>
        </w:rPr>
        <w:t xml:space="preserve">B1.14.small, </w:t>
      </w:r>
      <w:r w:rsidR="00BA5A34">
        <w:rPr>
          <w:rFonts w:ascii="Times New Roman" w:hAnsi="Times New Roman"/>
          <w:sz w:val="24"/>
          <w:szCs w:val="24"/>
        </w:rPr>
        <w:t>-</w:t>
      </w:r>
      <w:r w:rsidR="006F427A">
        <w:rPr>
          <w:rFonts w:ascii="Times New Roman" w:hAnsi="Times New Roman"/>
          <w:sz w:val="24"/>
          <w:szCs w:val="24"/>
        </w:rPr>
        <w:t xml:space="preserve">B11.13.small, </w:t>
      </w:r>
      <w:r w:rsidR="00EE7835">
        <w:rPr>
          <w:rFonts w:ascii="Times New Roman" w:hAnsi="Times New Roman"/>
          <w:sz w:val="24"/>
          <w:szCs w:val="24"/>
        </w:rPr>
        <w:t>-</w:t>
      </w:r>
      <w:r w:rsidR="006F427A">
        <w:rPr>
          <w:rFonts w:ascii="Times New Roman" w:hAnsi="Times New Roman"/>
          <w:sz w:val="24"/>
          <w:szCs w:val="24"/>
        </w:rPr>
        <w:t>B7.12.large)</w:t>
      </w:r>
      <w:r w:rsidR="004678CF">
        <w:rPr>
          <w:rFonts w:ascii="Times New Roman" w:hAnsi="Times New Roman"/>
          <w:sz w:val="24"/>
          <w:szCs w:val="24"/>
        </w:rPr>
        <w:t>.</w:t>
      </w:r>
      <w:r w:rsidR="00504B2F">
        <w:rPr>
          <w:rFonts w:ascii="Times New Roman" w:hAnsi="Times New Roman"/>
          <w:sz w:val="24"/>
          <w:szCs w:val="24"/>
        </w:rPr>
        <w:t xml:space="preserve"> </w:t>
      </w:r>
      <w:r w:rsidR="006C6614">
        <w:rPr>
          <w:rFonts w:ascii="Times New Roman" w:hAnsi="Times New Roman"/>
          <w:sz w:val="24"/>
          <w:szCs w:val="24"/>
        </w:rPr>
        <w:t xml:space="preserve">In all specimens, the differences between the inner filling and outer matrix are negligible; both </w:t>
      </w:r>
      <w:r w:rsidR="00D03069">
        <w:rPr>
          <w:rFonts w:ascii="Times New Roman" w:hAnsi="Times New Roman"/>
          <w:sz w:val="24"/>
          <w:szCs w:val="24"/>
        </w:rPr>
        <w:t xml:space="preserve">consist of </w:t>
      </w:r>
      <w:r w:rsidR="006C6614">
        <w:rPr>
          <w:rFonts w:ascii="Times New Roman" w:hAnsi="Times New Roman"/>
          <w:sz w:val="24"/>
          <w:szCs w:val="24"/>
        </w:rPr>
        <w:t>a tan and grey micrite with sparse calcite and plagioclase clasts and clay material.</w:t>
      </w:r>
      <w:r w:rsidR="00D03069">
        <w:rPr>
          <w:rFonts w:ascii="Times New Roman" w:hAnsi="Times New Roman"/>
          <w:sz w:val="24"/>
          <w:szCs w:val="24"/>
        </w:rPr>
        <w:t xml:space="preserve"> </w:t>
      </w:r>
      <w:r w:rsidR="00056D4F">
        <w:rPr>
          <w:rFonts w:ascii="Times New Roman" w:hAnsi="Times New Roman"/>
          <w:sz w:val="24"/>
          <w:szCs w:val="24"/>
        </w:rPr>
        <w:t>T</w:t>
      </w:r>
      <w:r w:rsidR="00504B2F">
        <w:rPr>
          <w:rFonts w:ascii="Times New Roman" w:hAnsi="Times New Roman"/>
          <w:sz w:val="24"/>
          <w:szCs w:val="24"/>
        </w:rPr>
        <w:t xml:space="preserve">he boundary </w:t>
      </w:r>
      <w:r w:rsidR="00BD74E8">
        <w:rPr>
          <w:rFonts w:ascii="Times New Roman" w:hAnsi="Times New Roman"/>
          <w:sz w:val="24"/>
          <w:szCs w:val="24"/>
        </w:rPr>
        <w:t>between the</w:t>
      </w:r>
      <w:r w:rsidR="00064B13">
        <w:rPr>
          <w:rFonts w:ascii="Times New Roman" w:hAnsi="Times New Roman"/>
          <w:sz w:val="24"/>
          <w:szCs w:val="24"/>
        </w:rPr>
        <w:t xml:space="preserve"> outer</w:t>
      </w:r>
      <w:r w:rsidR="00BD74E8">
        <w:rPr>
          <w:rFonts w:ascii="Times New Roman" w:hAnsi="Times New Roman"/>
          <w:sz w:val="24"/>
          <w:szCs w:val="24"/>
        </w:rPr>
        <w:t xml:space="preserve"> matrix and the inner filling </w:t>
      </w:r>
      <w:r w:rsidR="00504B2F">
        <w:rPr>
          <w:rFonts w:ascii="Times New Roman" w:hAnsi="Times New Roman"/>
          <w:sz w:val="24"/>
          <w:szCs w:val="24"/>
        </w:rPr>
        <w:t>is largely discontinuous</w:t>
      </w:r>
      <w:r w:rsidR="00B512FA">
        <w:rPr>
          <w:rFonts w:ascii="Times New Roman" w:hAnsi="Times New Roman"/>
          <w:sz w:val="24"/>
          <w:szCs w:val="24"/>
        </w:rPr>
        <w:t>.</w:t>
      </w:r>
      <w:r w:rsidR="00CE739A">
        <w:rPr>
          <w:rFonts w:ascii="Times New Roman" w:hAnsi="Times New Roman"/>
          <w:sz w:val="24"/>
          <w:szCs w:val="24"/>
        </w:rPr>
        <w:t xml:space="preserve"> MOR-IV-2804-</w:t>
      </w:r>
      <w:r w:rsidR="00702C77">
        <w:rPr>
          <w:rFonts w:ascii="Times New Roman" w:hAnsi="Times New Roman"/>
          <w:sz w:val="24"/>
          <w:szCs w:val="24"/>
        </w:rPr>
        <w:t xml:space="preserve">B11.13.small, a small </w:t>
      </w:r>
      <w:r w:rsidR="00702C77">
        <w:rPr>
          <w:rFonts w:ascii="Times New Roman" w:hAnsi="Times New Roman"/>
          <w:i/>
          <w:sz w:val="24"/>
          <w:szCs w:val="24"/>
        </w:rPr>
        <w:t xml:space="preserve">F. </w:t>
      </w:r>
      <w:proofErr w:type="spellStart"/>
      <w:r w:rsidR="00702C77">
        <w:rPr>
          <w:rFonts w:ascii="Times New Roman" w:hAnsi="Times New Roman"/>
          <w:i/>
          <w:sz w:val="24"/>
          <w:szCs w:val="24"/>
        </w:rPr>
        <w:t>sciuttoi</w:t>
      </w:r>
      <w:proofErr w:type="spellEnd"/>
      <w:r w:rsidR="00702C77">
        <w:rPr>
          <w:rFonts w:ascii="Times New Roman" w:hAnsi="Times New Roman"/>
          <w:i/>
          <w:sz w:val="24"/>
          <w:szCs w:val="24"/>
        </w:rPr>
        <w:t xml:space="preserve"> </w:t>
      </w:r>
      <w:r w:rsidR="00702C77">
        <w:rPr>
          <w:rFonts w:ascii="Times New Roman" w:hAnsi="Times New Roman"/>
          <w:sz w:val="24"/>
          <w:szCs w:val="24"/>
        </w:rPr>
        <w:t xml:space="preserve">specimen, exhibits </w:t>
      </w:r>
      <w:r w:rsidR="00863EEE">
        <w:rPr>
          <w:rFonts w:ascii="Times New Roman" w:hAnsi="Times New Roman"/>
          <w:sz w:val="24"/>
          <w:szCs w:val="24"/>
        </w:rPr>
        <w:t>a</w:t>
      </w:r>
      <w:r w:rsidR="00702C77">
        <w:rPr>
          <w:rFonts w:ascii="Times New Roman" w:hAnsi="Times New Roman"/>
          <w:sz w:val="24"/>
          <w:szCs w:val="24"/>
        </w:rPr>
        <w:t xml:space="preserve"> thin</w:t>
      </w:r>
      <w:r w:rsidR="009022C7">
        <w:rPr>
          <w:rFonts w:ascii="Times New Roman" w:hAnsi="Times New Roman"/>
          <w:sz w:val="24"/>
          <w:szCs w:val="24"/>
        </w:rPr>
        <w:t xml:space="preserve"> (20 </w:t>
      </w:r>
      <w:r w:rsidR="009022C7">
        <w:rPr>
          <w:rFonts w:ascii="Times New Roman" w:hAnsi="Times New Roman" w:cs="Times New Roman"/>
          <w:sz w:val="24"/>
          <w:szCs w:val="24"/>
        </w:rPr>
        <w:t>µ</w:t>
      </w:r>
      <w:r w:rsidR="009022C7">
        <w:rPr>
          <w:rFonts w:ascii="Times New Roman" w:hAnsi="Times New Roman"/>
          <w:sz w:val="24"/>
          <w:szCs w:val="24"/>
        </w:rPr>
        <w:t>m)</w:t>
      </w:r>
      <w:r w:rsidR="00702C77">
        <w:rPr>
          <w:rFonts w:ascii="Times New Roman" w:hAnsi="Times New Roman"/>
          <w:sz w:val="24"/>
          <w:szCs w:val="24"/>
        </w:rPr>
        <w:t xml:space="preserve"> discrete</w:t>
      </w:r>
      <w:r w:rsidR="00803DE6">
        <w:rPr>
          <w:rFonts w:ascii="Times New Roman" w:hAnsi="Times New Roman"/>
          <w:sz w:val="24"/>
          <w:szCs w:val="24"/>
        </w:rPr>
        <w:t xml:space="preserve"> </w:t>
      </w:r>
      <w:r w:rsidR="002656ED">
        <w:rPr>
          <w:rFonts w:ascii="Times New Roman" w:hAnsi="Times New Roman"/>
          <w:sz w:val="24"/>
          <w:szCs w:val="24"/>
        </w:rPr>
        <w:t xml:space="preserve">calcite </w:t>
      </w:r>
      <w:r w:rsidR="00702C77">
        <w:rPr>
          <w:rFonts w:ascii="Times New Roman" w:hAnsi="Times New Roman"/>
          <w:sz w:val="24"/>
          <w:szCs w:val="24"/>
        </w:rPr>
        <w:t xml:space="preserve">wall </w:t>
      </w:r>
      <w:r w:rsidR="0005151B">
        <w:rPr>
          <w:rFonts w:ascii="Times New Roman" w:hAnsi="Times New Roman"/>
          <w:sz w:val="24"/>
          <w:szCs w:val="24"/>
        </w:rPr>
        <w:t xml:space="preserve">(Fig. </w:t>
      </w:r>
      <w:r w:rsidR="008C50EC">
        <w:rPr>
          <w:rFonts w:ascii="Times New Roman" w:hAnsi="Times New Roman"/>
          <w:sz w:val="24"/>
          <w:szCs w:val="24"/>
        </w:rPr>
        <w:t>8A</w:t>
      </w:r>
      <w:r w:rsidR="000171B5">
        <w:rPr>
          <w:rFonts w:ascii="Times New Roman" w:hAnsi="Times New Roman"/>
          <w:sz w:val="24"/>
          <w:szCs w:val="24"/>
        </w:rPr>
        <w:t xml:space="preserve">, </w:t>
      </w:r>
      <w:r w:rsidR="008C50EC">
        <w:rPr>
          <w:rFonts w:ascii="Times New Roman" w:hAnsi="Times New Roman"/>
          <w:sz w:val="24"/>
          <w:szCs w:val="24"/>
        </w:rPr>
        <w:t>8B</w:t>
      </w:r>
      <w:r w:rsidR="00702C77">
        <w:rPr>
          <w:rFonts w:ascii="Times New Roman" w:hAnsi="Times New Roman"/>
          <w:sz w:val="24"/>
          <w:szCs w:val="24"/>
        </w:rPr>
        <w:t>).</w:t>
      </w:r>
      <w:r w:rsidR="003A6BBF">
        <w:rPr>
          <w:rFonts w:ascii="Times New Roman" w:hAnsi="Times New Roman"/>
          <w:sz w:val="24"/>
          <w:szCs w:val="24"/>
        </w:rPr>
        <w:t xml:space="preserve"> </w:t>
      </w:r>
      <w:r w:rsidR="00863EEE">
        <w:rPr>
          <w:rFonts w:ascii="Times New Roman" w:hAnsi="Times New Roman"/>
          <w:sz w:val="24"/>
          <w:szCs w:val="24"/>
        </w:rPr>
        <w:t>Along the outer edge of the micritic wall</w:t>
      </w:r>
      <w:r w:rsidR="002B78DD">
        <w:rPr>
          <w:rFonts w:ascii="Times New Roman" w:hAnsi="Times New Roman"/>
          <w:sz w:val="24"/>
          <w:szCs w:val="24"/>
        </w:rPr>
        <w:t xml:space="preserve"> (external to the cast)</w:t>
      </w:r>
      <w:r w:rsidR="00863EEE">
        <w:rPr>
          <w:rFonts w:ascii="Times New Roman" w:hAnsi="Times New Roman"/>
          <w:sz w:val="24"/>
          <w:szCs w:val="24"/>
        </w:rPr>
        <w:t xml:space="preserve"> is a discontinuous</w:t>
      </w:r>
      <w:r w:rsidR="00AE1ADB">
        <w:rPr>
          <w:rFonts w:ascii="Times New Roman" w:hAnsi="Times New Roman"/>
          <w:sz w:val="24"/>
          <w:szCs w:val="24"/>
        </w:rPr>
        <w:t xml:space="preserve">, </w:t>
      </w:r>
      <w:r w:rsidR="009022C7">
        <w:rPr>
          <w:rFonts w:ascii="Times New Roman" w:hAnsi="Times New Roman"/>
          <w:sz w:val="24"/>
          <w:szCs w:val="24"/>
        </w:rPr>
        <w:t>poorly defined</w:t>
      </w:r>
      <w:r w:rsidR="00AE1ADB">
        <w:rPr>
          <w:rFonts w:ascii="Times New Roman" w:hAnsi="Times New Roman"/>
          <w:sz w:val="24"/>
          <w:szCs w:val="24"/>
        </w:rPr>
        <w:t xml:space="preserve"> layer consisting of packed grey clay material </w:t>
      </w:r>
      <w:r w:rsidR="00DA2ECC">
        <w:rPr>
          <w:rFonts w:ascii="Times New Roman" w:hAnsi="Times New Roman"/>
          <w:sz w:val="24"/>
          <w:szCs w:val="24"/>
        </w:rPr>
        <w:t xml:space="preserve">with scattered larger clasts </w:t>
      </w:r>
      <w:r w:rsidR="00AE1ADB">
        <w:rPr>
          <w:rFonts w:ascii="Times New Roman" w:hAnsi="Times New Roman"/>
          <w:sz w:val="24"/>
          <w:szCs w:val="24"/>
        </w:rPr>
        <w:t>(</w:t>
      </w:r>
      <w:r w:rsidR="00894D10">
        <w:rPr>
          <w:rFonts w:ascii="Times New Roman" w:hAnsi="Times New Roman"/>
          <w:sz w:val="24"/>
          <w:szCs w:val="24"/>
        </w:rPr>
        <w:t xml:space="preserve">Fig. </w:t>
      </w:r>
      <w:r w:rsidR="008C50EC">
        <w:rPr>
          <w:rFonts w:ascii="Times New Roman" w:hAnsi="Times New Roman"/>
          <w:sz w:val="24"/>
          <w:szCs w:val="24"/>
        </w:rPr>
        <w:t>8A</w:t>
      </w:r>
      <w:r w:rsidR="00AE1ADB">
        <w:rPr>
          <w:rFonts w:ascii="Times New Roman" w:hAnsi="Times New Roman"/>
          <w:sz w:val="24"/>
          <w:szCs w:val="24"/>
        </w:rPr>
        <w:t xml:space="preserve">). </w:t>
      </w:r>
      <w:r w:rsidR="00F7267B">
        <w:rPr>
          <w:rFonts w:ascii="Times New Roman" w:hAnsi="Times New Roman"/>
          <w:sz w:val="24"/>
          <w:szCs w:val="24"/>
        </w:rPr>
        <w:t xml:space="preserve">This layer varies in thickness from </w:t>
      </w:r>
      <w:r w:rsidR="00454C3F">
        <w:rPr>
          <w:rFonts w:ascii="Times New Roman" w:hAnsi="Times New Roman"/>
          <w:sz w:val="24"/>
          <w:szCs w:val="24"/>
        </w:rPr>
        <w:t xml:space="preserve">300 </w:t>
      </w:r>
      <w:r w:rsidR="00454C3F">
        <w:rPr>
          <w:rFonts w:ascii="Times New Roman" w:hAnsi="Times New Roman" w:cs="Times New Roman"/>
          <w:sz w:val="24"/>
          <w:szCs w:val="24"/>
        </w:rPr>
        <w:t>µ</w:t>
      </w:r>
      <w:r w:rsidR="00454C3F">
        <w:rPr>
          <w:rFonts w:ascii="Times New Roman" w:hAnsi="Times New Roman"/>
          <w:sz w:val="24"/>
          <w:szCs w:val="24"/>
        </w:rPr>
        <w:t xml:space="preserve">m to 600 </w:t>
      </w:r>
      <w:r w:rsidR="00454C3F">
        <w:rPr>
          <w:rFonts w:ascii="Times New Roman" w:hAnsi="Times New Roman" w:cs="Times New Roman"/>
          <w:sz w:val="24"/>
          <w:szCs w:val="24"/>
        </w:rPr>
        <w:t>µ</w:t>
      </w:r>
      <w:r w:rsidR="00454C3F">
        <w:rPr>
          <w:rFonts w:ascii="Times New Roman" w:hAnsi="Times New Roman"/>
          <w:sz w:val="24"/>
          <w:szCs w:val="24"/>
        </w:rPr>
        <w:t>m</w:t>
      </w:r>
      <w:r w:rsidR="00A4081D">
        <w:rPr>
          <w:rFonts w:ascii="Times New Roman" w:hAnsi="Times New Roman"/>
          <w:sz w:val="24"/>
          <w:szCs w:val="24"/>
        </w:rPr>
        <w:t xml:space="preserve">. </w:t>
      </w:r>
      <w:r w:rsidR="00C22DE3">
        <w:rPr>
          <w:rFonts w:ascii="Times New Roman" w:hAnsi="Times New Roman"/>
          <w:sz w:val="24"/>
          <w:szCs w:val="24"/>
        </w:rPr>
        <w:t xml:space="preserve">The same clay-rich zone occurs in </w:t>
      </w:r>
      <w:r w:rsidR="009166F4">
        <w:rPr>
          <w:rFonts w:ascii="Times New Roman" w:hAnsi="Times New Roman"/>
          <w:sz w:val="24"/>
          <w:szCs w:val="24"/>
        </w:rPr>
        <w:t>MOR-IV-</w:t>
      </w:r>
      <w:r w:rsidR="00EE7835">
        <w:rPr>
          <w:rFonts w:ascii="Times New Roman" w:hAnsi="Times New Roman"/>
          <w:sz w:val="24"/>
          <w:szCs w:val="24"/>
        </w:rPr>
        <w:t>2804-</w:t>
      </w:r>
      <w:r w:rsidR="00C22DE3">
        <w:rPr>
          <w:rFonts w:ascii="Times New Roman" w:hAnsi="Times New Roman"/>
          <w:sz w:val="24"/>
          <w:szCs w:val="24"/>
        </w:rPr>
        <w:t xml:space="preserve">B1.14.small, a small morphology of </w:t>
      </w:r>
      <w:r w:rsidR="00C22DE3">
        <w:rPr>
          <w:rFonts w:ascii="Times New Roman" w:hAnsi="Times New Roman"/>
          <w:i/>
          <w:sz w:val="24"/>
          <w:szCs w:val="24"/>
        </w:rPr>
        <w:t xml:space="preserve">F. </w:t>
      </w:r>
      <w:proofErr w:type="spellStart"/>
      <w:r w:rsidR="00C22DE3">
        <w:rPr>
          <w:rFonts w:ascii="Times New Roman" w:hAnsi="Times New Roman"/>
          <w:i/>
          <w:sz w:val="24"/>
          <w:szCs w:val="24"/>
        </w:rPr>
        <w:t>sciuttoi</w:t>
      </w:r>
      <w:proofErr w:type="spellEnd"/>
      <w:r w:rsidR="000171B5">
        <w:rPr>
          <w:rFonts w:ascii="Times New Roman" w:hAnsi="Times New Roman"/>
          <w:i/>
          <w:sz w:val="24"/>
          <w:szCs w:val="24"/>
        </w:rPr>
        <w:t xml:space="preserve"> </w:t>
      </w:r>
      <w:r w:rsidR="000171B5">
        <w:rPr>
          <w:rFonts w:ascii="Times New Roman" w:hAnsi="Times New Roman"/>
          <w:sz w:val="24"/>
          <w:szCs w:val="24"/>
        </w:rPr>
        <w:t xml:space="preserve">(Fig. </w:t>
      </w:r>
      <w:r w:rsidR="008C50EC">
        <w:rPr>
          <w:rFonts w:ascii="Times New Roman" w:hAnsi="Times New Roman"/>
          <w:sz w:val="24"/>
          <w:szCs w:val="24"/>
        </w:rPr>
        <w:t>8C</w:t>
      </w:r>
      <w:r w:rsidR="000171B5">
        <w:rPr>
          <w:rFonts w:ascii="Times New Roman" w:hAnsi="Times New Roman"/>
          <w:sz w:val="24"/>
          <w:szCs w:val="24"/>
        </w:rPr>
        <w:t>)</w:t>
      </w:r>
      <w:r w:rsidR="00C22DE3">
        <w:rPr>
          <w:rFonts w:ascii="Times New Roman" w:hAnsi="Times New Roman"/>
          <w:sz w:val="24"/>
          <w:szCs w:val="24"/>
        </w:rPr>
        <w:t xml:space="preserve">. This specimen </w:t>
      </w:r>
      <w:r w:rsidR="00811325">
        <w:rPr>
          <w:rFonts w:ascii="Times New Roman" w:hAnsi="Times New Roman"/>
          <w:sz w:val="24"/>
          <w:szCs w:val="24"/>
        </w:rPr>
        <w:t xml:space="preserve">does not preserve the discrete micritic wall, and </w:t>
      </w:r>
      <w:r w:rsidR="00C22DE3">
        <w:rPr>
          <w:rFonts w:ascii="Times New Roman" w:hAnsi="Times New Roman"/>
          <w:sz w:val="24"/>
          <w:szCs w:val="24"/>
        </w:rPr>
        <w:t xml:space="preserve">is </w:t>
      </w:r>
      <w:r w:rsidR="00811325">
        <w:rPr>
          <w:rFonts w:ascii="Times New Roman" w:hAnsi="Times New Roman"/>
          <w:sz w:val="24"/>
          <w:szCs w:val="24"/>
        </w:rPr>
        <w:t xml:space="preserve">instead </w:t>
      </w:r>
      <w:r w:rsidR="00C22DE3">
        <w:rPr>
          <w:rFonts w:ascii="Times New Roman" w:hAnsi="Times New Roman"/>
          <w:sz w:val="24"/>
          <w:szCs w:val="24"/>
        </w:rPr>
        <w:t>detached from the surrounding matrix, separated by a gap</w:t>
      </w:r>
      <w:r w:rsidR="00924189">
        <w:rPr>
          <w:rFonts w:ascii="Times New Roman" w:hAnsi="Times New Roman"/>
          <w:sz w:val="24"/>
          <w:szCs w:val="24"/>
        </w:rPr>
        <w:t xml:space="preserve">. </w:t>
      </w:r>
      <w:r w:rsidR="00EE7835">
        <w:rPr>
          <w:rFonts w:ascii="Times New Roman" w:hAnsi="Times New Roman"/>
          <w:sz w:val="24"/>
          <w:szCs w:val="24"/>
        </w:rPr>
        <w:t>MOR-IV-2804-</w:t>
      </w:r>
      <w:r w:rsidR="00D03069">
        <w:rPr>
          <w:rFonts w:ascii="Times New Roman" w:hAnsi="Times New Roman"/>
          <w:sz w:val="24"/>
          <w:szCs w:val="24"/>
        </w:rPr>
        <w:t xml:space="preserve">B7.12.large, a specimen of large morphology isolated from the matrix, preserves a thin, discontinuous dark </w:t>
      </w:r>
      <w:r w:rsidR="002A034A">
        <w:rPr>
          <w:rFonts w:ascii="Times New Roman" w:hAnsi="Times New Roman"/>
          <w:sz w:val="24"/>
          <w:szCs w:val="24"/>
        </w:rPr>
        <w:t>clay</w:t>
      </w:r>
      <w:r w:rsidR="00D03069">
        <w:rPr>
          <w:rFonts w:ascii="Times New Roman" w:hAnsi="Times New Roman"/>
          <w:sz w:val="24"/>
          <w:szCs w:val="24"/>
        </w:rPr>
        <w:t xml:space="preserve"> rim along the outer edge of the cast</w:t>
      </w:r>
      <w:r w:rsidR="007D7F21">
        <w:rPr>
          <w:rFonts w:ascii="Times New Roman" w:hAnsi="Times New Roman"/>
          <w:sz w:val="24"/>
          <w:szCs w:val="24"/>
        </w:rPr>
        <w:t xml:space="preserve"> (Fig. </w:t>
      </w:r>
      <w:r w:rsidR="008C50EC">
        <w:rPr>
          <w:rFonts w:ascii="Times New Roman" w:hAnsi="Times New Roman"/>
          <w:sz w:val="24"/>
          <w:szCs w:val="24"/>
        </w:rPr>
        <w:t>8D</w:t>
      </w:r>
      <w:r w:rsidR="007D7F21">
        <w:rPr>
          <w:rFonts w:ascii="Times New Roman" w:hAnsi="Times New Roman"/>
          <w:sz w:val="24"/>
          <w:szCs w:val="24"/>
        </w:rPr>
        <w:t>).</w:t>
      </w:r>
    </w:p>
    <w:p w14:paraId="6D5E9520" w14:textId="0F35A94D" w:rsidR="00B23527" w:rsidRPr="005C0A2D" w:rsidRDefault="00853462" w:rsidP="005F55FD">
      <w:pPr>
        <w:pStyle w:val="BodyA"/>
        <w:spacing w:line="480" w:lineRule="auto"/>
        <w:rPr>
          <w:rFonts w:ascii="Times New Roman" w:eastAsia="Times New Roman" w:hAnsi="Times New Roman" w:cs="Times New Roman"/>
          <w:sz w:val="24"/>
          <w:szCs w:val="24"/>
        </w:rPr>
      </w:pPr>
      <w:r>
        <w:rPr>
          <w:rFonts w:ascii="Times New Roman" w:hAnsi="Times New Roman"/>
          <w:bCs/>
          <w:iCs/>
          <w:sz w:val="24"/>
          <w:szCs w:val="24"/>
        </w:rPr>
        <w:tab/>
      </w:r>
      <w:r w:rsidR="005C0A2D">
        <w:rPr>
          <w:rFonts w:ascii="Times New Roman" w:hAnsi="Times New Roman"/>
          <w:bCs/>
          <w:iCs/>
          <w:sz w:val="24"/>
          <w:szCs w:val="24"/>
        </w:rPr>
        <w:t xml:space="preserve">An additional </w:t>
      </w:r>
      <w:r w:rsidR="00350489">
        <w:rPr>
          <w:rFonts w:ascii="Times New Roman" w:hAnsi="Times New Roman"/>
          <w:bCs/>
          <w:iCs/>
          <w:sz w:val="24"/>
          <w:szCs w:val="24"/>
        </w:rPr>
        <w:t xml:space="preserve">morphology of </w:t>
      </w:r>
      <w:r w:rsidR="00350489">
        <w:rPr>
          <w:rFonts w:ascii="Times New Roman" w:hAnsi="Times New Roman"/>
          <w:bCs/>
          <w:i/>
          <w:iCs/>
          <w:sz w:val="24"/>
          <w:szCs w:val="24"/>
        </w:rPr>
        <w:t xml:space="preserve">F. </w:t>
      </w:r>
      <w:proofErr w:type="spellStart"/>
      <w:r w:rsidR="00350489">
        <w:rPr>
          <w:rFonts w:ascii="Times New Roman" w:hAnsi="Times New Roman"/>
          <w:bCs/>
          <w:i/>
          <w:iCs/>
          <w:sz w:val="24"/>
          <w:szCs w:val="24"/>
        </w:rPr>
        <w:t>sciuttoi</w:t>
      </w:r>
      <w:proofErr w:type="spellEnd"/>
      <w:r w:rsidR="00350489">
        <w:rPr>
          <w:rFonts w:ascii="Times New Roman" w:hAnsi="Times New Roman"/>
          <w:bCs/>
          <w:i/>
          <w:iCs/>
          <w:sz w:val="24"/>
          <w:szCs w:val="24"/>
        </w:rPr>
        <w:t xml:space="preserve"> </w:t>
      </w:r>
      <w:r w:rsidR="005C0A2D">
        <w:rPr>
          <w:rFonts w:ascii="Times New Roman" w:eastAsia="Times New Roman" w:hAnsi="Times New Roman" w:cs="Times New Roman"/>
          <w:sz w:val="24"/>
          <w:szCs w:val="24"/>
        </w:rPr>
        <w:t xml:space="preserve">displays a characteristically wider morphology than other representatives </w:t>
      </w:r>
      <w:r w:rsidR="004C439B">
        <w:rPr>
          <w:rFonts w:ascii="Times New Roman" w:hAnsi="Times New Roman"/>
          <w:sz w:val="24"/>
          <w:szCs w:val="24"/>
        </w:rPr>
        <w:t>at the Egg Mountain locality</w:t>
      </w:r>
      <w:r w:rsidR="005C0A2D">
        <w:rPr>
          <w:rFonts w:ascii="Times New Roman" w:hAnsi="Times New Roman"/>
          <w:sz w:val="24"/>
          <w:szCs w:val="24"/>
        </w:rPr>
        <w:t xml:space="preserve"> and elsewhere. </w:t>
      </w:r>
      <w:r w:rsidR="00A47BC3">
        <w:rPr>
          <w:rFonts w:ascii="Times New Roman" w:hAnsi="Times New Roman"/>
          <w:sz w:val="24"/>
          <w:szCs w:val="24"/>
        </w:rPr>
        <w:t>T</w:t>
      </w:r>
      <w:r w:rsidR="005C0A2D">
        <w:rPr>
          <w:rFonts w:ascii="Times New Roman" w:hAnsi="Times New Roman"/>
          <w:sz w:val="24"/>
          <w:szCs w:val="24"/>
        </w:rPr>
        <w:t xml:space="preserve">hese specimens are </w:t>
      </w:r>
      <w:r w:rsidR="004C439B">
        <w:rPr>
          <w:rFonts w:ascii="Times New Roman" w:hAnsi="Times New Roman"/>
          <w:sz w:val="24"/>
          <w:szCs w:val="24"/>
        </w:rPr>
        <w:t>designated here by the wide category (</w:t>
      </w:r>
      <w:r w:rsidR="004C439B" w:rsidRPr="00533E0C">
        <w:rPr>
          <w:rFonts w:ascii="Times New Roman" w:hAnsi="Times New Roman"/>
          <w:sz w:val="24"/>
          <w:szCs w:val="24"/>
        </w:rPr>
        <w:t>Table 1</w:t>
      </w:r>
      <w:r w:rsidR="005C0A2D" w:rsidRPr="00533E0C">
        <w:rPr>
          <w:rFonts w:ascii="Times New Roman" w:hAnsi="Times New Roman"/>
          <w:sz w:val="24"/>
          <w:szCs w:val="24"/>
        </w:rPr>
        <w:t xml:space="preserve">, Fig. </w:t>
      </w:r>
      <w:r w:rsidR="008C50EC">
        <w:rPr>
          <w:rFonts w:ascii="Times New Roman" w:hAnsi="Times New Roman"/>
          <w:sz w:val="24"/>
          <w:szCs w:val="24"/>
        </w:rPr>
        <w:t>5</w:t>
      </w:r>
      <w:r w:rsidR="004C439B">
        <w:rPr>
          <w:rFonts w:ascii="Times New Roman" w:hAnsi="Times New Roman"/>
          <w:sz w:val="24"/>
          <w:szCs w:val="24"/>
        </w:rPr>
        <w:t>).</w:t>
      </w:r>
      <w:r w:rsidR="005C0A2D">
        <w:rPr>
          <w:rFonts w:ascii="Times New Roman" w:hAnsi="Times New Roman"/>
          <w:sz w:val="24"/>
          <w:szCs w:val="24"/>
        </w:rPr>
        <w:t xml:space="preserve"> </w:t>
      </w:r>
      <w:r w:rsidR="004C439B">
        <w:rPr>
          <w:rFonts w:ascii="Times New Roman" w:hAnsi="Times New Roman"/>
          <w:sz w:val="24"/>
          <w:szCs w:val="24"/>
        </w:rPr>
        <w:t xml:space="preserve">Average length is typically 25.6-33.8 mm, and average diameter is 20.0-24.3 mm (N=55). They are characterized by a low length to </w:t>
      </w:r>
      <w:r w:rsidR="004E7800">
        <w:rPr>
          <w:rFonts w:ascii="Times New Roman" w:hAnsi="Times New Roman"/>
          <w:sz w:val="24"/>
          <w:szCs w:val="24"/>
        </w:rPr>
        <w:t xml:space="preserve">diameter </w:t>
      </w:r>
      <w:r w:rsidR="004C439B">
        <w:rPr>
          <w:rFonts w:ascii="Times New Roman" w:hAnsi="Times New Roman"/>
          <w:sz w:val="24"/>
          <w:szCs w:val="24"/>
        </w:rPr>
        <w:t xml:space="preserve">ratio (1.3) and </w:t>
      </w:r>
      <w:r w:rsidR="004A4C49">
        <w:rPr>
          <w:rFonts w:ascii="Times New Roman" w:hAnsi="Times New Roman"/>
          <w:sz w:val="24"/>
          <w:szCs w:val="24"/>
        </w:rPr>
        <w:t>have the largest average volume (</w:t>
      </w:r>
      <w:r w:rsidR="004C439B">
        <w:rPr>
          <w:rFonts w:ascii="Times New Roman" w:hAnsi="Times New Roman"/>
          <w:sz w:val="24"/>
          <w:szCs w:val="24"/>
        </w:rPr>
        <w:t>7.26 cm</w:t>
      </w:r>
      <w:r w:rsidR="004C439B">
        <w:rPr>
          <w:rFonts w:ascii="Times New Roman" w:hAnsi="Times New Roman"/>
          <w:sz w:val="24"/>
          <w:szCs w:val="24"/>
          <w:vertAlign w:val="superscript"/>
        </w:rPr>
        <w:t>3</w:t>
      </w:r>
      <w:r w:rsidR="004C439B">
        <w:rPr>
          <w:rFonts w:ascii="Times New Roman" w:hAnsi="Times New Roman"/>
          <w:sz w:val="24"/>
          <w:szCs w:val="24"/>
        </w:rPr>
        <w:t xml:space="preserve">) and average </w:t>
      </w:r>
      <w:r w:rsidR="004E7800">
        <w:rPr>
          <w:rFonts w:ascii="Times New Roman" w:hAnsi="Times New Roman"/>
          <w:sz w:val="24"/>
          <w:szCs w:val="24"/>
        </w:rPr>
        <w:t xml:space="preserve">diameter </w:t>
      </w:r>
      <w:r w:rsidR="004C439B">
        <w:rPr>
          <w:rFonts w:ascii="Times New Roman" w:hAnsi="Times New Roman"/>
          <w:sz w:val="24"/>
          <w:szCs w:val="24"/>
        </w:rPr>
        <w:t xml:space="preserve">(22.1 mm) amongst pupation structures of the </w:t>
      </w:r>
      <w:r w:rsidR="004C439B">
        <w:rPr>
          <w:rFonts w:ascii="Times New Roman" w:hAnsi="Times New Roman"/>
          <w:sz w:val="24"/>
          <w:szCs w:val="24"/>
        </w:rPr>
        <w:lastRenderedPageBreak/>
        <w:t xml:space="preserve">locality. </w:t>
      </w:r>
      <w:r>
        <w:rPr>
          <w:rFonts w:ascii="Times New Roman" w:hAnsi="Times New Roman"/>
          <w:sz w:val="24"/>
          <w:szCs w:val="24"/>
        </w:rPr>
        <w:t>Some</w:t>
      </w:r>
      <w:r w:rsidR="004C439B">
        <w:rPr>
          <w:rFonts w:ascii="Times New Roman" w:hAnsi="Times New Roman"/>
          <w:sz w:val="24"/>
          <w:szCs w:val="24"/>
        </w:rPr>
        <w:t xml:space="preserve"> specimens preserve a bumpy linear to oblique helical texture</w:t>
      </w:r>
      <w:r w:rsidR="00803271">
        <w:rPr>
          <w:rFonts w:ascii="Times New Roman" w:hAnsi="Times New Roman"/>
          <w:sz w:val="24"/>
          <w:szCs w:val="24"/>
        </w:rPr>
        <w:t>,</w:t>
      </w:r>
      <w:r w:rsidR="004C439B">
        <w:rPr>
          <w:rFonts w:ascii="Times New Roman" w:hAnsi="Times New Roman"/>
          <w:sz w:val="24"/>
          <w:szCs w:val="24"/>
        </w:rPr>
        <w:t xml:space="preserve"> similar to but coarser and more irregular than that observed on other more elongate ellipsoidal cocoons </w:t>
      </w:r>
      <w:r w:rsidR="00630874">
        <w:rPr>
          <w:rFonts w:ascii="Times New Roman" w:hAnsi="Times New Roman"/>
          <w:sz w:val="24"/>
          <w:szCs w:val="24"/>
        </w:rPr>
        <w:t xml:space="preserve">of </w:t>
      </w:r>
      <w:r w:rsidR="00630874">
        <w:rPr>
          <w:rFonts w:ascii="Times New Roman" w:hAnsi="Times New Roman"/>
          <w:i/>
          <w:sz w:val="24"/>
          <w:szCs w:val="24"/>
        </w:rPr>
        <w:t xml:space="preserve">F. </w:t>
      </w:r>
      <w:proofErr w:type="spellStart"/>
      <w:r w:rsidR="00630874">
        <w:rPr>
          <w:rFonts w:ascii="Times New Roman" w:hAnsi="Times New Roman"/>
          <w:i/>
          <w:sz w:val="24"/>
          <w:szCs w:val="24"/>
        </w:rPr>
        <w:t>sciuttoi</w:t>
      </w:r>
      <w:proofErr w:type="spellEnd"/>
      <w:r w:rsidR="00630874">
        <w:rPr>
          <w:rFonts w:ascii="Times New Roman" w:hAnsi="Times New Roman"/>
          <w:i/>
          <w:sz w:val="24"/>
          <w:szCs w:val="24"/>
        </w:rPr>
        <w:t xml:space="preserve"> </w:t>
      </w:r>
      <w:r w:rsidR="004C439B">
        <w:rPr>
          <w:rFonts w:ascii="Times New Roman" w:hAnsi="Times New Roman"/>
          <w:sz w:val="24"/>
          <w:szCs w:val="24"/>
        </w:rPr>
        <w:t>(</w:t>
      </w:r>
      <w:r w:rsidR="004C439B" w:rsidRPr="00CA154E">
        <w:rPr>
          <w:rFonts w:ascii="Times New Roman" w:hAnsi="Times New Roman"/>
          <w:sz w:val="24"/>
          <w:szCs w:val="24"/>
        </w:rPr>
        <w:t>Fig</w:t>
      </w:r>
      <w:r w:rsidR="0054618C" w:rsidRPr="00CA154E">
        <w:rPr>
          <w:rFonts w:ascii="Times New Roman" w:hAnsi="Times New Roman"/>
          <w:sz w:val="24"/>
          <w:szCs w:val="24"/>
        </w:rPr>
        <w:t>.</w:t>
      </w:r>
      <w:r w:rsidR="004C439B" w:rsidRPr="00CA154E">
        <w:rPr>
          <w:rFonts w:ascii="Times New Roman" w:hAnsi="Times New Roman"/>
          <w:sz w:val="24"/>
          <w:szCs w:val="24"/>
        </w:rPr>
        <w:t xml:space="preserve"> </w:t>
      </w:r>
      <w:r w:rsidR="008C50EC">
        <w:rPr>
          <w:rFonts w:ascii="Times New Roman" w:hAnsi="Times New Roman"/>
          <w:sz w:val="24"/>
          <w:szCs w:val="24"/>
        </w:rPr>
        <w:t>9A</w:t>
      </w:r>
      <w:r w:rsidR="004C439B">
        <w:rPr>
          <w:rFonts w:ascii="Times New Roman" w:hAnsi="Times New Roman"/>
          <w:sz w:val="24"/>
          <w:szCs w:val="24"/>
        </w:rPr>
        <w:t xml:space="preserve">). </w:t>
      </w:r>
      <w:r w:rsidR="00912767">
        <w:rPr>
          <w:rFonts w:ascii="Times New Roman" w:hAnsi="Times New Roman"/>
          <w:sz w:val="24"/>
          <w:szCs w:val="24"/>
        </w:rPr>
        <w:t>Four</w:t>
      </w:r>
      <w:r w:rsidR="004C439B">
        <w:rPr>
          <w:rFonts w:ascii="Times New Roman" w:hAnsi="Times New Roman"/>
          <w:sz w:val="24"/>
          <w:szCs w:val="24"/>
        </w:rPr>
        <w:t xml:space="preserve"> specimens were found </w:t>
      </w:r>
      <w:r w:rsidR="004C439B">
        <w:rPr>
          <w:rFonts w:ascii="Times New Roman" w:hAnsi="Times New Roman"/>
          <w:i/>
          <w:iCs/>
          <w:sz w:val="24"/>
          <w:szCs w:val="24"/>
        </w:rPr>
        <w:t>in situ</w:t>
      </w:r>
      <w:r w:rsidR="004C439B">
        <w:rPr>
          <w:rFonts w:ascii="Times New Roman" w:hAnsi="Times New Roman"/>
          <w:sz w:val="24"/>
          <w:szCs w:val="24"/>
        </w:rPr>
        <w:t xml:space="preserve">, sitting vertically with the long axis perpendicular </w:t>
      </w:r>
      <w:r w:rsidR="00BE7194">
        <w:rPr>
          <w:rFonts w:ascii="Times New Roman" w:hAnsi="Times New Roman"/>
          <w:sz w:val="24"/>
          <w:szCs w:val="24"/>
        </w:rPr>
        <w:t>with respect to</w:t>
      </w:r>
      <w:r w:rsidR="004C439B">
        <w:rPr>
          <w:rFonts w:ascii="Times New Roman" w:hAnsi="Times New Roman"/>
          <w:sz w:val="24"/>
          <w:szCs w:val="24"/>
        </w:rPr>
        <w:t xml:space="preserve"> bedding (</w:t>
      </w:r>
      <w:r w:rsidR="004C439B" w:rsidRPr="00CA154E">
        <w:rPr>
          <w:rFonts w:ascii="Times New Roman" w:hAnsi="Times New Roman"/>
          <w:sz w:val="24"/>
          <w:szCs w:val="24"/>
        </w:rPr>
        <w:t>Fig</w:t>
      </w:r>
      <w:r w:rsidR="0054618C" w:rsidRPr="00CA154E">
        <w:rPr>
          <w:rFonts w:ascii="Times New Roman" w:hAnsi="Times New Roman"/>
          <w:sz w:val="24"/>
          <w:szCs w:val="24"/>
        </w:rPr>
        <w:t>.</w:t>
      </w:r>
      <w:r w:rsidR="004C439B" w:rsidRPr="00CA154E">
        <w:rPr>
          <w:rFonts w:ascii="Times New Roman" w:hAnsi="Times New Roman"/>
          <w:sz w:val="24"/>
          <w:szCs w:val="24"/>
        </w:rPr>
        <w:t xml:space="preserve"> </w:t>
      </w:r>
      <w:r w:rsidR="008C50EC">
        <w:rPr>
          <w:rFonts w:ascii="Times New Roman" w:hAnsi="Times New Roman"/>
          <w:sz w:val="24"/>
          <w:szCs w:val="24"/>
        </w:rPr>
        <w:t>9B</w:t>
      </w:r>
      <w:r w:rsidR="004C439B">
        <w:rPr>
          <w:rFonts w:ascii="Times New Roman" w:hAnsi="Times New Roman"/>
          <w:sz w:val="24"/>
          <w:szCs w:val="24"/>
        </w:rPr>
        <w:t xml:space="preserve">). </w:t>
      </w:r>
      <w:r w:rsidR="005C0A2D">
        <w:rPr>
          <w:rFonts w:ascii="Times New Roman" w:hAnsi="Times New Roman"/>
          <w:sz w:val="24"/>
          <w:szCs w:val="24"/>
        </w:rPr>
        <w:t xml:space="preserve">This differs from the oblique to horizontal orientation typical of </w:t>
      </w:r>
      <w:r w:rsidR="005C0A2D">
        <w:rPr>
          <w:rFonts w:ascii="Times New Roman" w:hAnsi="Times New Roman"/>
          <w:i/>
          <w:sz w:val="24"/>
          <w:szCs w:val="24"/>
        </w:rPr>
        <w:t xml:space="preserve">F. </w:t>
      </w:r>
      <w:proofErr w:type="spellStart"/>
      <w:r w:rsidR="005C0A2D">
        <w:rPr>
          <w:rFonts w:ascii="Times New Roman" w:hAnsi="Times New Roman"/>
          <w:i/>
          <w:sz w:val="24"/>
          <w:szCs w:val="24"/>
        </w:rPr>
        <w:t>sciuttoi</w:t>
      </w:r>
      <w:proofErr w:type="spellEnd"/>
      <w:r w:rsidR="005C0A2D">
        <w:rPr>
          <w:rFonts w:ascii="Times New Roman" w:hAnsi="Times New Roman"/>
          <w:sz w:val="24"/>
          <w:szCs w:val="24"/>
        </w:rPr>
        <w:t>.</w:t>
      </w:r>
    </w:p>
    <w:p w14:paraId="77852CAD" w14:textId="7F1C0532" w:rsidR="00017390" w:rsidRDefault="0073145E" w:rsidP="005F55FD">
      <w:pPr>
        <w:pStyle w:val="BodyA"/>
        <w:spacing w:line="480" w:lineRule="auto"/>
        <w:rPr>
          <w:rFonts w:ascii="Times New Roman" w:hAnsi="Times New Roman"/>
          <w:sz w:val="24"/>
          <w:szCs w:val="24"/>
        </w:rPr>
      </w:pPr>
      <w:r>
        <w:rPr>
          <w:rFonts w:ascii="Times New Roman" w:hAnsi="Times New Roman"/>
          <w:i/>
          <w:iCs/>
          <w:sz w:val="24"/>
          <w:szCs w:val="24"/>
        </w:rPr>
        <w:tab/>
      </w:r>
      <w:r w:rsidR="00F01F9D">
        <w:rPr>
          <w:rFonts w:ascii="Times New Roman" w:hAnsi="Times New Roman"/>
          <w:sz w:val="24"/>
          <w:szCs w:val="24"/>
        </w:rPr>
        <w:t xml:space="preserve">The micromorphology of </w:t>
      </w:r>
      <w:r w:rsidR="00BD71EC">
        <w:rPr>
          <w:rFonts w:ascii="Times New Roman" w:hAnsi="Times New Roman"/>
          <w:sz w:val="24"/>
          <w:szCs w:val="24"/>
        </w:rPr>
        <w:t xml:space="preserve">one </w:t>
      </w:r>
      <w:r w:rsidR="00223EEF">
        <w:rPr>
          <w:rFonts w:ascii="Times New Roman" w:hAnsi="Times New Roman"/>
          <w:sz w:val="24"/>
          <w:szCs w:val="24"/>
        </w:rPr>
        <w:t xml:space="preserve">wide </w:t>
      </w:r>
      <w:r w:rsidR="00BD71EC">
        <w:rPr>
          <w:rFonts w:ascii="Times New Roman" w:hAnsi="Times New Roman"/>
          <w:sz w:val="24"/>
          <w:szCs w:val="24"/>
        </w:rPr>
        <w:t>specimen (MOR</w:t>
      </w:r>
      <w:r w:rsidR="0097392D">
        <w:rPr>
          <w:rFonts w:ascii="Times New Roman" w:hAnsi="Times New Roman"/>
          <w:sz w:val="24"/>
          <w:szCs w:val="24"/>
        </w:rPr>
        <w:t>-IV-</w:t>
      </w:r>
      <w:r w:rsidR="00151A1A">
        <w:rPr>
          <w:rFonts w:ascii="Times New Roman" w:hAnsi="Times New Roman"/>
          <w:sz w:val="24"/>
          <w:szCs w:val="24"/>
        </w:rPr>
        <w:t>2804-</w:t>
      </w:r>
      <w:r w:rsidR="0097392D">
        <w:rPr>
          <w:rFonts w:ascii="Times New Roman" w:hAnsi="Times New Roman"/>
          <w:sz w:val="24"/>
          <w:szCs w:val="24"/>
        </w:rPr>
        <w:t>B</w:t>
      </w:r>
      <w:r w:rsidR="007E5024" w:rsidRPr="007E5024">
        <w:rPr>
          <w:rFonts w:ascii="Times New Roman" w:hAnsi="Times New Roman"/>
          <w:sz w:val="24"/>
          <w:szCs w:val="24"/>
        </w:rPr>
        <w:t>16.11.FB</w:t>
      </w:r>
      <w:r w:rsidR="00BD71EC">
        <w:rPr>
          <w:rFonts w:ascii="Times New Roman" w:hAnsi="Times New Roman"/>
          <w:sz w:val="24"/>
          <w:szCs w:val="24"/>
        </w:rPr>
        <w:t>) was analyzed.</w:t>
      </w:r>
      <w:r w:rsidR="00F01F9D">
        <w:rPr>
          <w:rFonts w:ascii="Times New Roman" w:hAnsi="Times New Roman"/>
          <w:sz w:val="24"/>
          <w:szCs w:val="24"/>
        </w:rPr>
        <w:t xml:space="preserve"> </w:t>
      </w:r>
      <w:r w:rsidR="00BD71EC">
        <w:rPr>
          <w:rFonts w:ascii="Times New Roman" w:hAnsi="Times New Roman"/>
          <w:sz w:val="24"/>
          <w:szCs w:val="24"/>
        </w:rPr>
        <w:t>A</w:t>
      </w:r>
      <w:r w:rsidR="00A744AC">
        <w:rPr>
          <w:rFonts w:ascii="Times New Roman" w:hAnsi="Times New Roman"/>
          <w:sz w:val="24"/>
          <w:szCs w:val="24"/>
        </w:rPr>
        <w:t>n undulating</w:t>
      </w:r>
      <w:r w:rsidR="00BD71EC">
        <w:rPr>
          <w:rFonts w:ascii="Times New Roman" w:hAnsi="Times New Roman"/>
          <w:sz w:val="24"/>
          <w:szCs w:val="24"/>
        </w:rPr>
        <w:t xml:space="preserve"> </w:t>
      </w:r>
      <w:r w:rsidR="00170820">
        <w:rPr>
          <w:rFonts w:ascii="Times New Roman" w:hAnsi="Times New Roman"/>
          <w:sz w:val="24"/>
          <w:szCs w:val="24"/>
        </w:rPr>
        <w:t xml:space="preserve">calcite </w:t>
      </w:r>
      <w:r w:rsidR="009D0D40">
        <w:rPr>
          <w:rFonts w:ascii="Times New Roman" w:hAnsi="Times New Roman"/>
          <w:sz w:val="24"/>
          <w:szCs w:val="24"/>
        </w:rPr>
        <w:t>boundary</w:t>
      </w:r>
      <w:r w:rsidR="00BD71EC">
        <w:rPr>
          <w:rFonts w:ascii="Times New Roman" w:hAnsi="Times New Roman"/>
          <w:sz w:val="24"/>
          <w:szCs w:val="24"/>
        </w:rPr>
        <w:t xml:space="preserve"> is present and consistent along the outer edge of the </w:t>
      </w:r>
      <w:r w:rsidR="008C3827">
        <w:rPr>
          <w:rFonts w:ascii="Times New Roman" w:hAnsi="Times New Roman"/>
          <w:sz w:val="24"/>
          <w:szCs w:val="24"/>
        </w:rPr>
        <w:t>trace</w:t>
      </w:r>
      <w:r w:rsidR="00BD71EC">
        <w:rPr>
          <w:rFonts w:ascii="Times New Roman" w:hAnsi="Times New Roman"/>
          <w:sz w:val="24"/>
          <w:szCs w:val="24"/>
        </w:rPr>
        <w:t>, separating outer and inner matrices. The outer matrix (i.e.</w:t>
      </w:r>
      <w:r w:rsidR="000667AA">
        <w:rPr>
          <w:rFonts w:ascii="Times New Roman" w:hAnsi="Times New Roman"/>
          <w:sz w:val="24"/>
          <w:szCs w:val="24"/>
        </w:rPr>
        <w:t>,</w:t>
      </w:r>
      <w:r w:rsidR="00BD71EC">
        <w:rPr>
          <w:rFonts w:ascii="Times New Roman" w:hAnsi="Times New Roman"/>
          <w:sz w:val="24"/>
          <w:szCs w:val="24"/>
        </w:rPr>
        <w:t xml:space="preserve"> grey indurated </w:t>
      </w:r>
      <w:r w:rsidR="00175304">
        <w:rPr>
          <w:rFonts w:ascii="Times New Roman" w:hAnsi="Times New Roman"/>
          <w:sz w:val="24"/>
          <w:szCs w:val="24"/>
        </w:rPr>
        <w:t>limestone</w:t>
      </w:r>
      <w:r w:rsidR="00BD71EC">
        <w:rPr>
          <w:rFonts w:ascii="Times New Roman" w:hAnsi="Times New Roman"/>
          <w:sz w:val="24"/>
          <w:szCs w:val="24"/>
        </w:rPr>
        <w:t xml:space="preserve"> of unit 1) and inner matrix are similar in composition and grain size; however, the outer matrix is a greyish color, while the inner matrix is tan to </w:t>
      </w:r>
      <w:r w:rsidR="007004EB">
        <w:rPr>
          <w:rFonts w:ascii="Times New Roman" w:hAnsi="Times New Roman"/>
          <w:sz w:val="24"/>
          <w:szCs w:val="24"/>
        </w:rPr>
        <w:t>brown</w:t>
      </w:r>
      <w:r w:rsidR="00BD71EC">
        <w:rPr>
          <w:rFonts w:ascii="Times New Roman" w:hAnsi="Times New Roman"/>
          <w:sz w:val="24"/>
          <w:szCs w:val="24"/>
        </w:rPr>
        <w:t>. The boundary is composed primarily of tan crystalline calcite</w:t>
      </w:r>
      <w:r w:rsidR="00F91134">
        <w:rPr>
          <w:rFonts w:ascii="Times New Roman" w:hAnsi="Times New Roman"/>
          <w:sz w:val="24"/>
          <w:szCs w:val="24"/>
        </w:rPr>
        <w:t>,</w:t>
      </w:r>
      <w:r w:rsidR="00F6052A">
        <w:rPr>
          <w:rFonts w:ascii="Times New Roman" w:hAnsi="Times New Roman"/>
          <w:sz w:val="24"/>
          <w:szCs w:val="24"/>
        </w:rPr>
        <w:t xml:space="preserve"> </w:t>
      </w:r>
      <w:r w:rsidR="001A193A">
        <w:rPr>
          <w:rFonts w:ascii="Times New Roman" w:hAnsi="Times New Roman"/>
          <w:sz w:val="24"/>
          <w:szCs w:val="24"/>
        </w:rPr>
        <w:t>500-700</w:t>
      </w:r>
      <w:r w:rsidR="00F91134">
        <w:rPr>
          <w:rFonts w:ascii="Times New Roman" w:hAnsi="Times New Roman"/>
          <w:sz w:val="24"/>
          <w:szCs w:val="24"/>
        </w:rPr>
        <w:t xml:space="preserve"> </w:t>
      </w:r>
      <w:r w:rsidR="00F91134">
        <w:rPr>
          <w:rFonts w:ascii="Times New Roman" w:hAnsi="Times New Roman" w:cs="Times New Roman"/>
          <w:sz w:val="24"/>
          <w:szCs w:val="24"/>
        </w:rPr>
        <w:t>µ</w:t>
      </w:r>
      <w:r w:rsidR="00F91134">
        <w:rPr>
          <w:rFonts w:ascii="Times New Roman" w:hAnsi="Times New Roman"/>
          <w:sz w:val="24"/>
          <w:szCs w:val="24"/>
        </w:rPr>
        <w:t xml:space="preserve">m in </w:t>
      </w:r>
      <w:r w:rsidR="00AD6D0C">
        <w:rPr>
          <w:rFonts w:ascii="Times New Roman" w:hAnsi="Times New Roman"/>
          <w:sz w:val="24"/>
          <w:szCs w:val="24"/>
        </w:rPr>
        <w:t>thickness</w:t>
      </w:r>
      <w:r w:rsidR="00F91134">
        <w:rPr>
          <w:rFonts w:ascii="Times New Roman" w:hAnsi="Times New Roman"/>
          <w:sz w:val="24"/>
          <w:szCs w:val="24"/>
        </w:rPr>
        <w:t>. The clasts do not show any alignment, as in</w:t>
      </w:r>
      <w:r w:rsidR="001327CE">
        <w:rPr>
          <w:rFonts w:ascii="Times New Roman" w:hAnsi="Times New Roman"/>
          <w:sz w:val="24"/>
          <w:szCs w:val="24"/>
        </w:rPr>
        <w:t xml:space="preserve"> </w:t>
      </w:r>
      <w:proofErr w:type="spellStart"/>
      <w:r w:rsidR="00F91134">
        <w:rPr>
          <w:rFonts w:ascii="Times New Roman" w:hAnsi="Times New Roman"/>
          <w:i/>
          <w:sz w:val="24"/>
          <w:szCs w:val="24"/>
        </w:rPr>
        <w:t>Rebuffoichnus</w:t>
      </w:r>
      <w:proofErr w:type="spellEnd"/>
      <w:r w:rsidR="00F91134">
        <w:rPr>
          <w:rFonts w:ascii="Times New Roman" w:hAnsi="Times New Roman"/>
          <w:i/>
          <w:sz w:val="24"/>
          <w:szCs w:val="24"/>
        </w:rPr>
        <w:t xml:space="preserve"> </w:t>
      </w:r>
      <w:proofErr w:type="spellStart"/>
      <w:r w:rsidR="00F91134">
        <w:rPr>
          <w:rFonts w:ascii="Times New Roman" w:hAnsi="Times New Roman"/>
          <w:i/>
          <w:sz w:val="24"/>
          <w:szCs w:val="24"/>
        </w:rPr>
        <w:t>casamiquelai</w:t>
      </w:r>
      <w:proofErr w:type="spellEnd"/>
      <w:r w:rsidR="00F91134">
        <w:rPr>
          <w:rFonts w:ascii="Times New Roman" w:hAnsi="Times New Roman"/>
          <w:sz w:val="24"/>
          <w:szCs w:val="24"/>
        </w:rPr>
        <w:t xml:space="preserve"> (</w:t>
      </w:r>
      <w:proofErr w:type="spellStart"/>
      <w:r w:rsidR="00F91134">
        <w:rPr>
          <w:rFonts w:ascii="Times New Roman" w:hAnsi="Times New Roman"/>
          <w:sz w:val="24"/>
          <w:szCs w:val="24"/>
        </w:rPr>
        <w:t>Genise</w:t>
      </w:r>
      <w:proofErr w:type="spellEnd"/>
      <w:r w:rsidR="00F91134">
        <w:rPr>
          <w:rFonts w:ascii="Times New Roman" w:hAnsi="Times New Roman"/>
          <w:sz w:val="24"/>
          <w:szCs w:val="24"/>
        </w:rPr>
        <w:t xml:space="preserve"> et al., 2007)</w:t>
      </w:r>
      <w:r w:rsidR="004F062B">
        <w:rPr>
          <w:rFonts w:ascii="Times New Roman" w:hAnsi="Times New Roman"/>
          <w:sz w:val="24"/>
          <w:szCs w:val="24"/>
        </w:rPr>
        <w:t>. Intermittent sections of the boundary display a fine</w:t>
      </w:r>
      <w:r w:rsidR="003942BF">
        <w:rPr>
          <w:rFonts w:ascii="Times New Roman" w:hAnsi="Times New Roman"/>
          <w:sz w:val="24"/>
          <w:szCs w:val="24"/>
        </w:rPr>
        <w:t xml:space="preserve">-grained matrix with sparse calcite crystals. These matrix-supported sections interrupt the coarse-grained, crystalline sections of the boundary and occasionally interfinger. </w:t>
      </w:r>
    </w:p>
    <w:p w14:paraId="55B9EF19" w14:textId="5FFFD74B" w:rsidR="009B657C" w:rsidRDefault="00017390" w:rsidP="00845D1C">
      <w:pPr>
        <w:pStyle w:val="BodyA"/>
        <w:spacing w:line="480" w:lineRule="auto"/>
        <w:rPr>
          <w:rFonts w:ascii="Times New Roman" w:hAnsi="Times New Roman"/>
          <w:iCs/>
          <w:sz w:val="24"/>
          <w:szCs w:val="24"/>
        </w:rPr>
      </w:pPr>
      <w:r>
        <w:rPr>
          <w:rFonts w:ascii="Times New Roman" w:hAnsi="Times New Roman"/>
          <w:sz w:val="24"/>
          <w:szCs w:val="24"/>
        </w:rPr>
        <w:tab/>
      </w:r>
      <w:r w:rsidR="00BD71EC" w:rsidRPr="00EA1794">
        <w:rPr>
          <w:rFonts w:ascii="Times New Roman" w:hAnsi="Times New Roman"/>
          <w:sz w:val="24"/>
          <w:szCs w:val="24"/>
        </w:rPr>
        <w:t xml:space="preserve">While an outer structure provided rigidity and texture to the trace and allows it to be easily distinguished from the surrounding matrix, the </w:t>
      </w:r>
      <w:r w:rsidR="00507575" w:rsidRPr="00EA1794">
        <w:rPr>
          <w:rFonts w:ascii="Times New Roman" w:hAnsi="Times New Roman"/>
          <w:sz w:val="24"/>
          <w:szCs w:val="24"/>
        </w:rPr>
        <w:t>boundary</w:t>
      </w:r>
      <w:r w:rsidR="00BD71EC" w:rsidRPr="00EA1794">
        <w:rPr>
          <w:rFonts w:ascii="Times New Roman" w:hAnsi="Times New Roman"/>
          <w:sz w:val="24"/>
          <w:szCs w:val="24"/>
        </w:rPr>
        <w:t xml:space="preserve"> cannot be seen with the unaided eye</w:t>
      </w:r>
      <w:r w:rsidR="00EA1794">
        <w:rPr>
          <w:rFonts w:ascii="Times New Roman" w:hAnsi="Times New Roman"/>
          <w:sz w:val="24"/>
          <w:szCs w:val="24"/>
        </w:rPr>
        <w:t xml:space="preserve">, a characteristic of </w:t>
      </w:r>
      <w:proofErr w:type="spellStart"/>
      <w:r w:rsidR="00EA1794">
        <w:rPr>
          <w:rFonts w:ascii="Times New Roman" w:hAnsi="Times New Roman"/>
          <w:i/>
          <w:sz w:val="24"/>
          <w:szCs w:val="24"/>
        </w:rPr>
        <w:t>Fictovichnus</w:t>
      </w:r>
      <w:proofErr w:type="spellEnd"/>
      <w:r w:rsidR="00EA1794">
        <w:rPr>
          <w:rFonts w:ascii="Times New Roman" w:hAnsi="Times New Roman"/>
          <w:sz w:val="24"/>
          <w:szCs w:val="24"/>
        </w:rPr>
        <w:t>.</w:t>
      </w:r>
      <w:r>
        <w:rPr>
          <w:rFonts w:ascii="Times New Roman" w:hAnsi="Times New Roman"/>
          <w:sz w:val="24"/>
          <w:szCs w:val="24"/>
        </w:rPr>
        <w:t xml:space="preserve"> Combined with the apparent absence of </w:t>
      </w:r>
      <w:proofErr w:type="spellStart"/>
      <w:r>
        <w:rPr>
          <w:rFonts w:ascii="Times New Roman" w:hAnsi="Times New Roman"/>
          <w:i/>
          <w:sz w:val="24"/>
          <w:szCs w:val="24"/>
        </w:rPr>
        <w:t>Rebuffoichnus</w:t>
      </w:r>
      <w:proofErr w:type="spellEnd"/>
      <w:r>
        <w:rPr>
          <w:rFonts w:ascii="Times New Roman" w:hAnsi="Times New Roman"/>
          <w:i/>
          <w:sz w:val="24"/>
          <w:szCs w:val="24"/>
        </w:rPr>
        <w:t xml:space="preserve"> </w:t>
      </w:r>
      <w:r>
        <w:rPr>
          <w:rFonts w:ascii="Times New Roman" w:hAnsi="Times New Roman"/>
          <w:sz w:val="24"/>
          <w:szCs w:val="24"/>
        </w:rPr>
        <w:t xml:space="preserve">from the locality, this confirms that these specimens are true </w:t>
      </w:r>
      <w:proofErr w:type="spellStart"/>
      <w:r>
        <w:rPr>
          <w:rFonts w:ascii="Times New Roman" w:hAnsi="Times New Roman"/>
          <w:i/>
          <w:sz w:val="24"/>
          <w:szCs w:val="24"/>
        </w:rPr>
        <w:t>Fictovichnus</w:t>
      </w:r>
      <w:proofErr w:type="spellEnd"/>
      <w:r>
        <w:rPr>
          <w:rFonts w:ascii="Times New Roman" w:hAnsi="Times New Roman"/>
          <w:i/>
          <w:sz w:val="24"/>
          <w:szCs w:val="24"/>
        </w:rPr>
        <w:t xml:space="preserve"> </w:t>
      </w:r>
      <w:r>
        <w:rPr>
          <w:rFonts w:ascii="Times New Roman" w:hAnsi="Times New Roman"/>
          <w:sz w:val="24"/>
          <w:szCs w:val="24"/>
        </w:rPr>
        <w:t xml:space="preserve">and not internal casts of </w:t>
      </w:r>
      <w:proofErr w:type="spellStart"/>
      <w:r>
        <w:rPr>
          <w:rFonts w:ascii="Times New Roman" w:hAnsi="Times New Roman"/>
          <w:i/>
          <w:sz w:val="24"/>
          <w:szCs w:val="24"/>
        </w:rPr>
        <w:t>Rebuffoichnus</w:t>
      </w:r>
      <w:proofErr w:type="spellEnd"/>
      <w:r>
        <w:rPr>
          <w:rFonts w:ascii="Times New Roman" w:hAnsi="Times New Roman"/>
          <w:sz w:val="24"/>
          <w:szCs w:val="24"/>
        </w:rPr>
        <w:t xml:space="preserve"> (</w:t>
      </w:r>
      <w:proofErr w:type="spellStart"/>
      <w:r>
        <w:rPr>
          <w:rFonts w:ascii="Times New Roman" w:hAnsi="Times New Roman"/>
          <w:sz w:val="24"/>
          <w:szCs w:val="24"/>
        </w:rPr>
        <w:t>Genise</w:t>
      </w:r>
      <w:proofErr w:type="spellEnd"/>
      <w:r>
        <w:rPr>
          <w:rFonts w:ascii="Times New Roman" w:hAnsi="Times New Roman"/>
          <w:sz w:val="24"/>
          <w:szCs w:val="24"/>
        </w:rPr>
        <w:t>, 2016).</w:t>
      </w:r>
      <w:r>
        <w:rPr>
          <w:rFonts w:ascii="Times New Roman" w:hAnsi="Times New Roman"/>
          <w:i/>
          <w:sz w:val="24"/>
          <w:szCs w:val="24"/>
        </w:rPr>
        <w:t xml:space="preserve"> </w:t>
      </w:r>
      <w:r>
        <w:rPr>
          <w:rFonts w:ascii="Times New Roman" w:hAnsi="Times New Roman"/>
          <w:sz w:val="24"/>
          <w:szCs w:val="24"/>
        </w:rPr>
        <w:t xml:space="preserve">Despite the consistently stouter morphology compared to other material at the locality, some wide specimens preserve an external helical ornamentation. This character is diagnostic of </w:t>
      </w:r>
      <w:r>
        <w:rPr>
          <w:rFonts w:ascii="Times New Roman" w:hAnsi="Times New Roman"/>
          <w:i/>
          <w:sz w:val="24"/>
          <w:szCs w:val="24"/>
        </w:rPr>
        <w:t xml:space="preserve">F. </w:t>
      </w:r>
      <w:proofErr w:type="spellStart"/>
      <w:r>
        <w:rPr>
          <w:rFonts w:ascii="Times New Roman" w:hAnsi="Times New Roman"/>
          <w:i/>
          <w:sz w:val="24"/>
          <w:szCs w:val="24"/>
        </w:rPr>
        <w:t>sciuttoi</w:t>
      </w:r>
      <w:proofErr w:type="spellEnd"/>
      <w:r>
        <w:rPr>
          <w:rFonts w:ascii="Times New Roman" w:hAnsi="Times New Roman"/>
          <w:sz w:val="24"/>
          <w:szCs w:val="24"/>
        </w:rPr>
        <w:t xml:space="preserve">; as such, we treat these specimens as an additional morph of </w:t>
      </w:r>
      <w:r>
        <w:rPr>
          <w:rFonts w:ascii="Times New Roman" w:hAnsi="Times New Roman"/>
          <w:i/>
          <w:sz w:val="24"/>
          <w:szCs w:val="24"/>
        </w:rPr>
        <w:t xml:space="preserve">F. </w:t>
      </w:r>
      <w:proofErr w:type="spellStart"/>
      <w:r>
        <w:rPr>
          <w:rFonts w:ascii="Times New Roman" w:hAnsi="Times New Roman"/>
          <w:i/>
          <w:sz w:val="24"/>
          <w:szCs w:val="24"/>
        </w:rPr>
        <w:t>sciuttoi</w:t>
      </w:r>
      <w:proofErr w:type="spellEnd"/>
      <w:r>
        <w:rPr>
          <w:rFonts w:ascii="Times New Roman" w:hAnsi="Times New Roman"/>
          <w:sz w:val="24"/>
          <w:szCs w:val="24"/>
        </w:rPr>
        <w:t xml:space="preserve">. </w:t>
      </w:r>
      <w:r>
        <w:rPr>
          <w:rFonts w:ascii="Times New Roman" w:hAnsi="Times New Roman"/>
          <w:iCs/>
          <w:sz w:val="24"/>
          <w:szCs w:val="24"/>
        </w:rPr>
        <w:t xml:space="preserve">The lower aspect ratio of the wide morphology of </w:t>
      </w:r>
      <w:r>
        <w:rPr>
          <w:rFonts w:ascii="Times New Roman" w:hAnsi="Times New Roman"/>
          <w:i/>
          <w:sz w:val="24"/>
          <w:szCs w:val="24"/>
        </w:rPr>
        <w:t xml:space="preserve">F. </w:t>
      </w:r>
      <w:proofErr w:type="spellStart"/>
      <w:r>
        <w:rPr>
          <w:rFonts w:ascii="Times New Roman" w:hAnsi="Times New Roman"/>
          <w:i/>
          <w:sz w:val="24"/>
          <w:szCs w:val="24"/>
        </w:rPr>
        <w:t>sciuttoi</w:t>
      </w:r>
      <w:proofErr w:type="spellEnd"/>
      <w:r>
        <w:rPr>
          <w:rFonts w:ascii="Times New Roman" w:hAnsi="Times New Roman"/>
          <w:i/>
          <w:sz w:val="24"/>
          <w:szCs w:val="24"/>
        </w:rPr>
        <w:t xml:space="preserve"> </w:t>
      </w:r>
      <w:r>
        <w:rPr>
          <w:rFonts w:ascii="Times New Roman" w:hAnsi="Times New Roman"/>
          <w:iCs/>
          <w:sz w:val="24"/>
          <w:szCs w:val="24"/>
        </w:rPr>
        <w:t xml:space="preserve">is aberrant from other </w:t>
      </w:r>
      <w:r>
        <w:rPr>
          <w:rFonts w:ascii="Times New Roman" w:hAnsi="Times New Roman"/>
          <w:i/>
          <w:sz w:val="24"/>
          <w:szCs w:val="24"/>
        </w:rPr>
        <w:t xml:space="preserve">F. </w:t>
      </w:r>
      <w:proofErr w:type="spellStart"/>
      <w:r>
        <w:rPr>
          <w:rFonts w:ascii="Times New Roman" w:hAnsi="Times New Roman"/>
          <w:i/>
          <w:sz w:val="24"/>
          <w:szCs w:val="24"/>
        </w:rPr>
        <w:t>sciuttoi</w:t>
      </w:r>
      <w:proofErr w:type="spellEnd"/>
      <w:r>
        <w:rPr>
          <w:rFonts w:ascii="Times New Roman" w:hAnsi="Times New Roman"/>
          <w:i/>
          <w:sz w:val="24"/>
          <w:szCs w:val="24"/>
        </w:rPr>
        <w:t xml:space="preserve"> </w:t>
      </w:r>
      <w:r>
        <w:rPr>
          <w:rFonts w:ascii="Times New Roman" w:hAnsi="Times New Roman"/>
          <w:iCs/>
          <w:sz w:val="24"/>
          <w:szCs w:val="24"/>
        </w:rPr>
        <w:t>here and elsewhere, though differences in size and aspect ratio do not justify resurrecting a new ichnospecies (</w:t>
      </w:r>
      <w:proofErr w:type="spellStart"/>
      <w:r>
        <w:rPr>
          <w:rFonts w:ascii="Times New Roman" w:hAnsi="Times New Roman"/>
          <w:iCs/>
          <w:sz w:val="24"/>
          <w:szCs w:val="24"/>
        </w:rPr>
        <w:t>Bertling</w:t>
      </w:r>
      <w:proofErr w:type="spellEnd"/>
      <w:r>
        <w:rPr>
          <w:rFonts w:ascii="Times New Roman" w:hAnsi="Times New Roman"/>
          <w:iCs/>
          <w:sz w:val="24"/>
          <w:szCs w:val="24"/>
        </w:rPr>
        <w:t xml:space="preserve"> et al., 2006). </w:t>
      </w:r>
    </w:p>
    <w:p w14:paraId="05746BD1" w14:textId="77777777" w:rsidR="00983718" w:rsidRPr="00845D1C" w:rsidRDefault="00983718" w:rsidP="00845D1C">
      <w:pPr>
        <w:pStyle w:val="BodyA"/>
        <w:spacing w:line="480" w:lineRule="auto"/>
        <w:rPr>
          <w:rFonts w:ascii="Times New Roman" w:hAnsi="Times New Roman"/>
          <w:sz w:val="24"/>
          <w:szCs w:val="24"/>
          <w:highlight w:val="yellow"/>
        </w:rPr>
      </w:pPr>
    </w:p>
    <w:p w14:paraId="7F89E085" w14:textId="56381CA6" w:rsidR="00AF4FE1" w:rsidRPr="008B0903" w:rsidRDefault="007F0180" w:rsidP="005F55FD">
      <w:pPr>
        <w:pStyle w:val="BodyB"/>
        <w:widowControl w:val="0"/>
        <w:spacing w:after="240" w:line="300" w:lineRule="atLeast"/>
        <w:rPr>
          <w:bCs/>
          <w:i/>
          <w:iCs/>
        </w:rPr>
      </w:pPr>
      <w:r>
        <w:rPr>
          <w:bCs/>
          <w:i/>
          <w:iCs/>
        </w:rPr>
        <w:lastRenderedPageBreak/>
        <w:t>4</w:t>
      </w:r>
      <w:r w:rsidR="00AD7B06" w:rsidRPr="008B0903">
        <w:rPr>
          <w:bCs/>
          <w:i/>
          <w:iCs/>
        </w:rPr>
        <w:t>.</w:t>
      </w:r>
      <w:r w:rsidR="006708A6" w:rsidRPr="008B0903">
        <w:rPr>
          <w:bCs/>
          <w:i/>
          <w:iCs/>
        </w:rPr>
        <w:t>2</w:t>
      </w:r>
      <w:r w:rsidR="00AD7B06" w:rsidRPr="008B0903">
        <w:rPr>
          <w:bCs/>
          <w:i/>
          <w:iCs/>
        </w:rPr>
        <w:t xml:space="preserve"> </w:t>
      </w:r>
      <w:r w:rsidR="00AF4FE1" w:rsidRPr="008B0903">
        <w:rPr>
          <w:bCs/>
          <w:i/>
          <w:iCs/>
        </w:rPr>
        <w:t xml:space="preserve">Ichnofamily </w:t>
      </w:r>
      <w:proofErr w:type="spellStart"/>
      <w:r w:rsidR="00AF4FE1" w:rsidRPr="008B0903">
        <w:rPr>
          <w:bCs/>
          <w:i/>
          <w:iCs/>
        </w:rPr>
        <w:t>Lazaichnidae</w:t>
      </w:r>
      <w:proofErr w:type="spellEnd"/>
      <w:r w:rsidR="00AF4FE1" w:rsidRPr="008B0903">
        <w:rPr>
          <w:bCs/>
          <w:i/>
          <w:iCs/>
        </w:rPr>
        <w:t xml:space="preserve"> </w:t>
      </w:r>
      <w:proofErr w:type="spellStart"/>
      <w:r w:rsidR="000171B5" w:rsidRPr="008B0903">
        <w:rPr>
          <w:bCs/>
          <w:i/>
          <w:iCs/>
        </w:rPr>
        <w:t>Genise</w:t>
      </w:r>
      <w:proofErr w:type="spellEnd"/>
      <w:r w:rsidR="000171B5" w:rsidRPr="008B0903">
        <w:rPr>
          <w:bCs/>
          <w:i/>
          <w:iCs/>
        </w:rPr>
        <w:t>, 2016</w:t>
      </w:r>
    </w:p>
    <w:p w14:paraId="1EBC001E" w14:textId="70A7EEB4" w:rsidR="005C4BD8" w:rsidRPr="005C4BD8" w:rsidRDefault="005C4BD8" w:rsidP="005F55FD">
      <w:pPr>
        <w:pStyle w:val="BodyB"/>
        <w:widowControl w:val="0"/>
        <w:spacing w:after="240" w:line="300" w:lineRule="atLeast"/>
      </w:pPr>
      <w:r>
        <w:rPr>
          <w:bCs/>
          <w:iCs/>
        </w:rPr>
        <w:t xml:space="preserve">Ichnogenus </w:t>
      </w:r>
      <w:proofErr w:type="spellStart"/>
      <w:r>
        <w:rPr>
          <w:bCs/>
          <w:i/>
          <w:iCs/>
        </w:rPr>
        <w:t>Tombownichnus</w:t>
      </w:r>
      <w:proofErr w:type="spellEnd"/>
      <w:r>
        <w:t xml:space="preserve"> </w:t>
      </w:r>
      <w:proofErr w:type="spellStart"/>
      <w:r>
        <w:t>Mikul</w:t>
      </w:r>
      <w:r>
        <w:rPr>
          <w:rFonts w:cs="Times New Roman"/>
        </w:rPr>
        <w:t>áš</w:t>
      </w:r>
      <w:proofErr w:type="spellEnd"/>
      <w:r>
        <w:t xml:space="preserve"> and </w:t>
      </w:r>
      <w:proofErr w:type="spellStart"/>
      <w:r>
        <w:t>Genise</w:t>
      </w:r>
      <w:proofErr w:type="spellEnd"/>
      <w:r>
        <w:t>, 2003</w:t>
      </w:r>
    </w:p>
    <w:p w14:paraId="6BA2C02F" w14:textId="0CD56201" w:rsidR="00CF7918" w:rsidRPr="003F049B" w:rsidRDefault="004C439B" w:rsidP="005F55FD">
      <w:pPr>
        <w:pStyle w:val="BodyB"/>
        <w:widowControl w:val="0"/>
        <w:spacing w:after="240" w:line="300" w:lineRule="atLeast"/>
      </w:pPr>
      <w:proofErr w:type="spellStart"/>
      <w:r w:rsidRPr="00D13D2D">
        <w:rPr>
          <w:bCs/>
          <w:i/>
          <w:iCs/>
        </w:rPr>
        <w:t>Tombownichnu</w:t>
      </w:r>
      <w:r w:rsidR="00AF4FE1" w:rsidRPr="00D13D2D">
        <w:rPr>
          <w:bCs/>
          <w:i/>
          <w:iCs/>
        </w:rPr>
        <w:t>s</w:t>
      </w:r>
      <w:proofErr w:type="spellEnd"/>
      <w:r w:rsidR="00AF4FE1" w:rsidRPr="00D13D2D">
        <w:rPr>
          <w:bCs/>
          <w:i/>
          <w:iCs/>
        </w:rPr>
        <w:t xml:space="preserve"> </w:t>
      </w:r>
      <w:r w:rsidR="000233A7">
        <w:rPr>
          <w:bCs/>
          <w:iCs/>
        </w:rPr>
        <w:t>cf</w:t>
      </w:r>
      <w:r w:rsidR="003F049B">
        <w:rPr>
          <w:bCs/>
          <w:iCs/>
        </w:rPr>
        <w:t>.</w:t>
      </w:r>
      <w:r w:rsidR="000233A7">
        <w:rPr>
          <w:bCs/>
          <w:iCs/>
        </w:rPr>
        <w:t xml:space="preserve"> </w:t>
      </w:r>
      <w:proofErr w:type="spellStart"/>
      <w:r w:rsidR="000233A7">
        <w:rPr>
          <w:bCs/>
          <w:i/>
          <w:iCs/>
        </w:rPr>
        <w:t>parabolicus</w:t>
      </w:r>
      <w:proofErr w:type="spellEnd"/>
      <w:r w:rsidR="003F049B">
        <w:rPr>
          <w:bCs/>
          <w:iCs/>
        </w:rPr>
        <w:t xml:space="preserve"> </w:t>
      </w:r>
      <w:proofErr w:type="spellStart"/>
      <w:r w:rsidR="00812E12">
        <w:t>Mikul</w:t>
      </w:r>
      <w:r w:rsidR="00812E12">
        <w:rPr>
          <w:rFonts w:cs="Times New Roman"/>
        </w:rPr>
        <w:t>áš</w:t>
      </w:r>
      <w:proofErr w:type="spellEnd"/>
      <w:r w:rsidR="00812E12">
        <w:t xml:space="preserve"> and </w:t>
      </w:r>
      <w:proofErr w:type="spellStart"/>
      <w:r w:rsidR="00812E12">
        <w:t>Genise</w:t>
      </w:r>
      <w:proofErr w:type="spellEnd"/>
      <w:r w:rsidR="00812E12">
        <w:t>, 2003</w:t>
      </w:r>
    </w:p>
    <w:p w14:paraId="50830E94" w14:textId="2E3EB113" w:rsidR="009D0D40" w:rsidRDefault="00DA51E8" w:rsidP="005F55FD">
      <w:pPr>
        <w:pStyle w:val="BodyB"/>
        <w:widowControl w:val="0"/>
        <w:spacing w:after="240" w:line="300" w:lineRule="atLeast"/>
      </w:pPr>
      <w:r>
        <w:t xml:space="preserve">Figure </w:t>
      </w:r>
      <w:r w:rsidR="00D04053">
        <w:t>11</w:t>
      </w:r>
      <w:r>
        <w:t>a</w:t>
      </w:r>
    </w:p>
    <w:p w14:paraId="5358C829" w14:textId="107FA629" w:rsidR="00CF7918" w:rsidRDefault="005C4BD8" w:rsidP="005F55FD">
      <w:pPr>
        <w:pStyle w:val="BodyB"/>
        <w:widowControl w:val="0"/>
        <w:spacing w:line="480" w:lineRule="auto"/>
      </w:pPr>
      <w:r>
        <w:rPr>
          <w:i/>
        </w:rPr>
        <w:t xml:space="preserve">Material. – </w:t>
      </w:r>
      <w:r w:rsidR="00711886">
        <w:t xml:space="preserve">MOR-IV-2804; </w:t>
      </w:r>
      <w:r>
        <w:t>Two specimens (</w:t>
      </w:r>
      <w:r w:rsidR="006D63A8" w:rsidRPr="006D63A8">
        <w:t>MOR-IV-</w:t>
      </w:r>
      <w:r w:rsidR="00AB3DF7">
        <w:t>2804-</w:t>
      </w:r>
      <w:r w:rsidR="006D63A8" w:rsidRPr="006D63A8">
        <w:t>B7.13-1</w:t>
      </w:r>
      <w:r w:rsidR="006D63A8">
        <w:t xml:space="preserve">, </w:t>
      </w:r>
      <w:r w:rsidR="006D63A8" w:rsidRPr="006D63A8">
        <w:t>MOR-IV</w:t>
      </w:r>
      <w:r w:rsidR="00AB3DF7">
        <w:t>-2804</w:t>
      </w:r>
      <w:r w:rsidR="006D63A8" w:rsidRPr="006D63A8">
        <w:t>-B7.14-1</w:t>
      </w:r>
      <w:r>
        <w:t>) from the Egg Mountain locality of the Upper Cretaceous Two Medicine Formation.</w:t>
      </w:r>
    </w:p>
    <w:p w14:paraId="0ED85117" w14:textId="6FFCFFB9" w:rsidR="005C4BD8" w:rsidRPr="000A7A5D" w:rsidRDefault="005C4BD8" w:rsidP="005F55FD">
      <w:pPr>
        <w:pStyle w:val="BodyA"/>
        <w:spacing w:line="480" w:lineRule="auto"/>
        <w:rPr>
          <w:rFonts w:ascii="Times New Roman" w:hAnsi="Times New Roman"/>
          <w:sz w:val="24"/>
          <w:szCs w:val="24"/>
        </w:rPr>
      </w:pPr>
      <w:r>
        <w:rPr>
          <w:rFonts w:ascii="Times New Roman" w:hAnsi="Times New Roman"/>
          <w:i/>
          <w:sz w:val="24"/>
          <w:szCs w:val="24"/>
        </w:rPr>
        <w:t xml:space="preserve">Occurrence. </w:t>
      </w:r>
      <w:r>
        <w:rPr>
          <w:rFonts w:ascii="Times New Roman" w:hAnsi="Times New Roman"/>
          <w:sz w:val="24"/>
          <w:szCs w:val="24"/>
        </w:rPr>
        <w:t xml:space="preserve">– Massive grey calcareous siltstone and micritic </w:t>
      </w:r>
      <w:r w:rsidR="00175304">
        <w:rPr>
          <w:rFonts w:ascii="Times New Roman" w:hAnsi="Times New Roman"/>
          <w:sz w:val="24"/>
          <w:szCs w:val="24"/>
        </w:rPr>
        <w:t>limestone</w:t>
      </w:r>
      <w:r>
        <w:rPr>
          <w:rFonts w:ascii="Times New Roman" w:hAnsi="Times New Roman"/>
          <w:sz w:val="24"/>
          <w:szCs w:val="24"/>
        </w:rPr>
        <w:t xml:space="preserve"> at the Egg Mountain locality</w:t>
      </w:r>
      <w:r w:rsidR="00962DEC">
        <w:rPr>
          <w:rFonts w:ascii="Times New Roman" w:hAnsi="Times New Roman"/>
          <w:sz w:val="24"/>
          <w:szCs w:val="24"/>
        </w:rPr>
        <w:t xml:space="preserve"> (TM-006)</w:t>
      </w:r>
      <w:r>
        <w:rPr>
          <w:rFonts w:ascii="Times New Roman" w:hAnsi="Times New Roman"/>
          <w:sz w:val="24"/>
          <w:szCs w:val="24"/>
        </w:rPr>
        <w:t>, Two Medicine Formation, Montana, USA</w:t>
      </w:r>
      <w:r w:rsidR="006E751B">
        <w:rPr>
          <w:rFonts w:ascii="Times New Roman" w:hAnsi="Times New Roman"/>
          <w:sz w:val="24"/>
          <w:szCs w:val="24"/>
        </w:rPr>
        <w:t>.</w:t>
      </w:r>
    </w:p>
    <w:p w14:paraId="59091DF6" w14:textId="77777777" w:rsidR="002074E3" w:rsidRDefault="007A0DC8" w:rsidP="005F55FD">
      <w:pPr>
        <w:pStyle w:val="BodyB"/>
        <w:spacing w:line="480" w:lineRule="auto"/>
      </w:pPr>
      <w:r>
        <w:rPr>
          <w:i/>
        </w:rPr>
        <w:t>Description</w:t>
      </w:r>
      <w:r w:rsidR="003E3C48">
        <w:rPr>
          <w:i/>
        </w:rPr>
        <w:t xml:space="preserve">. – </w:t>
      </w:r>
      <w:proofErr w:type="spellStart"/>
      <w:r w:rsidR="002074E3">
        <w:rPr>
          <w:i/>
          <w:iCs/>
        </w:rPr>
        <w:t>Tombownichnus</w:t>
      </w:r>
      <w:proofErr w:type="spellEnd"/>
      <w:r w:rsidR="002074E3">
        <w:t xml:space="preserve"> is represented by an elliptical or sub-cylindrical pit in the midsection of insect chambers. In </w:t>
      </w:r>
      <w:r w:rsidR="002074E3">
        <w:rPr>
          <w:i/>
        </w:rPr>
        <w:t xml:space="preserve">T. </w:t>
      </w:r>
      <w:proofErr w:type="spellStart"/>
      <w:r w:rsidR="002074E3">
        <w:rPr>
          <w:i/>
        </w:rPr>
        <w:t>parabolicus</w:t>
      </w:r>
      <w:proofErr w:type="spellEnd"/>
      <w:r w:rsidR="002074E3">
        <w:t xml:space="preserve">, the singular pit does not breach the external surface, leaving a distinctive depression. This differs from </w:t>
      </w:r>
      <w:r w:rsidR="002074E3">
        <w:rPr>
          <w:i/>
        </w:rPr>
        <w:t xml:space="preserve">T. </w:t>
      </w:r>
      <w:proofErr w:type="spellStart"/>
      <w:r w:rsidR="002074E3">
        <w:rPr>
          <w:i/>
        </w:rPr>
        <w:t>plenus</w:t>
      </w:r>
      <w:proofErr w:type="spellEnd"/>
      <w:r w:rsidR="002074E3">
        <w:rPr>
          <w:i/>
        </w:rPr>
        <w:t xml:space="preserve">, </w:t>
      </w:r>
      <w:r w:rsidR="002074E3">
        <w:t xml:space="preserve">which is represented by multiple complete borings through the interior of the chamber. These traces are also not assignable to </w:t>
      </w:r>
      <w:r w:rsidR="002074E3">
        <w:rPr>
          <w:i/>
        </w:rPr>
        <w:t xml:space="preserve">T. </w:t>
      </w:r>
      <w:proofErr w:type="spellStart"/>
      <w:r w:rsidR="002074E3" w:rsidRPr="00F21C21">
        <w:rPr>
          <w:i/>
        </w:rPr>
        <w:t>pepei</w:t>
      </w:r>
      <w:proofErr w:type="spellEnd"/>
      <w:r w:rsidR="002074E3">
        <w:t xml:space="preserve">, which occur in the internal face of the discrete wall of </w:t>
      </w:r>
      <w:proofErr w:type="spellStart"/>
      <w:r w:rsidR="002074E3">
        <w:rPr>
          <w:i/>
        </w:rPr>
        <w:t>Coprinisphaera</w:t>
      </w:r>
      <w:proofErr w:type="spellEnd"/>
      <w:r w:rsidR="002074E3">
        <w:rPr>
          <w:i/>
        </w:rPr>
        <w:t xml:space="preserve"> </w:t>
      </w:r>
      <w:r w:rsidR="002074E3">
        <w:t>specimens.</w:t>
      </w:r>
    </w:p>
    <w:p w14:paraId="0828C515" w14:textId="18F73DAF" w:rsidR="000233A7" w:rsidRDefault="002074E3" w:rsidP="005F55FD">
      <w:pPr>
        <w:pStyle w:val="BodyB"/>
        <w:spacing w:line="480" w:lineRule="auto"/>
      </w:pPr>
      <w:r>
        <w:tab/>
      </w:r>
      <w:proofErr w:type="spellStart"/>
      <w:r w:rsidR="00512B46">
        <w:rPr>
          <w:i/>
        </w:rPr>
        <w:t>Tombownichnus</w:t>
      </w:r>
      <w:proofErr w:type="spellEnd"/>
      <w:r w:rsidR="008179C7">
        <w:rPr>
          <w:i/>
        </w:rPr>
        <w:t xml:space="preserve"> </w:t>
      </w:r>
      <w:r w:rsidR="008179C7">
        <w:t>cf.</w:t>
      </w:r>
      <w:r w:rsidR="00512B46">
        <w:rPr>
          <w:i/>
        </w:rPr>
        <w:t xml:space="preserve"> </w:t>
      </w:r>
      <w:proofErr w:type="spellStart"/>
      <w:r w:rsidR="00512B46">
        <w:rPr>
          <w:i/>
        </w:rPr>
        <w:t>parabolicus</w:t>
      </w:r>
      <w:proofErr w:type="spellEnd"/>
      <w:r w:rsidR="004C439B">
        <w:t xml:space="preserve"> is interpreted based on 5-7 mm long indents in the midsection of two medium-sized </w:t>
      </w:r>
      <w:r w:rsidR="00342EE3">
        <w:t xml:space="preserve">specimens of </w:t>
      </w:r>
      <w:r w:rsidR="00342EE3">
        <w:rPr>
          <w:i/>
        </w:rPr>
        <w:t xml:space="preserve">F. </w:t>
      </w:r>
      <w:proofErr w:type="spellStart"/>
      <w:r w:rsidR="00342EE3">
        <w:rPr>
          <w:i/>
        </w:rPr>
        <w:t>sciuttoi</w:t>
      </w:r>
      <w:proofErr w:type="spellEnd"/>
      <w:r w:rsidR="00342EE3">
        <w:t xml:space="preserve"> </w:t>
      </w:r>
      <w:r w:rsidR="004C439B">
        <w:t xml:space="preserve">from Egg Mountain </w:t>
      </w:r>
      <w:r w:rsidR="0054618C">
        <w:t>(</w:t>
      </w:r>
      <w:r w:rsidR="0054618C" w:rsidRPr="000233A7">
        <w:t>Fig.</w:t>
      </w:r>
      <w:r w:rsidR="004C439B" w:rsidRPr="000233A7">
        <w:t xml:space="preserve"> 1</w:t>
      </w:r>
      <w:r w:rsidR="008C50EC">
        <w:t>0A</w:t>
      </w:r>
      <w:r w:rsidR="004C439B">
        <w:t>).</w:t>
      </w:r>
      <w:r w:rsidR="00AE7C5B">
        <w:t xml:space="preserve"> In both specimens, the depression occurs </w:t>
      </w:r>
      <w:r w:rsidR="005A5117">
        <w:t xml:space="preserve">about one third of the way along the total length of the host cocoon. </w:t>
      </w:r>
      <w:r w:rsidR="004C3B8F">
        <w:t>The shape and size of the depression</w:t>
      </w:r>
      <w:r w:rsidR="002B26C8">
        <w:t>s</w:t>
      </w:r>
      <w:r w:rsidR="004C3B8F">
        <w:t xml:space="preserve"> in </w:t>
      </w:r>
      <w:r w:rsidR="004C3B8F">
        <w:rPr>
          <w:i/>
        </w:rPr>
        <w:t xml:space="preserve">F. </w:t>
      </w:r>
      <w:proofErr w:type="spellStart"/>
      <w:r w:rsidR="004C3B8F">
        <w:rPr>
          <w:i/>
        </w:rPr>
        <w:t>sciuttoi</w:t>
      </w:r>
      <w:proofErr w:type="spellEnd"/>
      <w:r w:rsidR="004C3B8F">
        <w:rPr>
          <w:i/>
        </w:rPr>
        <w:t xml:space="preserve"> </w:t>
      </w:r>
      <w:r w:rsidR="002B26C8">
        <w:t xml:space="preserve">described here </w:t>
      </w:r>
      <w:r w:rsidR="004C3B8F">
        <w:t xml:space="preserve">matches that described and figured by Martin and Varricchio (2011, Fig. 5D). </w:t>
      </w:r>
      <w:r w:rsidR="00750745">
        <w:t xml:space="preserve">Specimens are recovered from JHPs </w:t>
      </w:r>
      <w:r w:rsidR="00944AA6">
        <w:t>6 and 9.</w:t>
      </w:r>
    </w:p>
    <w:p w14:paraId="06CDB22C" w14:textId="77777777" w:rsidR="00983718" w:rsidRDefault="00983718" w:rsidP="005F55FD">
      <w:pPr>
        <w:pStyle w:val="BodyB"/>
        <w:spacing w:line="480" w:lineRule="auto"/>
      </w:pPr>
    </w:p>
    <w:p w14:paraId="01F7E87F" w14:textId="4EAF154C" w:rsidR="009A58DB" w:rsidRPr="00E2767E" w:rsidRDefault="007F0180" w:rsidP="005F55FD">
      <w:pPr>
        <w:pStyle w:val="BodyB"/>
        <w:spacing w:line="480" w:lineRule="auto"/>
        <w:rPr>
          <w:i/>
        </w:rPr>
      </w:pPr>
      <w:r>
        <w:rPr>
          <w:i/>
        </w:rPr>
        <w:t>4</w:t>
      </w:r>
      <w:r w:rsidR="00F769F5" w:rsidRPr="00E2767E">
        <w:rPr>
          <w:i/>
        </w:rPr>
        <w:t>.</w:t>
      </w:r>
      <w:r w:rsidR="006708A6" w:rsidRPr="00E2767E">
        <w:rPr>
          <w:i/>
        </w:rPr>
        <w:t>3</w:t>
      </w:r>
      <w:r w:rsidR="00AD7B06" w:rsidRPr="00E2767E">
        <w:rPr>
          <w:i/>
        </w:rPr>
        <w:t xml:space="preserve"> </w:t>
      </w:r>
      <w:r w:rsidR="009A58DB" w:rsidRPr="00E2767E">
        <w:rPr>
          <w:i/>
        </w:rPr>
        <w:t xml:space="preserve">Unassignable </w:t>
      </w:r>
      <w:r w:rsidR="009C0EE0" w:rsidRPr="00E2767E">
        <w:rPr>
          <w:i/>
        </w:rPr>
        <w:t>t</w:t>
      </w:r>
      <w:r w:rsidR="009A58DB" w:rsidRPr="00E2767E">
        <w:rPr>
          <w:i/>
        </w:rPr>
        <w:t xml:space="preserve">race </w:t>
      </w:r>
      <w:r w:rsidR="009C0EE0" w:rsidRPr="00E2767E">
        <w:rPr>
          <w:i/>
        </w:rPr>
        <w:t>f</w:t>
      </w:r>
      <w:r w:rsidR="009A58DB" w:rsidRPr="00E2767E">
        <w:rPr>
          <w:i/>
        </w:rPr>
        <w:t>ossils</w:t>
      </w:r>
    </w:p>
    <w:p w14:paraId="4F4C6F67" w14:textId="48EB9803" w:rsidR="00545D83" w:rsidRDefault="00A1712D" w:rsidP="005F55FD">
      <w:pPr>
        <w:pStyle w:val="BodyB"/>
        <w:spacing w:line="480" w:lineRule="auto"/>
      </w:pPr>
      <w:r>
        <w:tab/>
      </w:r>
      <w:r w:rsidR="009C0EE0">
        <w:t>Several instances of associated or cross-cutting cocoons occur throughout the measured section (Fig. 1</w:t>
      </w:r>
      <w:r w:rsidR="008C50EC">
        <w:t>0B</w:t>
      </w:r>
      <w:r w:rsidR="009C0EE0">
        <w:t>, 1</w:t>
      </w:r>
      <w:r w:rsidR="008C50EC">
        <w:t>0C</w:t>
      </w:r>
      <w:r w:rsidR="009C0EE0">
        <w:t xml:space="preserve">). </w:t>
      </w:r>
      <w:r w:rsidR="00180DDA">
        <w:t xml:space="preserve">Two </w:t>
      </w:r>
      <w:r w:rsidR="00341FC3">
        <w:t>specimens of s</w:t>
      </w:r>
      <w:r>
        <w:t xml:space="preserve">mall morphology </w:t>
      </w:r>
      <w:r w:rsidRPr="00CE3424">
        <w:t>cocoons</w:t>
      </w:r>
      <w:r>
        <w:t xml:space="preserve"> intersecting, fused, or embedded with large morph cocoons</w:t>
      </w:r>
      <w:r w:rsidR="00341FC3">
        <w:t xml:space="preserve"> are </w:t>
      </w:r>
      <w:r w:rsidR="00C32171">
        <w:t>noted</w:t>
      </w:r>
      <w:r w:rsidR="00180DDA">
        <w:t xml:space="preserve"> (Fig. 1</w:t>
      </w:r>
      <w:r w:rsidR="008C50EC">
        <w:t>0B</w:t>
      </w:r>
      <w:r w:rsidR="00180DDA">
        <w:t>)</w:t>
      </w:r>
      <w:r>
        <w:t xml:space="preserve">. </w:t>
      </w:r>
      <w:r w:rsidR="00CE3424">
        <w:t xml:space="preserve">Both the large and small morphologies are assignable to </w:t>
      </w:r>
      <w:r w:rsidR="00CE3424">
        <w:rPr>
          <w:i/>
          <w:iCs/>
        </w:rPr>
        <w:t xml:space="preserve">F. </w:t>
      </w:r>
      <w:proofErr w:type="spellStart"/>
      <w:r w:rsidR="00CE3424">
        <w:rPr>
          <w:i/>
          <w:iCs/>
        </w:rPr>
        <w:t>sciuttoi</w:t>
      </w:r>
      <w:proofErr w:type="spellEnd"/>
      <w:r w:rsidR="00CE3424">
        <w:rPr>
          <w:i/>
          <w:iCs/>
        </w:rPr>
        <w:t xml:space="preserve"> </w:t>
      </w:r>
      <w:r w:rsidR="00CE3424">
        <w:t>based on the presence of an external raised helical texture (Fig. 1</w:t>
      </w:r>
      <w:r w:rsidR="008C50EC">
        <w:t>0B</w:t>
      </w:r>
      <w:r w:rsidR="00CE3424">
        <w:t xml:space="preserve">). </w:t>
      </w:r>
      <w:r w:rsidR="00B87CD4">
        <w:t xml:space="preserve">Specimens are recovered </w:t>
      </w:r>
      <w:r w:rsidR="00B87CD4">
        <w:lastRenderedPageBreak/>
        <w:t xml:space="preserve">from JHPs 1 and 7, respectively. </w:t>
      </w:r>
      <w:proofErr w:type="spellStart"/>
      <w:r w:rsidR="00B87CD4" w:rsidRPr="00B87CD4">
        <w:rPr>
          <w:i/>
          <w:iCs/>
        </w:rPr>
        <w:t>Fictovichnus</w:t>
      </w:r>
      <w:proofErr w:type="spellEnd"/>
      <w:r w:rsidR="00B87CD4">
        <w:t xml:space="preserve"> </w:t>
      </w:r>
      <w:r w:rsidR="006F0901">
        <w:t>of similar sizes are also preserved intersecting or cross</w:t>
      </w:r>
      <w:r w:rsidR="00B87CD4">
        <w:t>-</w:t>
      </w:r>
      <w:r w:rsidR="006F0901">
        <w:t>cutting one another. At least four instances of similarly sized intersecting cocoons are observed throughout the section</w:t>
      </w:r>
      <w:r w:rsidR="00B87CD4">
        <w:t>, and all instances are represented by the large morphology</w:t>
      </w:r>
      <w:r w:rsidR="00C47D04">
        <w:t xml:space="preserve">. </w:t>
      </w:r>
      <w:r w:rsidR="006F0901">
        <w:t xml:space="preserve">They </w:t>
      </w:r>
      <w:r w:rsidR="00B87CD4">
        <w:t>intersect</w:t>
      </w:r>
      <w:r w:rsidR="006F0901">
        <w:t xml:space="preserve"> one another at angles ranging from 90-150</w:t>
      </w:r>
      <w:r w:rsidR="006F0901">
        <w:rPr>
          <w:rFonts w:ascii="Symbol" w:hAnsi="Symbol"/>
        </w:rPr>
        <w:t></w:t>
      </w:r>
      <w:r w:rsidR="00180DDA">
        <w:rPr>
          <w:rFonts w:ascii="Symbol" w:hAnsi="Symbol"/>
        </w:rPr>
        <w:t></w:t>
      </w:r>
      <w:r w:rsidR="00180DDA">
        <w:rPr>
          <w:rFonts w:ascii="Symbol" w:hAnsi="Symbol"/>
        </w:rPr>
        <w:t></w:t>
      </w:r>
      <w:r w:rsidR="00180DDA">
        <w:rPr>
          <w:rFonts w:cs="Times New Roman"/>
        </w:rPr>
        <w:t>Fig. 1</w:t>
      </w:r>
      <w:r w:rsidR="00C63A89">
        <w:rPr>
          <w:rFonts w:cs="Times New Roman"/>
        </w:rPr>
        <w:t>0C</w:t>
      </w:r>
      <w:r w:rsidR="00180DDA">
        <w:rPr>
          <w:rFonts w:cs="Times New Roman"/>
        </w:rPr>
        <w:t>)</w:t>
      </w:r>
      <w:r w:rsidR="006F0901">
        <w:t xml:space="preserve">. </w:t>
      </w:r>
      <w:r w:rsidR="00B87CD4">
        <w:t xml:space="preserve">Specimens </w:t>
      </w:r>
      <w:r w:rsidR="004B5162">
        <w:t xml:space="preserve">are recovered from JHPs 6, 7, and 10. </w:t>
      </w:r>
    </w:p>
    <w:p w14:paraId="1F88E5EB" w14:textId="77777777" w:rsidR="00983718" w:rsidRDefault="00983718" w:rsidP="005F55FD">
      <w:pPr>
        <w:pStyle w:val="BodyB"/>
        <w:spacing w:line="480" w:lineRule="auto"/>
      </w:pPr>
    </w:p>
    <w:p w14:paraId="25041A89" w14:textId="034F31E6" w:rsidR="00545D83" w:rsidRPr="00E2767E" w:rsidRDefault="007F0180" w:rsidP="005F55FD">
      <w:pPr>
        <w:pStyle w:val="BodyA"/>
        <w:spacing w:line="480" w:lineRule="auto"/>
        <w:rPr>
          <w:rFonts w:ascii="Times New Roman" w:eastAsia="Times New Roman" w:hAnsi="Times New Roman" w:cs="Times New Roman"/>
          <w:i/>
          <w:sz w:val="24"/>
          <w:szCs w:val="24"/>
        </w:rPr>
      </w:pPr>
      <w:r>
        <w:rPr>
          <w:rFonts w:ascii="Times New Roman" w:hAnsi="Times New Roman"/>
          <w:bCs/>
          <w:i/>
          <w:sz w:val="24"/>
          <w:szCs w:val="24"/>
        </w:rPr>
        <w:t>4</w:t>
      </w:r>
      <w:r w:rsidR="00AD7B06" w:rsidRPr="00E2767E">
        <w:rPr>
          <w:rFonts w:ascii="Times New Roman" w:hAnsi="Times New Roman"/>
          <w:bCs/>
          <w:i/>
          <w:sz w:val="24"/>
          <w:szCs w:val="24"/>
        </w:rPr>
        <w:t>.</w:t>
      </w:r>
      <w:r w:rsidR="006708A6" w:rsidRPr="00E2767E">
        <w:rPr>
          <w:rFonts w:ascii="Times New Roman" w:hAnsi="Times New Roman"/>
          <w:bCs/>
          <w:i/>
          <w:sz w:val="24"/>
          <w:szCs w:val="24"/>
        </w:rPr>
        <w:t>4</w:t>
      </w:r>
      <w:r w:rsidR="00AD7B06" w:rsidRPr="00E2767E">
        <w:rPr>
          <w:rFonts w:ascii="Times New Roman" w:hAnsi="Times New Roman"/>
          <w:bCs/>
          <w:i/>
          <w:sz w:val="24"/>
          <w:szCs w:val="24"/>
        </w:rPr>
        <w:t xml:space="preserve"> </w:t>
      </w:r>
      <w:r w:rsidR="00A367F1" w:rsidRPr="00E2767E">
        <w:rPr>
          <w:rFonts w:ascii="Times New Roman" w:hAnsi="Times New Roman"/>
          <w:bCs/>
          <w:i/>
          <w:sz w:val="24"/>
          <w:szCs w:val="24"/>
        </w:rPr>
        <w:t>Cylindrical b</w:t>
      </w:r>
      <w:r w:rsidR="00545D83" w:rsidRPr="00E2767E">
        <w:rPr>
          <w:rFonts w:ascii="Times New Roman" w:hAnsi="Times New Roman"/>
          <w:bCs/>
          <w:i/>
          <w:sz w:val="24"/>
          <w:szCs w:val="24"/>
        </w:rPr>
        <w:t>urrows</w:t>
      </w:r>
    </w:p>
    <w:p w14:paraId="297AB74A" w14:textId="02657103" w:rsidR="00545D83" w:rsidRDefault="00545D83" w:rsidP="005F55FD">
      <w:pPr>
        <w:pStyle w:val="BodyA"/>
        <w:spacing w:line="480" w:lineRule="auto"/>
        <w:rPr>
          <w:rFonts w:ascii="Times New Roman" w:hAnsi="Times New Roman"/>
          <w:sz w:val="24"/>
          <w:szCs w:val="24"/>
        </w:rPr>
      </w:pPr>
      <w:r>
        <w:rPr>
          <w:rFonts w:ascii="Times New Roman" w:eastAsia="Times New Roman" w:hAnsi="Times New Roman" w:cs="Times New Roman"/>
          <w:sz w:val="24"/>
          <w:szCs w:val="24"/>
        </w:rPr>
        <w:tab/>
      </w:r>
      <w:r w:rsidR="00A367F1">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urrows </w:t>
      </w:r>
      <w:r w:rsidR="00A367F1">
        <w:rPr>
          <w:rFonts w:ascii="Times New Roman" w:eastAsia="Times New Roman" w:hAnsi="Times New Roman" w:cs="Times New Roman"/>
          <w:sz w:val="24"/>
          <w:szCs w:val="24"/>
        </w:rPr>
        <w:t xml:space="preserve">collected throughout the section </w:t>
      </w:r>
      <w:r>
        <w:rPr>
          <w:rFonts w:ascii="Times New Roman" w:eastAsia="Times New Roman" w:hAnsi="Times New Roman" w:cs="Times New Roman"/>
          <w:sz w:val="24"/>
          <w:szCs w:val="24"/>
        </w:rPr>
        <w:t>vary in size, but most are 1.0</w:t>
      </w:r>
      <w:r>
        <w:rPr>
          <w:rFonts w:ascii="Times New Roman" w:hAnsi="Times New Roman"/>
          <w:sz w:val="24"/>
          <w:szCs w:val="24"/>
        </w:rPr>
        <w:t>–2.6 cm diameter, 10–15 cm long</w:t>
      </w:r>
      <w:r w:rsidR="00A367F1">
        <w:rPr>
          <w:rFonts w:ascii="Times New Roman" w:hAnsi="Times New Roman"/>
          <w:sz w:val="24"/>
          <w:szCs w:val="24"/>
        </w:rPr>
        <w:t xml:space="preserve"> (N=138</w:t>
      </w:r>
      <w:r w:rsidR="00917E3D">
        <w:rPr>
          <w:rFonts w:ascii="Times New Roman" w:hAnsi="Times New Roman"/>
          <w:sz w:val="24"/>
          <w:szCs w:val="24"/>
        </w:rPr>
        <w:t>)</w:t>
      </w:r>
      <w:r>
        <w:rPr>
          <w:rFonts w:ascii="Times New Roman" w:hAnsi="Times New Roman"/>
          <w:sz w:val="24"/>
          <w:szCs w:val="24"/>
        </w:rPr>
        <w:t xml:space="preserve">. They are rarely associated directly with pupation chambers and are often truncated and highly fractured, in part due to the excavation process. Similar sized burrows are associated with pupation chambers in a nearby outcrop (Martin and Varricchio, 2011). Smaller burrows (3-5 mm diameter) are less common. Most are badly fractured and have been described out of geologic context, making </w:t>
      </w:r>
      <w:proofErr w:type="spellStart"/>
      <w:r>
        <w:rPr>
          <w:rFonts w:ascii="Times New Roman" w:hAnsi="Times New Roman"/>
          <w:sz w:val="24"/>
          <w:szCs w:val="24"/>
        </w:rPr>
        <w:t>ichnological</w:t>
      </w:r>
      <w:proofErr w:type="spellEnd"/>
      <w:r>
        <w:rPr>
          <w:rFonts w:ascii="Times New Roman" w:hAnsi="Times New Roman"/>
          <w:sz w:val="24"/>
          <w:szCs w:val="24"/>
        </w:rPr>
        <w:t xml:space="preserve"> identification difficult. However, small burrows here resemble those seen in nearby outcrop tentatively assigned to </w:t>
      </w:r>
      <w:proofErr w:type="spellStart"/>
      <w:r>
        <w:rPr>
          <w:rFonts w:ascii="Times New Roman" w:hAnsi="Times New Roman"/>
          <w:i/>
          <w:iCs/>
          <w:sz w:val="24"/>
          <w:szCs w:val="24"/>
        </w:rPr>
        <w:t>Skolithos</w:t>
      </w:r>
      <w:proofErr w:type="spellEnd"/>
      <w:r>
        <w:rPr>
          <w:rFonts w:ascii="Times New Roman" w:hAnsi="Times New Roman"/>
          <w:i/>
          <w:iCs/>
          <w:sz w:val="24"/>
          <w:szCs w:val="24"/>
        </w:rPr>
        <w:t xml:space="preserve"> </w:t>
      </w:r>
      <w:r>
        <w:rPr>
          <w:rFonts w:ascii="Times New Roman" w:hAnsi="Times New Roman"/>
          <w:sz w:val="24"/>
          <w:szCs w:val="24"/>
        </w:rPr>
        <w:t xml:space="preserve">by Martin and Varricchio (2011). Distinguishing burrows from root traces is difficult due to truncation and fracture in most specimens. Those specimens that are better preserved do not display tapering or branching characteristic of root traces. Other rhizoliths are present but scarce at the locality; some root traces occur on fossil pupation structures (Fig. </w:t>
      </w:r>
      <w:r w:rsidR="008C50EC">
        <w:rPr>
          <w:rFonts w:ascii="Times New Roman" w:hAnsi="Times New Roman"/>
          <w:sz w:val="24"/>
          <w:szCs w:val="24"/>
        </w:rPr>
        <w:t>6I</w:t>
      </w:r>
      <w:r>
        <w:rPr>
          <w:rFonts w:ascii="Times New Roman" w:hAnsi="Times New Roman"/>
          <w:sz w:val="24"/>
          <w:szCs w:val="24"/>
        </w:rPr>
        <w:t xml:space="preserve">). Burrow morphologies are consistent with those of extant </w:t>
      </w:r>
      <w:r w:rsidR="00A367F1">
        <w:rPr>
          <w:rFonts w:ascii="Times New Roman" w:hAnsi="Times New Roman"/>
          <w:sz w:val="24"/>
          <w:szCs w:val="24"/>
        </w:rPr>
        <w:t xml:space="preserve">sand </w:t>
      </w:r>
      <w:r>
        <w:rPr>
          <w:rFonts w:ascii="Times New Roman" w:hAnsi="Times New Roman"/>
          <w:sz w:val="24"/>
          <w:szCs w:val="24"/>
        </w:rPr>
        <w:t>wasp species</w:t>
      </w:r>
      <w:r w:rsidR="00A367F1">
        <w:rPr>
          <w:rFonts w:ascii="Times New Roman" w:hAnsi="Times New Roman"/>
          <w:sz w:val="24"/>
          <w:szCs w:val="24"/>
        </w:rPr>
        <w:t xml:space="preserve"> (</w:t>
      </w:r>
      <w:proofErr w:type="spellStart"/>
      <w:r w:rsidR="00A367F1">
        <w:rPr>
          <w:rFonts w:ascii="Times New Roman" w:hAnsi="Times New Roman"/>
          <w:sz w:val="24"/>
          <w:szCs w:val="24"/>
        </w:rPr>
        <w:t>Bembicinae</w:t>
      </w:r>
      <w:proofErr w:type="spellEnd"/>
      <w:r w:rsidR="00A367F1">
        <w:rPr>
          <w:rFonts w:ascii="Times New Roman" w:hAnsi="Times New Roman"/>
          <w:sz w:val="24"/>
          <w:szCs w:val="24"/>
        </w:rPr>
        <w:t>)</w:t>
      </w:r>
      <w:r>
        <w:rPr>
          <w:rFonts w:ascii="Times New Roman" w:hAnsi="Times New Roman"/>
          <w:sz w:val="24"/>
          <w:szCs w:val="24"/>
        </w:rPr>
        <w:t xml:space="preserve">. Smaller species, such as </w:t>
      </w:r>
      <w:proofErr w:type="spellStart"/>
      <w:r>
        <w:rPr>
          <w:rFonts w:ascii="Times New Roman" w:hAnsi="Times New Roman"/>
          <w:i/>
          <w:iCs/>
          <w:sz w:val="24"/>
          <w:szCs w:val="24"/>
        </w:rPr>
        <w:t>Microbembix</w:t>
      </w:r>
      <w:proofErr w:type="spellEnd"/>
      <w:r>
        <w:rPr>
          <w:rFonts w:ascii="Times New Roman" w:hAnsi="Times New Roman"/>
          <w:sz w:val="24"/>
          <w:szCs w:val="24"/>
        </w:rPr>
        <w:t xml:space="preserve">, construct burrows with a diameter of 5 mm, while burrows of larger species such as </w:t>
      </w:r>
      <w:proofErr w:type="spellStart"/>
      <w:r>
        <w:rPr>
          <w:rFonts w:ascii="Times New Roman" w:hAnsi="Times New Roman"/>
          <w:i/>
          <w:iCs/>
          <w:sz w:val="24"/>
          <w:szCs w:val="24"/>
        </w:rPr>
        <w:t>Stictia</w:t>
      </w:r>
      <w:proofErr w:type="spellEnd"/>
      <w:r>
        <w:rPr>
          <w:rFonts w:ascii="Times New Roman" w:hAnsi="Times New Roman"/>
          <w:i/>
          <w:iCs/>
          <w:sz w:val="24"/>
          <w:szCs w:val="24"/>
        </w:rPr>
        <w:t xml:space="preserve"> </w:t>
      </w:r>
      <w:proofErr w:type="spellStart"/>
      <w:r>
        <w:rPr>
          <w:rFonts w:ascii="Times New Roman" w:hAnsi="Times New Roman"/>
          <w:i/>
          <w:iCs/>
          <w:sz w:val="24"/>
          <w:szCs w:val="24"/>
        </w:rPr>
        <w:t>carolina</w:t>
      </w:r>
      <w:proofErr w:type="spellEnd"/>
      <w:r>
        <w:rPr>
          <w:rFonts w:ascii="Times New Roman" w:hAnsi="Times New Roman"/>
          <w:sz w:val="24"/>
          <w:szCs w:val="24"/>
        </w:rPr>
        <w:t xml:space="preserve"> can be up to 2 cm in diameter (Evans, 1966). Wasps typically do not line the burrow and only some species backfill selected portions; this may contribute to the lack of preservation.</w:t>
      </w:r>
    </w:p>
    <w:p w14:paraId="237D447D" w14:textId="77777777" w:rsidR="00983718" w:rsidRDefault="00983718" w:rsidP="005F55FD">
      <w:pPr>
        <w:pStyle w:val="BodyA"/>
        <w:spacing w:line="480" w:lineRule="auto"/>
        <w:rPr>
          <w:rFonts w:ascii="Times New Roman" w:hAnsi="Times New Roman"/>
          <w:sz w:val="24"/>
          <w:szCs w:val="24"/>
        </w:rPr>
      </w:pPr>
    </w:p>
    <w:p w14:paraId="0CB02EE5" w14:textId="4AEBABA1" w:rsidR="00B23527" w:rsidRPr="00EF10AF" w:rsidRDefault="007F0180" w:rsidP="005F55FD">
      <w:pPr>
        <w:pStyle w:val="BodyB"/>
        <w:spacing w:line="480" w:lineRule="auto"/>
        <w:rPr>
          <w:i/>
        </w:rPr>
      </w:pPr>
      <w:r>
        <w:rPr>
          <w:bCs/>
          <w:i/>
          <w:iCs/>
        </w:rPr>
        <w:t>4</w:t>
      </w:r>
      <w:r w:rsidR="00A12461" w:rsidRPr="00EF10AF">
        <w:rPr>
          <w:bCs/>
          <w:i/>
          <w:iCs/>
        </w:rPr>
        <w:t>.</w:t>
      </w:r>
      <w:r w:rsidR="006708A6" w:rsidRPr="00EF10AF">
        <w:rPr>
          <w:bCs/>
          <w:i/>
          <w:iCs/>
        </w:rPr>
        <w:t>5</w:t>
      </w:r>
      <w:r w:rsidR="00A12461" w:rsidRPr="00EF10AF">
        <w:rPr>
          <w:bCs/>
          <w:i/>
          <w:iCs/>
        </w:rPr>
        <w:t xml:space="preserve"> </w:t>
      </w:r>
      <w:proofErr w:type="spellStart"/>
      <w:r w:rsidR="00CC42AD" w:rsidRPr="00EF10AF">
        <w:rPr>
          <w:bCs/>
          <w:i/>
          <w:iCs/>
        </w:rPr>
        <w:t>Pallichnidae</w:t>
      </w:r>
      <w:proofErr w:type="spellEnd"/>
      <w:r w:rsidR="00CC42AD" w:rsidRPr="00EF10AF">
        <w:rPr>
          <w:bCs/>
          <w:i/>
          <w:iCs/>
        </w:rPr>
        <w:t xml:space="preserve"> </w:t>
      </w:r>
      <w:proofErr w:type="spellStart"/>
      <w:r w:rsidR="00C86F2F" w:rsidRPr="00EF10AF">
        <w:rPr>
          <w:bCs/>
          <w:i/>
          <w:iCs/>
        </w:rPr>
        <w:t>indet</w:t>
      </w:r>
      <w:proofErr w:type="spellEnd"/>
      <w:r w:rsidR="00DA51E8" w:rsidRPr="00EF10AF">
        <w:rPr>
          <w:bCs/>
          <w:i/>
          <w:iCs/>
        </w:rPr>
        <w:t>.</w:t>
      </w:r>
    </w:p>
    <w:p w14:paraId="5E03B412" w14:textId="2A76140B" w:rsidR="00B23527" w:rsidRDefault="005F55FD" w:rsidP="005F55FD">
      <w:pPr>
        <w:pStyle w:val="BodyA"/>
        <w:spacing w:line="480" w:lineRule="auto"/>
        <w:rPr>
          <w:rFonts w:ascii="Times New Roman" w:hAnsi="Times New Roman"/>
          <w:sz w:val="24"/>
          <w:szCs w:val="24"/>
        </w:rPr>
      </w:pPr>
      <w:r>
        <w:rPr>
          <w:rFonts w:ascii="Times New Roman" w:hAnsi="Times New Roman"/>
          <w:sz w:val="24"/>
          <w:szCs w:val="24"/>
        </w:rPr>
        <w:lastRenderedPageBreak/>
        <w:tab/>
      </w:r>
      <w:r w:rsidR="004A4C49">
        <w:rPr>
          <w:rFonts w:ascii="Times New Roman" w:hAnsi="Times New Roman"/>
          <w:sz w:val="24"/>
          <w:szCs w:val="24"/>
        </w:rPr>
        <w:t xml:space="preserve">Members of this unknown </w:t>
      </w:r>
      <w:proofErr w:type="spellStart"/>
      <w:r w:rsidR="004A4C49">
        <w:rPr>
          <w:rFonts w:ascii="Times New Roman" w:hAnsi="Times New Roman"/>
          <w:sz w:val="24"/>
          <w:szCs w:val="24"/>
        </w:rPr>
        <w:t>ichno</w:t>
      </w:r>
      <w:r w:rsidR="0028746C">
        <w:rPr>
          <w:rFonts w:ascii="Times New Roman" w:hAnsi="Times New Roman"/>
          <w:sz w:val="24"/>
          <w:szCs w:val="24"/>
        </w:rPr>
        <w:t>taxon</w:t>
      </w:r>
      <w:proofErr w:type="spellEnd"/>
      <w:r w:rsidR="004A4C49">
        <w:rPr>
          <w:rFonts w:ascii="Times New Roman" w:hAnsi="Times New Roman"/>
          <w:sz w:val="24"/>
          <w:szCs w:val="24"/>
        </w:rPr>
        <w:t xml:space="preserve"> are identified as s</w:t>
      </w:r>
      <w:r w:rsidR="004C439B">
        <w:rPr>
          <w:rFonts w:ascii="Times New Roman" w:hAnsi="Times New Roman"/>
          <w:sz w:val="24"/>
          <w:szCs w:val="24"/>
        </w:rPr>
        <w:t xml:space="preserve">mall half-spherical structures with a distinctive brown coating, colloquially dubbed “Brownies” by Egg Mountain field crew. Specimens are mostly found emplaced in the sediment with the half-spherical structure extending down into the substrate. This preservation resembles that of </w:t>
      </w:r>
      <w:proofErr w:type="spellStart"/>
      <w:r w:rsidR="004C439B">
        <w:rPr>
          <w:rFonts w:ascii="Times New Roman" w:hAnsi="Times New Roman"/>
          <w:i/>
          <w:iCs/>
          <w:sz w:val="24"/>
          <w:szCs w:val="24"/>
        </w:rPr>
        <w:t>Feoichnus</w:t>
      </w:r>
      <w:proofErr w:type="spellEnd"/>
      <w:r w:rsidR="004C439B">
        <w:rPr>
          <w:rFonts w:ascii="Times New Roman" w:hAnsi="Times New Roman"/>
          <w:i/>
          <w:iCs/>
          <w:sz w:val="24"/>
          <w:szCs w:val="24"/>
        </w:rPr>
        <w:t xml:space="preserve"> </w:t>
      </w:r>
      <w:r w:rsidR="004C439B">
        <w:rPr>
          <w:rFonts w:ascii="Times New Roman" w:hAnsi="Times New Roman"/>
          <w:sz w:val="24"/>
          <w:szCs w:val="24"/>
        </w:rPr>
        <w:t>(Krause et al., 2008)</w:t>
      </w:r>
      <w:r w:rsidR="00D31B3D">
        <w:rPr>
          <w:rFonts w:ascii="Times New Roman" w:hAnsi="Times New Roman"/>
          <w:sz w:val="24"/>
          <w:szCs w:val="24"/>
        </w:rPr>
        <w:t>, though the discrete wall is</w:t>
      </w:r>
      <w:r w:rsidR="00174F0D">
        <w:rPr>
          <w:rFonts w:ascii="Times New Roman" w:hAnsi="Times New Roman"/>
          <w:sz w:val="24"/>
          <w:szCs w:val="24"/>
        </w:rPr>
        <w:t xml:space="preserve"> not observable macroscopically </w:t>
      </w:r>
      <w:r w:rsidR="00D31B3D">
        <w:rPr>
          <w:rFonts w:ascii="Times New Roman" w:hAnsi="Times New Roman"/>
          <w:sz w:val="24"/>
          <w:szCs w:val="24"/>
        </w:rPr>
        <w:t>and the characteristic root notch is absent</w:t>
      </w:r>
      <w:r w:rsidR="00917E3D">
        <w:rPr>
          <w:rFonts w:ascii="Times New Roman" w:hAnsi="Times New Roman"/>
          <w:sz w:val="24"/>
          <w:szCs w:val="24"/>
        </w:rPr>
        <w:t>, among other differences</w:t>
      </w:r>
      <w:r w:rsidR="004C439B">
        <w:rPr>
          <w:rFonts w:ascii="Times New Roman" w:hAnsi="Times New Roman"/>
          <w:sz w:val="24"/>
          <w:szCs w:val="24"/>
        </w:rPr>
        <w:t xml:space="preserve">. The defining characteristic of these traces is a brown outer rind. Specimens are not used in sedimentation rate analysis. </w:t>
      </w:r>
      <w:r w:rsidR="006C7084">
        <w:rPr>
          <w:rFonts w:ascii="Times New Roman" w:hAnsi="Times New Roman"/>
          <w:sz w:val="24"/>
          <w:szCs w:val="24"/>
        </w:rPr>
        <w:t xml:space="preserve">A detailed description is </w:t>
      </w:r>
      <w:r w:rsidR="001B0F88">
        <w:rPr>
          <w:rFonts w:ascii="Times New Roman" w:hAnsi="Times New Roman"/>
          <w:sz w:val="24"/>
          <w:szCs w:val="24"/>
        </w:rPr>
        <w:t xml:space="preserve">in preparation </w:t>
      </w:r>
      <w:r w:rsidR="006C7084">
        <w:rPr>
          <w:rFonts w:ascii="Times New Roman" w:hAnsi="Times New Roman"/>
          <w:sz w:val="24"/>
          <w:szCs w:val="24"/>
        </w:rPr>
        <w:t>(</w:t>
      </w:r>
      <w:proofErr w:type="spellStart"/>
      <w:r w:rsidR="0002085B">
        <w:rPr>
          <w:rFonts w:ascii="Times New Roman" w:hAnsi="Times New Roman"/>
          <w:sz w:val="24"/>
          <w:szCs w:val="24"/>
        </w:rPr>
        <w:t>Panasc</w:t>
      </w:r>
      <w:r w:rsidR="0002085B">
        <w:rPr>
          <w:rFonts w:ascii="Times New Roman" w:hAnsi="Times New Roman" w:cs="Times New Roman"/>
          <w:sz w:val="24"/>
          <w:szCs w:val="24"/>
        </w:rPr>
        <w:t>í</w:t>
      </w:r>
      <w:proofErr w:type="spellEnd"/>
      <w:r w:rsidR="0002085B">
        <w:rPr>
          <w:rFonts w:ascii="Times New Roman" w:hAnsi="Times New Roman"/>
          <w:sz w:val="24"/>
          <w:szCs w:val="24"/>
        </w:rPr>
        <w:t xml:space="preserve"> et al., 20</w:t>
      </w:r>
      <w:r w:rsidR="00A211C1">
        <w:rPr>
          <w:rFonts w:ascii="Times New Roman" w:hAnsi="Times New Roman"/>
          <w:sz w:val="24"/>
          <w:szCs w:val="24"/>
        </w:rPr>
        <w:t>1</w:t>
      </w:r>
      <w:r w:rsidR="0002085B">
        <w:rPr>
          <w:rFonts w:ascii="Times New Roman" w:hAnsi="Times New Roman"/>
          <w:sz w:val="24"/>
          <w:szCs w:val="24"/>
        </w:rPr>
        <w:t>6</w:t>
      </w:r>
      <w:r w:rsidR="00A211C1">
        <w:rPr>
          <w:rFonts w:ascii="Times New Roman" w:hAnsi="Times New Roman"/>
          <w:sz w:val="24"/>
          <w:szCs w:val="24"/>
        </w:rPr>
        <w:t xml:space="preserve">; </w:t>
      </w:r>
      <w:proofErr w:type="spellStart"/>
      <w:r w:rsidR="006C7084">
        <w:rPr>
          <w:rFonts w:ascii="Times New Roman" w:hAnsi="Times New Roman"/>
          <w:sz w:val="24"/>
          <w:szCs w:val="24"/>
        </w:rPr>
        <w:t>Panasc</w:t>
      </w:r>
      <w:r w:rsidR="006C7084">
        <w:rPr>
          <w:rFonts w:ascii="Times New Roman" w:hAnsi="Times New Roman" w:cs="Times New Roman"/>
          <w:sz w:val="24"/>
          <w:szCs w:val="24"/>
        </w:rPr>
        <w:t>í</w:t>
      </w:r>
      <w:proofErr w:type="spellEnd"/>
      <w:r w:rsidR="009D1207">
        <w:rPr>
          <w:rFonts w:ascii="Times New Roman" w:hAnsi="Times New Roman"/>
          <w:sz w:val="24"/>
          <w:szCs w:val="24"/>
        </w:rPr>
        <w:t>, pers. comm., 2019)</w:t>
      </w:r>
      <w:r w:rsidR="006F7A47">
        <w:rPr>
          <w:rFonts w:ascii="Times New Roman" w:hAnsi="Times New Roman"/>
          <w:sz w:val="24"/>
          <w:szCs w:val="24"/>
        </w:rPr>
        <w:t>.</w:t>
      </w:r>
    </w:p>
    <w:p w14:paraId="64357351" w14:textId="77777777" w:rsidR="00983718" w:rsidRDefault="00983718" w:rsidP="005F55FD">
      <w:pPr>
        <w:pStyle w:val="BodyA"/>
        <w:spacing w:line="480" w:lineRule="auto"/>
        <w:rPr>
          <w:rFonts w:ascii="Times New Roman" w:hAnsi="Times New Roman"/>
          <w:sz w:val="24"/>
          <w:szCs w:val="24"/>
        </w:rPr>
      </w:pPr>
    </w:p>
    <w:p w14:paraId="52CAE719" w14:textId="2DF2DAC7" w:rsidR="00B23527" w:rsidRPr="00565B43" w:rsidRDefault="007F0180" w:rsidP="005F55FD">
      <w:pPr>
        <w:pStyle w:val="BodyA"/>
        <w:spacing w:line="480" w:lineRule="auto"/>
        <w:outlineLvl w:val="0"/>
        <w:rPr>
          <w:rFonts w:ascii="Times New Roman" w:eastAsia="Times New Roman" w:hAnsi="Times New Roman" w:cs="Times New Roman"/>
          <w:b/>
          <w:sz w:val="24"/>
          <w:szCs w:val="24"/>
        </w:rPr>
      </w:pPr>
      <w:r>
        <w:rPr>
          <w:rFonts w:ascii="Times New Roman" w:hAnsi="Times New Roman"/>
          <w:b/>
          <w:bCs/>
          <w:sz w:val="24"/>
          <w:szCs w:val="24"/>
        </w:rPr>
        <w:t>5</w:t>
      </w:r>
      <w:r w:rsidR="00983718" w:rsidRPr="00EF10AF">
        <w:rPr>
          <w:rFonts w:ascii="Times New Roman" w:hAnsi="Times New Roman"/>
          <w:b/>
          <w:bCs/>
          <w:sz w:val="24"/>
          <w:szCs w:val="24"/>
        </w:rPr>
        <w:t>. T</w:t>
      </w:r>
      <w:r w:rsidR="00A12461" w:rsidRPr="00565B43">
        <w:rPr>
          <w:rFonts w:ascii="Times New Roman" w:hAnsi="Times New Roman"/>
          <w:b/>
          <w:bCs/>
          <w:sz w:val="24"/>
          <w:szCs w:val="24"/>
        </w:rPr>
        <w:t>race abundance and diversity</w:t>
      </w:r>
    </w:p>
    <w:p w14:paraId="2F15ED5A" w14:textId="0B572072" w:rsidR="00C35180" w:rsidRDefault="004C439B" w:rsidP="00DC2250">
      <w:pPr>
        <w:pStyle w:val="BodyB"/>
        <w:spacing w:line="480" w:lineRule="auto"/>
      </w:pPr>
      <w:r>
        <w:tab/>
        <w:t xml:space="preserve"> The overall cocoon abundance per JHP is presented in </w:t>
      </w:r>
      <w:r w:rsidR="00AC745A">
        <w:t>Figure 12</w:t>
      </w:r>
      <w:r>
        <w:t>. Abundances from JHP 1 and JHP 2 were not fully sampled and are therefore underrepresented and not useful in comparing JHP abundances. Traces are present throughout all jackhammer passes; there are no passes without traces (</w:t>
      </w:r>
      <w:r w:rsidR="00AC745A">
        <w:t>Fig. 1</w:t>
      </w:r>
      <w:r w:rsidR="00C63A89">
        <w:t>1</w:t>
      </w:r>
      <w:r>
        <w:t>). Trace abundance is relatively low in the top 60 cm of the section, representing 21% of all traces. The remaining 79% of all traces are concentrated in the bottom 90 cm of the section.</w:t>
      </w:r>
      <w:r w:rsidR="00821009">
        <w:t xml:space="preserve"> JHP 9 records the highest abundance of all passes with 628 traces representing 17.2% of all traces in the section. In JHP 9, 288 medium pupae were found in one 2x8 m section. Similarly, 224 medium pupae were collected from the same area of the quarry, but stratigraphically higher in JHP 8. These horizons are contained in a lateral area of 4x8 m with a vertical section of 0.6 m. In this section, a total of 1228 cocoons occur, or 34% of all traces from the main quarry.</w:t>
      </w:r>
    </w:p>
    <w:p w14:paraId="40035786" w14:textId="351E1090" w:rsidR="009B657C" w:rsidRDefault="005F55FD" w:rsidP="00DC2250">
      <w:pPr>
        <w:pStyle w:val="BodyB"/>
        <w:spacing w:line="480" w:lineRule="auto"/>
      </w:pPr>
      <w:r>
        <w:tab/>
      </w:r>
      <w:r w:rsidR="004C439B">
        <w:t>The abundance of each cocoon morphology throughout the section is present</w:t>
      </w:r>
      <w:r w:rsidR="00631E13">
        <w:t>ed</w:t>
      </w:r>
      <w:r w:rsidR="004C439B">
        <w:t xml:space="preserve"> in </w:t>
      </w:r>
      <w:r w:rsidR="004C439B" w:rsidRPr="008A7FD4">
        <w:t>Figure 1</w:t>
      </w:r>
      <w:r w:rsidR="00C63A89">
        <w:t>2</w:t>
      </w:r>
      <w:r w:rsidR="004C439B" w:rsidRPr="008A7FD4">
        <w:t xml:space="preserve"> and Table 2.</w:t>
      </w:r>
      <w:r w:rsidR="004C439B">
        <w:t xml:space="preserve"> Medium </w:t>
      </w:r>
      <w:r w:rsidR="004C439B">
        <w:rPr>
          <w:i/>
          <w:iCs/>
        </w:rPr>
        <w:t xml:space="preserve">F. </w:t>
      </w:r>
      <w:proofErr w:type="spellStart"/>
      <w:r w:rsidR="004C439B">
        <w:rPr>
          <w:i/>
          <w:iCs/>
        </w:rPr>
        <w:t>sciuttoi</w:t>
      </w:r>
      <w:proofErr w:type="spellEnd"/>
      <w:r w:rsidR="004C439B">
        <w:rPr>
          <w:i/>
          <w:iCs/>
        </w:rPr>
        <w:t xml:space="preserve"> </w:t>
      </w:r>
      <w:r w:rsidR="004C439B">
        <w:t xml:space="preserve">are the most common, with specimens present in all passes and comprising 53% of all traces. They are the dominant trace in all passes with the exception of JHP 1 and JHP 5 where small </w:t>
      </w:r>
      <w:r w:rsidR="004C439B">
        <w:rPr>
          <w:i/>
          <w:iCs/>
        </w:rPr>
        <w:t xml:space="preserve">F. </w:t>
      </w:r>
      <w:proofErr w:type="spellStart"/>
      <w:r w:rsidR="004C439B">
        <w:rPr>
          <w:i/>
          <w:iCs/>
        </w:rPr>
        <w:t>sciuttoi</w:t>
      </w:r>
      <w:proofErr w:type="spellEnd"/>
      <w:r w:rsidR="004C439B">
        <w:t xml:space="preserve"> are most abundant. The medium morphology ranges in abundance from N=22 in JHP 5 </w:t>
      </w:r>
      <w:r w:rsidR="004C439B">
        <w:lastRenderedPageBreak/>
        <w:t xml:space="preserve">to N=467 in JHP 9 (Table 2). The minimum relative abundance of the medium morphology is 20% in JHP 1, the maximum 76% in JHP 8. Small </w:t>
      </w:r>
      <w:r w:rsidR="004C439B">
        <w:rPr>
          <w:i/>
          <w:iCs/>
        </w:rPr>
        <w:t xml:space="preserve">F. </w:t>
      </w:r>
      <w:proofErr w:type="spellStart"/>
      <w:r w:rsidR="004C439B">
        <w:rPr>
          <w:i/>
          <w:iCs/>
        </w:rPr>
        <w:t>sciuttoi</w:t>
      </w:r>
      <w:proofErr w:type="spellEnd"/>
      <w:r w:rsidR="004C439B">
        <w:t xml:space="preserve"> are consistently the second most common trace except in JHP 2. The small morphology is present in all passes, making up 32% of all traces. Their minimum abundance is in JHP 4 (N=29) and maximum abundance is in JHP 12 (N=203). Minimum relative abundance is in JHP 2 (20%) and maximum is in JHP 1 (55%). Large</w:t>
      </w:r>
      <w:r w:rsidR="00487E16">
        <w:t xml:space="preserve">, elongate </w:t>
      </w:r>
      <w:r w:rsidR="004C439B">
        <w:rPr>
          <w:i/>
          <w:iCs/>
        </w:rPr>
        <w:t xml:space="preserve">F. </w:t>
      </w:r>
      <w:proofErr w:type="spellStart"/>
      <w:r w:rsidR="004C439B">
        <w:rPr>
          <w:i/>
          <w:iCs/>
        </w:rPr>
        <w:t>sciuttoi</w:t>
      </w:r>
      <w:proofErr w:type="spellEnd"/>
      <w:r w:rsidR="004C439B">
        <w:t xml:space="preserve"> are present in all passes and are consistently less abundant than medium and small </w:t>
      </w:r>
      <w:r w:rsidR="0039605C">
        <w:t>morphologies</w:t>
      </w:r>
      <w:r w:rsidR="004C439B">
        <w:t xml:space="preserve">, representing 8% of the total traces in the section. The wide </w:t>
      </w:r>
      <w:r w:rsidR="00067BB6">
        <w:rPr>
          <w:iCs/>
        </w:rPr>
        <w:t>morphology</w:t>
      </w:r>
      <w:r w:rsidR="004C439B">
        <w:t xml:space="preserve"> show</w:t>
      </w:r>
      <w:r w:rsidR="001D422E">
        <w:t>s</w:t>
      </w:r>
      <w:r w:rsidR="004C439B">
        <w:t xml:space="preserve"> the most sporadic trend in abundance. They are concentrated towards the top half of the section, with their greatest abundance in JHP 5 (N=54) and a maximum relative abundance of 21% (JHP 4). They are noticeably absent in JHPs 8 through 11, until the very bottom of the measured section where they constitute just 3% of traces (Table 2).</w:t>
      </w:r>
    </w:p>
    <w:p w14:paraId="087E6FA0" w14:textId="1B69F73C" w:rsidR="00E250D2" w:rsidRDefault="004C439B" w:rsidP="00DC2250">
      <w:pPr>
        <w:pStyle w:val="BodyB"/>
        <w:spacing w:line="480" w:lineRule="auto"/>
      </w:pPr>
      <w:r>
        <w:tab/>
        <w:t>Trace diversity generally decreases down section (</w:t>
      </w:r>
      <w:r w:rsidR="00D90785">
        <w:t>Fig. 1</w:t>
      </w:r>
      <w:r w:rsidR="00C63A89">
        <w:t>3</w:t>
      </w:r>
      <w:r>
        <w:t>). From the top of the section through JHP 6, all size categories are represented. JHPs 2, 5, and 6 record the most equal distribution of trace categories (</w:t>
      </w:r>
      <w:r w:rsidR="00D90785">
        <w:t>Fig. 1</w:t>
      </w:r>
      <w:r w:rsidR="00C63A89">
        <w:t>3</w:t>
      </w:r>
      <w:r>
        <w:t xml:space="preserve">). Beginning at JHP 7, there is a noticeable decline in </w:t>
      </w:r>
      <w:r w:rsidR="001A1AFD">
        <w:t xml:space="preserve">abundance of </w:t>
      </w:r>
      <w:r>
        <w:t xml:space="preserve">the two largest traces, </w:t>
      </w:r>
      <w:r w:rsidR="00FA198E">
        <w:t xml:space="preserve">the </w:t>
      </w:r>
      <w:r w:rsidR="00A77328">
        <w:t>elongate</w:t>
      </w:r>
      <w:r w:rsidR="00FA198E">
        <w:t xml:space="preserve"> </w:t>
      </w:r>
      <w:r w:rsidR="00067BB6">
        <w:t xml:space="preserve">and wide morphologies </w:t>
      </w:r>
      <w:r w:rsidR="00FA198E">
        <w:t>of</w:t>
      </w:r>
      <w:r>
        <w:t xml:space="preserve"> </w:t>
      </w:r>
      <w:r>
        <w:rPr>
          <w:i/>
          <w:iCs/>
        </w:rPr>
        <w:t xml:space="preserve">F. </w:t>
      </w:r>
      <w:proofErr w:type="spellStart"/>
      <w:r>
        <w:rPr>
          <w:i/>
          <w:iCs/>
        </w:rPr>
        <w:t>sciuttoi</w:t>
      </w:r>
      <w:proofErr w:type="spellEnd"/>
      <w:r>
        <w:rPr>
          <w:i/>
          <w:iCs/>
        </w:rPr>
        <w:t xml:space="preserve"> </w:t>
      </w:r>
      <w:r>
        <w:t xml:space="preserve">with a corresponding increase in the relative abundance of medium </w:t>
      </w:r>
      <w:r>
        <w:rPr>
          <w:i/>
          <w:iCs/>
        </w:rPr>
        <w:t xml:space="preserve">F. </w:t>
      </w:r>
      <w:proofErr w:type="spellStart"/>
      <w:r>
        <w:rPr>
          <w:i/>
          <w:iCs/>
        </w:rPr>
        <w:t>sciuttoi</w:t>
      </w:r>
      <w:proofErr w:type="spellEnd"/>
      <w:r>
        <w:t xml:space="preserve">. JHPs 8 and 9 display the highest abundances of medium </w:t>
      </w:r>
      <w:r>
        <w:rPr>
          <w:i/>
          <w:iCs/>
        </w:rPr>
        <w:t xml:space="preserve">F. </w:t>
      </w:r>
      <w:proofErr w:type="spellStart"/>
      <w:r>
        <w:rPr>
          <w:i/>
          <w:iCs/>
        </w:rPr>
        <w:t>sciuttoi</w:t>
      </w:r>
      <w:proofErr w:type="spellEnd"/>
      <w:r>
        <w:t xml:space="preserve"> which correspond to passes of lowest diversity (Table 2).</w:t>
      </w:r>
    </w:p>
    <w:p w14:paraId="151E87BF" w14:textId="77777777" w:rsidR="00983718" w:rsidRDefault="00983718" w:rsidP="00DC2250">
      <w:pPr>
        <w:pStyle w:val="BodyB"/>
        <w:spacing w:line="480" w:lineRule="auto"/>
      </w:pPr>
    </w:p>
    <w:p w14:paraId="27119754" w14:textId="0BD9D488" w:rsidR="00B23527" w:rsidRDefault="007F0180" w:rsidP="005F55FD">
      <w:pPr>
        <w:pStyle w:val="BodyA"/>
        <w:spacing w:line="480" w:lineRule="auto"/>
        <w:rPr>
          <w:rFonts w:ascii="Times New Roman" w:hAnsi="Times New Roman"/>
          <w:b/>
          <w:bCs/>
          <w:sz w:val="24"/>
          <w:szCs w:val="24"/>
        </w:rPr>
      </w:pPr>
      <w:r>
        <w:rPr>
          <w:rFonts w:ascii="Times New Roman" w:hAnsi="Times New Roman"/>
          <w:b/>
          <w:bCs/>
          <w:sz w:val="24"/>
          <w:szCs w:val="24"/>
        </w:rPr>
        <w:t>6</w:t>
      </w:r>
      <w:r w:rsidR="00AD7B06" w:rsidRPr="00AD7B06">
        <w:rPr>
          <w:rFonts w:ascii="Times New Roman" w:hAnsi="Times New Roman"/>
          <w:b/>
          <w:bCs/>
          <w:sz w:val="24"/>
          <w:szCs w:val="24"/>
        </w:rPr>
        <w:t xml:space="preserve">. </w:t>
      </w:r>
      <w:r w:rsidR="00714330">
        <w:rPr>
          <w:rFonts w:ascii="Times New Roman" w:hAnsi="Times New Roman"/>
          <w:b/>
          <w:bCs/>
          <w:sz w:val="24"/>
          <w:szCs w:val="24"/>
        </w:rPr>
        <w:t>Discussion</w:t>
      </w:r>
    </w:p>
    <w:p w14:paraId="1174655C" w14:textId="244B705B" w:rsidR="00E9181A" w:rsidRPr="00EF10AF" w:rsidRDefault="00E9181A" w:rsidP="00E9181A">
      <w:pPr>
        <w:pStyle w:val="BodyA"/>
        <w:spacing w:line="480" w:lineRule="auto"/>
        <w:rPr>
          <w:rFonts w:ascii="Times New Roman" w:eastAsia="Times New Roman" w:hAnsi="Times New Roman" w:cs="Times New Roman"/>
          <w:bCs/>
          <w:i/>
          <w:sz w:val="24"/>
          <w:szCs w:val="24"/>
        </w:rPr>
      </w:pPr>
      <w:r w:rsidRPr="00EF10AF">
        <w:rPr>
          <w:rFonts w:ascii="Times New Roman" w:hAnsi="Times New Roman"/>
          <w:bCs/>
          <w:i/>
          <w:iCs/>
          <w:sz w:val="24"/>
          <w:szCs w:val="24"/>
        </w:rPr>
        <w:t>6.1. Background on burrowing wasps</w:t>
      </w:r>
    </w:p>
    <w:p w14:paraId="396146D9" w14:textId="61FB829D" w:rsidR="00E9181A" w:rsidRDefault="00E9181A" w:rsidP="00E9181A">
      <w:pPr>
        <w:pStyle w:val="BodyA"/>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Modern sand wasps (Hymenoptera: </w:t>
      </w:r>
      <w:proofErr w:type="spellStart"/>
      <w:r>
        <w:rPr>
          <w:rFonts w:ascii="Times New Roman" w:eastAsia="Times New Roman" w:hAnsi="Times New Roman" w:cs="Times New Roman"/>
          <w:sz w:val="24"/>
          <w:szCs w:val="24"/>
        </w:rPr>
        <w:t>Bembicinae</w:t>
      </w:r>
      <w:proofErr w:type="spellEnd"/>
      <w:r>
        <w:rPr>
          <w:rFonts w:ascii="Times New Roman" w:eastAsia="Times New Roman" w:hAnsi="Times New Roman" w:cs="Times New Roman"/>
          <w:sz w:val="24"/>
          <w:szCs w:val="24"/>
        </w:rPr>
        <w:t xml:space="preserve">) provide model organisms for equating ethological inferences of the insect traces at Egg Mountain. Sand wasps are holometabolous, meaning they undergo full metamorphosis. A larva hatches from an egg, feeds on provisions in the cell, and </w:t>
      </w:r>
      <w:r>
        <w:rPr>
          <w:rFonts w:ascii="Times New Roman" w:eastAsia="Times New Roman" w:hAnsi="Times New Roman" w:cs="Times New Roman"/>
          <w:sz w:val="24"/>
          <w:szCs w:val="24"/>
        </w:rPr>
        <w:lastRenderedPageBreak/>
        <w:t xml:space="preserve">undergoes an inactive pupal stage in a cocoon, typically woven from silk and occasionally constructed with sand grains (some </w:t>
      </w:r>
      <w:proofErr w:type="spellStart"/>
      <w:r>
        <w:rPr>
          <w:rFonts w:ascii="Times New Roman" w:eastAsia="Times New Roman" w:hAnsi="Times New Roman" w:cs="Times New Roman"/>
          <w:sz w:val="24"/>
          <w:szCs w:val="24"/>
        </w:rPr>
        <w:t>Bembiciniae</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Dryinidae</w:t>
      </w:r>
      <w:proofErr w:type="spellEnd"/>
      <w:r>
        <w:rPr>
          <w:rFonts w:ascii="Times New Roman" w:eastAsia="Times New Roman" w:hAnsi="Times New Roman" w:cs="Times New Roman"/>
          <w:sz w:val="24"/>
          <w:szCs w:val="24"/>
        </w:rPr>
        <w:t xml:space="preserve">) before emerging as an adult. </w:t>
      </w:r>
      <w:r>
        <w:rPr>
          <w:rFonts w:ascii="Times New Roman" w:hAnsi="Times New Roman"/>
          <w:sz w:val="24"/>
          <w:szCs w:val="24"/>
        </w:rPr>
        <w:t xml:space="preserve">Most species of sand wasps overwinter—they undergo the seasonal pupal stage and are </w:t>
      </w:r>
      <w:proofErr w:type="spellStart"/>
      <w:r>
        <w:rPr>
          <w:rFonts w:ascii="Times New Roman" w:hAnsi="Times New Roman"/>
          <w:sz w:val="24"/>
          <w:szCs w:val="24"/>
        </w:rPr>
        <w:t>univoltine</w:t>
      </w:r>
      <w:proofErr w:type="spellEnd"/>
      <w:r>
        <w:rPr>
          <w:rFonts w:ascii="Times New Roman" w:hAnsi="Times New Roman"/>
          <w:sz w:val="24"/>
          <w:szCs w:val="24"/>
        </w:rPr>
        <w:t xml:space="preserve"> (have one brood per year) (Evans, 1966). </w:t>
      </w:r>
      <w:r>
        <w:rPr>
          <w:rFonts w:ascii="Times New Roman" w:eastAsia="Times New Roman" w:hAnsi="Times New Roman" w:cs="Times New Roman"/>
          <w:sz w:val="24"/>
          <w:szCs w:val="24"/>
        </w:rPr>
        <w:t>Females construct burrows and lay their eggs on flies, weevils, or other prey items. A cell is created for the prey item at the terminus of a burrow, typically at depths of 10-30 cm (Evans, 1966). However, cells have been found as shallow as 0.8 cm and as deep as 60 cm (Evans and Evans, 2007). Cells are often constructed horizontally, and burrows are typically oriented obliquely with respect to the ground surface but can vary from sub-horizontal to sub-vertical (Evans, 1966) (</w:t>
      </w:r>
      <w:r w:rsidRPr="008F1575">
        <w:rPr>
          <w:rFonts w:ascii="Times New Roman" w:eastAsia="Times New Roman" w:hAnsi="Times New Roman" w:cs="Times New Roman"/>
          <w:sz w:val="24"/>
          <w:szCs w:val="24"/>
        </w:rPr>
        <w:t>Fig. 1</w:t>
      </w:r>
      <w:r w:rsidR="00C63A89">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Some species close off the cell from the main burrow or cap the burrow entrance. </w:t>
      </w:r>
      <w:r w:rsidRPr="00036D55">
        <w:rPr>
          <w:rFonts w:ascii="Times New Roman" w:eastAsia="Times New Roman" w:hAnsi="Times New Roman" w:cs="Times New Roman"/>
          <w:sz w:val="24"/>
          <w:szCs w:val="24"/>
        </w:rPr>
        <w:t>In general, larger wasp species tend to construct larger pupation structures and</w:t>
      </w:r>
      <w:r>
        <w:rPr>
          <w:rFonts w:ascii="Times New Roman" w:eastAsia="Times New Roman" w:hAnsi="Times New Roman" w:cs="Times New Roman"/>
          <w:sz w:val="24"/>
          <w:szCs w:val="24"/>
        </w:rPr>
        <w:t>, amongst sand wasps,</w:t>
      </w:r>
      <w:r w:rsidRPr="00036D55">
        <w:rPr>
          <w:rFonts w:ascii="Times New Roman" w:eastAsia="Times New Roman" w:hAnsi="Times New Roman" w:cs="Times New Roman"/>
          <w:sz w:val="24"/>
          <w:szCs w:val="24"/>
        </w:rPr>
        <w:t xml:space="preserve"> burrow at greater depths (Evans, 1966). However, additional environmental factors also play a role in </w:t>
      </w:r>
      <w:r>
        <w:rPr>
          <w:rFonts w:ascii="Times New Roman" w:eastAsia="Times New Roman" w:hAnsi="Times New Roman" w:cs="Times New Roman"/>
          <w:sz w:val="24"/>
          <w:szCs w:val="24"/>
        </w:rPr>
        <w:t>cocoon</w:t>
      </w:r>
      <w:r w:rsidRPr="00036D55">
        <w:rPr>
          <w:rFonts w:ascii="Times New Roman" w:eastAsia="Times New Roman" w:hAnsi="Times New Roman" w:cs="Times New Roman"/>
          <w:sz w:val="24"/>
          <w:szCs w:val="24"/>
        </w:rPr>
        <w:t xml:space="preserve"> size and burrow depth. </w:t>
      </w:r>
    </w:p>
    <w:p w14:paraId="63E7D729" w14:textId="77777777" w:rsidR="00E9181A" w:rsidRPr="002865EB" w:rsidRDefault="00E9181A" w:rsidP="00E9181A">
      <w:pPr>
        <w:pStyle w:val="BodyA"/>
        <w:spacing w:line="480" w:lineRule="auto"/>
        <w:rPr>
          <w:rFonts w:ascii="Times New Roman" w:hAnsi="Times New Roman"/>
          <w:sz w:val="24"/>
          <w:szCs w:val="24"/>
        </w:rPr>
      </w:pPr>
      <w:r>
        <w:rPr>
          <w:rFonts w:ascii="Times New Roman" w:eastAsia="Times New Roman" w:hAnsi="Times New Roman" w:cs="Times New Roman"/>
          <w:sz w:val="24"/>
          <w:szCs w:val="24"/>
        </w:rPr>
        <w:tab/>
        <w:t>Most sand wasps prefer bare, dry, friable soils in open habitats often devoid of extensive vegetation cover (</w:t>
      </w:r>
      <w:proofErr w:type="spellStart"/>
      <w:r>
        <w:rPr>
          <w:rFonts w:ascii="Times New Roman" w:eastAsia="Times New Roman" w:hAnsi="Times New Roman" w:cs="Times New Roman"/>
          <w:sz w:val="24"/>
          <w:szCs w:val="24"/>
        </w:rPr>
        <w:t>Genise</w:t>
      </w:r>
      <w:proofErr w:type="spellEnd"/>
      <w:r>
        <w:rPr>
          <w:rFonts w:ascii="Times New Roman" w:eastAsia="Times New Roman" w:hAnsi="Times New Roman" w:cs="Times New Roman"/>
          <w:sz w:val="24"/>
          <w:szCs w:val="24"/>
        </w:rPr>
        <w:t>, 2000; Evans and O</w:t>
      </w:r>
      <w:r>
        <w:rPr>
          <w:rFonts w:ascii="Times New Roman" w:hAnsi="Times New Roman"/>
          <w:sz w:val="24"/>
          <w:szCs w:val="24"/>
        </w:rPr>
        <w:t xml:space="preserve">’Neill, 2009), but burrows have been found in a variety of substrates (Evans and Evans, 2007). </w:t>
      </w:r>
      <w:r w:rsidRPr="00D21208">
        <w:rPr>
          <w:rFonts w:ascii="Times New Roman" w:eastAsia="Times New Roman" w:hAnsi="Times New Roman" w:cs="Times New Roman"/>
          <w:sz w:val="24"/>
          <w:szCs w:val="24"/>
        </w:rPr>
        <w:t>While substrate preference varies widely between different species, suitable substrate with ample prey or food sources is probably a limiting factor in the distribution of many fossorial wasps (O’Neill, 2001</w:t>
      </w:r>
      <w:r w:rsidRPr="00AB1BC0">
        <w:rPr>
          <w:rFonts w:ascii="Times New Roman" w:eastAsia="Times New Roman" w:hAnsi="Times New Roman" w:cs="Times New Roman"/>
          <w:sz w:val="24"/>
          <w:szCs w:val="24"/>
        </w:rPr>
        <w:t>, p. 160</w:t>
      </w:r>
      <w:r w:rsidRPr="00D21208">
        <w:rPr>
          <w:rFonts w:ascii="Times New Roman" w:eastAsia="Times New Roman" w:hAnsi="Times New Roman" w:cs="Times New Roman"/>
          <w:sz w:val="24"/>
          <w:szCs w:val="24"/>
        </w:rPr>
        <w:t xml:space="preserve">). Nesting site selection is key for offspring ability to thermoregulate and control water balance (O’Neill 2001, </w:t>
      </w:r>
      <w:r w:rsidRPr="00AB1BC0">
        <w:rPr>
          <w:rFonts w:ascii="Times New Roman" w:eastAsia="Times New Roman" w:hAnsi="Times New Roman" w:cs="Times New Roman"/>
          <w:sz w:val="24"/>
          <w:szCs w:val="24"/>
        </w:rPr>
        <w:t>p. 167</w:t>
      </w:r>
      <w:r w:rsidRPr="00D21208">
        <w:rPr>
          <w:rFonts w:ascii="Times New Roman" w:eastAsia="Times New Roman" w:hAnsi="Times New Roman" w:cs="Times New Roman"/>
          <w:sz w:val="24"/>
          <w:szCs w:val="24"/>
        </w:rPr>
        <w:t xml:space="preserve">). </w:t>
      </w:r>
      <w:r>
        <w:rPr>
          <w:rFonts w:ascii="Times New Roman" w:hAnsi="Times New Roman"/>
          <w:sz w:val="24"/>
          <w:szCs w:val="24"/>
        </w:rPr>
        <w:t>Burrow depth is a factor of the compactness and moisture in the soil; loose, dry soil enables deeper burrowing (</w:t>
      </w:r>
      <w:proofErr w:type="spellStart"/>
      <w:r w:rsidRPr="002E0287">
        <w:rPr>
          <w:rFonts w:ascii="Times New Roman" w:hAnsi="Times New Roman"/>
          <w:sz w:val="24"/>
          <w:szCs w:val="24"/>
        </w:rPr>
        <w:t>Kurczweski</w:t>
      </w:r>
      <w:proofErr w:type="spellEnd"/>
      <w:r w:rsidRPr="002E0287">
        <w:rPr>
          <w:rFonts w:ascii="Times New Roman" w:hAnsi="Times New Roman"/>
          <w:sz w:val="24"/>
          <w:szCs w:val="24"/>
        </w:rPr>
        <w:t>, 2003</w:t>
      </w:r>
      <w:r>
        <w:rPr>
          <w:rFonts w:ascii="Times New Roman" w:hAnsi="Times New Roman"/>
          <w:sz w:val="24"/>
          <w:szCs w:val="24"/>
        </w:rPr>
        <w:t>; Evans and Evans, 2007). Additionally, burrow depth likely reflects the subsurface temperature and moisture; moist (but not saturated) horizons at depth probably provide a temperature buffer on the order of 25-30</w:t>
      </w:r>
      <w:r>
        <w:rPr>
          <w:rFonts w:ascii="Times New Roman" w:hAnsi="Times New Roman" w:cs="Times New Roman"/>
          <w:sz w:val="24"/>
          <w:szCs w:val="24"/>
        </w:rPr>
        <w:t>°</w:t>
      </w:r>
      <w:r>
        <w:rPr>
          <w:rFonts w:ascii="Times New Roman" w:hAnsi="Times New Roman"/>
          <w:sz w:val="24"/>
          <w:szCs w:val="24"/>
        </w:rPr>
        <w:t>C for wasp offspring (</w:t>
      </w:r>
      <w:proofErr w:type="spellStart"/>
      <w:r>
        <w:rPr>
          <w:rFonts w:ascii="Times New Roman" w:hAnsi="Times New Roman"/>
          <w:sz w:val="24"/>
          <w:szCs w:val="24"/>
        </w:rPr>
        <w:t>Willmer</w:t>
      </w:r>
      <w:proofErr w:type="spellEnd"/>
      <w:r>
        <w:rPr>
          <w:rFonts w:ascii="Times New Roman" w:hAnsi="Times New Roman"/>
          <w:sz w:val="24"/>
          <w:szCs w:val="24"/>
        </w:rPr>
        <w:t xml:space="preserve">, 1982; O’Neill, 2001). Pupa size varies amongst species and may also be related to sexual dimorphism of the same species. Female larvae of some taxa receive several prey items in the cell while males receive </w:t>
      </w:r>
      <w:sdt>
        <w:sdtPr>
          <w:tag w:val="goog_rdk_2"/>
          <w:id w:val="-1939123907"/>
        </w:sdtPr>
        <w:sdtEndPr/>
        <w:sdtContent/>
      </w:sdt>
      <w:sdt>
        <w:sdtPr>
          <w:tag w:val="goog_rdk_5"/>
          <w:id w:val="-409161353"/>
        </w:sdtPr>
        <w:sdtEndPr/>
        <w:sdtContent/>
      </w:sdt>
      <w:sdt>
        <w:sdtPr>
          <w:tag w:val="goog_rdk_10"/>
          <w:id w:val="-1935972565"/>
        </w:sdtPr>
        <w:sdtEndPr/>
        <w:sdtContent/>
      </w:sdt>
      <w:sdt>
        <w:sdtPr>
          <w:tag w:val="goog_rdk_17"/>
          <w:id w:val="1120185326"/>
        </w:sdtPr>
        <w:sdtEndPr/>
        <w:sdtContent/>
      </w:sdt>
      <w:r>
        <w:rPr>
          <w:rFonts w:ascii="Times New Roman" w:hAnsi="Times New Roman"/>
          <w:sz w:val="24"/>
          <w:szCs w:val="24"/>
        </w:rPr>
        <w:t xml:space="preserve">fewer; this dimorphism is reflected in both cell size </w:t>
      </w:r>
      <w:r>
        <w:rPr>
          <w:rFonts w:ascii="Times New Roman" w:hAnsi="Times New Roman"/>
          <w:sz w:val="24"/>
          <w:szCs w:val="24"/>
        </w:rPr>
        <w:lastRenderedPageBreak/>
        <w:t xml:space="preserve">and cocoon size, where longer and larger larvae receive more provisions and produce females (Evans et al., 1980; </w:t>
      </w:r>
      <w:proofErr w:type="spellStart"/>
      <w:r>
        <w:rPr>
          <w:rFonts w:ascii="Times New Roman" w:hAnsi="Times New Roman"/>
          <w:sz w:val="24"/>
          <w:szCs w:val="24"/>
        </w:rPr>
        <w:t>Kurczweski</w:t>
      </w:r>
      <w:proofErr w:type="spellEnd"/>
      <w:r>
        <w:rPr>
          <w:rFonts w:ascii="Times New Roman" w:hAnsi="Times New Roman"/>
          <w:sz w:val="24"/>
          <w:szCs w:val="24"/>
        </w:rPr>
        <w:t xml:space="preserve">, 2003; Evans and Evans, 2007; Martin, 2013), though size may also simply reflect different sized prey items in provisioning the nest (e.g., Evans, 1966; Evans and O’Neill, 2009). A single species of sand wasp (e.g., </w:t>
      </w:r>
      <w:proofErr w:type="spellStart"/>
      <w:r>
        <w:rPr>
          <w:rFonts w:ascii="Times New Roman" w:hAnsi="Times New Roman"/>
          <w:i/>
          <w:iCs/>
          <w:sz w:val="24"/>
          <w:szCs w:val="24"/>
        </w:rPr>
        <w:t>Bembix</w:t>
      </w:r>
      <w:proofErr w:type="spellEnd"/>
      <w:r>
        <w:rPr>
          <w:rFonts w:ascii="Times New Roman" w:hAnsi="Times New Roman"/>
          <w:sz w:val="24"/>
          <w:szCs w:val="24"/>
        </w:rPr>
        <w:t>) may prey on insects of up to 28 different orders (Evans and O’Neill, 2009).</w:t>
      </w:r>
    </w:p>
    <w:p w14:paraId="5036220D" w14:textId="026AD598" w:rsidR="00E9181A" w:rsidRDefault="00E9181A" w:rsidP="00E9181A">
      <w:pPr>
        <w:pStyle w:val="BodyA"/>
        <w:spacing w:line="480" w:lineRule="auto"/>
        <w:rPr>
          <w:rFonts w:ascii="Times New Roman" w:hAnsi="Times New Roman"/>
          <w:sz w:val="24"/>
          <w:szCs w:val="24"/>
        </w:rPr>
      </w:pPr>
      <w:r>
        <w:rPr>
          <w:rFonts w:ascii="Times New Roman" w:hAnsi="Times New Roman"/>
          <w:sz w:val="24"/>
          <w:szCs w:val="24"/>
        </w:rPr>
        <w:tab/>
        <w:t>Of the structures in a typical sand wasp nest (Fig. 1</w:t>
      </w:r>
      <w:r w:rsidR="00C63A89">
        <w:rPr>
          <w:rFonts w:ascii="Times New Roman" w:hAnsi="Times New Roman"/>
          <w:sz w:val="24"/>
          <w:szCs w:val="24"/>
        </w:rPr>
        <w:t>4</w:t>
      </w:r>
      <w:r>
        <w:rPr>
          <w:rFonts w:ascii="Times New Roman" w:hAnsi="Times New Roman"/>
          <w:sz w:val="24"/>
          <w:szCs w:val="24"/>
        </w:rPr>
        <w:t>), cocoons constructed with silk and soil materials have the most potential for preservation, while simple, unlined excavations such as burrows and cells are usually not preserved (</w:t>
      </w:r>
      <w:proofErr w:type="spellStart"/>
      <w:r>
        <w:rPr>
          <w:rFonts w:ascii="Times New Roman" w:hAnsi="Times New Roman"/>
          <w:sz w:val="24"/>
          <w:szCs w:val="24"/>
        </w:rPr>
        <w:t>Genise</w:t>
      </w:r>
      <w:proofErr w:type="spellEnd"/>
      <w:r>
        <w:rPr>
          <w:rFonts w:ascii="Times New Roman" w:hAnsi="Times New Roman"/>
          <w:sz w:val="24"/>
          <w:szCs w:val="24"/>
        </w:rPr>
        <w:t xml:space="preserve"> and </w:t>
      </w:r>
      <w:proofErr w:type="spellStart"/>
      <w:r>
        <w:rPr>
          <w:rFonts w:ascii="Times New Roman" w:hAnsi="Times New Roman"/>
          <w:sz w:val="24"/>
          <w:szCs w:val="24"/>
        </w:rPr>
        <w:t>Bown</w:t>
      </w:r>
      <w:proofErr w:type="spellEnd"/>
      <w:r>
        <w:rPr>
          <w:rFonts w:ascii="Times New Roman" w:hAnsi="Times New Roman"/>
          <w:sz w:val="24"/>
          <w:szCs w:val="24"/>
        </w:rPr>
        <w:t xml:space="preserve">, 1994; </w:t>
      </w:r>
      <w:proofErr w:type="spellStart"/>
      <w:r>
        <w:rPr>
          <w:rFonts w:ascii="Times New Roman" w:hAnsi="Times New Roman"/>
          <w:sz w:val="24"/>
          <w:szCs w:val="24"/>
        </w:rPr>
        <w:t>Genise</w:t>
      </w:r>
      <w:proofErr w:type="spellEnd"/>
      <w:r>
        <w:rPr>
          <w:rFonts w:ascii="Times New Roman" w:hAnsi="Times New Roman"/>
          <w:sz w:val="24"/>
          <w:szCs w:val="24"/>
        </w:rPr>
        <w:t xml:space="preserve"> and </w:t>
      </w:r>
      <w:proofErr w:type="spellStart"/>
      <w:r>
        <w:rPr>
          <w:rFonts w:ascii="Times New Roman" w:hAnsi="Times New Roman"/>
          <w:sz w:val="24"/>
          <w:szCs w:val="24"/>
        </w:rPr>
        <w:t>Cladera</w:t>
      </w:r>
      <w:proofErr w:type="spellEnd"/>
      <w:r>
        <w:rPr>
          <w:rFonts w:ascii="Times New Roman" w:hAnsi="Times New Roman"/>
          <w:sz w:val="24"/>
          <w:szCs w:val="24"/>
        </w:rPr>
        <w:t>, 2004). This trend is reflected in the Egg Mountain assemblage, as internal casts of cocoons are most abundant.</w:t>
      </w:r>
    </w:p>
    <w:p w14:paraId="6CBEE494" w14:textId="77777777" w:rsidR="00E9181A" w:rsidRDefault="00E9181A" w:rsidP="005F55FD">
      <w:pPr>
        <w:pStyle w:val="BodyA"/>
        <w:spacing w:line="480" w:lineRule="auto"/>
        <w:rPr>
          <w:rFonts w:ascii="Times New Roman" w:hAnsi="Times New Roman"/>
          <w:b/>
          <w:bCs/>
          <w:sz w:val="24"/>
          <w:szCs w:val="24"/>
        </w:rPr>
      </w:pPr>
    </w:p>
    <w:p w14:paraId="6ECD21E1" w14:textId="3ACA098C" w:rsidR="007E3493" w:rsidRPr="006F7A47" w:rsidRDefault="007F0180" w:rsidP="005F55FD">
      <w:pPr>
        <w:pStyle w:val="BodyA"/>
        <w:spacing w:line="480" w:lineRule="auto"/>
        <w:rPr>
          <w:rFonts w:ascii="Times New Roman" w:hAnsi="Times New Roman"/>
          <w:bCs/>
          <w:i/>
          <w:iCs/>
          <w:sz w:val="24"/>
          <w:szCs w:val="24"/>
        </w:rPr>
      </w:pPr>
      <w:r w:rsidRPr="006F7A47">
        <w:rPr>
          <w:rFonts w:ascii="Times New Roman" w:hAnsi="Times New Roman"/>
          <w:bCs/>
          <w:i/>
          <w:iCs/>
          <w:sz w:val="24"/>
          <w:szCs w:val="24"/>
        </w:rPr>
        <w:t>6</w:t>
      </w:r>
      <w:r w:rsidR="007E3493" w:rsidRPr="006F7A47">
        <w:rPr>
          <w:rFonts w:ascii="Times New Roman" w:hAnsi="Times New Roman"/>
          <w:bCs/>
          <w:i/>
          <w:iCs/>
          <w:sz w:val="24"/>
          <w:szCs w:val="24"/>
        </w:rPr>
        <w:t>.</w:t>
      </w:r>
      <w:r w:rsidR="00F51934" w:rsidRPr="006F7A47">
        <w:rPr>
          <w:rFonts w:ascii="Times New Roman" w:hAnsi="Times New Roman"/>
          <w:bCs/>
          <w:i/>
          <w:iCs/>
          <w:sz w:val="24"/>
          <w:szCs w:val="24"/>
        </w:rPr>
        <w:t>2</w:t>
      </w:r>
      <w:r w:rsidR="007E3493" w:rsidRPr="006F7A47">
        <w:rPr>
          <w:rFonts w:ascii="Times New Roman" w:hAnsi="Times New Roman"/>
          <w:bCs/>
          <w:i/>
          <w:iCs/>
          <w:sz w:val="24"/>
          <w:szCs w:val="24"/>
        </w:rPr>
        <w:t xml:space="preserve"> </w:t>
      </w:r>
      <w:proofErr w:type="spellStart"/>
      <w:r w:rsidR="00853462" w:rsidRPr="006F7A47">
        <w:rPr>
          <w:rFonts w:ascii="Times New Roman" w:hAnsi="Times New Roman"/>
          <w:bCs/>
          <w:sz w:val="24"/>
          <w:szCs w:val="24"/>
        </w:rPr>
        <w:t>Fictovichnus</w:t>
      </w:r>
      <w:proofErr w:type="spellEnd"/>
      <w:r w:rsidR="00853462" w:rsidRPr="00736EB7">
        <w:rPr>
          <w:rFonts w:ascii="Times New Roman" w:hAnsi="Times New Roman"/>
          <w:bCs/>
          <w:i/>
          <w:iCs/>
          <w:sz w:val="24"/>
          <w:szCs w:val="24"/>
        </w:rPr>
        <w:t xml:space="preserve"> </w:t>
      </w:r>
      <w:r w:rsidR="00853462" w:rsidRPr="006F7A47">
        <w:rPr>
          <w:rFonts w:ascii="Times New Roman" w:hAnsi="Times New Roman"/>
          <w:bCs/>
          <w:i/>
          <w:iCs/>
          <w:sz w:val="24"/>
          <w:szCs w:val="24"/>
        </w:rPr>
        <w:t>t</w:t>
      </w:r>
      <w:r w:rsidR="007E3493" w:rsidRPr="006F7A47">
        <w:rPr>
          <w:rFonts w:ascii="Times New Roman" w:hAnsi="Times New Roman"/>
          <w:bCs/>
          <w:i/>
          <w:iCs/>
          <w:sz w:val="24"/>
          <w:szCs w:val="24"/>
        </w:rPr>
        <w:t>race-</w:t>
      </w:r>
      <w:sdt>
        <w:sdtPr>
          <w:rPr>
            <w:i/>
            <w:iCs/>
          </w:rPr>
          <w:tag w:val="goog_rdk_1"/>
          <w:id w:val="-1132781092"/>
        </w:sdtPr>
        <w:sdtEndPr/>
        <w:sdtContent/>
      </w:sdt>
      <w:sdt>
        <w:sdtPr>
          <w:rPr>
            <w:i/>
            <w:iCs/>
          </w:rPr>
          <w:tag w:val="goog_rdk_3"/>
          <w:id w:val="1404334584"/>
        </w:sdtPr>
        <w:sdtEndPr/>
        <w:sdtContent/>
      </w:sdt>
      <w:sdt>
        <w:sdtPr>
          <w:rPr>
            <w:i/>
            <w:iCs/>
          </w:rPr>
          <w:tag w:val="goog_rdk_6"/>
          <w:id w:val="-1996868465"/>
        </w:sdtPr>
        <w:sdtEndPr/>
        <w:sdtContent/>
      </w:sdt>
      <w:sdt>
        <w:sdtPr>
          <w:rPr>
            <w:i/>
            <w:iCs/>
          </w:rPr>
          <w:tag w:val="goog_rdk_12"/>
          <w:id w:val="-1836294618"/>
        </w:sdtPr>
        <w:sdtEndPr/>
        <w:sdtContent/>
      </w:sdt>
      <w:sdt>
        <w:sdtPr>
          <w:rPr>
            <w:i/>
            <w:iCs/>
          </w:rPr>
          <w:tag w:val="goog_rdk_19"/>
          <w:id w:val="969014547"/>
        </w:sdtPr>
        <w:sdtEndPr/>
        <w:sdtContent/>
      </w:sdt>
      <w:r w:rsidR="007E3493" w:rsidRPr="006F7A47">
        <w:rPr>
          <w:rFonts w:ascii="Times New Roman" w:hAnsi="Times New Roman"/>
          <w:bCs/>
          <w:i/>
          <w:iCs/>
          <w:sz w:val="24"/>
          <w:szCs w:val="24"/>
        </w:rPr>
        <w:t>makers</w:t>
      </w:r>
    </w:p>
    <w:p w14:paraId="5729F09B" w14:textId="03E73591" w:rsidR="00902611" w:rsidRDefault="009F3C57" w:rsidP="00902611">
      <w:pPr>
        <w:pStyle w:val="BodyA"/>
        <w:spacing w:line="480" w:lineRule="auto"/>
        <w:rPr>
          <w:rFonts w:ascii="Times New Roman" w:hAnsi="Times New Roman"/>
          <w:sz w:val="24"/>
          <w:szCs w:val="24"/>
        </w:rPr>
      </w:pPr>
      <w:r>
        <w:rPr>
          <w:rFonts w:ascii="Times New Roman" w:hAnsi="Times New Roman"/>
          <w:i/>
          <w:iCs/>
          <w:sz w:val="24"/>
          <w:szCs w:val="24"/>
        </w:rPr>
        <w:tab/>
      </w:r>
      <w:r w:rsidR="00853462">
        <w:rPr>
          <w:rFonts w:ascii="Times New Roman" w:hAnsi="Times New Roman"/>
          <w:sz w:val="24"/>
          <w:szCs w:val="24"/>
        </w:rPr>
        <w:t xml:space="preserve">The size, shape, surface texture, and micromorphology of </w:t>
      </w:r>
      <w:r>
        <w:rPr>
          <w:rFonts w:ascii="Times New Roman" w:hAnsi="Times New Roman"/>
          <w:i/>
          <w:iCs/>
          <w:sz w:val="24"/>
          <w:szCs w:val="24"/>
        </w:rPr>
        <w:t xml:space="preserve">F. </w:t>
      </w:r>
      <w:proofErr w:type="spellStart"/>
      <w:r>
        <w:rPr>
          <w:rFonts w:ascii="Times New Roman" w:hAnsi="Times New Roman"/>
          <w:i/>
          <w:iCs/>
          <w:sz w:val="24"/>
          <w:szCs w:val="24"/>
        </w:rPr>
        <w:t>sciuttoi</w:t>
      </w:r>
      <w:proofErr w:type="spellEnd"/>
      <w:r>
        <w:rPr>
          <w:rFonts w:ascii="Times New Roman" w:hAnsi="Times New Roman"/>
          <w:sz w:val="24"/>
          <w:szCs w:val="24"/>
        </w:rPr>
        <w:t xml:space="preserve"> specimens found at Egg Mountain are comparable to those found elsewhere, and as such are interpreted as the cocoons of </w:t>
      </w:r>
      <w:r w:rsidR="00853462">
        <w:rPr>
          <w:rFonts w:ascii="Times New Roman" w:hAnsi="Times New Roman"/>
          <w:sz w:val="24"/>
          <w:szCs w:val="24"/>
        </w:rPr>
        <w:t xml:space="preserve">burrowing </w:t>
      </w:r>
      <w:proofErr w:type="spellStart"/>
      <w:r w:rsidR="00853462">
        <w:rPr>
          <w:rFonts w:ascii="Times New Roman" w:hAnsi="Times New Roman"/>
          <w:sz w:val="24"/>
          <w:szCs w:val="24"/>
        </w:rPr>
        <w:t>sphechid</w:t>
      </w:r>
      <w:proofErr w:type="spellEnd"/>
      <w:r w:rsidR="00853462">
        <w:rPr>
          <w:rFonts w:ascii="Times New Roman" w:hAnsi="Times New Roman"/>
          <w:sz w:val="24"/>
          <w:szCs w:val="24"/>
        </w:rPr>
        <w:t>, pompilid, or crabronid</w:t>
      </w:r>
      <w:r>
        <w:rPr>
          <w:rFonts w:ascii="Times New Roman" w:hAnsi="Times New Roman"/>
          <w:sz w:val="24"/>
          <w:szCs w:val="24"/>
        </w:rPr>
        <w:t xml:space="preserve"> wasps (</w:t>
      </w:r>
      <w:proofErr w:type="spellStart"/>
      <w:r>
        <w:rPr>
          <w:rFonts w:ascii="Times New Roman" w:hAnsi="Times New Roman"/>
          <w:sz w:val="24"/>
          <w:szCs w:val="24"/>
        </w:rPr>
        <w:t>Genise</w:t>
      </w:r>
      <w:proofErr w:type="spellEnd"/>
      <w:r>
        <w:rPr>
          <w:rFonts w:ascii="Times New Roman" w:hAnsi="Times New Roman"/>
          <w:sz w:val="24"/>
          <w:szCs w:val="24"/>
        </w:rPr>
        <w:t xml:space="preserve"> et al., 2007</w:t>
      </w:r>
      <w:r w:rsidR="00853462">
        <w:rPr>
          <w:rFonts w:ascii="Times New Roman" w:hAnsi="Times New Roman"/>
          <w:sz w:val="24"/>
          <w:szCs w:val="24"/>
        </w:rPr>
        <w:t xml:space="preserve">; </w:t>
      </w:r>
      <w:proofErr w:type="spellStart"/>
      <w:r w:rsidR="00853462">
        <w:rPr>
          <w:rFonts w:ascii="Times New Roman" w:hAnsi="Times New Roman"/>
          <w:sz w:val="24"/>
          <w:szCs w:val="24"/>
        </w:rPr>
        <w:t>Genise</w:t>
      </w:r>
      <w:proofErr w:type="spellEnd"/>
      <w:r w:rsidR="00853462">
        <w:rPr>
          <w:rFonts w:ascii="Times New Roman" w:hAnsi="Times New Roman"/>
          <w:sz w:val="24"/>
          <w:szCs w:val="24"/>
        </w:rPr>
        <w:t>, 2016</w:t>
      </w:r>
      <w:r>
        <w:rPr>
          <w:rFonts w:ascii="Times New Roman" w:hAnsi="Times New Roman"/>
          <w:sz w:val="24"/>
          <w:szCs w:val="24"/>
        </w:rPr>
        <w:t xml:space="preserve">). They are most similar to those described by </w:t>
      </w:r>
      <w:proofErr w:type="spellStart"/>
      <w:r>
        <w:rPr>
          <w:rFonts w:ascii="Times New Roman" w:hAnsi="Times New Roman"/>
          <w:sz w:val="24"/>
          <w:szCs w:val="24"/>
        </w:rPr>
        <w:t>Genise</w:t>
      </w:r>
      <w:proofErr w:type="spellEnd"/>
      <w:r>
        <w:rPr>
          <w:rFonts w:ascii="Times New Roman" w:hAnsi="Times New Roman"/>
          <w:sz w:val="24"/>
          <w:szCs w:val="24"/>
        </w:rPr>
        <w:t xml:space="preserve"> et al. (2007) from the Upper Cretaceous Bajo </w:t>
      </w:r>
      <w:proofErr w:type="spellStart"/>
      <w:r>
        <w:rPr>
          <w:rFonts w:ascii="Times New Roman" w:hAnsi="Times New Roman"/>
          <w:sz w:val="24"/>
          <w:szCs w:val="24"/>
        </w:rPr>
        <w:t>Barreal</w:t>
      </w:r>
      <w:proofErr w:type="spellEnd"/>
      <w:r>
        <w:rPr>
          <w:rFonts w:ascii="Times New Roman" w:hAnsi="Times New Roman"/>
          <w:sz w:val="24"/>
          <w:szCs w:val="24"/>
        </w:rPr>
        <w:t xml:space="preserve"> Formation (Cenomanian; Su</w:t>
      </w:r>
      <w:r>
        <w:rPr>
          <w:rFonts w:ascii="Times New Roman" w:hAnsi="Times New Roman" w:cs="Times New Roman"/>
          <w:sz w:val="24"/>
          <w:szCs w:val="24"/>
        </w:rPr>
        <w:t>á</w:t>
      </w:r>
      <w:r>
        <w:rPr>
          <w:rFonts w:ascii="Times New Roman" w:hAnsi="Times New Roman"/>
          <w:sz w:val="24"/>
          <w:szCs w:val="24"/>
        </w:rPr>
        <w:t xml:space="preserve">rez et al., 2014) and Allen Formation (Campanian-Maastrichtian; e.g., Leanza and Hugo, 2001) of Argentina and the Paleocene-Eocene </w:t>
      </w:r>
      <w:proofErr w:type="spellStart"/>
      <w:r>
        <w:rPr>
          <w:rFonts w:ascii="Times New Roman" w:hAnsi="Times New Roman"/>
          <w:sz w:val="24"/>
          <w:szCs w:val="24"/>
        </w:rPr>
        <w:t>Claron</w:t>
      </w:r>
      <w:proofErr w:type="spellEnd"/>
      <w:r>
        <w:rPr>
          <w:rFonts w:ascii="Times New Roman" w:hAnsi="Times New Roman"/>
          <w:sz w:val="24"/>
          <w:szCs w:val="24"/>
        </w:rPr>
        <w:t xml:space="preserve"> Formation of the United States (</w:t>
      </w:r>
      <w:proofErr w:type="spellStart"/>
      <w:r>
        <w:rPr>
          <w:rFonts w:ascii="Times New Roman" w:hAnsi="Times New Roman"/>
          <w:sz w:val="24"/>
          <w:szCs w:val="24"/>
        </w:rPr>
        <w:t>Bown</w:t>
      </w:r>
      <w:proofErr w:type="spellEnd"/>
      <w:r>
        <w:rPr>
          <w:rFonts w:ascii="Times New Roman" w:hAnsi="Times New Roman"/>
          <w:sz w:val="24"/>
          <w:szCs w:val="24"/>
        </w:rPr>
        <w:t xml:space="preserve"> et al., 1997). Argentinian specimens similar to the large morphology described here were associated directly with sauropod dinosaur eggs (</w:t>
      </w:r>
      <w:proofErr w:type="spellStart"/>
      <w:r>
        <w:rPr>
          <w:rFonts w:ascii="Times New Roman" w:hAnsi="Times New Roman"/>
          <w:sz w:val="24"/>
          <w:szCs w:val="24"/>
        </w:rPr>
        <w:t>Genise</w:t>
      </w:r>
      <w:proofErr w:type="spellEnd"/>
      <w:r>
        <w:rPr>
          <w:rFonts w:ascii="Times New Roman" w:hAnsi="Times New Roman"/>
          <w:sz w:val="24"/>
          <w:szCs w:val="24"/>
        </w:rPr>
        <w:t xml:space="preserve"> and </w:t>
      </w:r>
      <w:proofErr w:type="spellStart"/>
      <w:r>
        <w:rPr>
          <w:rFonts w:ascii="Times New Roman" w:hAnsi="Times New Roman"/>
          <w:sz w:val="24"/>
          <w:szCs w:val="24"/>
        </w:rPr>
        <w:t>Sarzetti</w:t>
      </w:r>
      <w:proofErr w:type="spellEnd"/>
      <w:r>
        <w:rPr>
          <w:rFonts w:ascii="Times New Roman" w:hAnsi="Times New Roman"/>
          <w:sz w:val="24"/>
          <w:szCs w:val="24"/>
        </w:rPr>
        <w:t xml:space="preserve">, 2011). </w:t>
      </w:r>
      <w:r>
        <w:rPr>
          <w:rFonts w:ascii="Times New Roman" w:hAnsi="Times New Roman"/>
          <w:i/>
          <w:iCs/>
          <w:sz w:val="24"/>
          <w:szCs w:val="24"/>
        </w:rPr>
        <w:t xml:space="preserve">F. </w:t>
      </w:r>
      <w:proofErr w:type="spellStart"/>
      <w:r>
        <w:rPr>
          <w:rFonts w:ascii="Times New Roman" w:hAnsi="Times New Roman"/>
          <w:i/>
          <w:iCs/>
          <w:sz w:val="24"/>
          <w:szCs w:val="24"/>
        </w:rPr>
        <w:t>sciuttoi</w:t>
      </w:r>
      <w:proofErr w:type="spellEnd"/>
      <w:r>
        <w:rPr>
          <w:rFonts w:ascii="Times New Roman" w:hAnsi="Times New Roman"/>
          <w:sz w:val="24"/>
          <w:szCs w:val="24"/>
        </w:rPr>
        <w:t xml:space="preserve"> have also been described from the Eocene of France, </w:t>
      </w:r>
      <w:sdt>
        <w:sdtPr>
          <w:tag w:val="goog_rdk_7"/>
          <w:id w:val="-1314707598"/>
        </w:sdtPr>
        <w:sdtEndPr/>
        <w:sdtContent/>
      </w:sdt>
      <w:sdt>
        <w:sdtPr>
          <w:tag w:val="goog_rdk_13"/>
          <w:id w:val="-2004732938"/>
        </w:sdtPr>
        <w:sdtEndPr/>
        <w:sdtContent/>
      </w:sdt>
      <w:sdt>
        <w:sdtPr>
          <w:tag w:val="goog_rdk_20"/>
          <w:id w:val="-1321735195"/>
        </w:sdtPr>
        <w:sdtEndPr/>
        <w:sdtContent/>
      </w:sdt>
      <w:r>
        <w:rPr>
          <w:rFonts w:ascii="Times New Roman" w:hAnsi="Times New Roman"/>
          <w:sz w:val="24"/>
          <w:szCs w:val="24"/>
        </w:rPr>
        <w:t>where three different size morphologies are described alongside reptilian eggs (Kuntz, 2012). Fossil cocoons bearing similar external ornamentation (i.e., helical ridges and lobes) are described from the Eocene of England (Edwards et al., 1998) and the Cretaceous-Paleogene of Uruguay (Alonso-</w:t>
      </w:r>
      <w:proofErr w:type="spellStart"/>
      <w:r>
        <w:rPr>
          <w:rFonts w:ascii="Times New Roman" w:hAnsi="Times New Roman"/>
          <w:sz w:val="24"/>
          <w:szCs w:val="24"/>
        </w:rPr>
        <w:t>Zarza</w:t>
      </w:r>
      <w:proofErr w:type="spellEnd"/>
      <w:r>
        <w:rPr>
          <w:rFonts w:ascii="Times New Roman" w:hAnsi="Times New Roman"/>
          <w:sz w:val="24"/>
          <w:szCs w:val="24"/>
        </w:rPr>
        <w:t xml:space="preserve"> et al., 2011). Two of the morphologies described by Edwards et al. (1998) </w:t>
      </w:r>
      <w:r>
        <w:rPr>
          <w:rFonts w:ascii="Times New Roman" w:hAnsi="Times New Roman"/>
          <w:sz w:val="24"/>
          <w:szCs w:val="24"/>
        </w:rPr>
        <w:lastRenderedPageBreak/>
        <w:t xml:space="preserve">match the proportions of medium and large </w:t>
      </w:r>
      <w:r>
        <w:rPr>
          <w:rFonts w:ascii="Times New Roman" w:hAnsi="Times New Roman"/>
          <w:i/>
          <w:iCs/>
          <w:sz w:val="24"/>
          <w:szCs w:val="24"/>
        </w:rPr>
        <w:t xml:space="preserve">F. </w:t>
      </w:r>
      <w:proofErr w:type="spellStart"/>
      <w:r>
        <w:rPr>
          <w:rFonts w:ascii="Times New Roman" w:hAnsi="Times New Roman"/>
          <w:i/>
          <w:iCs/>
          <w:sz w:val="24"/>
          <w:szCs w:val="24"/>
        </w:rPr>
        <w:t>sciuttoi</w:t>
      </w:r>
      <w:proofErr w:type="spellEnd"/>
      <w:r>
        <w:rPr>
          <w:rFonts w:ascii="Times New Roman" w:hAnsi="Times New Roman"/>
          <w:sz w:val="24"/>
          <w:szCs w:val="24"/>
        </w:rPr>
        <w:t xml:space="preserve"> from Egg Mountain.</w:t>
      </w:r>
      <w:r w:rsidR="00853462">
        <w:rPr>
          <w:rFonts w:ascii="Times New Roman" w:hAnsi="Times New Roman"/>
          <w:sz w:val="24"/>
          <w:szCs w:val="24"/>
        </w:rPr>
        <w:t xml:space="preserve"> </w:t>
      </w:r>
      <w:r w:rsidR="00902611">
        <w:rPr>
          <w:rFonts w:ascii="Times New Roman" w:hAnsi="Times New Roman"/>
          <w:sz w:val="24"/>
          <w:szCs w:val="24"/>
        </w:rPr>
        <w:t xml:space="preserve">Scarring is interpreted as the constricted area that connects the chamber to other chambers or tunnels, as seen in </w:t>
      </w:r>
      <w:r w:rsidR="00902611">
        <w:rPr>
          <w:rFonts w:ascii="Times New Roman" w:hAnsi="Times New Roman"/>
          <w:i/>
          <w:sz w:val="24"/>
          <w:szCs w:val="24"/>
        </w:rPr>
        <w:t xml:space="preserve">F. </w:t>
      </w:r>
      <w:proofErr w:type="spellStart"/>
      <w:r w:rsidR="00902611">
        <w:rPr>
          <w:rFonts w:ascii="Times New Roman" w:hAnsi="Times New Roman"/>
          <w:i/>
          <w:sz w:val="24"/>
          <w:szCs w:val="24"/>
        </w:rPr>
        <w:t>gobiensis</w:t>
      </w:r>
      <w:proofErr w:type="spellEnd"/>
      <w:r w:rsidR="00902611">
        <w:rPr>
          <w:rFonts w:ascii="Times New Roman" w:hAnsi="Times New Roman"/>
          <w:sz w:val="24"/>
          <w:szCs w:val="24"/>
        </w:rPr>
        <w:t xml:space="preserve"> (Alonso-</w:t>
      </w:r>
      <w:proofErr w:type="spellStart"/>
      <w:r w:rsidR="00902611">
        <w:rPr>
          <w:rFonts w:ascii="Times New Roman" w:hAnsi="Times New Roman"/>
          <w:sz w:val="24"/>
          <w:szCs w:val="24"/>
        </w:rPr>
        <w:t>Zarza</w:t>
      </w:r>
      <w:proofErr w:type="spellEnd"/>
      <w:r w:rsidR="00902611">
        <w:rPr>
          <w:rFonts w:ascii="Times New Roman" w:hAnsi="Times New Roman"/>
          <w:sz w:val="24"/>
          <w:szCs w:val="24"/>
        </w:rPr>
        <w:t xml:space="preserve"> et al., 2014). Truncation is interpreted here and by others (</w:t>
      </w:r>
      <w:proofErr w:type="spellStart"/>
      <w:r w:rsidR="00902611">
        <w:rPr>
          <w:rFonts w:ascii="Times New Roman" w:hAnsi="Times New Roman"/>
          <w:sz w:val="24"/>
          <w:szCs w:val="24"/>
        </w:rPr>
        <w:t>Genise</w:t>
      </w:r>
      <w:proofErr w:type="spellEnd"/>
      <w:r w:rsidR="00902611">
        <w:rPr>
          <w:rFonts w:ascii="Times New Roman" w:hAnsi="Times New Roman"/>
          <w:sz w:val="24"/>
          <w:szCs w:val="24"/>
        </w:rPr>
        <w:t xml:space="preserve"> et al., 2007) as an adult emergence trace, where the cap, typical of an enclosed cocoon, is not preserved. </w:t>
      </w:r>
    </w:p>
    <w:p w14:paraId="7F00596C" w14:textId="67DC24F2" w:rsidR="00902611" w:rsidRDefault="00902611" w:rsidP="00902611">
      <w:pPr>
        <w:pStyle w:val="BodyA"/>
        <w:spacing w:line="480" w:lineRule="auto"/>
        <w:rPr>
          <w:rFonts w:ascii="Times New Roman" w:hAnsi="Times New Roman"/>
          <w:sz w:val="24"/>
          <w:szCs w:val="24"/>
        </w:rPr>
      </w:pPr>
      <w:r>
        <w:rPr>
          <w:rFonts w:ascii="Times New Roman" w:hAnsi="Times New Roman"/>
          <w:sz w:val="24"/>
          <w:szCs w:val="24"/>
        </w:rPr>
        <w:tab/>
        <w:t xml:space="preserve">The thin, discrete external boundary observed in </w:t>
      </w:r>
      <w:r w:rsidR="00F7710E">
        <w:rPr>
          <w:rFonts w:ascii="Times New Roman" w:hAnsi="Times New Roman"/>
          <w:sz w:val="24"/>
          <w:szCs w:val="24"/>
        </w:rPr>
        <w:t xml:space="preserve">thin section of </w:t>
      </w:r>
      <w:r>
        <w:rPr>
          <w:rFonts w:ascii="Times New Roman" w:hAnsi="Times New Roman"/>
          <w:sz w:val="24"/>
          <w:szCs w:val="24"/>
        </w:rPr>
        <w:t xml:space="preserve">some </w:t>
      </w:r>
      <w:r>
        <w:rPr>
          <w:rFonts w:ascii="Times New Roman" w:hAnsi="Times New Roman"/>
          <w:i/>
          <w:sz w:val="24"/>
          <w:szCs w:val="24"/>
        </w:rPr>
        <w:t xml:space="preserve">F. </w:t>
      </w:r>
      <w:proofErr w:type="spellStart"/>
      <w:r>
        <w:rPr>
          <w:rFonts w:ascii="Times New Roman" w:hAnsi="Times New Roman"/>
          <w:i/>
          <w:sz w:val="24"/>
          <w:szCs w:val="24"/>
        </w:rPr>
        <w:t>sciuttoi</w:t>
      </w:r>
      <w:proofErr w:type="spellEnd"/>
      <w:r>
        <w:rPr>
          <w:rFonts w:ascii="Times New Roman" w:hAnsi="Times New Roman"/>
          <w:i/>
          <w:sz w:val="24"/>
          <w:szCs w:val="24"/>
        </w:rPr>
        <w:t xml:space="preserve"> </w:t>
      </w:r>
      <w:r>
        <w:rPr>
          <w:rFonts w:ascii="Times New Roman" w:hAnsi="Times New Roman"/>
          <w:sz w:val="24"/>
          <w:szCs w:val="24"/>
        </w:rPr>
        <w:t>here is similar to that of the best-preserved specimens from the Cretaceous of Argentina (</w:t>
      </w:r>
      <w:proofErr w:type="spellStart"/>
      <w:r>
        <w:rPr>
          <w:rFonts w:ascii="Times New Roman" w:hAnsi="Times New Roman"/>
          <w:sz w:val="24"/>
          <w:szCs w:val="24"/>
        </w:rPr>
        <w:t>Genise</w:t>
      </w:r>
      <w:proofErr w:type="spellEnd"/>
      <w:r>
        <w:rPr>
          <w:rFonts w:ascii="Times New Roman" w:hAnsi="Times New Roman"/>
          <w:sz w:val="24"/>
          <w:szCs w:val="24"/>
        </w:rPr>
        <w:t xml:space="preserve"> et al., 2007, Fig. 6A; </w:t>
      </w:r>
      <w:proofErr w:type="spellStart"/>
      <w:r>
        <w:rPr>
          <w:rFonts w:ascii="Times New Roman" w:hAnsi="Times New Roman"/>
          <w:sz w:val="24"/>
          <w:szCs w:val="24"/>
        </w:rPr>
        <w:t>Genise</w:t>
      </w:r>
      <w:proofErr w:type="spellEnd"/>
      <w:r>
        <w:rPr>
          <w:rFonts w:ascii="Times New Roman" w:hAnsi="Times New Roman"/>
          <w:sz w:val="24"/>
          <w:szCs w:val="24"/>
        </w:rPr>
        <w:t xml:space="preserve"> and </w:t>
      </w:r>
      <w:proofErr w:type="spellStart"/>
      <w:r>
        <w:rPr>
          <w:rFonts w:ascii="Times New Roman" w:hAnsi="Times New Roman"/>
          <w:sz w:val="24"/>
          <w:szCs w:val="24"/>
        </w:rPr>
        <w:t>Sarzetti</w:t>
      </w:r>
      <w:proofErr w:type="spellEnd"/>
      <w:r>
        <w:rPr>
          <w:rFonts w:ascii="Times New Roman" w:hAnsi="Times New Roman"/>
          <w:sz w:val="24"/>
          <w:szCs w:val="24"/>
        </w:rPr>
        <w:t xml:space="preserve">, 2011, Fig. </w:t>
      </w:r>
      <w:r w:rsidR="008C50EC">
        <w:rPr>
          <w:rFonts w:ascii="Times New Roman" w:hAnsi="Times New Roman"/>
          <w:sz w:val="24"/>
          <w:szCs w:val="24"/>
        </w:rPr>
        <w:t>3</w:t>
      </w:r>
      <w:r>
        <w:rPr>
          <w:rFonts w:ascii="Times New Roman" w:hAnsi="Times New Roman"/>
          <w:sz w:val="24"/>
          <w:szCs w:val="24"/>
        </w:rPr>
        <w:t xml:space="preserve">B) (Fig. </w:t>
      </w:r>
      <w:r w:rsidR="008C50EC">
        <w:rPr>
          <w:rFonts w:ascii="Times New Roman" w:hAnsi="Times New Roman"/>
          <w:sz w:val="24"/>
          <w:szCs w:val="24"/>
        </w:rPr>
        <w:t>8A</w:t>
      </w:r>
      <w:r>
        <w:rPr>
          <w:rFonts w:ascii="Times New Roman" w:hAnsi="Times New Roman"/>
          <w:sz w:val="24"/>
          <w:szCs w:val="24"/>
        </w:rPr>
        <w:t xml:space="preserve">, </w:t>
      </w:r>
      <w:r w:rsidR="008C50EC">
        <w:rPr>
          <w:rFonts w:ascii="Times New Roman" w:hAnsi="Times New Roman"/>
          <w:sz w:val="24"/>
          <w:szCs w:val="24"/>
        </w:rPr>
        <w:t>8B</w:t>
      </w:r>
      <w:r>
        <w:rPr>
          <w:rFonts w:ascii="Times New Roman" w:hAnsi="Times New Roman"/>
          <w:sz w:val="24"/>
          <w:szCs w:val="24"/>
        </w:rPr>
        <w:t xml:space="preserve">, </w:t>
      </w:r>
      <w:r w:rsidR="008C50EC">
        <w:rPr>
          <w:rFonts w:ascii="Times New Roman" w:hAnsi="Times New Roman"/>
          <w:sz w:val="24"/>
          <w:szCs w:val="24"/>
        </w:rPr>
        <w:t>8D</w:t>
      </w:r>
      <w:r>
        <w:rPr>
          <w:rFonts w:ascii="Times New Roman" w:hAnsi="Times New Roman"/>
          <w:sz w:val="24"/>
          <w:szCs w:val="24"/>
        </w:rPr>
        <w:t xml:space="preserve">). However, unlike the Argentinian material, this structure is not continuous through the entirety of the cross section (Fig. </w:t>
      </w:r>
      <w:r w:rsidR="008C50EC">
        <w:rPr>
          <w:rFonts w:ascii="Times New Roman" w:hAnsi="Times New Roman"/>
          <w:sz w:val="24"/>
          <w:szCs w:val="24"/>
        </w:rPr>
        <w:t>8D</w:t>
      </w:r>
      <w:r>
        <w:rPr>
          <w:rFonts w:ascii="Times New Roman" w:hAnsi="Times New Roman"/>
          <w:sz w:val="24"/>
          <w:szCs w:val="24"/>
        </w:rPr>
        <w:t>). The clay-rich zone observed in some specimens i</w:t>
      </w:r>
      <w:r w:rsidR="00397D98">
        <w:rPr>
          <w:rFonts w:ascii="Times New Roman" w:hAnsi="Times New Roman"/>
          <w:sz w:val="24"/>
          <w:szCs w:val="24"/>
        </w:rPr>
        <w:t>s</w:t>
      </w:r>
      <w:r>
        <w:rPr>
          <w:rFonts w:ascii="Times New Roman" w:hAnsi="Times New Roman"/>
          <w:sz w:val="24"/>
          <w:szCs w:val="24"/>
        </w:rPr>
        <w:t xml:space="preserve"> analogous to that described by Johnston et al. (1996) in the original description of </w:t>
      </w:r>
      <w:proofErr w:type="spellStart"/>
      <w:r>
        <w:rPr>
          <w:rFonts w:ascii="Times New Roman" w:hAnsi="Times New Roman"/>
          <w:i/>
          <w:sz w:val="24"/>
          <w:szCs w:val="24"/>
        </w:rPr>
        <w:t>Fictovichnus</w:t>
      </w:r>
      <w:proofErr w:type="spellEnd"/>
      <w:r>
        <w:rPr>
          <w:rFonts w:ascii="Times New Roman" w:hAnsi="Times New Roman"/>
          <w:sz w:val="24"/>
          <w:szCs w:val="24"/>
        </w:rPr>
        <w:t xml:space="preserve"> and interpreted as mechanical artifact of the pupation chamber, formed by the trace-maker as clay and silt became densely packed into open pore spaces in the sediment (Fig 9a, 9c). Additionally, some specimens here are detached from the host matrix, a mode of preservation seen in some specimens of </w:t>
      </w:r>
      <w:r>
        <w:rPr>
          <w:rFonts w:ascii="Times New Roman" w:hAnsi="Times New Roman"/>
          <w:i/>
          <w:sz w:val="24"/>
          <w:szCs w:val="24"/>
        </w:rPr>
        <w:t xml:space="preserve">F. </w:t>
      </w:r>
      <w:proofErr w:type="spellStart"/>
      <w:r>
        <w:rPr>
          <w:rFonts w:ascii="Times New Roman" w:hAnsi="Times New Roman"/>
          <w:i/>
          <w:sz w:val="24"/>
          <w:szCs w:val="24"/>
        </w:rPr>
        <w:t>gobiensis</w:t>
      </w:r>
      <w:proofErr w:type="spellEnd"/>
      <w:r>
        <w:rPr>
          <w:rFonts w:ascii="Times New Roman" w:hAnsi="Times New Roman"/>
          <w:sz w:val="24"/>
          <w:szCs w:val="24"/>
        </w:rPr>
        <w:t xml:space="preserve"> from the Miocene of Spain (Alonso-</w:t>
      </w:r>
      <w:proofErr w:type="spellStart"/>
      <w:r>
        <w:rPr>
          <w:rFonts w:ascii="Times New Roman" w:hAnsi="Times New Roman"/>
          <w:sz w:val="24"/>
          <w:szCs w:val="24"/>
        </w:rPr>
        <w:t>Zarza</w:t>
      </w:r>
      <w:proofErr w:type="spellEnd"/>
      <w:r>
        <w:rPr>
          <w:rFonts w:ascii="Times New Roman" w:hAnsi="Times New Roman"/>
          <w:sz w:val="24"/>
          <w:szCs w:val="24"/>
        </w:rPr>
        <w:t xml:space="preserve"> et al., 2014, Fig. </w:t>
      </w:r>
      <w:r w:rsidR="008C50EC">
        <w:rPr>
          <w:rFonts w:ascii="Times New Roman" w:hAnsi="Times New Roman"/>
          <w:sz w:val="24"/>
          <w:szCs w:val="24"/>
        </w:rPr>
        <w:t>3</w:t>
      </w:r>
      <w:r>
        <w:rPr>
          <w:rFonts w:ascii="Times New Roman" w:hAnsi="Times New Roman"/>
          <w:sz w:val="24"/>
          <w:szCs w:val="24"/>
        </w:rPr>
        <w:t>B) (</w:t>
      </w:r>
      <w:r w:rsidRPr="00CA154E">
        <w:rPr>
          <w:rFonts w:ascii="Times New Roman" w:hAnsi="Times New Roman"/>
          <w:sz w:val="24"/>
          <w:szCs w:val="24"/>
        </w:rPr>
        <w:t xml:space="preserve">Fig. </w:t>
      </w:r>
      <w:r w:rsidR="008C50EC">
        <w:rPr>
          <w:rFonts w:ascii="Times New Roman" w:hAnsi="Times New Roman"/>
          <w:sz w:val="24"/>
          <w:szCs w:val="24"/>
        </w:rPr>
        <w:t>8C</w:t>
      </w:r>
      <w:r>
        <w:rPr>
          <w:rFonts w:ascii="Times New Roman" w:hAnsi="Times New Roman"/>
          <w:sz w:val="24"/>
          <w:szCs w:val="24"/>
        </w:rPr>
        <w:t>).</w:t>
      </w:r>
    </w:p>
    <w:p w14:paraId="01113D58" w14:textId="0998F162" w:rsidR="00983718" w:rsidRDefault="00017390" w:rsidP="00902611">
      <w:pPr>
        <w:pStyle w:val="BodyA"/>
        <w:spacing w:line="480" w:lineRule="auto"/>
        <w:rPr>
          <w:rFonts w:ascii="Times New Roman" w:hAnsi="Times New Roman"/>
          <w:sz w:val="24"/>
          <w:szCs w:val="24"/>
        </w:rPr>
      </w:pPr>
      <w:r>
        <w:rPr>
          <w:rFonts w:ascii="Times New Roman" w:hAnsi="Times New Roman"/>
          <w:sz w:val="24"/>
          <w:szCs w:val="24"/>
        </w:rPr>
        <w:tab/>
      </w:r>
      <w:r w:rsidR="00F41AEC">
        <w:rPr>
          <w:rFonts w:ascii="Times New Roman" w:hAnsi="Times New Roman"/>
          <w:sz w:val="24"/>
          <w:szCs w:val="24"/>
        </w:rPr>
        <w:t xml:space="preserve">While the more elongate morphologies (i.e., small, medium, large) more closely resemble wasp cocoons, the trace-maker of the wide morphology cocoons is less certain, and interpretations here are speculative. The helical ornamentation on some specimens is strongly suggestive of wasp cocoons. However, </w:t>
      </w:r>
      <w:r w:rsidR="00397D98">
        <w:rPr>
          <w:rFonts w:ascii="Times New Roman" w:hAnsi="Times New Roman"/>
          <w:sz w:val="24"/>
          <w:szCs w:val="24"/>
        </w:rPr>
        <w:t>m</w:t>
      </w:r>
      <w:r w:rsidR="00CD04AA">
        <w:rPr>
          <w:rFonts w:ascii="Times New Roman" w:hAnsi="Times New Roman"/>
          <w:sz w:val="24"/>
          <w:szCs w:val="24"/>
        </w:rPr>
        <w:t>ost hymenopteran cocoons are slender and tapering, though some exhibit wider dimensions (</w:t>
      </w:r>
      <w:proofErr w:type="spellStart"/>
      <w:r w:rsidR="00CD04AA">
        <w:rPr>
          <w:rFonts w:ascii="Times New Roman" w:hAnsi="Times New Roman"/>
          <w:sz w:val="24"/>
          <w:szCs w:val="24"/>
        </w:rPr>
        <w:t>Genise</w:t>
      </w:r>
      <w:proofErr w:type="spellEnd"/>
      <w:r w:rsidR="00CD04AA">
        <w:rPr>
          <w:rFonts w:ascii="Times New Roman" w:hAnsi="Times New Roman"/>
          <w:sz w:val="24"/>
          <w:szCs w:val="24"/>
        </w:rPr>
        <w:t xml:space="preserve">, pers. comm., 2018). Some soil-dwelling coleopteran pupation chambers may be stout, particularly those of some </w:t>
      </w:r>
      <w:proofErr w:type="spellStart"/>
      <w:r w:rsidR="00CD04AA">
        <w:rPr>
          <w:rFonts w:ascii="Times New Roman" w:hAnsi="Times New Roman"/>
          <w:sz w:val="24"/>
          <w:szCs w:val="24"/>
        </w:rPr>
        <w:t>Scarabaeids</w:t>
      </w:r>
      <w:proofErr w:type="spellEnd"/>
      <w:r w:rsidR="00CD04AA">
        <w:rPr>
          <w:rFonts w:ascii="Times New Roman" w:hAnsi="Times New Roman"/>
          <w:sz w:val="24"/>
          <w:szCs w:val="24"/>
        </w:rPr>
        <w:t>. The thickness of the boundary casts doubt on a hymenopterous trace-maker, as the wall of wasp cocoons is</w:t>
      </w:r>
      <w:r w:rsidR="004F354C">
        <w:rPr>
          <w:rFonts w:ascii="Times New Roman" w:hAnsi="Times New Roman"/>
          <w:sz w:val="24"/>
          <w:szCs w:val="24"/>
        </w:rPr>
        <w:t xml:space="preserve"> typically</w:t>
      </w:r>
      <w:r w:rsidR="00CD04AA">
        <w:rPr>
          <w:rFonts w:ascii="Times New Roman" w:hAnsi="Times New Roman"/>
          <w:sz w:val="24"/>
          <w:szCs w:val="24"/>
        </w:rPr>
        <w:t xml:space="preserve"> much thinner (e.g., </w:t>
      </w:r>
      <w:proofErr w:type="spellStart"/>
      <w:r w:rsidR="00CD04AA">
        <w:rPr>
          <w:rFonts w:ascii="Times New Roman" w:hAnsi="Times New Roman"/>
          <w:sz w:val="24"/>
          <w:szCs w:val="24"/>
        </w:rPr>
        <w:t>Genise</w:t>
      </w:r>
      <w:proofErr w:type="spellEnd"/>
      <w:r w:rsidR="00CD04AA">
        <w:rPr>
          <w:rFonts w:ascii="Times New Roman" w:hAnsi="Times New Roman"/>
          <w:sz w:val="24"/>
          <w:szCs w:val="24"/>
        </w:rPr>
        <w:t xml:space="preserve"> et al., 2007). The morphology of some </w:t>
      </w:r>
      <w:proofErr w:type="spellStart"/>
      <w:r w:rsidR="00CD04AA">
        <w:rPr>
          <w:rFonts w:ascii="Times New Roman" w:hAnsi="Times New Roman"/>
          <w:i/>
          <w:sz w:val="24"/>
          <w:szCs w:val="24"/>
        </w:rPr>
        <w:t>Fictovichnus</w:t>
      </w:r>
      <w:proofErr w:type="spellEnd"/>
      <w:r w:rsidR="00CD04AA">
        <w:rPr>
          <w:rFonts w:ascii="Times New Roman" w:hAnsi="Times New Roman"/>
          <w:i/>
          <w:sz w:val="24"/>
          <w:szCs w:val="24"/>
        </w:rPr>
        <w:t xml:space="preserve"> </w:t>
      </w:r>
      <w:proofErr w:type="spellStart"/>
      <w:r w:rsidR="00CD04AA">
        <w:rPr>
          <w:rFonts w:ascii="Times New Roman" w:hAnsi="Times New Roman"/>
          <w:i/>
          <w:sz w:val="24"/>
          <w:szCs w:val="24"/>
        </w:rPr>
        <w:t>gobiensis</w:t>
      </w:r>
      <w:proofErr w:type="spellEnd"/>
      <w:r w:rsidR="00CD04AA">
        <w:rPr>
          <w:rFonts w:ascii="Times New Roman" w:hAnsi="Times New Roman"/>
          <w:i/>
          <w:sz w:val="24"/>
          <w:szCs w:val="24"/>
        </w:rPr>
        <w:t xml:space="preserve"> </w:t>
      </w:r>
      <w:r w:rsidR="00CD04AA">
        <w:rPr>
          <w:rFonts w:ascii="Times New Roman" w:hAnsi="Times New Roman"/>
          <w:sz w:val="24"/>
          <w:szCs w:val="24"/>
        </w:rPr>
        <w:t xml:space="preserve">from Laetoli described by </w:t>
      </w:r>
      <w:proofErr w:type="spellStart"/>
      <w:r w:rsidR="00CD04AA">
        <w:rPr>
          <w:rFonts w:ascii="Times New Roman" w:hAnsi="Times New Roman"/>
          <w:sz w:val="24"/>
          <w:szCs w:val="24"/>
        </w:rPr>
        <w:t>Genise</w:t>
      </w:r>
      <w:proofErr w:type="spellEnd"/>
      <w:r w:rsidR="00CD04AA">
        <w:rPr>
          <w:rFonts w:ascii="Times New Roman" w:hAnsi="Times New Roman"/>
          <w:sz w:val="24"/>
          <w:szCs w:val="24"/>
        </w:rPr>
        <w:t xml:space="preserve"> and Harrison (2018) is similar to </w:t>
      </w:r>
      <w:proofErr w:type="spellStart"/>
      <w:r w:rsidR="00CD04AA">
        <w:rPr>
          <w:rFonts w:ascii="Times New Roman" w:hAnsi="Times New Roman"/>
          <w:i/>
          <w:sz w:val="24"/>
          <w:szCs w:val="24"/>
        </w:rPr>
        <w:t>Fictovichnus</w:t>
      </w:r>
      <w:proofErr w:type="spellEnd"/>
      <w:r w:rsidR="00CD04AA">
        <w:rPr>
          <w:rFonts w:ascii="Times New Roman" w:hAnsi="Times New Roman"/>
          <w:i/>
          <w:sz w:val="24"/>
          <w:szCs w:val="24"/>
        </w:rPr>
        <w:t xml:space="preserve"> </w:t>
      </w:r>
      <w:r w:rsidR="00CD04AA">
        <w:rPr>
          <w:rFonts w:ascii="Times New Roman" w:hAnsi="Times New Roman"/>
          <w:sz w:val="24"/>
          <w:szCs w:val="24"/>
        </w:rPr>
        <w:t xml:space="preserve">described here, and the authors tentatively assign the trace-makers to </w:t>
      </w:r>
      <w:r w:rsidR="00CD04AA" w:rsidRPr="00F63C05">
        <w:rPr>
          <w:rFonts w:ascii="Times New Roman" w:hAnsi="Times New Roman"/>
          <w:sz w:val="24"/>
          <w:szCs w:val="24"/>
        </w:rPr>
        <w:lastRenderedPageBreak/>
        <w:t>Tenebrionid, Curculionid and</w:t>
      </w:r>
      <w:r w:rsidR="00CD04AA">
        <w:rPr>
          <w:rFonts w:ascii="Times New Roman" w:hAnsi="Times New Roman"/>
          <w:sz w:val="24"/>
          <w:szCs w:val="24"/>
        </w:rPr>
        <w:t>/or</w:t>
      </w:r>
      <w:r w:rsidR="00CD04AA" w:rsidRPr="00F63C05">
        <w:rPr>
          <w:rFonts w:ascii="Times New Roman" w:hAnsi="Times New Roman"/>
          <w:sz w:val="24"/>
          <w:szCs w:val="24"/>
        </w:rPr>
        <w:t xml:space="preserve"> </w:t>
      </w:r>
      <w:proofErr w:type="spellStart"/>
      <w:r w:rsidR="00CD04AA" w:rsidRPr="00F63C05">
        <w:rPr>
          <w:rFonts w:ascii="Times New Roman" w:hAnsi="Times New Roman"/>
          <w:sz w:val="24"/>
          <w:szCs w:val="24"/>
        </w:rPr>
        <w:t>Scarabaeid</w:t>
      </w:r>
      <w:proofErr w:type="spellEnd"/>
      <w:r w:rsidR="00CD04AA">
        <w:rPr>
          <w:rFonts w:ascii="Times New Roman" w:hAnsi="Times New Roman"/>
          <w:sz w:val="24"/>
          <w:szCs w:val="24"/>
        </w:rPr>
        <w:t xml:space="preserve"> beetles (</w:t>
      </w:r>
      <w:proofErr w:type="spellStart"/>
      <w:r w:rsidR="00CD04AA">
        <w:rPr>
          <w:rFonts w:ascii="Times New Roman" w:hAnsi="Times New Roman"/>
          <w:sz w:val="24"/>
          <w:szCs w:val="24"/>
        </w:rPr>
        <w:t>Genise</w:t>
      </w:r>
      <w:proofErr w:type="spellEnd"/>
      <w:r w:rsidR="00CD04AA">
        <w:rPr>
          <w:rFonts w:ascii="Times New Roman" w:hAnsi="Times New Roman"/>
          <w:sz w:val="24"/>
          <w:szCs w:val="24"/>
        </w:rPr>
        <w:t xml:space="preserve"> and Harrison, 2018, Fig. 1E, K). Some </w:t>
      </w:r>
      <w:r w:rsidR="00397D98">
        <w:rPr>
          <w:rFonts w:ascii="Times New Roman" w:hAnsi="Times New Roman"/>
          <w:sz w:val="24"/>
          <w:szCs w:val="24"/>
        </w:rPr>
        <w:t>m</w:t>
      </w:r>
      <w:r w:rsidR="00CD04AA">
        <w:rPr>
          <w:rFonts w:ascii="Times New Roman" w:hAnsi="Times New Roman"/>
          <w:sz w:val="24"/>
          <w:szCs w:val="24"/>
        </w:rPr>
        <w:t>embers of these groups, including some weevils and chafers, favor similar environments as burrowing wasps, as their trace fossils (</w:t>
      </w:r>
      <w:proofErr w:type="spellStart"/>
      <w:r w:rsidR="00CD04AA">
        <w:rPr>
          <w:rFonts w:ascii="Times New Roman" w:hAnsi="Times New Roman"/>
          <w:i/>
          <w:sz w:val="24"/>
          <w:szCs w:val="24"/>
        </w:rPr>
        <w:t>Rebuffoichnus</w:t>
      </w:r>
      <w:proofErr w:type="spellEnd"/>
      <w:r w:rsidR="00CD04AA">
        <w:rPr>
          <w:rFonts w:ascii="Times New Roman" w:hAnsi="Times New Roman"/>
          <w:i/>
          <w:sz w:val="24"/>
          <w:szCs w:val="24"/>
        </w:rPr>
        <w:t xml:space="preserve">, F. </w:t>
      </w:r>
      <w:proofErr w:type="spellStart"/>
      <w:r w:rsidR="00CD04AA">
        <w:rPr>
          <w:rFonts w:ascii="Times New Roman" w:hAnsi="Times New Roman"/>
          <w:i/>
          <w:sz w:val="24"/>
          <w:szCs w:val="24"/>
        </w:rPr>
        <w:t>gobiensis</w:t>
      </w:r>
      <w:proofErr w:type="spellEnd"/>
      <w:r w:rsidR="00CD04AA">
        <w:rPr>
          <w:rFonts w:ascii="Times New Roman" w:hAnsi="Times New Roman"/>
          <w:sz w:val="24"/>
          <w:szCs w:val="24"/>
        </w:rPr>
        <w:t xml:space="preserve">) are consistently associated with </w:t>
      </w:r>
      <w:r w:rsidR="00CD04AA">
        <w:rPr>
          <w:rFonts w:ascii="Times New Roman" w:hAnsi="Times New Roman"/>
          <w:i/>
          <w:sz w:val="24"/>
          <w:szCs w:val="24"/>
        </w:rPr>
        <w:t xml:space="preserve">F. </w:t>
      </w:r>
      <w:proofErr w:type="spellStart"/>
      <w:r w:rsidR="00CD04AA">
        <w:rPr>
          <w:rFonts w:ascii="Times New Roman" w:hAnsi="Times New Roman"/>
          <w:i/>
          <w:sz w:val="24"/>
          <w:szCs w:val="24"/>
        </w:rPr>
        <w:t>sciuttoi</w:t>
      </w:r>
      <w:proofErr w:type="spellEnd"/>
      <w:r w:rsidR="00CD04AA">
        <w:rPr>
          <w:rFonts w:ascii="Times New Roman" w:hAnsi="Times New Roman"/>
          <w:i/>
          <w:sz w:val="24"/>
          <w:szCs w:val="24"/>
        </w:rPr>
        <w:t xml:space="preserve"> </w:t>
      </w:r>
      <w:r w:rsidR="00CD04AA">
        <w:rPr>
          <w:rFonts w:ascii="Times New Roman" w:hAnsi="Times New Roman"/>
          <w:sz w:val="24"/>
          <w:szCs w:val="24"/>
        </w:rPr>
        <w:t xml:space="preserve">as components of the </w:t>
      </w:r>
      <w:proofErr w:type="spellStart"/>
      <w:r w:rsidR="00CD04AA">
        <w:rPr>
          <w:rFonts w:ascii="Times New Roman" w:hAnsi="Times New Roman"/>
          <w:i/>
          <w:sz w:val="24"/>
          <w:szCs w:val="24"/>
        </w:rPr>
        <w:t>Celliforma</w:t>
      </w:r>
      <w:proofErr w:type="spellEnd"/>
      <w:r w:rsidR="00CD04AA">
        <w:rPr>
          <w:rFonts w:ascii="Times New Roman" w:hAnsi="Times New Roman"/>
          <w:i/>
          <w:sz w:val="24"/>
          <w:szCs w:val="24"/>
        </w:rPr>
        <w:t xml:space="preserve"> </w:t>
      </w:r>
      <w:proofErr w:type="spellStart"/>
      <w:r w:rsidR="00CD04AA">
        <w:rPr>
          <w:rFonts w:ascii="Times New Roman" w:hAnsi="Times New Roman"/>
          <w:sz w:val="24"/>
          <w:szCs w:val="24"/>
        </w:rPr>
        <w:t>ichnofacies</w:t>
      </w:r>
      <w:proofErr w:type="spellEnd"/>
      <w:r w:rsidR="00CD04AA">
        <w:rPr>
          <w:rFonts w:ascii="Times New Roman" w:hAnsi="Times New Roman"/>
          <w:sz w:val="24"/>
          <w:szCs w:val="24"/>
        </w:rPr>
        <w:t xml:space="preserve"> (</w:t>
      </w:r>
      <w:proofErr w:type="spellStart"/>
      <w:r w:rsidR="00CD04AA">
        <w:rPr>
          <w:rFonts w:ascii="Times New Roman" w:hAnsi="Times New Roman"/>
          <w:sz w:val="24"/>
          <w:szCs w:val="24"/>
        </w:rPr>
        <w:t>Genise</w:t>
      </w:r>
      <w:proofErr w:type="spellEnd"/>
      <w:r w:rsidR="00CD04AA">
        <w:rPr>
          <w:rFonts w:ascii="Times New Roman" w:hAnsi="Times New Roman"/>
          <w:sz w:val="24"/>
          <w:szCs w:val="24"/>
        </w:rPr>
        <w:t xml:space="preserve">, 2016). </w:t>
      </w:r>
      <w:r w:rsidR="00CD04AA" w:rsidRPr="00711886">
        <w:rPr>
          <w:rFonts w:ascii="Times New Roman" w:hAnsi="Times New Roman"/>
          <w:sz w:val="24"/>
          <w:szCs w:val="24"/>
        </w:rPr>
        <w:t>I</w:t>
      </w:r>
      <w:r w:rsidR="00CD04AA">
        <w:rPr>
          <w:rFonts w:ascii="Times New Roman" w:hAnsi="Times New Roman"/>
          <w:sz w:val="24"/>
          <w:szCs w:val="24"/>
        </w:rPr>
        <w:t>f the wide morphology</w:t>
      </w:r>
      <w:r w:rsidR="00CD04AA" w:rsidRPr="00711886">
        <w:rPr>
          <w:rFonts w:ascii="Times New Roman" w:hAnsi="Times New Roman"/>
          <w:sz w:val="24"/>
          <w:szCs w:val="24"/>
        </w:rPr>
        <w:t xml:space="preserve"> </w:t>
      </w:r>
      <w:proofErr w:type="spellStart"/>
      <w:r w:rsidR="00CD04AA">
        <w:rPr>
          <w:rFonts w:ascii="Times New Roman" w:hAnsi="Times New Roman"/>
          <w:i/>
          <w:sz w:val="24"/>
          <w:szCs w:val="24"/>
        </w:rPr>
        <w:t>Fictovichnus</w:t>
      </w:r>
      <w:proofErr w:type="spellEnd"/>
      <w:r w:rsidR="00CD04AA">
        <w:rPr>
          <w:rFonts w:ascii="Times New Roman" w:hAnsi="Times New Roman"/>
          <w:i/>
          <w:sz w:val="24"/>
          <w:szCs w:val="24"/>
        </w:rPr>
        <w:t xml:space="preserve"> </w:t>
      </w:r>
      <w:r w:rsidR="00CD04AA" w:rsidRPr="00711886">
        <w:rPr>
          <w:rFonts w:ascii="Times New Roman" w:hAnsi="Times New Roman"/>
          <w:sz w:val="24"/>
          <w:szCs w:val="24"/>
        </w:rPr>
        <w:t xml:space="preserve">represents one of these, they still may suggest similar broad </w:t>
      </w:r>
      <w:proofErr w:type="spellStart"/>
      <w:r w:rsidR="00CD04AA" w:rsidRPr="00711886">
        <w:rPr>
          <w:rFonts w:ascii="Times New Roman" w:hAnsi="Times New Roman"/>
          <w:sz w:val="24"/>
          <w:szCs w:val="24"/>
        </w:rPr>
        <w:t>paleonenvironmental</w:t>
      </w:r>
      <w:proofErr w:type="spellEnd"/>
      <w:r w:rsidR="00CD04AA" w:rsidRPr="00711886">
        <w:rPr>
          <w:rFonts w:ascii="Times New Roman" w:hAnsi="Times New Roman"/>
          <w:sz w:val="24"/>
          <w:szCs w:val="24"/>
        </w:rPr>
        <w:t xml:space="preserve"> interpretations (</w:t>
      </w:r>
      <w:proofErr w:type="spellStart"/>
      <w:r w:rsidR="00CD04AA">
        <w:rPr>
          <w:rFonts w:ascii="Times New Roman" w:hAnsi="Times New Roman"/>
          <w:sz w:val="24"/>
          <w:szCs w:val="24"/>
        </w:rPr>
        <w:t>Genise</w:t>
      </w:r>
      <w:proofErr w:type="spellEnd"/>
      <w:r w:rsidR="00CD04AA">
        <w:rPr>
          <w:rFonts w:ascii="Times New Roman" w:hAnsi="Times New Roman"/>
          <w:sz w:val="24"/>
          <w:szCs w:val="24"/>
        </w:rPr>
        <w:t>, 2016</w:t>
      </w:r>
      <w:r w:rsidR="00CD04AA" w:rsidRPr="00711886">
        <w:rPr>
          <w:rFonts w:ascii="Times New Roman" w:hAnsi="Times New Roman"/>
          <w:sz w:val="24"/>
          <w:szCs w:val="24"/>
        </w:rPr>
        <w:t xml:space="preserve">). </w:t>
      </w:r>
      <w:r w:rsidR="00CD04AA">
        <w:rPr>
          <w:rFonts w:ascii="Times New Roman" w:hAnsi="Times New Roman"/>
          <w:sz w:val="24"/>
          <w:szCs w:val="24"/>
        </w:rPr>
        <w:t>Back-filled burrows in herbivorous dinosaur coprolites from nearby deposits of the Willow Creek Anticline are attributable to coleopterans (Chin and Gill, 1996; Chin, 2007) and offer another line of evidence for the presence of coleopteran trace-makers.</w:t>
      </w:r>
    </w:p>
    <w:p w14:paraId="0352E3D8" w14:textId="77777777" w:rsidR="00983718" w:rsidRDefault="00983718" w:rsidP="00902611">
      <w:pPr>
        <w:pStyle w:val="BodyA"/>
        <w:spacing w:line="480" w:lineRule="auto"/>
        <w:rPr>
          <w:rFonts w:ascii="Times New Roman" w:hAnsi="Times New Roman"/>
          <w:sz w:val="24"/>
          <w:szCs w:val="24"/>
        </w:rPr>
      </w:pPr>
    </w:p>
    <w:p w14:paraId="2D9AE6EF" w14:textId="5C26AEB5" w:rsidR="00CD04AA" w:rsidRPr="00A47BC3" w:rsidRDefault="007F0180" w:rsidP="00902611">
      <w:pPr>
        <w:pStyle w:val="BodyA"/>
        <w:spacing w:line="480" w:lineRule="auto"/>
        <w:rPr>
          <w:rFonts w:ascii="Times New Roman" w:hAnsi="Times New Roman"/>
          <w:i/>
          <w:sz w:val="24"/>
          <w:szCs w:val="24"/>
        </w:rPr>
      </w:pPr>
      <w:r>
        <w:rPr>
          <w:rFonts w:ascii="Times New Roman" w:hAnsi="Times New Roman"/>
          <w:bCs/>
          <w:i/>
          <w:sz w:val="24"/>
          <w:szCs w:val="24"/>
        </w:rPr>
        <w:t>6</w:t>
      </w:r>
      <w:r w:rsidR="00CE3424" w:rsidRPr="00A47BC3">
        <w:rPr>
          <w:rFonts w:ascii="Times New Roman" w:hAnsi="Times New Roman"/>
          <w:bCs/>
          <w:i/>
          <w:sz w:val="24"/>
          <w:szCs w:val="24"/>
        </w:rPr>
        <w:t>.</w:t>
      </w:r>
      <w:r w:rsidR="00F51934">
        <w:rPr>
          <w:rFonts w:ascii="Times New Roman" w:hAnsi="Times New Roman"/>
          <w:bCs/>
          <w:i/>
          <w:sz w:val="24"/>
          <w:szCs w:val="24"/>
        </w:rPr>
        <w:t>3</w:t>
      </w:r>
      <w:r w:rsidR="00CE3424" w:rsidRPr="00A47BC3">
        <w:rPr>
          <w:rFonts w:ascii="Times New Roman" w:hAnsi="Times New Roman"/>
          <w:bCs/>
          <w:i/>
          <w:sz w:val="24"/>
          <w:szCs w:val="24"/>
        </w:rPr>
        <w:t xml:space="preserve"> </w:t>
      </w:r>
      <w:proofErr w:type="spellStart"/>
      <w:r w:rsidR="00CE3424" w:rsidRPr="006F7A47">
        <w:rPr>
          <w:rFonts w:ascii="Times New Roman" w:hAnsi="Times New Roman"/>
          <w:bCs/>
          <w:sz w:val="24"/>
          <w:szCs w:val="24"/>
        </w:rPr>
        <w:t>Tombownichnus</w:t>
      </w:r>
      <w:proofErr w:type="spellEnd"/>
      <w:r w:rsidR="00CE3424" w:rsidRPr="00A47BC3">
        <w:rPr>
          <w:rFonts w:ascii="Times New Roman" w:hAnsi="Times New Roman"/>
          <w:bCs/>
          <w:i/>
          <w:iCs/>
          <w:sz w:val="24"/>
          <w:szCs w:val="24"/>
        </w:rPr>
        <w:t xml:space="preserve"> </w:t>
      </w:r>
      <w:r w:rsidR="00CE3424" w:rsidRPr="00A47BC3">
        <w:rPr>
          <w:rFonts w:ascii="Times New Roman" w:hAnsi="Times New Roman"/>
          <w:bCs/>
          <w:i/>
          <w:sz w:val="24"/>
          <w:szCs w:val="24"/>
        </w:rPr>
        <w:t>and unassignable traces</w:t>
      </w:r>
    </w:p>
    <w:p w14:paraId="05E96CC4" w14:textId="05A004D3" w:rsidR="00CE3424" w:rsidRDefault="00CE3424" w:rsidP="00CE3424">
      <w:pPr>
        <w:pStyle w:val="BodyB"/>
        <w:spacing w:line="480" w:lineRule="auto"/>
        <w:rPr>
          <w:iCs/>
        </w:rPr>
      </w:pPr>
      <w:r>
        <w:tab/>
        <w:t xml:space="preserve">The ichnogenus </w:t>
      </w:r>
      <w:proofErr w:type="spellStart"/>
      <w:r>
        <w:rPr>
          <w:i/>
        </w:rPr>
        <w:t>Tombownichnus</w:t>
      </w:r>
      <w:proofErr w:type="spellEnd"/>
      <w:r>
        <w:rPr>
          <w:i/>
        </w:rPr>
        <w:t xml:space="preserve"> </w:t>
      </w:r>
      <w:r w:rsidR="0010112B">
        <w:rPr>
          <w:iCs/>
        </w:rPr>
        <w:t xml:space="preserve">(represented by two ichnospecies, </w:t>
      </w:r>
      <w:r w:rsidR="0010112B">
        <w:rPr>
          <w:i/>
        </w:rPr>
        <w:t xml:space="preserve">T. </w:t>
      </w:r>
      <w:proofErr w:type="spellStart"/>
      <w:r w:rsidR="0010112B">
        <w:rPr>
          <w:i/>
        </w:rPr>
        <w:t>parabolicus</w:t>
      </w:r>
      <w:proofErr w:type="spellEnd"/>
      <w:r w:rsidR="0010112B">
        <w:rPr>
          <w:i/>
        </w:rPr>
        <w:t xml:space="preserve"> </w:t>
      </w:r>
      <w:r w:rsidR="0010112B">
        <w:rPr>
          <w:iCs/>
        </w:rPr>
        <w:t xml:space="preserve">and </w:t>
      </w:r>
      <w:r w:rsidR="0010112B">
        <w:rPr>
          <w:i/>
        </w:rPr>
        <w:t xml:space="preserve">T. </w:t>
      </w:r>
      <w:proofErr w:type="spellStart"/>
      <w:r w:rsidR="0010112B">
        <w:rPr>
          <w:i/>
        </w:rPr>
        <w:t>plenus</w:t>
      </w:r>
      <w:proofErr w:type="spellEnd"/>
      <w:r w:rsidR="0010112B">
        <w:rPr>
          <w:iCs/>
        </w:rPr>
        <w:t>)</w:t>
      </w:r>
      <w:r w:rsidR="0010112B">
        <w:rPr>
          <w:i/>
        </w:rPr>
        <w:t xml:space="preserve"> </w:t>
      </w:r>
      <w:r>
        <w:t xml:space="preserve">is interpreted as borings of </w:t>
      </w:r>
      <w:proofErr w:type="spellStart"/>
      <w:r>
        <w:t>cleptoparasitic</w:t>
      </w:r>
      <w:proofErr w:type="spellEnd"/>
      <w:r>
        <w:t xml:space="preserve"> insects occurring in the walls of another chambered insect trace fossil. </w:t>
      </w:r>
      <w:r>
        <w:rPr>
          <w:i/>
        </w:rPr>
        <w:t xml:space="preserve">T. </w:t>
      </w:r>
      <w:proofErr w:type="spellStart"/>
      <w:r>
        <w:rPr>
          <w:i/>
        </w:rPr>
        <w:t>parabolicus</w:t>
      </w:r>
      <w:proofErr w:type="spellEnd"/>
      <w:r>
        <w:t xml:space="preserve"> shares a similar interpretation as </w:t>
      </w:r>
      <w:r>
        <w:rPr>
          <w:i/>
        </w:rPr>
        <w:t xml:space="preserve">T. </w:t>
      </w:r>
      <w:proofErr w:type="spellStart"/>
      <w:r>
        <w:rPr>
          <w:i/>
        </w:rPr>
        <w:t>plenus</w:t>
      </w:r>
      <w:proofErr w:type="spellEnd"/>
      <w:r>
        <w:t>; the latter is a complete boring through the external surface of the host chamber, while the former is a failed perforation attempt (</w:t>
      </w:r>
      <w:proofErr w:type="spellStart"/>
      <w:r>
        <w:t>Mikul</w:t>
      </w:r>
      <w:r>
        <w:rPr>
          <w:rFonts w:cs="Times New Roman"/>
        </w:rPr>
        <w:t>áš</w:t>
      </w:r>
      <w:proofErr w:type="spellEnd"/>
      <w:r>
        <w:rPr>
          <w:rFonts w:cs="Times New Roman"/>
        </w:rPr>
        <w:t xml:space="preserve"> and </w:t>
      </w:r>
      <w:proofErr w:type="spellStart"/>
      <w:r>
        <w:rPr>
          <w:rFonts w:cs="Times New Roman"/>
        </w:rPr>
        <w:t>Genise</w:t>
      </w:r>
      <w:proofErr w:type="spellEnd"/>
      <w:r>
        <w:rPr>
          <w:rFonts w:cs="Times New Roman"/>
        </w:rPr>
        <w:t>, 2003).</w:t>
      </w:r>
      <w:r>
        <w:t xml:space="preserve"> Trace-makers have been attributed to parasitic wasps or wasp larvae (</w:t>
      </w:r>
      <w:proofErr w:type="spellStart"/>
      <w:r>
        <w:t>Mutillidae</w:t>
      </w:r>
      <w:proofErr w:type="spellEnd"/>
      <w:r>
        <w:t xml:space="preserve">, </w:t>
      </w:r>
      <w:proofErr w:type="spellStart"/>
      <w:r>
        <w:t>Sapygidae</w:t>
      </w:r>
      <w:proofErr w:type="spellEnd"/>
      <w:r>
        <w:t xml:space="preserve">, </w:t>
      </w:r>
      <w:proofErr w:type="spellStart"/>
      <w:r>
        <w:t>Chrysididae</w:t>
      </w:r>
      <w:proofErr w:type="spellEnd"/>
      <w:r>
        <w:t xml:space="preserve">, </w:t>
      </w:r>
      <w:proofErr w:type="spellStart"/>
      <w:r>
        <w:t>Scoliidae</w:t>
      </w:r>
      <w:proofErr w:type="spellEnd"/>
      <w:r>
        <w:t xml:space="preserve">, or </w:t>
      </w:r>
      <w:proofErr w:type="spellStart"/>
      <w:r>
        <w:t>Tiphiidae</w:t>
      </w:r>
      <w:proofErr w:type="spellEnd"/>
      <w:r>
        <w:t>), blister beetles (</w:t>
      </w:r>
      <w:proofErr w:type="spellStart"/>
      <w:r>
        <w:t>Meloidea</w:t>
      </w:r>
      <w:proofErr w:type="spellEnd"/>
      <w:r>
        <w:t>), or flies (</w:t>
      </w:r>
      <w:proofErr w:type="spellStart"/>
      <w:r>
        <w:t>Bombyliidae</w:t>
      </w:r>
      <w:proofErr w:type="spellEnd"/>
      <w:r>
        <w:t>) (</w:t>
      </w:r>
      <w:proofErr w:type="spellStart"/>
      <w:r>
        <w:t>Mikul</w:t>
      </w:r>
      <w:r>
        <w:rPr>
          <w:rFonts w:cs="Times New Roman"/>
        </w:rPr>
        <w:t>áš</w:t>
      </w:r>
      <w:proofErr w:type="spellEnd"/>
      <w:r>
        <w:t xml:space="preserve"> and </w:t>
      </w:r>
      <w:proofErr w:type="spellStart"/>
      <w:r>
        <w:t>Genise</w:t>
      </w:r>
      <w:proofErr w:type="spellEnd"/>
      <w:r>
        <w:t xml:space="preserve">, 2003; </w:t>
      </w:r>
      <w:proofErr w:type="spellStart"/>
      <w:r>
        <w:t>Genise</w:t>
      </w:r>
      <w:proofErr w:type="spellEnd"/>
      <w:r>
        <w:t xml:space="preserve">, 2016, </w:t>
      </w:r>
      <w:r w:rsidRPr="00547772">
        <w:t>p. 372</w:t>
      </w:r>
      <w:r>
        <w:t xml:space="preserve">-375). </w:t>
      </w:r>
      <w:proofErr w:type="spellStart"/>
      <w:r>
        <w:rPr>
          <w:i/>
          <w:iCs/>
        </w:rPr>
        <w:t>Tombownichnus</w:t>
      </w:r>
      <w:proofErr w:type="spellEnd"/>
      <w:r>
        <w:rPr>
          <w:i/>
          <w:iCs/>
        </w:rPr>
        <w:t xml:space="preserve"> </w:t>
      </w:r>
      <w:r>
        <w:rPr>
          <w:iCs/>
        </w:rPr>
        <w:t xml:space="preserve">occurs in several insect trace fossils, including </w:t>
      </w:r>
      <w:proofErr w:type="spellStart"/>
      <w:r>
        <w:rPr>
          <w:i/>
          <w:iCs/>
        </w:rPr>
        <w:t>Rebuffoichnus</w:t>
      </w:r>
      <w:proofErr w:type="spellEnd"/>
      <w:r>
        <w:rPr>
          <w:i/>
          <w:iCs/>
        </w:rPr>
        <w:t xml:space="preserve"> </w:t>
      </w:r>
      <w:r>
        <w:rPr>
          <w:iCs/>
        </w:rPr>
        <w:t xml:space="preserve">(pupation chambers of chafers and weevils), </w:t>
      </w:r>
      <w:proofErr w:type="spellStart"/>
      <w:r>
        <w:rPr>
          <w:i/>
          <w:iCs/>
        </w:rPr>
        <w:t>Coprinisphaera</w:t>
      </w:r>
      <w:proofErr w:type="spellEnd"/>
      <w:r>
        <w:rPr>
          <w:i/>
          <w:iCs/>
        </w:rPr>
        <w:t xml:space="preserve"> </w:t>
      </w:r>
      <w:r>
        <w:rPr>
          <w:iCs/>
        </w:rPr>
        <w:t xml:space="preserve">(dung beetle brood balls), and </w:t>
      </w:r>
      <w:bookmarkStart w:id="6" w:name="_Hlk11667679"/>
      <w:proofErr w:type="spellStart"/>
      <w:r>
        <w:rPr>
          <w:i/>
          <w:iCs/>
        </w:rPr>
        <w:t>Teisseirei</w:t>
      </w:r>
      <w:proofErr w:type="spellEnd"/>
      <w:r>
        <w:rPr>
          <w:i/>
          <w:iCs/>
        </w:rPr>
        <w:t xml:space="preserve"> </w:t>
      </w:r>
      <w:bookmarkEnd w:id="6"/>
      <w:r>
        <w:rPr>
          <w:iCs/>
        </w:rPr>
        <w:t xml:space="preserve">(moth pupation chambers). Most notably, </w:t>
      </w:r>
      <w:r>
        <w:rPr>
          <w:i/>
          <w:iCs/>
        </w:rPr>
        <w:t xml:space="preserve">T. </w:t>
      </w:r>
      <w:proofErr w:type="spellStart"/>
      <w:r>
        <w:rPr>
          <w:i/>
          <w:iCs/>
        </w:rPr>
        <w:t>parabolicus</w:t>
      </w:r>
      <w:proofErr w:type="spellEnd"/>
      <w:r>
        <w:rPr>
          <w:iCs/>
        </w:rPr>
        <w:t xml:space="preserve"> occurs in nearby outcrops in specimens of </w:t>
      </w:r>
      <w:proofErr w:type="spellStart"/>
      <w:r>
        <w:rPr>
          <w:i/>
          <w:iCs/>
        </w:rPr>
        <w:t>Fictovichnus</w:t>
      </w:r>
      <w:proofErr w:type="spellEnd"/>
      <w:r>
        <w:rPr>
          <w:i/>
          <w:iCs/>
        </w:rPr>
        <w:t xml:space="preserve"> </w:t>
      </w:r>
      <w:proofErr w:type="spellStart"/>
      <w:r>
        <w:rPr>
          <w:i/>
          <w:iCs/>
        </w:rPr>
        <w:t>sciuttoi</w:t>
      </w:r>
      <w:proofErr w:type="spellEnd"/>
      <w:r>
        <w:rPr>
          <w:iCs/>
        </w:rPr>
        <w:t xml:space="preserve"> and </w:t>
      </w:r>
      <w:proofErr w:type="spellStart"/>
      <w:r>
        <w:rPr>
          <w:i/>
          <w:iCs/>
        </w:rPr>
        <w:t>Rebuffoichnus</w:t>
      </w:r>
      <w:proofErr w:type="spellEnd"/>
      <w:r>
        <w:rPr>
          <w:i/>
          <w:iCs/>
        </w:rPr>
        <w:t xml:space="preserve"> </w:t>
      </w:r>
      <w:r>
        <w:rPr>
          <w:iCs/>
        </w:rPr>
        <w:t xml:space="preserve">(Martin and Varricchio, 2011). In the same outcrops, small diameter burrows are connected to </w:t>
      </w:r>
      <w:r>
        <w:rPr>
          <w:i/>
          <w:iCs/>
        </w:rPr>
        <w:t xml:space="preserve">F. </w:t>
      </w:r>
      <w:proofErr w:type="spellStart"/>
      <w:r>
        <w:rPr>
          <w:i/>
          <w:iCs/>
        </w:rPr>
        <w:t>sciuttoi</w:t>
      </w:r>
      <w:proofErr w:type="spellEnd"/>
      <w:r>
        <w:rPr>
          <w:i/>
          <w:iCs/>
        </w:rPr>
        <w:t xml:space="preserve"> </w:t>
      </w:r>
      <w:r>
        <w:rPr>
          <w:iCs/>
        </w:rPr>
        <w:t xml:space="preserve">and </w:t>
      </w:r>
      <w:proofErr w:type="spellStart"/>
      <w:r>
        <w:rPr>
          <w:i/>
          <w:iCs/>
        </w:rPr>
        <w:t>Rebuffoichnus</w:t>
      </w:r>
      <w:proofErr w:type="spellEnd"/>
      <w:r>
        <w:rPr>
          <w:iCs/>
        </w:rPr>
        <w:t xml:space="preserve"> specimens, which may also represent traces of </w:t>
      </w:r>
      <w:proofErr w:type="spellStart"/>
      <w:r>
        <w:rPr>
          <w:iCs/>
        </w:rPr>
        <w:t>cleptoparasites</w:t>
      </w:r>
      <w:proofErr w:type="spellEnd"/>
      <w:r>
        <w:rPr>
          <w:iCs/>
        </w:rPr>
        <w:t xml:space="preserve"> (Martin and Varricchio, 2011).</w:t>
      </w:r>
      <w:r>
        <w:tab/>
      </w:r>
      <w:r>
        <w:rPr>
          <w:iCs/>
        </w:rPr>
        <w:t xml:space="preserve"> </w:t>
      </w:r>
    </w:p>
    <w:p w14:paraId="4D5403BE" w14:textId="209B5CA7" w:rsidR="00CE430F" w:rsidRPr="00657CD4" w:rsidRDefault="00CE430F" w:rsidP="00CE430F">
      <w:pPr>
        <w:pStyle w:val="BodyB"/>
        <w:spacing w:line="480" w:lineRule="auto"/>
      </w:pPr>
      <w:r>
        <w:lastRenderedPageBreak/>
        <w:tab/>
        <w:t xml:space="preserve">Along with </w:t>
      </w:r>
      <w:proofErr w:type="spellStart"/>
      <w:r>
        <w:rPr>
          <w:i/>
        </w:rPr>
        <w:t>Tombownichnus</w:t>
      </w:r>
      <w:proofErr w:type="spellEnd"/>
      <w:r>
        <w:t xml:space="preserve"> observed at the locality, associations and cross-cutting of small and large cocoons may represent parasitic behavior (Fig. 1</w:t>
      </w:r>
      <w:r w:rsidR="00C63A89">
        <w:t>0B</w:t>
      </w:r>
      <w:r>
        <w:t xml:space="preserve">). </w:t>
      </w:r>
      <w:r w:rsidR="00A75E29">
        <w:t xml:space="preserve">Both </w:t>
      </w:r>
      <w:proofErr w:type="spellStart"/>
      <w:r w:rsidR="006E10AB">
        <w:t>c</w:t>
      </w:r>
      <w:r>
        <w:t>leptoparisitism</w:t>
      </w:r>
      <w:proofErr w:type="spellEnd"/>
      <w:r>
        <w:t xml:space="preserve"> (stealing of food or prey items) and parasitoid behavior (consuming of host) on burrowing wasp nests has been observed in many holometabolous insects, including flies and other parasitoid wasps. Predatory holometabolous insects attack the wasp during its larval or pupating (cocoon-bearing) stage, usually to deposit an egg. The egg will hatch into a larva that feeds on the provisions of the host wasp (Evans and O’Neil, 2009). Some parasitoids of the family </w:t>
      </w:r>
      <w:proofErr w:type="spellStart"/>
      <w:r>
        <w:t>Chrysididae</w:t>
      </w:r>
      <w:proofErr w:type="spellEnd"/>
      <w:r>
        <w:t xml:space="preserve"> (cuckoo wasps) lay eggs in host wasp cells; the parasitoid larvae wait until the host larvae spins a cocoon before feeding on the host (Evans and Eberhard, 1970; </w:t>
      </w:r>
      <w:proofErr w:type="spellStart"/>
      <w:r>
        <w:t>Genise</w:t>
      </w:r>
      <w:proofErr w:type="spellEnd"/>
      <w:r>
        <w:t xml:space="preserve">, 2016). In other members of </w:t>
      </w:r>
      <w:proofErr w:type="spellStart"/>
      <w:r>
        <w:t>Chrysididae</w:t>
      </w:r>
      <w:proofErr w:type="spellEnd"/>
      <w:r>
        <w:t xml:space="preserve">, the parasitic larva consumes the host pupa and spins a cocoon inside the cocoon of the host (Evans and Eberhard, 1970; </w:t>
      </w:r>
      <w:proofErr w:type="spellStart"/>
      <w:r>
        <w:t>Genise</w:t>
      </w:r>
      <w:proofErr w:type="spellEnd"/>
      <w:r>
        <w:t xml:space="preserve">, 2016). This behavior has been observed in the parasitic sand wasp </w:t>
      </w:r>
      <w:proofErr w:type="spellStart"/>
      <w:r>
        <w:rPr>
          <w:i/>
          <w:iCs/>
        </w:rPr>
        <w:t>Nysson</w:t>
      </w:r>
      <w:proofErr w:type="spellEnd"/>
      <w:r>
        <w:t xml:space="preserve">, where a parasitic larva will spin a cocoon virtually identical to the host but often smaller (Evans, 1966). Similarly, bee-flies of the genus </w:t>
      </w:r>
      <w:proofErr w:type="spellStart"/>
      <w:r>
        <w:rPr>
          <w:i/>
        </w:rPr>
        <w:t>Hyperalonia</w:t>
      </w:r>
      <w:proofErr w:type="spellEnd"/>
      <w:r>
        <w:rPr>
          <w:i/>
        </w:rPr>
        <w:t xml:space="preserve"> </w:t>
      </w:r>
      <w:r>
        <w:t>(</w:t>
      </w:r>
      <w:proofErr w:type="spellStart"/>
      <w:r>
        <w:t>Bombyliidae</w:t>
      </w:r>
      <w:proofErr w:type="spellEnd"/>
      <w:r>
        <w:t xml:space="preserve">) will wait for the host larva to pupate before consuming the host and pupating within their cocoon (Evans and Eberhard, 1970, p. 230). Thus, the intersecting small and larger cocoons more likely records parasitoid behavior, where the parasitic taxon consumes the host pupa within its cocoon, rather than simply stealing provisions of the cell before the host larva has a chance to feed and spin a cocoon. </w:t>
      </w:r>
      <w:r>
        <w:rPr>
          <w:iCs/>
        </w:rPr>
        <w:t xml:space="preserve">Similar associations of small cocoons inside large cocoons have been documented from the Paleocene-Eocene </w:t>
      </w:r>
      <w:proofErr w:type="spellStart"/>
      <w:r>
        <w:rPr>
          <w:iCs/>
        </w:rPr>
        <w:t>Claron</w:t>
      </w:r>
      <w:proofErr w:type="spellEnd"/>
      <w:r>
        <w:rPr>
          <w:iCs/>
        </w:rPr>
        <w:t xml:space="preserve"> Formation (</w:t>
      </w:r>
      <w:proofErr w:type="spellStart"/>
      <w:r>
        <w:rPr>
          <w:iCs/>
        </w:rPr>
        <w:t>Bown</w:t>
      </w:r>
      <w:proofErr w:type="spellEnd"/>
      <w:r>
        <w:rPr>
          <w:iCs/>
        </w:rPr>
        <w:t xml:space="preserve"> et al., 1997). Cocoons ranging from 3.5 to 7.5 mm in length are found within 18 to 32 mm long cocoons. The larger morphs display a helical external pattern, which the authors cite as evidence for wasps, while the smaller cocoons show a smooth exterior. The trace-makers of the small cocoons are interpreted to be wasp parasites, which could be other wasps, hymenopterans, or dipterans (</w:t>
      </w:r>
      <w:proofErr w:type="spellStart"/>
      <w:r>
        <w:rPr>
          <w:iCs/>
        </w:rPr>
        <w:t>Bown</w:t>
      </w:r>
      <w:proofErr w:type="spellEnd"/>
      <w:r>
        <w:rPr>
          <w:iCs/>
        </w:rPr>
        <w:t xml:space="preserve"> et al., 1997). Additionally, Martin and Varricchio (2011) describe similar co-occurrences of small cocoons within larger cocoons from nearby outcrop in the Two Medicine </w:t>
      </w:r>
      <w:r>
        <w:rPr>
          <w:iCs/>
        </w:rPr>
        <w:lastRenderedPageBreak/>
        <w:t xml:space="preserve">Formation, which they attribute to parasitoid insects, the oldest such behavior recorded in the fossil record. </w:t>
      </w:r>
    </w:p>
    <w:p w14:paraId="1E95AE60" w14:textId="69E1A263" w:rsidR="004B5162" w:rsidRDefault="004B5162" w:rsidP="004B5162">
      <w:pPr>
        <w:pStyle w:val="BodyB"/>
        <w:spacing w:line="480" w:lineRule="auto"/>
      </w:pPr>
      <w:r>
        <w:tab/>
        <w:t>Cross-cutting cocoons of similar size and morphology of pupal structures likely represent the same trace-maker. Therefore, this most likely implies multiple generations of pupation on the same horizon. These behaviors have been documented in extant wasps and may represent multivoltine patterns (more than one generation per year) that is observed some in extant wasps (Evans and Eberhard, 1970), though overlapping of traces more likely suggest multiple generations of nesting over extended periods (</w:t>
      </w:r>
      <w:proofErr w:type="spellStart"/>
      <w:r>
        <w:t>Genise</w:t>
      </w:r>
      <w:proofErr w:type="spellEnd"/>
      <w:r>
        <w:t xml:space="preserve"> et al., 2013). Alternatively, cross-cutting or closely associated cocoons of similar sizes may reflect usurpation of a nest by different females. Usurpation may be noncompetitive, as when a wasp takes over the space remaining in a nest after the original occupant vacates permanently (</w:t>
      </w:r>
      <w:proofErr w:type="spellStart"/>
      <w:r>
        <w:t>Krombein</w:t>
      </w:r>
      <w:proofErr w:type="spellEnd"/>
      <w:r>
        <w:t>, 1976), or competitive and lead to fighting amongst females, as when one female takes over after the brood of the female that constructed the nest has emerged (O’Neill, 2001, p. 181 and references therein). Nest usurpation is often intraspecific (Field, 1992; O’Neill, 2001)</w:t>
      </w:r>
      <w:r w:rsidR="00145CA7">
        <w:t>. Thus, associated cocoons of similar sizes may reflect nest usurpation</w:t>
      </w:r>
      <w:r>
        <w:t>. Similar specimens are described from a nearby outcrop (Martin and Varricchio, 2011).</w:t>
      </w:r>
      <w:r w:rsidR="00145CA7">
        <w:t xml:space="preserve"> </w:t>
      </w:r>
    </w:p>
    <w:p w14:paraId="744B76B3" w14:textId="77777777" w:rsidR="00983718" w:rsidRDefault="00983718" w:rsidP="004B5162">
      <w:pPr>
        <w:pStyle w:val="BodyB"/>
        <w:spacing w:line="480" w:lineRule="auto"/>
      </w:pPr>
    </w:p>
    <w:p w14:paraId="5095B409" w14:textId="625C859C" w:rsidR="00BC19D7" w:rsidRPr="007F6F94" w:rsidRDefault="007F0180" w:rsidP="005F55FD">
      <w:pPr>
        <w:pStyle w:val="BodyA"/>
        <w:spacing w:line="480" w:lineRule="auto"/>
        <w:rPr>
          <w:rFonts w:ascii="Times New Roman" w:eastAsia="Times New Roman" w:hAnsi="Times New Roman" w:cs="Times New Roman"/>
          <w:i/>
          <w:sz w:val="24"/>
          <w:szCs w:val="24"/>
        </w:rPr>
      </w:pPr>
      <w:r>
        <w:rPr>
          <w:rFonts w:ascii="Times New Roman" w:hAnsi="Times New Roman"/>
          <w:bCs/>
          <w:i/>
          <w:sz w:val="24"/>
          <w:szCs w:val="24"/>
        </w:rPr>
        <w:t>6</w:t>
      </w:r>
      <w:r w:rsidR="00BC19D7" w:rsidRPr="007F6F94">
        <w:rPr>
          <w:rFonts w:ascii="Times New Roman" w:hAnsi="Times New Roman"/>
          <w:bCs/>
          <w:i/>
          <w:sz w:val="24"/>
          <w:szCs w:val="24"/>
        </w:rPr>
        <w:t>.</w:t>
      </w:r>
      <w:r w:rsidR="00F51934">
        <w:rPr>
          <w:rFonts w:ascii="Times New Roman" w:hAnsi="Times New Roman"/>
          <w:bCs/>
          <w:i/>
          <w:sz w:val="24"/>
          <w:szCs w:val="24"/>
        </w:rPr>
        <w:t>4</w:t>
      </w:r>
      <w:r w:rsidR="00BC19D7" w:rsidRPr="007F6F94">
        <w:rPr>
          <w:rFonts w:ascii="Times New Roman" w:hAnsi="Times New Roman"/>
          <w:bCs/>
          <w:i/>
          <w:sz w:val="24"/>
          <w:szCs w:val="24"/>
        </w:rPr>
        <w:t xml:space="preserve"> </w:t>
      </w:r>
      <w:r w:rsidR="006C73D8" w:rsidRPr="007F6F94">
        <w:rPr>
          <w:rFonts w:ascii="Times New Roman" w:hAnsi="Times New Roman"/>
          <w:bCs/>
          <w:i/>
          <w:sz w:val="24"/>
          <w:szCs w:val="24"/>
        </w:rPr>
        <w:t xml:space="preserve">A depauperate </w:t>
      </w:r>
      <w:proofErr w:type="spellStart"/>
      <w:r w:rsidR="006C73D8" w:rsidRPr="006F7A47">
        <w:rPr>
          <w:rFonts w:ascii="Times New Roman" w:hAnsi="Times New Roman"/>
          <w:bCs/>
          <w:iCs/>
          <w:sz w:val="24"/>
          <w:szCs w:val="24"/>
        </w:rPr>
        <w:t>Celliforma</w:t>
      </w:r>
      <w:proofErr w:type="spellEnd"/>
      <w:r w:rsidR="006C73D8" w:rsidRPr="007F6F94">
        <w:rPr>
          <w:rFonts w:ascii="Times New Roman" w:hAnsi="Times New Roman"/>
          <w:bCs/>
          <w:i/>
          <w:sz w:val="24"/>
          <w:szCs w:val="24"/>
        </w:rPr>
        <w:t xml:space="preserve"> </w:t>
      </w:r>
      <w:proofErr w:type="spellStart"/>
      <w:r w:rsidR="006C73D8" w:rsidRPr="007F6F94">
        <w:rPr>
          <w:rFonts w:ascii="Times New Roman" w:hAnsi="Times New Roman"/>
          <w:bCs/>
          <w:i/>
          <w:sz w:val="24"/>
          <w:szCs w:val="24"/>
        </w:rPr>
        <w:t>Ichnofacies</w:t>
      </w:r>
      <w:proofErr w:type="spellEnd"/>
      <w:r w:rsidR="006C73D8" w:rsidRPr="007F6F94">
        <w:rPr>
          <w:rFonts w:ascii="Times New Roman" w:hAnsi="Times New Roman"/>
          <w:bCs/>
          <w:i/>
          <w:sz w:val="24"/>
          <w:szCs w:val="24"/>
        </w:rPr>
        <w:t>?</w:t>
      </w:r>
    </w:p>
    <w:p w14:paraId="547F639B" w14:textId="20AB3F35" w:rsidR="008D3226" w:rsidRDefault="005F55FD" w:rsidP="005F55FD">
      <w:pPr>
        <w:pStyle w:val="BodyB"/>
        <w:spacing w:line="480" w:lineRule="auto"/>
      </w:pPr>
      <w:r>
        <w:tab/>
      </w:r>
      <w:r w:rsidR="004C439B">
        <w:t xml:space="preserve">The Egg Mountain locality preserves an </w:t>
      </w:r>
      <w:proofErr w:type="spellStart"/>
      <w:r w:rsidR="004C439B">
        <w:t>ichnoassemblage</w:t>
      </w:r>
      <w:proofErr w:type="spellEnd"/>
      <w:r w:rsidR="004C439B">
        <w:t xml:space="preserve"> consisting </w:t>
      </w:r>
      <w:r w:rsidR="0030008C">
        <w:t>of four (possibly five</w:t>
      </w:r>
      <w:r w:rsidR="00CC37F7">
        <w:t xml:space="preserve">) </w:t>
      </w:r>
      <w:r w:rsidR="00114E6B">
        <w:t xml:space="preserve">morphologies of </w:t>
      </w:r>
      <w:r w:rsidR="004C439B">
        <w:t xml:space="preserve">insect </w:t>
      </w:r>
      <w:r w:rsidR="001E7041">
        <w:t>pupation structure</w:t>
      </w:r>
      <w:r w:rsidR="00114E6B">
        <w:t>s</w:t>
      </w:r>
      <w:r w:rsidR="00710D3F">
        <w:t>, corresponding to different species of soil-nesting insects</w:t>
      </w:r>
      <w:r w:rsidR="004C439B">
        <w:t xml:space="preserve">. The assemblage is dominated by </w:t>
      </w:r>
      <w:proofErr w:type="spellStart"/>
      <w:r w:rsidR="004C439B">
        <w:rPr>
          <w:i/>
          <w:iCs/>
        </w:rPr>
        <w:t>F</w:t>
      </w:r>
      <w:r w:rsidR="00D53C14">
        <w:rPr>
          <w:i/>
          <w:iCs/>
        </w:rPr>
        <w:t>ictovichnus</w:t>
      </w:r>
      <w:proofErr w:type="spellEnd"/>
      <w:r w:rsidR="004C439B">
        <w:rPr>
          <w:i/>
          <w:iCs/>
        </w:rPr>
        <w:t xml:space="preserve"> </w:t>
      </w:r>
      <w:proofErr w:type="spellStart"/>
      <w:r w:rsidR="004C439B">
        <w:rPr>
          <w:i/>
          <w:iCs/>
        </w:rPr>
        <w:t>sciuttoi</w:t>
      </w:r>
      <w:proofErr w:type="spellEnd"/>
      <w:r w:rsidR="004C439B">
        <w:t>, interpreted to be burrowing wasp cocoons</w:t>
      </w:r>
      <w:r w:rsidR="00D82C32">
        <w:t xml:space="preserve"> (though the wide morph may represent coleopterans)</w:t>
      </w:r>
      <w:r w:rsidR="004C439B">
        <w:t>.</w:t>
      </w:r>
      <w:r w:rsidR="00F26EE6">
        <w:t xml:space="preserve"> </w:t>
      </w:r>
      <w:r w:rsidR="00A15934">
        <w:t xml:space="preserve">Notably, there is a distinct absence of traces definitively referable to bees (e.g., </w:t>
      </w:r>
      <w:proofErr w:type="spellStart"/>
      <w:r w:rsidR="00A15934">
        <w:rPr>
          <w:i/>
        </w:rPr>
        <w:t>Celliforma</w:t>
      </w:r>
      <w:proofErr w:type="spellEnd"/>
      <w:r w:rsidR="00A15934">
        <w:rPr>
          <w:i/>
        </w:rPr>
        <w:t xml:space="preserve">, </w:t>
      </w:r>
      <w:proofErr w:type="spellStart"/>
      <w:r w:rsidR="00A15934">
        <w:rPr>
          <w:i/>
        </w:rPr>
        <w:t>Palmiraichnus</w:t>
      </w:r>
      <w:proofErr w:type="spellEnd"/>
      <w:r w:rsidR="00A15934">
        <w:t>), beetles (</w:t>
      </w:r>
      <w:proofErr w:type="spellStart"/>
      <w:r w:rsidR="00A15934">
        <w:rPr>
          <w:i/>
        </w:rPr>
        <w:t>Rebuffoichnus</w:t>
      </w:r>
      <w:proofErr w:type="spellEnd"/>
      <w:r w:rsidR="00A15934">
        <w:t>), and moths (</w:t>
      </w:r>
      <w:proofErr w:type="spellStart"/>
      <w:r w:rsidR="00A15934">
        <w:rPr>
          <w:i/>
        </w:rPr>
        <w:t>Teisseirei</w:t>
      </w:r>
      <w:proofErr w:type="spellEnd"/>
      <w:r w:rsidR="00A15934">
        <w:t xml:space="preserve">), unlike </w:t>
      </w:r>
      <w:r w:rsidR="00067BB6">
        <w:t xml:space="preserve">other deposits of the Two Medicine Formation that represent the </w:t>
      </w:r>
      <w:proofErr w:type="spellStart"/>
      <w:r w:rsidR="00067BB6">
        <w:rPr>
          <w:i/>
        </w:rPr>
        <w:t>Celliforma</w:t>
      </w:r>
      <w:proofErr w:type="spellEnd"/>
      <w:r w:rsidR="00067BB6">
        <w:rPr>
          <w:i/>
        </w:rPr>
        <w:t xml:space="preserve"> </w:t>
      </w:r>
      <w:proofErr w:type="spellStart"/>
      <w:r w:rsidR="00067BB6">
        <w:lastRenderedPageBreak/>
        <w:t>ichnofacies</w:t>
      </w:r>
      <w:proofErr w:type="spellEnd"/>
      <w:r w:rsidR="00A15934">
        <w:t xml:space="preserve"> (Martin and Varricchio, 2011</w:t>
      </w:r>
      <w:r w:rsidR="006E402B">
        <w:t xml:space="preserve">). </w:t>
      </w:r>
      <w:r w:rsidR="00DA06F6">
        <w:t>T</w:t>
      </w:r>
      <w:r w:rsidR="006E402B">
        <w:t xml:space="preserve">he observed assemblage may represent a depauperate </w:t>
      </w:r>
      <w:proofErr w:type="spellStart"/>
      <w:r w:rsidR="00DB7C23">
        <w:rPr>
          <w:i/>
        </w:rPr>
        <w:t>Celliforma</w:t>
      </w:r>
      <w:proofErr w:type="spellEnd"/>
      <w:r w:rsidR="00DB7C23">
        <w:rPr>
          <w:i/>
        </w:rPr>
        <w:t xml:space="preserve"> </w:t>
      </w:r>
      <w:proofErr w:type="spellStart"/>
      <w:r w:rsidR="00DB7C23">
        <w:t>ichnofacies</w:t>
      </w:r>
      <w:proofErr w:type="spellEnd"/>
      <w:r w:rsidR="00DB7C23">
        <w:t>,</w:t>
      </w:r>
      <w:r w:rsidR="00971EFF">
        <w:t xml:space="preserve"> with only one dominant </w:t>
      </w:r>
      <w:proofErr w:type="spellStart"/>
      <w:r w:rsidR="00971EFF">
        <w:t>ichnotaxon</w:t>
      </w:r>
      <w:proofErr w:type="spellEnd"/>
      <w:r w:rsidR="00971EFF">
        <w:t xml:space="preserve"> and several secondary components, including burrows, rhizoliths, vertebrate coprolites, pellet masses, and evidence of vertebrate nesting consisting of partial to complete eggs and eggshell concentrations (</w:t>
      </w:r>
      <w:proofErr w:type="spellStart"/>
      <w:r w:rsidR="00971EFF">
        <w:t>Genise</w:t>
      </w:r>
      <w:proofErr w:type="spellEnd"/>
      <w:r w:rsidR="00971EFF">
        <w:t xml:space="preserve"> et al., 2010). Alternatively, the </w:t>
      </w:r>
      <w:r w:rsidR="00B3675A">
        <w:t xml:space="preserve">monospecific </w:t>
      </w:r>
      <w:r w:rsidR="00971EFF">
        <w:t>assembla</w:t>
      </w:r>
      <w:r w:rsidR="00B3675A">
        <w:t xml:space="preserve">ge may not represent the </w:t>
      </w:r>
      <w:proofErr w:type="spellStart"/>
      <w:r w:rsidR="00B3675A">
        <w:rPr>
          <w:i/>
        </w:rPr>
        <w:t>Celliforma</w:t>
      </w:r>
      <w:proofErr w:type="spellEnd"/>
      <w:r w:rsidR="00B3675A">
        <w:rPr>
          <w:i/>
        </w:rPr>
        <w:t xml:space="preserve"> </w:t>
      </w:r>
      <w:proofErr w:type="spellStart"/>
      <w:r w:rsidR="00B3675A">
        <w:t>ichnofacies</w:t>
      </w:r>
      <w:proofErr w:type="spellEnd"/>
      <w:r w:rsidR="00917E3D">
        <w:t>; nonetheless,</w:t>
      </w:r>
      <w:r w:rsidR="00B3675A">
        <w:t xml:space="preserve"> </w:t>
      </w:r>
      <w:sdt>
        <w:sdtPr>
          <w:tag w:val="goog_rdk_9"/>
          <w:id w:val="820769848"/>
        </w:sdtPr>
        <w:sdtEndPr/>
        <w:sdtContent/>
      </w:sdt>
      <w:r w:rsidR="006E10AB">
        <w:t>potentially five</w:t>
      </w:r>
      <w:r w:rsidR="00B3675A">
        <w:t xml:space="preserve"> different insect taxa are represented. </w:t>
      </w:r>
      <w:r w:rsidR="004C439B">
        <w:t xml:space="preserve">If indeed the majority of cocoons represent those of </w:t>
      </w:r>
      <w:r w:rsidR="007D24B8">
        <w:t xml:space="preserve">solitary </w:t>
      </w:r>
      <w:r w:rsidR="004C439B">
        <w:t xml:space="preserve">wasps, </w:t>
      </w:r>
      <w:r w:rsidR="007D24B8">
        <w:t xml:space="preserve">the paleoenvironmental conditions favored by wasps are the same conditions proposed for the </w:t>
      </w:r>
      <w:proofErr w:type="spellStart"/>
      <w:r w:rsidR="007D24B8">
        <w:rPr>
          <w:i/>
        </w:rPr>
        <w:t>Celliforma</w:t>
      </w:r>
      <w:proofErr w:type="spellEnd"/>
      <w:r w:rsidR="007D24B8">
        <w:rPr>
          <w:i/>
        </w:rPr>
        <w:t xml:space="preserve"> </w:t>
      </w:r>
      <w:proofErr w:type="spellStart"/>
      <w:r w:rsidR="007D24B8">
        <w:t>ichnofacies</w:t>
      </w:r>
      <w:proofErr w:type="spellEnd"/>
      <w:r w:rsidR="007D24B8">
        <w:t xml:space="preserve"> (</w:t>
      </w:r>
      <w:proofErr w:type="spellStart"/>
      <w:r w:rsidR="007D24B8">
        <w:t>Genise</w:t>
      </w:r>
      <w:proofErr w:type="spellEnd"/>
      <w:r w:rsidR="007D24B8">
        <w:t xml:space="preserve">, </w:t>
      </w:r>
      <w:r w:rsidR="00917E3D">
        <w:t xml:space="preserve">et al., 2010; </w:t>
      </w:r>
      <w:proofErr w:type="spellStart"/>
      <w:r w:rsidR="00917E3D">
        <w:t>Genise</w:t>
      </w:r>
      <w:proofErr w:type="spellEnd"/>
      <w:r w:rsidR="00917E3D">
        <w:t xml:space="preserve">, </w:t>
      </w:r>
      <w:r w:rsidR="007D24B8">
        <w:t xml:space="preserve">2016). </w:t>
      </w:r>
      <w:r w:rsidR="00135DB0">
        <w:t>Further</w:t>
      </w:r>
      <w:r w:rsidR="007D24B8">
        <w:t xml:space="preserve">, </w:t>
      </w:r>
      <w:r w:rsidR="004C439B">
        <w:t xml:space="preserve">a single trace has a variety of implications. Wasps </w:t>
      </w:r>
      <w:r w:rsidR="000A18BE">
        <w:t xml:space="preserve">prefer to </w:t>
      </w:r>
      <w:r w:rsidR="004C439B">
        <w:t>burrow in well-drained</w:t>
      </w:r>
      <w:r w:rsidR="00AB5E0B">
        <w:t>,</w:t>
      </w:r>
      <w:r w:rsidR="004C439B">
        <w:t xml:space="preserve"> friable soils with little vegetation cover. </w:t>
      </w:r>
      <w:r w:rsidR="00D31B3D">
        <w:t xml:space="preserve">Cell emplacement is largely controlled by subsurface conditions, independent of size of the wasp, though </w:t>
      </w:r>
      <w:r w:rsidR="00114E6B">
        <w:t>l</w:t>
      </w:r>
      <w:r w:rsidR="004C439B">
        <w:t>arger wasp species tend to construct larger cocoons</w:t>
      </w:r>
      <w:r w:rsidR="006E10AB">
        <w:t>,</w:t>
      </w:r>
      <w:r w:rsidR="008D3226">
        <w:t xml:space="preserve"> </w:t>
      </w:r>
      <w:r w:rsidR="004C439B">
        <w:t xml:space="preserve">and </w:t>
      </w:r>
      <w:r w:rsidR="00E5776D">
        <w:t xml:space="preserve">in </w:t>
      </w:r>
      <w:proofErr w:type="spellStart"/>
      <w:r w:rsidR="00E5776D">
        <w:t>Bembicinae</w:t>
      </w:r>
      <w:proofErr w:type="spellEnd"/>
      <w:r w:rsidR="00E5776D">
        <w:t xml:space="preserve">, larger taxa tend to </w:t>
      </w:r>
      <w:r w:rsidR="004C439B">
        <w:t>burrow deeper</w:t>
      </w:r>
      <w:r w:rsidR="00CD76A7">
        <w:t xml:space="preserve"> </w:t>
      </w:r>
      <w:r w:rsidR="004C439B">
        <w:t>(Evans, 1966)</w:t>
      </w:r>
      <w:r w:rsidR="008D3226">
        <w:t>.</w:t>
      </w:r>
    </w:p>
    <w:p w14:paraId="68E72776" w14:textId="05BD17FB" w:rsidR="00B23527" w:rsidRDefault="005F55FD" w:rsidP="005F55FD">
      <w:pPr>
        <w:pStyle w:val="BodyB"/>
        <w:spacing w:line="480" w:lineRule="auto"/>
      </w:pPr>
      <w:r>
        <w:tab/>
      </w:r>
      <w:r w:rsidR="00223CF7">
        <w:t>Some</w:t>
      </w:r>
      <w:r w:rsidR="00834D36">
        <w:t xml:space="preserve"> specimens</w:t>
      </w:r>
      <w:r w:rsidR="004D451C">
        <w:t xml:space="preserve"> here</w:t>
      </w:r>
      <w:r w:rsidR="00834D36">
        <w:t xml:space="preserve"> assigned to </w:t>
      </w:r>
      <w:r w:rsidR="00834D36">
        <w:rPr>
          <w:i/>
        </w:rPr>
        <w:t xml:space="preserve">F. </w:t>
      </w:r>
      <w:proofErr w:type="spellStart"/>
      <w:r w:rsidR="00834D36">
        <w:rPr>
          <w:i/>
        </w:rPr>
        <w:t>sciuttoi</w:t>
      </w:r>
      <w:proofErr w:type="spellEnd"/>
      <w:r w:rsidR="00834D36">
        <w:t xml:space="preserve"> do not show the characteristic external helical weave or lobed pattern</w:t>
      </w:r>
      <w:r w:rsidR="00814E9C">
        <w:t xml:space="preserve"> (Fig. </w:t>
      </w:r>
      <w:r w:rsidR="008C50EC">
        <w:t>6</w:t>
      </w:r>
      <w:r w:rsidR="00814E9C">
        <w:t>K)</w:t>
      </w:r>
      <w:r w:rsidR="00834D36">
        <w:t xml:space="preserve">. </w:t>
      </w:r>
      <w:r w:rsidR="00D77A07" w:rsidRPr="00834D36">
        <w:t>The</w:t>
      </w:r>
      <w:r w:rsidR="00D77A07">
        <w:t xml:space="preserve"> lack of helical ornamentation on some Egg Mountain specimens may reflect differences related to preservation</w:t>
      </w:r>
      <w:r w:rsidR="00821B0F">
        <w:t xml:space="preserve"> (</w:t>
      </w:r>
      <w:r w:rsidR="00BB47B1">
        <w:t>e.g.,</w:t>
      </w:r>
      <w:r w:rsidR="00821B0F">
        <w:t xml:space="preserve"> adhering matrix)</w:t>
      </w:r>
      <w:r w:rsidR="00D77A07">
        <w:t>. However</w:t>
      </w:r>
      <w:r w:rsidR="00834D36">
        <w:t xml:space="preserve">, these specimens may represent the </w:t>
      </w:r>
      <w:r w:rsidR="00590747">
        <w:t>ichnospecies</w:t>
      </w:r>
      <w:r w:rsidR="00834D36">
        <w:t xml:space="preserve"> </w:t>
      </w:r>
      <w:r w:rsidR="00834D36">
        <w:rPr>
          <w:i/>
        </w:rPr>
        <w:t>F</w:t>
      </w:r>
      <w:r w:rsidR="00590747">
        <w:rPr>
          <w:i/>
        </w:rPr>
        <w:t xml:space="preserve">. </w:t>
      </w:r>
      <w:proofErr w:type="spellStart"/>
      <w:r w:rsidR="00834D36">
        <w:rPr>
          <w:i/>
        </w:rPr>
        <w:t>gobiensis</w:t>
      </w:r>
      <w:proofErr w:type="spellEnd"/>
      <w:r w:rsidR="00834D36">
        <w:t xml:space="preserve">, where the only </w:t>
      </w:r>
      <w:r w:rsidR="0089030B">
        <w:t xml:space="preserve">definitive </w:t>
      </w:r>
      <w:r w:rsidR="00834D36">
        <w:t>distinguishing characteristic is a smooth external texture</w:t>
      </w:r>
      <w:r w:rsidR="008B2271">
        <w:t xml:space="preserve"> compared to the helically ridged pattern</w:t>
      </w:r>
      <w:r w:rsidR="00DF24AA">
        <w:t xml:space="preserve"> of </w:t>
      </w:r>
      <w:r w:rsidR="00DF24AA">
        <w:rPr>
          <w:i/>
        </w:rPr>
        <w:t xml:space="preserve">F. </w:t>
      </w:r>
      <w:proofErr w:type="spellStart"/>
      <w:r w:rsidR="00DF24AA">
        <w:rPr>
          <w:i/>
        </w:rPr>
        <w:t>sciuttoi</w:t>
      </w:r>
      <w:proofErr w:type="spellEnd"/>
      <w:r w:rsidR="00834D36">
        <w:t xml:space="preserve">. </w:t>
      </w:r>
      <w:r w:rsidR="00AE0EC2">
        <w:t xml:space="preserve">A similar taxonomical issue is encountered at </w:t>
      </w:r>
      <w:r w:rsidR="00F96BED">
        <w:t xml:space="preserve">the </w:t>
      </w:r>
      <w:r w:rsidR="00AE0EC2">
        <w:t xml:space="preserve">Pliocene hominid site, Laetoli; </w:t>
      </w:r>
      <w:proofErr w:type="spellStart"/>
      <w:r w:rsidR="00541547">
        <w:t>Genise</w:t>
      </w:r>
      <w:proofErr w:type="spellEnd"/>
      <w:r w:rsidR="00541547">
        <w:t xml:space="preserve"> and Harrison (2018) describe thousands of </w:t>
      </w:r>
      <w:r w:rsidR="00541547">
        <w:rPr>
          <w:i/>
        </w:rPr>
        <w:t xml:space="preserve">F. </w:t>
      </w:r>
      <w:proofErr w:type="spellStart"/>
      <w:r w:rsidR="00541547">
        <w:rPr>
          <w:i/>
        </w:rPr>
        <w:t>gobiensis</w:t>
      </w:r>
      <w:proofErr w:type="spellEnd"/>
      <w:r w:rsidR="00541547">
        <w:rPr>
          <w:i/>
        </w:rPr>
        <w:t>,</w:t>
      </w:r>
      <w:r w:rsidR="00541547">
        <w:t xml:space="preserve"> identifying a select few specimens with helical texture, normally a characteristic of </w:t>
      </w:r>
      <w:r w:rsidR="00541547">
        <w:rPr>
          <w:i/>
        </w:rPr>
        <w:t xml:space="preserve">F. </w:t>
      </w:r>
      <w:proofErr w:type="spellStart"/>
      <w:r w:rsidR="00541547">
        <w:rPr>
          <w:i/>
        </w:rPr>
        <w:t>sciuttoi</w:t>
      </w:r>
      <w:proofErr w:type="spellEnd"/>
      <w:r w:rsidR="00541547">
        <w:t xml:space="preserve">. Based on the scarcity of these textured specimens, the authors conserve the </w:t>
      </w:r>
      <w:r w:rsidR="00541547">
        <w:rPr>
          <w:i/>
        </w:rPr>
        <w:t xml:space="preserve">F. </w:t>
      </w:r>
      <w:proofErr w:type="spellStart"/>
      <w:r w:rsidR="00541547">
        <w:rPr>
          <w:i/>
        </w:rPr>
        <w:t>gobiensis</w:t>
      </w:r>
      <w:proofErr w:type="spellEnd"/>
      <w:r w:rsidR="00541547">
        <w:rPr>
          <w:i/>
        </w:rPr>
        <w:t xml:space="preserve"> </w:t>
      </w:r>
      <w:r w:rsidR="00541547">
        <w:t xml:space="preserve">designation. Similarly, we do not disregard the importance of </w:t>
      </w:r>
      <w:r w:rsidR="002519C5">
        <w:t>surface texture</w:t>
      </w:r>
      <w:r w:rsidR="00541547">
        <w:t>, but instead elect not to formally treat a small subset of traces that do not display texture</w:t>
      </w:r>
      <w:r w:rsidR="00917E3D">
        <w:t xml:space="preserve">, which could have been altered by </w:t>
      </w:r>
      <w:proofErr w:type="spellStart"/>
      <w:r w:rsidR="00917E3D">
        <w:t>taphonomic</w:t>
      </w:r>
      <w:proofErr w:type="spellEnd"/>
      <w:r w:rsidR="00917E3D">
        <w:t xml:space="preserve"> processes</w:t>
      </w:r>
      <w:r w:rsidR="00541547">
        <w:t>. Regardless,</w:t>
      </w:r>
      <w:r w:rsidR="00223CF7">
        <w:t xml:space="preserve"> </w:t>
      </w:r>
      <w:r w:rsidR="00541547">
        <w:t>designat</w:t>
      </w:r>
      <w:r w:rsidR="002519C5">
        <w:t>ing</w:t>
      </w:r>
      <w:r w:rsidR="00541547">
        <w:t xml:space="preserve"> these traces as </w:t>
      </w:r>
      <w:r w:rsidR="00223CF7">
        <w:rPr>
          <w:i/>
        </w:rPr>
        <w:t xml:space="preserve">F. </w:t>
      </w:r>
      <w:proofErr w:type="spellStart"/>
      <w:r w:rsidR="00223CF7">
        <w:rPr>
          <w:i/>
        </w:rPr>
        <w:t>sciuttoi</w:t>
      </w:r>
      <w:proofErr w:type="spellEnd"/>
      <w:r w:rsidR="00223CF7">
        <w:rPr>
          <w:i/>
        </w:rPr>
        <w:t xml:space="preserve"> </w:t>
      </w:r>
      <w:r w:rsidR="00223CF7">
        <w:t xml:space="preserve">(wasps) </w:t>
      </w:r>
      <w:r w:rsidR="00541547">
        <w:t xml:space="preserve">or </w:t>
      </w:r>
      <w:r w:rsidR="00223CF7">
        <w:rPr>
          <w:i/>
        </w:rPr>
        <w:t xml:space="preserve">F. </w:t>
      </w:r>
      <w:proofErr w:type="spellStart"/>
      <w:r w:rsidR="00223CF7">
        <w:rPr>
          <w:i/>
        </w:rPr>
        <w:lastRenderedPageBreak/>
        <w:t>gobiensis</w:t>
      </w:r>
      <w:proofErr w:type="spellEnd"/>
      <w:r w:rsidR="00223CF7">
        <w:rPr>
          <w:i/>
        </w:rPr>
        <w:t xml:space="preserve"> </w:t>
      </w:r>
      <w:r w:rsidR="00223CF7">
        <w:t>(beetles</w:t>
      </w:r>
      <w:r w:rsidR="00541547">
        <w:t>, chafers, or weevils</w:t>
      </w:r>
      <w:r w:rsidR="00223CF7">
        <w:t>)</w:t>
      </w:r>
      <w:r w:rsidR="00500216">
        <w:t xml:space="preserve"> </w:t>
      </w:r>
      <w:r w:rsidR="00223CF7">
        <w:t>yield broadly the same paleoenvironmental implications</w:t>
      </w:r>
      <w:r w:rsidR="00BD5BF9">
        <w:t xml:space="preserve"> and </w:t>
      </w:r>
      <w:r w:rsidR="00B1718D">
        <w:t xml:space="preserve">are found </w:t>
      </w:r>
      <w:r w:rsidR="00BD5BF9">
        <w:t xml:space="preserve">within the </w:t>
      </w:r>
      <w:proofErr w:type="spellStart"/>
      <w:r w:rsidR="00BD5BF9">
        <w:rPr>
          <w:i/>
        </w:rPr>
        <w:t>Celliforma</w:t>
      </w:r>
      <w:proofErr w:type="spellEnd"/>
      <w:r w:rsidR="00BD5BF9">
        <w:rPr>
          <w:i/>
        </w:rPr>
        <w:t xml:space="preserve"> </w:t>
      </w:r>
      <w:proofErr w:type="spellStart"/>
      <w:r w:rsidR="00BD5BF9">
        <w:t>ichnofacies</w:t>
      </w:r>
      <w:proofErr w:type="spellEnd"/>
      <w:r w:rsidR="00BD5BF9">
        <w:t xml:space="preserve"> </w:t>
      </w:r>
      <w:r w:rsidR="00223CF7">
        <w:t>(</w:t>
      </w:r>
      <w:proofErr w:type="spellStart"/>
      <w:r w:rsidR="000171B5">
        <w:t>Genise</w:t>
      </w:r>
      <w:proofErr w:type="spellEnd"/>
      <w:r w:rsidR="000171B5">
        <w:t>, 2016</w:t>
      </w:r>
      <w:r w:rsidR="00223CF7">
        <w:t>).</w:t>
      </w:r>
    </w:p>
    <w:p w14:paraId="052407D2" w14:textId="77777777" w:rsidR="00950621" w:rsidRPr="008D3226" w:rsidRDefault="00950621" w:rsidP="005F55FD">
      <w:pPr>
        <w:pStyle w:val="BodyB"/>
        <w:spacing w:line="480" w:lineRule="auto"/>
      </w:pPr>
    </w:p>
    <w:p w14:paraId="06E1D1AE" w14:textId="0D1C88A7" w:rsidR="00B23527" w:rsidRPr="007F6F94" w:rsidRDefault="007F0180" w:rsidP="005F55FD">
      <w:pPr>
        <w:pStyle w:val="BodyA"/>
        <w:spacing w:line="480" w:lineRule="auto"/>
        <w:outlineLvl w:val="0"/>
        <w:rPr>
          <w:rFonts w:ascii="Times New Roman" w:eastAsia="Times New Roman" w:hAnsi="Times New Roman" w:cs="Times New Roman"/>
          <w:i/>
          <w:sz w:val="24"/>
          <w:szCs w:val="24"/>
        </w:rPr>
      </w:pPr>
      <w:r>
        <w:rPr>
          <w:rFonts w:ascii="Times New Roman" w:hAnsi="Times New Roman"/>
          <w:bCs/>
          <w:i/>
          <w:iCs/>
          <w:sz w:val="24"/>
          <w:szCs w:val="24"/>
        </w:rPr>
        <w:t>6</w:t>
      </w:r>
      <w:r w:rsidR="00AD7B06" w:rsidRPr="007F6F94">
        <w:rPr>
          <w:rFonts w:ascii="Times New Roman" w:hAnsi="Times New Roman"/>
          <w:bCs/>
          <w:i/>
          <w:iCs/>
          <w:sz w:val="24"/>
          <w:szCs w:val="24"/>
        </w:rPr>
        <w:t>.</w:t>
      </w:r>
      <w:r w:rsidR="00950621">
        <w:rPr>
          <w:rFonts w:ascii="Times New Roman" w:hAnsi="Times New Roman"/>
          <w:bCs/>
          <w:i/>
          <w:iCs/>
          <w:sz w:val="24"/>
          <w:szCs w:val="24"/>
        </w:rPr>
        <w:t>5</w:t>
      </w:r>
      <w:r w:rsidR="00950621" w:rsidRPr="007F6F94">
        <w:rPr>
          <w:rFonts w:ascii="Times New Roman" w:hAnsi="Times New Roman"/>
          <w:bCs/>
          <w:i/>
          <w:iCs/>
          <w:sz w:val="24"/>
          <w:szCs w:val="24"/>
        </w:rPr>
        <w:t xml:space="preserve"> </w:t>
      </w:r>
      <w:r w:rsidR="004C439B" w:rsidRPr="007F6F94">
        <w:rPr>
          <w:rFonts w:ascii="Times New Roman" w:hAnsi="Times New Roman"/>
          <w:bCs/>
          <w:i/>
          <w:iCs/>
          <w:sz w:val="24"/>
          <w:szCs w:val="24"/>
        </w:rPr>
        <w:t>Paleoenvironment</w:t>
      </w:r>
    </w:p>
    <w:p w14:paraId="49C7BB41" w14:textId="14287A5E" w:rsidR="00B23527" w:rsidRDefault="004C439B" w:rsidP="005F55FD">
      <w:pPr>
        <w:pStyle w:val="BodyA"/>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suite of trace fossils at Egg Mountain suggests the presence of </w:t>
      </w:r>
      <w:r w:rsidR="00C770C3">
        <w:rPr>
          <w:rFonts w:ascii="Times New Roman" w:eastAsia="Times New Roman" w:hAnsi="Times New Roman" w:cs="Times New Roman"/>
          <w:sz w:val="24"/>
          <w:szCs w:val="24"/>
        </w:rPr>
        <w:t xml:space="preserve">three </w:t>
      </w:r>
      <w:r w:rsidR="006E10AB">
        <w:rPr>
          <w:rFonts w:ascii="Times New Roman" w:eastAsia="Times New Roman" w:hAnsi="Times New Roman" w:cs="Times New Roman"/>
          <w:sz w:val="24"/>
          <w:szCs w:val="24"/>
        </w:rPr>
        <w:t>or</w:t>
      </w:r>
      <w:r>
        <w:rPr>
          <w:rFonts w:ascii="Times New Roman" w:eastAsia="Times New Roman" w:hAnsi="Times New Roman" w:cs="Times New Roman"/>
          <w:sz w:val="24"/>
          <w:szCs w:val="24"/>
        </w:rPr>
        <w:t xml:space="preserve"> four </w:t>
      </w:r>
      <w:r w:rsidR="00C770C3">
        <w:rPr>
          <w:rFonts w:ascii="Times New Roman" w:eastAsia="Times New Roman" w:hAnsi="Times New Roman" w:cs="Times New Roman"/>
          <w:sz w:val="24"/>
          <w:szCs w:val="24"/>
        </w:rPr>
        <w:t xml:space="preserve">wasp species </w:t>
      </w:r>
      <w:r>
        <w:rPr>
          <w:rFonts w:ascii="Times New Roman" w:eastAsia="Times New Roman" w:hAnsi="Times New Roman" w:cs="Times New Roman"/>
          <w:sz w:val="24"/>
          <w:szCs w:val="24"/>
        </w:rPr>
        <w:t xml:space="preserve">and potentially </w:t>
      </w:r>
      <w:r w:rsidR="00C770C3">
        <w:rPr>
          <w:rFonts w:ascii="Times New Roman" w:eastAsia="Times New Roman" w:hAnsi="Times New Roman" w:cs="Times New Roman"/>
          <w:sz w:val="24"/>
          <w:szCs w:val="24"/>
        </w:rPr>
        <w:t xml:space="preserve">a fifth </w:t>
      </w:r>
      <w:r w:rsidR="00C770C3">
        <w:rPr>
          <w:rFonts w:ascii="Times New Roman" w:hAnsi="Times New Roman"/>
          <w:sz w:val="24"/>
          <w:szCs w:val="24"/>
        </w:rPr>
        <w:t xml:space="preserve">unknown </w:t>
      </w:r>
      <w:r w:rsidR="00CB1550">
        <w:rPr>
          <w:rFonts w:ascii="Times New Roman" w:hAnsi="Times New Roman"/>
          <w:sz w:val="24"/>
          <w:szCs w:val="24"/>
        </w:rPr>
        <w:t>insect</w:t>
      </w:r>
      <w:r>
        <w:rPr>
          <w:rFonts w:ascii="Times New Roman" w:hAnsi="Times New Roman"/>
          <w:sz w:val="24"/>
          <w:szCs w:val="24"/>
        </w:rPr>
        <w:t xml:space="preserve"> species</w:t>
      </w:r>
      <w:r w:rsidR="00C770C3">
        <w:rPr>
          <w:rFonts w:ascii="Times New Roman" w:hAnsi="Times New Roman"/>
          <w:sz w:val="24"/>
          <w:szCs w:val="24"/>
        </w:rPr>
        <w:t xml:space="preserve">. </w:t>
      </w:r>
      <w:r>
        <w:rPr>
          <w:rFonts w:ascii="Times New Roman" w:eastAsia="Times New Roman" w:hAnsi="Times New Roman" w:cs="Times New Roman"/>
          <w:sz w:val="24"/>
          <w:szCs w:val="24"/>
        </w:rPr>
        <w:t>The abundance of fossorial wasp</w:t>
      </w:r>
      <w:r w:rsidR="0082410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pupation structures prescribes the nature of the local environment: friable substrate well above the water table with suitable exposure to the substrate surface. </w:t>
      </w:r>
      <w:r w:rsidR="00FD05B4">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he abundance of traces in all jackhammer passes also indicates that a suitable environment for </w:t>
      </w:r>
      <w:r w:rsidR="00B50378">
        <w:rPr>
          <w:rFonts w:ascii="Times New Roman" w:eastAsia="Times New Roman" w:hAnsi="Times New Roman" w:cs="Times New Roman"/>
          <w:sz w:val="24"/>
          <w:szCs w:val="24"/>
        </w:rPr>
        <w:t>insect</w:t>
      </w:r>
      <w:r>
        <w:rPr>
          <w:rFonts w:ascii="Times New Roman" w:eastAsia="Times New Roman" w:hAnsi="Times New Roman" w:cs="Times New Roman"/>
          <w:sz w:val="24"/>
          <w:szCs w:val="24"/>
        </w:rPr>
        <w:t xml:space="preserve"> nesting persisted throughout the time of deposition. The environment persisted through at least the measured 1.5 meters (and likely more) of stratigraphy fairly continuously. Higher concentration of stout </w:t>
      </w:r>
      <w:r w:rsidR="00B26085">
        <w:rPr>
          <w:rFonts w:ascii="Times New Roman" w:eastAsia="Times New Roman" w:hAnsi="Times New Roman" w:cs="Times New Roman"/>
          <w:sz w:val="24"/>
          <w:szCs w:val="24"/>
        </w:rPr>
        <w:t xml:space="preserve">and large </w:t>
      </w:r>
      <w:r>
        <w:rPr>
          <w:rFonts w:ascii="Times New Roman" w:eastAsia="Times New Roman" w:hAnsi="Times New Roman" w:cs="Times New Roman"/>
          <w:sz w:val="24"/>
          <w:szCs w:val="24"/>
        </w:rPr>
        <w:t>pupation structures</w:t>
      </w:r>
      <w:r w:rsidR="00B26085">
        <w:rPr>
          <w:rFonts w:ascii="Times New Roman" w:hAnsi="Times New Roman"/>
          <w:sz w:val="24"/>
          <w:szCs w:val="24"/>
        </w:rPr>
        <w:t xml:space="preserve"> </w:t>
      </w:r>
      <w:r>
        <w:rPr>
          <w:rFonts w:ascii="Times New Roman" w:hAnsi="Times New Roman"/>
          <w:sz w:val="24"/>
          <w:szCs w:val="24"/>
        </w:rPr>
        <w:t xml:space="preserve">may reflect subtle changes in substrate, water table depth, or other environmental nuances. The absence of </w:t>
      </w:r>
      <w:r w:rsidR="00276585">
        <w:rPr>
          <w:rFonts w:ascii="Times New Roman" w:hAnsi="Times New Roman"/>
          <w:sz w:val="24"/>
          <w:szCs w:val="24"/>
        </w:rPr>
        <w:t>the stout</w:t>
      </w:r>
      <w:r w:rsidR="00827AB2">
        <w:rPr>
          <w:rFonts w:ascii="Times New Roman" w:hAnsi="Times New Roman"/>
          <w:sz w:val="24"/>
          <w:szCs w:val="24"/>
        </w:rPr>
        <w:t xml:space="preserve"> </w:t>
      </w:r>
      <w:r>
        <w:rPr>
          <w:rFonts w:ascii="Times New Roman" w:hAnsi="Times New Roman"/>
          <w:sz w:val="24"/>
          <w:szCs w:val="24"/>
        </w:rPr>
        <w:t xml:space="preserve">and </w:t>
      </w:r>
      <w:r w:rsidR="00276585">
        <w:rPr>
          <w:rFonts w:ascii="Times New Roman" w:hAnsi="Times New Roman"/>
          <w:sz w:val="24"/>
          <w:szCs w:val="24"/>
        </w:rPr>
        <w:t xml:space="preserve">elongate </w:t>
      </w:r>
      <w:r>
        <w:rPr>
          <w:rFonts w:ascii="Times New Roman" w:hAnsi="Times New Roman"/>
          <w:i/>
          <w:iCs/>
          <w:sz w:val="24"/>
          <w:szCs w:val="24"/>
        </w:rPr>
        <w:t xml:space="preserve">F. </w:t>
      </w:r>
      <w:proofErr w:type="spellStart"/>
      <w:r>
        <w:rPr>
          <w:rFonts w:ascii="Times New Roman" w:hAnsi="Times New Roman"/>
          <w:i/>
          <w:iCs/>
          <w:sz w:val="24"/>
          <w:szCs w:val="24"/>
        </w:rPr>
        <w:t>sciuttoi</w:t>
      </w:r>
      <w:proofErr w:type="spellEnd"/>
      <w:r>
        <w:rPr>
          <w:rFonts w:ascii="Times New Roman" w:hAnsi="Times New Roman"/>
          <w:i/>
          <w:iCs/>
          <w:sz w:val="24"/>
          <w:szCs w:val="24"/>
        </w:rPr>
        <w:t xml:space="preserve"> </w:t>
      </w:r>
      <w:r>
        <w:rPr>
          <w:rFonts w:ascii="Times New Roman" w:hAnsi="Times New Roman"/>
          <w:sz w:val="24"/>
          <w:szCs w:val="24"/>
        </w:rPr>
        <w:t>from particular horizons (</w:t>
      </w:r>
      <w:r w:rsidR="00BB47B1">
        <w:rPr>
          <w:rFonts w:ascii="Times New Roman" w:hAnsi="Times New Roman"/>
          <w:sz w:val="24"/>
          <w:szCs w:val="24"/>
        </w:rPr>
        <w:t>e.g.,</w:t>
      </w:r>
      <w:r>
        <w:rPr>
          <w:rFonts w:ascii="Times New Roman" w:hAnsi="Times New Roman"/>
          <w:sz w:val="24"/>
          <w:szCs w:val="24"/>
        </w:rPr>
        <w:t xml:space="preserve"> JHP 7 through 11) may reflect unfavorable conditions for larger </w:t>
      </w:r>
      <w:r w:rsidR="00B50378">
        <w:rPr>
          <w:rFonts w:ascii="Times New Roman" w:hAnsi="Times New Roman"/>
          <w:sz w:val="24"/>
          <w:szCs w:val="24"/>
        </w:rPr>
        <w:t>insect</w:t>
      </w:r>
      <w:r>
        <w:rPr>
          <w:rFonts w:ascii="Times New Roman" w:hAnsi="Times New Roman"/>
          <w:sz w:val="24"/>
          <w:szCs w:val="24"/>
        </w:rPr>
        <w:t xml:space="preserve"> species, as </w:t>
      </w:r>
      <w:r w:rsidR="00B86097">
        <w:rPr>
          <w:rFonts w:ascii="Times New Roman" w:hAnsi="Times New Roman"/>
          <w:sz w:val="24"/>
          <w:szCs w:val="24"/>
        </w:rPr>
        <w:t xml:space="preserve">exemplified in </w:t>
      </w:r>
      <w:proofErr w:type="spellStart"/>
      <w:r w:rsidR="00B86097">
        <w:rPr>
          <w:rFonts w:ascii="Times New Roman" w:hAnsi="Times New Roman"/>
          <w:sz w:val="24"/>
          <w:szCs w:val="24"/>
        </w:rPr>
        <w:t>Bembicinae</w:t>
      </w:r>
      <w:proofErr w:type="spellEnd"/>
      <w:r w:rsidR="00B86097">
        <w:rPr>
          <w:rFonts w:ascii="Times New Roman" w:hAnsi="Times New Roman"/>
          <w:sz w:val="24"/>
          <w:szCs w:val="24"/>
        </w:rPr>
        <w:t xml:space="preserve">, where </w:t>
      </w:r>
      <w:r>
        <w:rPr>
          <w:rFonts w:ascii="Times New Roman" w:hAnsi="Times New Roman"/>
          <w:sz w:val="24"/>
          <w:szCs w:val="24"/>
        </w:rPr>
        <w:t xml:space="preserve">larger wasps tend to burrow deeper (Evans, 1966). Subtle changes in relative pupae abundance may thus be due to local environmental changes favoring different taxa over others. High </w:t>
      </w:r>
      <w:r w:rsidR="00F628AA">
        <w:rPr>
          <w:rFonts w:ascii="Times New Roman" w:hAnsi="Times New Roman"/>
          <w:sz w:val="24"/>
          <w:szCs w:val="24"/>
        </w:rPr>
        <w:t>nest</w:t>
      </w:r>
      <w:r>
        <w:rPr>
          <w:rFonts w:ascii="Times New Roman" w:hAnsi="Times New Roman"/>
          <w:sz w:val="24"/>
          <w:szCs w:val="24"/>
        </w:rPr>
        <w:t xml:space="preserve"> density in a localized area, such as the 2x8 meter extent in JHP 8 and 9, has been documented in extant wasp populations, where the number of cells exceeds 30 per square meter (Evans, 1966). Other nest aggregations exceed 300 cells in 0.75 x 1.5-meter area (O’Neill, 2001). </w:t>
      </w:r>
      <w:r w:rsidR="00A34E43" w:rsidRPr="00850793">
        <w:rPr>
          <w:rFonts w:ascii="Times New Roman" w:hAnsi="Times New Roman"/>
          <w:sz w:val="24"/>
          <w:szCs w:val="24"/>
        </w:rPr>
        <w:t xml:space="preserve">Evans (1970) documented several species occupying the same </w:t>
      </w:r>
      <w:r w:rsidR="00330B27" w:rsidRPr="00850793">
        <w:rPr>
          <w:rFonts w:ascii="Times New Roman" w:hAnsi="Times New Roman"/>
          <w:sz w:val="24"/>
          <w:szCs w:val="24"/>
        </w:rPr>
        <w:t>area</w:t>
      </w:r>
      <w:r w:rsidR="00510DAF" w:rsidRPr="00850793">
        <w:rPr>
          <w:rFonts w:ascii="Times New Roman" w:hAnsi="Times New Roman"/>
          <w:sz w:val="24"/>
          <w:szCs w:val="24"/>
        </w:rPr>
        <w:t xml:space="preserve"> in Jackson Hole, Wyoming</w:t>
      </w:r>
      <w:r w:rsidR="00330B27" w:rsidRPr="00850793">
        <w:rPr>
          <w:rFonts w:ascii="Times New Roman" w:hAnsi="Times New Roman"/>
          <w:sz w:val="24"/>
          <w:szCs w:val="24"/>
        </w:rPr>
        <w:t xml:space="preserve">, with up to four different species in the same </w:t>
      </w:r>
      <w:r w:rsidR="00A34E43" w:rsidRPr="00850793">
        <w:rPr>
          <w:rFonts w:ascii="Times New Roman" w:hAnsi="Times New Roman"/>
          <w:sz w:val="24"/>
          <w:szCs w:val="24"/>
        </w:rPr>
        <w:t>10-meter plot</w:t>
      </w:r>
      <w:r w:rsidR="00330B27" w:rsidRPr="00850793">
        <w:rPr>
          <w:rFonts w:ascii="Times New Roman" w:hAnsi="Times New Roman"/>
          <w:sz w:val="24"/>
          <w:szCs w:val="24"/>
        </w:rPr>
        <w:t xml:space="preserve"> (</w:t>
      </w:r>
      <w:r w:rsidR="00330B27" w:rsidRPr="00F814F6">
        <w:rPr>
          <w:rFonts w:ascii="Times New Roman" w:hAnsi="Times New Roman"/>
          <w:sz w:val="24"/>
          <w:szCs w:val="24"/>
        </w:rPr>
        <w:t>O’Neill, 2001</w:t>
      </w:r>
      <w:r w:rsidR="00FB26DD" w:rsidRPr="00F814F6">
        <w:rPr>
          <w:rFonts w:ascii="Times New Roman" w:hAnsi="Times New Roman"/>
          <w:sz w:val="24"/>
          <w:szCs w:val="24"/>
        </w:rPr>
        <w:t>, Fig. 6-7</w:t>
      </w:r>
      <w:r w:rsidR="00FB26DD" w:rsidRPr="00850793">
        <w:rPr>
          <w:rFonts w:ascii="Times New Roman" w:hAnsi="Times New Roman"/>
          <w:sz w:val="24"/>
          <w:szCs w:val="24"/>
        </w:rPr>
        <w:t>)</w:t>
      </w:r>
      <w:r w:rsidR="00A34E43" w:rsidRPr="00850793">
        <w:rPr>
          <w:rFonts w:ascii="Times New Roman" w:hAnsi="Times New Roman"/>
          <w:sz w:val="24"/>
          <w:szCs w:val="24"/>
        </w:rPr>
        <w:t>.</w:t>
      </w:r>
      <w:r w:rsidR="00A34E43">
        <w:rPr>
          <w:rFonts w:ascii="Times New Roman" w:hAnsi="Times New Roman"/>
          <w:sz w:val="24"/>
          <w:szCs w:val="24"/>
        </w:rPr>
        <w:t xml:space="preserve"> </w:t>
      </w:r>
      <w:r w:rsidR="006E5A19">
        <w:rPr>
          <w:rFonts w:ascii="Times New Roman" w:hAnsi="Times New Roman"/>
          <w:sz w:val="24"/>
          <w:szCs w:val="24"/>
        </w:rPr>
        <w:t xml:space="preserve">Similar nesting densities have been observed in other </w:t>
      </w:r>
      <w:proofErr w:type="spellStart"/>
      <w:r w:rsidR="006E5A19">
        <w:rPr>
          <w:rFonts w:ascii="Times New Roman" w:hAnsi="Times New Roman"/>
          <w:sz w:val="24"/>
          <w:szCs w:val="24"/>
        </w:rPr>
        <w:t>apocritans</w:t>
      </w:r>
      <w:proofErr w:type="spellEnd"/>
      <w:r w:rsidR="006E5A19">
        <w:rPr>
          <w:rFonts w:ascii="Times New Roman" w:hAnsi="Times New Roman"/>
          <w:sz w:val="24"/>
          <w:szCs w:val="24"/>
        </w:rPr>
        <w:t xml:space="preserve">; alkali bees (of the genus </w:t>
      </w:r>
      <w:r w:rsidR="006E5A19" w:rsidRPr="006E5A19">
        <w:rPr>
          <w:rFonts w:ascii="Times New Roman" w:hAnsi="Times New Roman"/>
          <w:i/>
          <w:sz w:val="24"/>
          <w:szCs w:val="24"/>
        </w:rPr>
        <w:t>Nomia</w:t>
      </w:r>
      <w:r w:rsidR="006E5A19">
        <w:rPr>
          <w:rFonts w:ascii="Times New Roman" w:hAnsi="Times New Roman"/>
          <w:sz w:val="24"/>
          <w:szCs w:val="24"/>
        </w:rPr>
        <w:t>) are native to deserts and semiarid environments with well-drained soils and have been observed nesting in aggregations of 400 nest</w:t>
      </w:r>
      <w:r w:rsidR="007929FE">
        <w:rPr>
          <w:rFonts w:ascii="Times New Roman" w:hAnsi="Times New Roman"/>
          <w:sz w:val="24"/>
          <w:szCs w:val="24"/>
        </w:rPr>
        <w:t>s</w:t>
      </w:r>
      <w:r w:rsidR="006E5A19">
        <w:rPr>
          <w:rFonts w:ascii="Times New Roman" w:hAnsi="Times New Roman"/>
          <w:sz w:val="24"/>
          <w:szCs w:val="24"/>
        </w:rPr>
        <w:t xml:space="preserve"> per square meter</w:t>
      </w:r>
      <w:r w:rsidR="002E03FE">
        <w:rPr>
          <w:rFonts w:ascii="Times New Roman" w:hAnsi="Times New Roman"/>
          <w:sz w:val="24"/>
          <w:szCs w:val="24"/>
        </w:rPr>
        <w:t xml:space="preserve"> (</w:t>
      </w:r>
      <w:proofErr w:type="spellStart"/>
      <w:r w:rsidR="002E03FE">
        <w:rPr>
          <w:rFonts w:ascii="Times New Roman" w:hAnsi="Times New Roman"/>
          <w:sz w:val="24"/>
          <w:szCs w:val="24"/>
        </w:rPr>
        <w:t>Linsley</w:t>
      </w:r>
      <w:proofErr w:type="spellEnd"/>
      <w:r w:rsidR="002E03FE">
        <w:rPr>
          <w:rFonts w:ascii="Times New Roman" w:hAnsi="Times New Roman"/>
          <w:sz w:val="24"/>
          <w:szCs w:val="24"/>
        </w:rPr>
        <w:t>, 1958; Cane, 2007)</w:t>
      </w:r>
      <w:r w:rsidR="006E5A19">
        <w:rPr>
          <w:rFonts w:ascii="Times New Roman" w:hAnsi="Times New Roman"/>
          <w:sz w:val="24"/>
          <w:szCs w:val="24"/>
        </w:rPr>
        <w:t xml:space="preserve">. </w:t>
      </w:r>
      <w:r w:rsidRPr="006E5A19">
        <w:rPr>
          <w:rFonts w:ascii="Times New Roman" w:hAnsi="Times New Roman"/>
          <w:sz w:val="24"/>
          <w:szCs w:val="24"/>
        </w:rPr>
        <w:t>High</w:t>
      </w:r>
      <w:r>
        <w:rPr>
          <w:rFonts w:ascii="Times New Roman" w:hAnsi="Times New Roman"/>
          <w:sz w:val="24"/>
          <w:szCs w:val="24"/>
        </w:rPr>
        <w:t xml:space="preserve"> abundances in certain passes (</w:t>
      </w:r>
      <w:r w:rsidR="00BB47B1">
        <w:rPr>
          <w:rFonts w:ascii="Times New Roman" w:hAnsi="Times New Roman"/>
          <w:sz w:val="24"/>
          <w:szCs w:val="24"/>
        </w:rPr>
        <w:t>e.g.,</w:t>
      </w:r>
      <w:r>
        <w:rPr>
          <w:rFonts w:ascii="Times New Roman" w:hAnsi="Times New Roman"/>
          <w:sz w:val="24"/>
          <w:szCs w:val="24"/>
        </w:rPr>
        <w:t xml:space="preserve"> JHP 9) may suggest </w:t>
      </w:r>
      <w:r>
        <w:rPr>
          <w:rFonts w:ascii="Times New Roman" w:hAnsi="Times New Roman"/>
          <w:sz w:val="24"/>
          <w:szCs w:val="24"/>
        </w:rPr>
        <w:lastRenderedPageBreak/>
        <w:t>multiple brooding seasons or high population densities during one short span, such as during the dry season (Martin and Varricchio, 2011</w:t>
      </w:r>
      <w:r w:rsidR="00CC585A">
        <w:rPr>
          <w:rFonts w:ascii="Times New Roman" w:hAnsi="Times New Roman"/>
          <w:sz w:val="24"/>
          <w:szCs w:val="24"/>
        </w:rPr>
        <w:t xml:space="preserve">; </w:t>
      </w:r>
      <w:proofErr w:type="spellStart"/>
      <w:r w:rsidR="000171B5">
        <w:rPr>
          <w:rFonts w:ascii="Times New Roman" w:hAnsi="Times New Roman"/>
          <w:sz w:val="24"/>
          <w:szCs w:val="24"/>
        </w:rPr>
        <w:t>Genise</w:t>
      </w:r>
      <w:proofErr w:type="spellEnd"/>
      <w:r w:rsidR="000171B5">
        <w:rPr>
          <w:rFonts w:ascii="Times New Roman" w:hAnsi="Times New Roman"/>
          <w:sz w:val="24"/>
          <w:szCs w:val="24"/>
        </w:rPr>
        <w:t>, 2016</w:t>
      </w:r>
      <w:r w:rsidR="00116558">
        <w:rPr>
          <w:rFonts w:ascii="Times New Roman" w:hAnsi="Times New Roman"/>
          <w:sz w:val="24"/>
          <w:szCs w:val="24"/>
        </w:rPr>
        <w:t>, p. 58</w:t>
      </w:r>
      <w:r w:rsidR="00F4273E">
        <w:rPr>
          <w:rFonts w:ascii="Times New Roman" w:hAnsi="Times New Roman"/>
          <w:sz w:val="24"/>
          <w:szCs w:val="24"/>
        </w:rPr>
        <w:t>1</w:t>
      </w:r>
      <w:r>
        <w:rPr>
          <w:rFonts w:ascii="Times New Roman" w:hAnsi="Times New Roman"/>
          <w:sz w:val="24"/>
          <w:szCs w:val="24"/>
        </w:rPr>
        <w:t>).</w:t>
      </w:r>
    </w:p>
    <w:p w14:paraId="61B1766A" w14:textId="4F4AA86B" w:rsidR="005744BC" w:rsidRDefault="004C439B" w:rsidP="005F55FD">
      <w:pPr>
        <w:pStyle w:val="BodyA"/>
        <w:spacing w:line="480" w:lineRule="auto"/>
        <w:rPr>
          <w:rFonts w:ascii="Times New Roman" w:hAnsi="Times New Roman"/>
          <w:sz w:val="24"/>
          <w:szCs w:val="24"/>
        </w:rPr>
      </w:pPr>
      <w:r>
        <w:rPr>
          <w:rFonts w:ascii="Times New Roman" w:eastAsia="Times New Roman" w:hAnsi="Times New Roman" w:cs="Times New Roman"/>
          <w:sz w:val="24"/>
          <w:szCs w:val="24"/>
        </w:rPr>
        <w:tab/>
      </w:r>
      <w:r w:rsidR="009516BF">
        <w:rPr>
          <w:rFonts w:ascii="Times New Roman" w:eastAsia="Times New Roman" w:hAnsi="Times New Roman" w:cs="Times New Roman"/>
          <w:sz w:val="24"/>
          <w:szCs w:val="24"/>
        </w:rPr>
        <w:t xml:space="preserve">Abundant </w:t>
      </w:r>
      <w:r w:rsidR="00B50378">
        <w:rPr>
          <w:rFonts w:ascii="Times New Roman" w:eastAsia="Times New Roman" w:hAnsi="Times New Roman" w:cs="Times New Roman"/>
          <w:sz w:val="24"/>
          <w:szCs w:val="24"/>
        </w:rPr>
        <w:t>insect (primarily wasp)</w:t>
      </w:r>
      <w:r w:rsidR="00F77412">
        <w:rPr>
          <w:rFonts w:ascii="Times New Roman" w:eastAsia="Times New Roman" w:hAnsi="Times New Roman" w:cs="Times New Roman"/>
          <w:sz w:val="24"/>
          <w:szCs w:val="24"/>
        </w:rPr>
        <w:t xml:space="preserve"> cocoons and nesting traces suggests abundant insect prey items for nest provisions, as modern wasps seem to be limited to nesting </w:t>
      </w:r>
      <w:r w:rsidR="00A0521B">
        <w:rPr>
          <w:rFonts w:ascii="Times New Roman" w:eastAsia="Times New Roman" w:hAnsi="Times New Roman" w:cs="Times New Roman"/>
          <w:sz w:val="24"/>
          <w:szCs w:val="24"/>
        </w:rPr>
        <w:t>locales</w:t>
      </w:r>
      <w:r w:rsidR="00F77412">
        <w:rPr>
          <w:rFonts w:ascii="Times New Roman" w:eastAsia="Times New Roman" w:hAnsi="Times New Roman" w:cs="Times New Roman"/>
          <w:sz w:val="24"/>
          <w:szCs w:val="24"/>
        </w:rPr>
        <w:t xml:space="preserve"> </w:t>
      </w:r>
      <w:r w:rsidR="00FF1072">
        <w:rPr>
          <w:rFonts w:ascii="Times New Roman" w:eastAsia="Times New Roman" w:hAnsi="Times New Roman" w:cs="Times New Roman"/>
          <w:sz w:val="24"/>
          <w:szCs w:val="24"/>
        </w:rPr>
        <w:t xml:space="preserve">based on </w:t>
      </w:r>
      <w:r w:rsidR="00F77412">
        <w:rPr>
          <w:rFonts w:ascii="Times New Roman" w:eastAsia="Times New Roman" w:hAnsi="Times New Roman" w:cs="Times New Roman"/>
          <w:sz w:val="24"/>
          <w:szCs w:val="24"/>
        </w:rPr>
        <w:t xml:space="preserve">prey </w:t>
      </w:r>
      <w:r w:rsidR="00DC4240">
        <w:rPr>
          <w:rFonts w:ascii="Times New Roman" w:eastAsia="Times New Roman" w:hAnsi="Times New Roman" w:cs="Times New Roman"/>
          <w:sz w:val="24"/>
          <w:szCs w:val="24"/>
        </w:rPr>
        <w:t>availability (in addition to abiotic factors)</w:t>
      </w:r>
      <w:r w:rsidR="00F77412">
        <w:rPr>
          <w:rFonts w:ascii="Times New Roman" w:eastAsia="Times New Roman" w:hAnsi="Times New Roman" w:cs="Times New Roman"/>
          <w:sz w:val="24"/>
          <w:szCs w:val="24"/>
        </w:rPr>
        <w:t xml:space="preserve"> (O’Neill, 2001). </w:t>
      </w:r>
      <w:r w:rsidR="008127EE">
        <w:rPr>
          <w:rFonts w:ascii="Times New Roman" w:eastAsia="Times New Roman" w:hAnsi="Times New Roman" w:cs="Times New Roman"/>
          <w:sz w:val="24"/>
          <w:szCs w:val="24"/>
        </w:rPr>
        <w:t xml:space="preserve">In this sense, the abundance of dinosaur nesting events and eggshell material may explain the abundance of wasp cocoons; insects feeding on decaying eggs and other organic material (first </w:t>
      </w:r>
      <w:r w:rsidR="0027070C">
        <w:rPr>
          <w:rFonts w:ascii="Times New Roman" w:eastAsia="Times New Roman" w:hAnsi="Times New Roman" w:cs="Times New Roman"/>
          <w:sz w:val="24"/>
          <w:szCs w:val="24"/>
        </w:rPr>
        <w:t>posited</w:t>
      </w:r>
      <w:r w:rsidR="008127EE">
        <w:rPr>
          <w:rFonts w:ascii="Times New Roman" w:eastAsia="Times New Roman" w:hAnsi="Times New Roman" w:cs="Times New Roman"/>
          <w:sz w:val="24"/>
          <w:szCs w:val="24"/>
        </w:rPr>
        <w:t xml:space="preserve"> by Horner, 1987) would have attracted wasps that provision their nests with insects (</w:t>
      </w:r>
      <w:proofErr w:type="spellStart"/>
      <w:r w:rsidR="008127EE">
        <w:rPr>
          <w:rFonts w:ascii="Times New Roman" w:eastAsia="Times New Roman" w:hAnsi="Times New Roman" w:cs="Times New Roman"/>
          <w:sz w:val="24"/>
          <w:szCs w:val="24"/>
        </w:rPr>
        <w:t>Genise</w:t>
      </w:r>
      <w:proofErr w:type="spellEnd"/>
      <w:r w:rsidR="008127EE">
        <w:rPr>
          <w:rFonts w:ascii="Times New Roman" w:eastAsia="Times New Roman" w:hAnsi="Times New Roman" w:cs="Times New Roman"/>
          <w:sz w:val="24"/>
          <w:szCs w:val="24"/>
        </w:rPr>
        <w:t xml:space="preserve"> and </w:t>
      </w:r>
      <w:proofErr w:type="spellStart"/>
      <w:r w:rsidR="008127EE">
        <w:rPr>
          <w:rFonts w:ascii="Times New Roman" w:eastAsia="Times New Roman" w:hAnsi="Times New Roman" w:cs="Times New Roman"/>
          <w:sz w:val="24"/>
          <w:szCs w:val="24"/>
        </w:rPr>
        <w:t>Sarzetti</w:t>
      </w:r>
      <w:proofErr w:type="spellEnd"/>
      <w:r w:rsidR="008127EE">
        <w:rPr>
          <w:rFonts w:ascii="Times New Roman" w:eastAsia="Times New Roman" w:hAnsi="Times New Roman" w:cs="Times New Roman"/>
          <w:sz w:val="24"/>
          <w:szCs w:val="24"/>
        </w:rPr>
        <w:t xml:space="preserve">, 2011). </w:t>
      </w:r>
      <w:r w:rsidR="008B072B">
        <w:rPr>
          <w:rFonts w:ascii="Times New Roman" w:eastAsia="Times New Roman" w:hAnsi="Times New Roman" w:cs="Times New Roman"/>
          <w:sz w:val="24"/>
          <w:szCs w:val="24"/>
        </w:rPr>
        <w:t xml:space="preserve">Another possibility is that both fossorial wasps and oviparous organisms were drawn to similar soil conditions. </w:t>
      </w:r>
      <w:r w:rsidR="008B072B">
        <w:rPr>
          <w:rFonts w:ascii="Times New Roman" w:hAnsi="Times New Roman"/>
          <w:sz w:val="24"/>
          <w:szCs w:val="24"/>
        </w:rPr>
        <w:t>A relatively stable depositional environment with friable soil conditions that allow for reworking would be conducive not only to nest construction, but also for rearing of vertebrate eggs. Most insects prefer to construct burrows and brooding chambers in well-drained soils that are perennially or seasonally above the water table (</w:t>
      </w:r>
      <w:proofErr w:type="spellStart"/>
      <w:r w:rsidR="008B072B">
        <w:rPr>
          <w:rFonts w:ascii="Times New Roman" w:hAnsi="Times New Roman"/>
          <w:sz w:val="24"/>
          <w:szCs w:val="24"/>
        </w:rPr>
        <w:t>Genise</w:t>
      </w:r>
      <w:proofErr w:type="spellEnd"/>
      <w:r w:rsidR="008B072B">
        <w:rPr>
          <w:rFonts w:ascii="Times New Roman" w:hAnsi="Times New Roman"/>
          <w:sz w:val="24"/>
          <w:szCs w:val="24"/>
        </w:rPr>
        <w:t xml:space="preserve">, 2000; </w:t>
      </w:r>
      <w:proofErr w:type="spellStart"/>
      <w:r w:rsidR="008B072B">
        <w:rPr>
          <w:rFonts w:ascii="Times New Roman" w:hAnsi="Times New Roman"/>
          <w:sz w:val="24"/>
          <w:szCs w:val="24"/>
        </w:rPr>
        <w:t>Genise</w:t>
      </w:r>
      <w:proofErr w:type="spellEnd"/>
      <w:r w:rsidR="008B072B">
        <w:rPr>
          <w:rFonts w:ascii="Times New Roman" w:hAnsi="Times New Roman"/>
          <w:sz w:val="24"/>
          <w:szCs w:val="24"/>
        </w:rPr>
        <w:t xml:space="preserve">, 2004; </w:t>
      </w:r>
      <w:proofErr w:type="spellStart"/>
      <w:r w:rsidR="008B072B">
        <w:rPr>
          <w:rFonts w:ascii="Times New Roman" w:hAnsi="Times New Roman"/>
          <w:sz w:val="24"/>
          <w:szCs w:val="24"/>
        </w:rPr>
        <w:t>Genise</w:t>
      </w:r>
      <w:proofErr w:type="spellEnd"/>
      <w:r w:rsidR="008B072B">
        <w:rPr>
          <w:rFonts w:ascii="Times New Roman" w:hAnsi="Times New Roman"/>
          <w:sz w:val="24"/>
          <w:szCs w:val="24"/>
        </w:rPr>
        <w:t xml:space="preserve"> et al., 2010). These environmental parameters would be favorable to egg-laying organisms, especially those that partially bury eggs in sediment such as </w:t>
      </w:r>
      <w:r w:rsidR="008B072B">
        <w:rPr>
          <w:rFonts w:ascii="Times New Roman" w:hAnsi="Times New Roman"/>
          <w:i/>
          <w:iCs/>
          <w:sz w:val="24"/>
          <w:szCs w:val="24"/>
        </w:rPr>
        <w:t xml:space="preserve">Troodon </w:t>
      </w:r>
      <w:proofErr w:type="spellStart"/>
      <w:r w:rsidR="008B072B">
        <w:rPr>
          <w:rFonts w:ascii="Times New Roman" w:hAnsi="Times New Roman"/>
          <w:i/>
          <w:iCs/>
          <w:sz w:val="24"/>
          <w:szCs w:val="24"/>
        </w:rPr>
        <w:t>formosus</w:t>
      </w:r>
      <w:proofErr w:type="spellEnd"/>
      <w:r w:rsidR="008B072B">
        <w:rPr>
          <w:rFonts w:ascii="Times New Roman" w:hAnsi="Times New Roman"/>
          <w:sz w:val="24"/>
          <w:szCs w:val="24"/>
        </w:rPr>
        <w:t xml:space="preserve"> (Varricchio et al., 1999) or with fully buried clutches as in crocodilians, squamates, and most dinosaurs </w:t>
      </w:r>
      <w:r w:rsidR="008B072B" w:rsidRPr="006F76AE">
        <w:rPr>
          <w:rFonts w:ascii="Times New Roman" w:hAnsi="Times New Roman"/>
          <w:sz w:val="24"/>
          <w:szCs w:val="24"/>
        </w:rPr>
        <w:t>(Deeming, 2006)</w:t>
      </w:r>
      <w:r w:rsidR="008B072B">
        <w:rPr>
          <w:rFonts w:ascii="Times New Roman" w:hAnsi="Times New Roman"/>
          <w:sz w:val="24"/>
          <w:szCs w:val="24"/>
        </w:rPr>
        <w:t xml:space="preserve">. </w:t>
      </w:r>
      <w:r>
        <w:rPr>
          <w:rFonts w:ascii="Times New Roman" w:eastAsia="Times New Roman" w:hAnsi="Times New Roman" w:cs="Times New Roman"/>
          <w:sz w:val="24"/>
          <w:szCs w:val="24"/>
        </w:rPr>
        <w:t xml:space="preserve">The suitability of the environment for </w:t>
      </w:r>
      <w:r w:rsidR="00B50378">
        <w:rPr>
          <w:rFonts w:ascii="Times New Roman" w:eastAsia="Times New Roman" w:hAnsi="Times New Roman" w:cs="Times New Roman"/>
          <w:sz w:val="24"/>
          <w:szCs w:val="24"/>
        </w:rPr>
        <w:t>wasps</w:t>
      </w:r>
      <w:r>
        <w:rPr>
          <w:rFonts w:ascii="Times New Roman" w:eastAsia="Times New Roman" w:hAnsi="Times New Roman" w:cs="Times New Roman"/>
          <w:sz w:val="24"/>
          <w:szCs w:val="24"/>
        </w:rPr>
        <w:t xml:space="preserve"> and potentially other species of burrowing insects may help explain the presence of </w:t>
      </w:r>
      <w:r w:rsidR="004A5177">
        <w:rPr>
          <w:rFonts w:ascii="Times New Roman" w:eastAsia="Times New Roman" w:hAnsi="Times New Roman" w:cs="Times New Roman"/>
          <w:sz w:val="24"/>
          <w:szCs w:val="24"/>
        </w:rPr>
        <w:t xml:space="preserve">the potentially insectivorous </w:t>
      </w:r>
      <w:proofErr w:type="spellStart"/>
      <w:r w:rsidR="004A5177">
        <w:rPr>
          <w:rFonts w:ascii="Times New Roman" w:eastAsia="Times New Roman" w:hAnsi="Times New Roman" w:cs="Times New Roman"/>
          <w:sz w:val="24"/>
          <w:szCs w:val="24"/>
        </w:rPr>
        <w:t>iguanamorph</w:t>
      </w:r>
      <w:proofErr w:type="spellEnd"/>
      <w:r w:rsidR="004A5177">
        <w:rPr>
          <w:rFonts w:ascii="Times New Roman" w:eastAsia="Times New Roman" w:hAnsi="Times New Roman" w:cs="Times New Roman"/>
          <w:sz w:val="24"/>
          <w:szCs w:val="24"/>
        </w:rPr>
        <w:t xml:space="preserve"> lizard </w:t>
      </w:r>
      <w:proofErr w:type="spellStart"/>
      <w:r w:rsidR="004A5177" w:rsidRPr="004A5177">
        <w:rPr>
          <w:rFonts w:ascii="Times New Roman" w:eastAsia="Times New Roman" w:hAnsi="Times New Roman" w:cs="Times New Roman"/>
          <w:i/>
          <w:sz w:val="24"/>
          <w:szCs w:val="24"/>
        </w:rPr>
        <w:t>Magnuviator</w:t>
      </w:r>
      <w:proofErr w:type="spellEnd"/>
      <w:r w:rsidR="00590747">
        <w:rPr>
          <w:rFonts w:ascii="Times New Roman" w:eastAsia="Times New Roman" w:hAnsi="Times New Roman" w:cs="Times New Roman"/>
          <w:i/>
          <w:sz w:val="24"/>
          <w:szCs w:val="24"/>
        </w:rPr>
        <w:t xml:space="preserve"> </w:t>
      </w:r>
      <w:proofErr w:type="spellStart"/>
      <w:r w:rsidR="00590747">
        <w:rPr>
          <w:rFonts w:ascii="Times New Roman" w:eastAsia="Times New Roman" w:hAnsi="Times New Roman" w:cs="Times New Roman"/>
          <w:i/>
          <w:sz w:val="24"/>
          <w:szCs w:val="24"/>
        </w:rPr>
        <w:t>ovimonsensis</w:t>
      </w:r>
      <w:proofErr w:type="spellEnd"/>
      <w:r w:rsidR="0004619D">
        <w:rPr>
          <w:rFonts w:ascii="Times New Roman" w:eastAsia="Times New Roman" w:hAnsi="Times New Roman" w:cs="Times New Roman"/>
          <w:i/>
          <w:sz w:val="24"/>
          <w:szCs w:val="24"/>
        </w:rPr>
        <w:t xml:space="preserve"> </w:t>
      </w:r>
      <w:r w:rsidR="007946A5">
        <w:rPr>
          <w:rFonts w:ascii="Times New Roman" w:eastAsia="Times New Roman" w:hAnsi="Times New Roman" w:cs="Times New Roman"/>
          <w:sz w:val="24"/>
          <w:szCs w:val="24"/>
        </w:rPr>
        <w:t>(</w:t>
      </w:r>
      <w:proofErr w:type="spellStart"/>
      <w:r w:rsidR="007946A5">
        <w:rPr>
          <w:rFonts w:ascii="Times New Roman" w:eastAsia="Times New Roman" w:hAnsi="Times New Roman" w:cs="Times New Roman"/>
          <w:sz w:val="24"/>
          <w:szCs w:val="24"/>
        </w:rPr>
        <w:t>DeMar</w:t>
      </w:r>
      <w:proofErr w:type="spellEnd"/>
      <w:r w:rsidR="007946A5">
        <w:rPr>
          <w:rFonts w:ascii="Times New Roman" w:eastAsia="Times New Roman" w:hAnsi="Times New Roman" w:cs="Times New Roman"/>
          <w:sz w:val="24"/>
          <w:szCs w:val="24"/>
        </w:rPr>
        <w:t xml:space="preserve"> et al., 2017), </w:t>
      </w:r>
      <w:r w:rsidR="004A5177">
        <w:rPr>
          <w:rFonts w:ascii="Times New Roman" w:eastAsia="Times New Roman" w:hAnsi="Times New Roman" w:cs="Times New Roman"/>
          <w:sz w:val="24"/>
          <w:szCs w:val="24"/>
        </w:rPr>
        <w:t xml:space="preserve">and the small </w:t>
      </w:r>
      <w:proofErr w:type="spellStart"/>
      <w:r w:rsidR="004A5177">
        <w:rPr>
          <w:rFonts w:ascii="Times New Roman" w:eastAsia="Times New Roman" w:hAnsi="Times New Roman" w:cs="Times New Roman"/>
          <w:sz w:val="24"/>
          <w:szCs w:val="24"/>
        </w:rPr>
        <w:t>metatherian</w:t>
      </w:r>
      <w:proofErr w:type="spellEnd"/>
      <w:r w:rsidR="004A5177">
        <w:rPr>
          <w:rFonts w:ascii="Times New Roman" w:eastAsia="Times New Roman" w:hAnsi="Times New Roman" w:cs="Times New Roman"/>
          <w:sz w:val="24"/>
          <w:szCs w:val="24"/>
        </w:rPr>
        <w:t xml:space="preserve"> </w:t>
      </w:r>
      <w:proofErr w:type="spellStart"/>
      <w:r>
        <w:rPr>
          <w:rFonts w:ascii="Times New Roman" w:hAnsi="Times New Roman"/>
          <w:i/>
          <w:iCs/>
          <w:sz w:val="24"/>
          <w:szCs w:val="24"/>
        </w:rPr>
        <w:t>Alphadon</w:t>
      </w:r>
      <w:proofErr w:type="spellEnd"/>
      <w:r w:rsidR="007946A5">
        <w:rPr>
          <w:rFonts w:ascii="Times New Roman" w:hAnsi="Times New Roman"/>
          <w:iCs/>
          <w:sz w:val="24"/>
          <w:szCs w:val="24"/>
        </w:rPr>
        <w:t>,</w:t>
      </w:r>
      <w:r w:rsidR="007946A5">
        <w:rPr>
          <w:rFonts w:ascii="Times New Roman" w:hAnsi="Times New Roman"/>
          <w:i/>
          <w:iCs/>
          <w:sz w:val="24"/>
          <w:szCs w:val="24"/>
        </w:rPr>
        <w:t xml:space="preserve"> </w:t>
      </w:r>
      <w:r w:rsidR="007946A5">
        <w:rPr>
          <w:rFonts w:ascii="Times New Roman" w:hAnsi="Times New Roman"/>
          <w:iCs/>
          <w:sz w:val="24"/>
          <w:szCs w:val="24"/>
        </w:rPr>
        <w:t xml:space="preserve">and </w:t>
      </w:r>
      <w:r w:rsidR="004A5177">
        <w:rPr>
          <w:rFonts w:ascii="Times New Roman" w:hAnsi="Times New Roman"/>
          <w:iCs/>
          <w:sz w:val="24"/>
          <w:szCs w:val="24"/>
        </w:rPr>
        <w:t xml:space="preserve">multituberculate </w:t>
      </w:r>
      <w:proofErr w:type="spellStart"/>
      <w:r w:rsidR="007946A5">
        <w:rPr>
          <w:rFonts w:ascii="Times New Roman" w:hAnsi="Times New Roman"/>
          <w:i/>
          <w:iCs/>
          <w:sz w:val="24"/>
          <w:szCs w:val="24"/>
        </w:rPr>
        <w:t>Cimexomys</w:t>
      </w:r>
      <w:proofErr w:type="spellEnd"/>
      <w:r w:rsidR="007946A5">
        <w:rPr>
          <w:rFonts w:ascii="Times New Roman" w:hAnsi="Times New Roman"/>
          <w:iCs/>
          <w:sz w:val="24"/>
          <w:szCs w:val="24"/>
        </w:rPr>
        <w:t xml:space="preserve"> (</w:t>
      </w:r>
      <w:proofErr w:type="spellStart"/>
      <w:r w:rsidR="007946A5">
        <w:rPr>
          <w:rFonts w:ascii="Times New Roman" w:hAnsi="Times New Roman"/>
          <w:iCs/>
          <w:sz w:val="24"/>
          <w:szCs w:val="24"/>
        </w:rPr>
        <w:t>Montellano</w:t>
      </w:r>
      <w:proofErr w:type="spellEnd"/>
      <w:r w:rsidR="007946A5">
        <w:rPr>
          <w:rFonts w:ascii="Times New Roman" w:hAnsi="Times New Roman"/>
          <w:iCs/>
          <w:sz w:val="24"/>
          <w:szCs w:val="24"/>
        </w:rPr>
        <w:t xml:space="preserve">, 1988; </w:t>
      </w:r>
      <w:proofErr w:type="spellStart"/>
      <w:r w:rsidR="007946A5">
        <w:rPr>
          <w:rFonts w:ascii="Times New Roman" w:hAnsi="Times New Roman"/>
          <w:iCs/>
          <w:sz w:val="24"/>
          <w:szCs w:val="24"/>
        </w:rPr>
        <w:t>Montellano</w:t>
      </w:r>
      <w:proofErr w:type="spellEnd"/>
      <w:r w:rsidR="007946A5">
        <w:rPr>
          <w:rFonts w:ascii="Times New Roman" w:hAnsi="Times New Roman"/>
          <w:iCs/>
          <w:sz w:val="24"/>
          <w:szCs w:val="24"/>
        </w:rPr>
        <w:t xml:space="preserve"> et al., 2000)</w:t>
      </w:r>
      <w:r>
        <w:rPr>
          <w:rFonts w:ascii="Times New Roman" w:hAnsi="Times New Roman"/>
          <w:sz w:val="24"/>
          <w:szCs w:val="24"/>
        </w:rPr>
        <w:t xml:space="preserve">, which may have preyed upon the wasps, their larvae, or other insect prey items </w:t>
      </w:r>
      <w:r w:rsidR="007D057B">
        <w:rPr>
          <w:rFonts w:ascii="Times New Roman" w:hAnsi="Times New Roman"/>
          <w:sz w:val="24"/>
          <w:szCs w:val="24"/>
        </w:rPr>
        <w:t xml:space="preserve">the wasps would have </w:t>
      </w:r>
      <w:r>
        <w:rPr>
          <w:rFonts w:ascii="Times New Roman" w:hAnsi="Times New Roman"/>
          <w:sz w:val="24"/>
          <w:szCs w:val="24"/>
        </w:rPr>
        <w:t>used in provisioning</w:t>
      </w:r>
      <w:r w:rsidR="007D057B">
        <w:rPr>
          <w:rFonts w:ascii="Times New Roman" w:hAnsi="Times New Roman"/>
          <w:sz w:val="24"/>
          <w:szCs w:val="24"/>
        </w:rPr>
        <w:t xml:space="preserve"> their nests</w:t>
      </w:r>
      <w:r>
        <w:rPr>
          <w:rFonts w:ascii="Times New Roman" w:hAnsi="Times New Roman"/>
          <w:sz w:val="24"/>
          <w:szCs w:val="24"/>
        </w:rPr>
        <w:t xml:space="preserve">. The abundance of </w:t>
      </w:r>
      <w:r w:rsidR="00B50378">
        <w:rPr>
          <w:rFonts w:ascii="Times New Roman" w:hAnsi="Times New Roman"/>
          <w:sz w:val="24"/>
          <w:szCs w:val="24"/>
        </w:rPr>
        <w:t>insect</w:t>
      </w:r>
      <w:r>
        <w:rPr>
          <w:rFonts w:ascii="Times New Roman" w:hAnsi="Times New Roman"/>
          <w:sz w:val="24"/>
          <w:szCs w:val="24"/>
        </w:rPr>
        <w:t xml:space="preserve"> nests may also explain the presence of dinosaur nesting structures and abundant eggshell material. </w:t>
      </w:r>
    </w:p>
    <w:p w14:paraId="0E67773F" w14:textId="55B76EDA" w:rsidR="00B23527" w:rsidRDefault="005744BC" w:rsidP="005F55FD">
      <w:pPr>
        <w:pStyle w:val="BodyA"/>
        <w:spacing w:line="480" w:lineRule="auto"/>
        <w:rPr>
          <w:rFonts w:ascii="Times New Roman" w:hAnsi="Times New Roman"/>
          <w:sz w:val="24"/>
          <w:szCs w:val="24"/>
        </w:rPr>
      </w:pPr>
      <w:r>
        <w:rPr>
          <w:rFonts w:ascii="Times New Roman" w:hAnsi="Times New Roman"/>
          <w:sz w:val="24"/>
          <w:szCs w:val="24"/>
        </w:rPr>
        <w:lastRenderedPageBreak/>
        <w:tab/>
      </w:r>
      <w:r w:rsidR="00391E3F" w:rsidRPr="00391E3F">
        <w:rPr>
          <w:rFonts w:ascii="Times New Roman" w:hAnsi="Times New Roman"/>
          <w:sz w:val="24"/>
          <w:szCs w:val="24"/>
        </w:rPr>
        <w:t xml:space="preserve">The assemblage at Egg Mountain records </w:t>
      </w:r>
      <w:r w:rsidR="00067463">
        <w:rPr>
          <w:rFonts w:ascii="Times New Roman" w:hAnsi="Times New Roman"/>
          <w:sz w:val="24"/>
          <w:szCs w:val="24"/>
        </w:rPr>
        <w:t>a possible</w:t>
      </w:r>
      <w:r w:rsidR="00067463" w:rsidRPr="00391E3F">
        <w:rPr>
          <w:rFonts w:ascii="Times New Roman" w:hAnsi="Times New Roman"/>
          <w:sz w:val="24"/>
          <w:szCs w:val="24"/>
        </w:rPr>
        <w:t xml:space="preserve"> </w:t>
      </w:r>
      <w:r w:rsidR="00391E3F" w:rsidRPr="00391E3F">
        <w:rPr>
          <w:rFonts w:ascii="Times New Roman" w:hAnsi="Times New Roman"/>
          <w:sz w:val="24"/>
          <w:szCs w:val="24"/>
        </w:rPr>
        <w:t xml:space="preserve">association of the </w:t>
      </w:r>
      <w:proofErr w:type="spellStart"/>
      <w:r w:rsidR="00391E3F" w:rsidRPr="00D006F0">
        <w:rPr>
          <w:rFonts w:ascii="Times New Roman" w:hAnsi="Times New Roman"/>
          <w:i/>
          <w:sz w:val="24"/>
          <w:szCs w:val="24"/>
        </w:rPr>
        <w:t>Celliforma</w:t>
      </w:r>
      <w:proofErr w:type="spellEnd"/>
      <w:r w:rsidR="00391E3F" w:rsidRPr="00391E3F">
        <w:rPr>
          <w:rFonts w:ascii="Times New Roman" w:hAnsi="Times New Roman"/>
          <w:sz w:val="24"/>
          <w:szCs w:val="24"/>
        </w:rPr>
        <w:t xml:space="preserve"> </w:t>
      </w:r>
      <w:proofErr w:type="spellStart"/>
      <w:r w:rsidR="00391E3F" w:rsidRPr="00391E3F">
        <w:rPr>
          <w:rFonts w:ascii="Times New Roman" w:hAnsi="Times New Roman"/>
          <w:sz w:val="24"/>
          <w:szCs w:val="24"/>
        </w:rPr>
        <w:t>ichnofacies</w:t>
      </w:r>
      <w:proofErr w:type="spellEnd"/>
      <w:r w:rsidR="00391E3F" w:rsidRPr="00391E3F">
        <w:rPr>
          <w:rFonts w:ascii="Times New Roman" w:hAnsi="Times New Roman"/>
          <w:sz w:val="24"/>
          <w:szCs w:val="24"/>
        </w:rPr>
        <w:t xml:space="preserve"> with vertebrate nesting events.</w:t>
      </w:r>
      <w:r w:rsidR="00BB26BA">
        <w:rPr>
          <w:rFonts w:ascii="Times New Roman" w:hAnsi="Times New Roman"/>
          <w:sz w:val="24"/>
          <w:szCs w:val="24"/>
        </w:rPr>
        <w:t xml:space="preserve"> </w:t>
      </w:r>
      <w:r w:rsidR="005F70CC">
        <w:rPr>
          <w:rFonts w:ascii="Times New Roman" w:hAnsi="Times New Roman"/>
          <w:sz w:val="24"/>
          <w:szCs w:val="24"/>
        </w:rPr>
        <w:t xml:space="preserve">Additional associations of vertebrate eggs and </w:t>
      </w:r>
      <w:r w:rsidR="00154AB9">
        <w:rPr>
          <w:rFonts w:ascii="Times New Roman" w:hAnsi="Times New Roman"/>
          <w:sz w:val="24"/>
          <w:szCs w:val="24"/>
        </w:rPr>
        <w:t xml:space="preserve">single or associated </w:t>
      </w:r>
      <w:proofErr w:type="spellStart"/>
      <w:r w:rsidR="005F70CC">
        <w:rPr>
          <w:rFonts w:ascii="Times New Roman" w:hAnsi="Times New Roman"/>
          <w:sz w:val="24"/>
          <w:szCs w:val="24"/>
        </w:rPr>
        <w:t>ichnotaxa</w:t>
      </w:r>
      <w:proofErr w:type="spellEnd"/>
      <w:r w:rsidR="005F70CC">
        <w:rPr>
          <w:rFonts w:ascii="Times New Roman" w:hAnsi="Times New Roman"/>
          <w:sz w:val="24"/>
          <w:szCs w:val="24"/>
        </w:rPr>
        <w:t xml:space="preserve"> </w:t>
      </w:r>
      <w:r w:rsidR="00A9509C">
        <w:rPr>
          <w:rFonts w:ascii="Times New Roman" w:hAnsi="Times New Roman"/>
          <w:sz w:val="24"/>
          <w:szCs w:val="24"/>
        </w:rPr>
        <w:t xml:space="preserve">common to the </w:t>
      </w:r>
      <w:proofErr w:type="spellStart"/>
      <w:r w:rsidR="005F70CC">
        <w:rPr>
          <w:rFonts w:ascii="Times New Roman" w:hAnsi="Times New Roman"/>
          <w:i/>
          <w:sz w:val="24"/>
          <w:szCs w:val="24"/>
        </w:rPr>
        <w:t>Celliforma</w:t>
      </w:r>
      <w:proofErr w:type="spellEnd"/>
      <w:r w:rsidR="005F70CC">
        <w:rPr>
          <w:rFonts w:ascii="Times New Roman" w:hAnsi="Times New Roman"/>
          <w:i/>
          <w:sz w:val="24"/>
          <w:szCs w:val="24"/>
        </w:rPr>
        <w:t xml:space="preserve"> </w:t>
      </w:r>
      <w:proofErr w:type="spellStart"/>
      <w:r w:rsidR="005F70CC">
        <w:rPr>
          <w:rFonts w:ascii="Times New Roman" w:hAnsi="Times New Roman"/>
          <w:sz w:val="24"/>
          <w:szCs w:val="24"/>
        </w:rPr>
        <w:t>ichnofacies</w:t>
      </w:r>
      <w:proofErr w:type="spellEnd"/>
      <w:r w:rsidR="005F70CC">
        <w:rPr>
          <w:rFonts w:ascii="Times New Roman" w:hAnsi="Times New Roman"/>
          <w:sz w:val="24"/>
          <w:szCs w:val="24"/>
        </w:rPr>
        <w:t xml:space="preserve"> include</w:t>
      </w:r>
      <w:r w:rsidR="00BA532A">
        <w:rPr>
          <w:rFonts w:ascii="Times New Roman" w:hAnsi="Times New Roman"/>
          <w:sz w:val="24"/>
          <w:szCs w:val="24"/>
        </w:rPr>
        <w:t xml:space="preserve"> </w:t>
      </w:r>
      <w:r w:rsidR="00BC6EE2">
        <w:rPr>
          <w:rFonts w:ascii="Times New Roman" w:hAnsi="Times New Roman"/>
          <w:sz w:val="24"/>
          <w:szCs w:val="24"/>
        </w:rPr>
        <w:t>the</w:t>
      </w:r>
      <w:r w:rsidR="005F70CC">
        <w:rPr>
          <w:rFonts w:ascii="Times New Roman" w:hAnsi="Times New Roman"/>
          <w:sz w:val="24"/>
          <w:szCs w:val="24"/>
        </w:rPr>
        <w:t xml:space="preserve"> Campanian-Maastrichtian Allen Formation (</w:t>
      </w:r>
      <w:proofErr w:type="spellStart"/>
      <w:r w:rsidR="00154AB9">
        <w:rPr>
          <w:rFonts w:ascii="Times New Roman" w:hAnsi="Times New Roman"/>
          <w:sz w:val="24"/>
          <w:szCs w:val="24"/>
        </w:rPr>
        <w:t>Genise</w:t>
      </w:r>
      <w:proofErr w:type="spellEnd"/>
      <w:r w:rsidR="00154AB9">
        <w:rPr>
          <w:rFonts w:ascii="Times New Roman" w:hAnsi="Times New Roman"/>
          <w:sz w:val="24"/>
          <w:szCs w:val="24"/>
        </w:rPr>
        <w:t xml:space="preserve"> and </w:t>
      </w:r>
      <w:proofErr w:type="spellStart"/>
      <w:r w:rsidR="00154AB9">
        <w:rPr>
          <w:rFonts w:ascii="Times New Roman" w:hAnsi="Times New Roman"/>
          <w:sz w:val="24"/>
          <w:szCs w:val="24"/>
        </w:rPr>
        <w:t>Sarzetti</w:t>
      </w:r>
      <w:proofErr w:type="spellEnd"/>
      <w:r w:rsidR="00154AB9">
        <w:rPr>
          <w:rFonts w:ascii="Times New Roman" w:hAnsi="Times New Roman"/>
          <w:sz w:val="24"/>
          <w:szCs w:val="24"/>
        </w:rPr>
        <w:t>, 2011</w:t>
      </w:r>
      <w:r w:rsidR="005F70CC">
        <w:rPr>
          <w:rFonts w:ascii="Times New Roman" w:hAnsi="Times New Roman"/>
          <w:sz w:val="24"/>
          <w:szCs w:val="24"/>
        </w:rPr>
        <w:t xml:space="preserve">), </w:t>
      </w:r>
      <w:r w:rsidR="00154AB9">
        <w:rPr>
          <w:rFonts w:ascii="Times New Roman" w:hAnsi="Times New Roman"/>
          <w:sz w:val="24"/>
          <w:szCs w:val="24"/>
        </w:rPr>
        <w:t xml:space="preserve">the Campanian-Maastrichtian </w:t>
      </w:r>
      <w:proofErr w:type="spellStart"/>
      <w:r w:rsidR="00154AB9">
        <w:rPr>
          <w:rFonts w:ascii="Times New Roman" w:hAnsi="Times New Roman"/>
          <w:sz w:val="24"/>
          <w:szCs w:val="24"/>
        </w:rPr>
        <w:t>Djakhota</w:t>
      </w:r>
      <w:proofErr w:type="spellEnd"/>
      <w:r w:rsidR="00154AB9">
        <w:rPr>
          <w:rFonts w:ascii="Times New Roman" w:hAnsi="Times New Roman"/>
          <w:sz w:val="24"/>
          <w:szCs w:val="24"/>
        </w:rPr>
        <w:t xml:space="preserve"> Formation (Johnston et al., 1996), </w:t>
      </w:r>
      <w:r w:rsidR="00187575">
        <w:rPr>
          <w:rFonts w:ascii="Times New Roman" w:hAnsi="Times New Roman"/>
          <w:sz w:val="24"/>
          <w:szCs w:val="24"/>
        </w:rPr>
        <w:t xml:space="preserve">and </w:t>
      </w:r>
      <w:r w:rsidR="00EB2841">
        <w:rPr>
          <w:rFonts w:ascii="Times New Roman" w:hAnsi="Times New Roman"/>
          <w:sz w:val="24"/>
          <w:szCs w:val="24"/>
        </w:rPr>
        <w:t>Eocene deposits of</w:t>
      </w:r>
      <w:r w:rsidR="00BA532A">
        <w:rPr>
          <w:rFonts w:ascii="Times New Roman" w:hAnsi="Times New Roman"/>
          <w:sz w:val="24"/>
          <w:szCs w:val="24"/>
        </w:rPr>
        <w:t xml:space="preserve"> France (Kuntz, 2012).</w:t>
      </w:r>
      <w:r w:rsidR="0003094F">
        <w:rPr>
          <w:rFonts w:ascii="Times New Roman" w:hAnsi="Times New Roman"/>
          <w:sz w:val="24"/>
          <w:szCs w:val="24"/>
        </w:rPr>
        <w:t xml:space="preserve"> Aside from the Two Medicine Formation, the only</w:t>
      </w:r>
      <w:r w:rsidR="008A5B34">
        <w:rPr>
          <w:rFonts w:ascii="Times New Roman" w:hAnsi="Times New Roman"/>
          <w:sz w:val="24"/>
          <w:szCs w:val="24"/>
        </w:rPr>
        <w:t xml:space="preserve"> a</w:t>
      </w:r>
      <w:r w:rsidR="00391E3F" w:rsidRPr="00391E3F">
        <w:rPr>
          <w:rFonts w:ascii="Times New Roman" w:hAnsi="Times New Roman"/>
          <w:sz w:val="24"/>
          <w:szCs w:val="24"/>
        </w:rPr>
        <w:t xml:space="preserve">dditional association of </w:t>
      </w:r>
      <w:r w:rsidR="0003094F">
        <w:rPr>
          <w:rFonts w:ascii="Times New Roman" w:hAnsi="Times New Roman"/>
          <w:sz w:val="24"/>
          <w:szCs w:val="24"/>
        </w:rPr>
        <w:t xml:space="preserve">the </w:t>
      </w:r>
      <w:proofErr w:type="spellStart"/>
      <w:r w:rsidR="0003094F">
        <w:rPr>
          <w:rFonts w:ascii="Times New Roman" w:hAnsi="Times New Roman"/>
          <w:i/>
          <w:sz w:val="24"/>
          <w:szCs w:val="24"/>
        </w:rPr>
        <w:t>Celliforma</w:t>
      </w:r>
      <w:proofErr w:type="spellEnd"/>
      <w:r w:rsidR="0003094F">
        <w:rPr>
          <w:rFonts w:ascii="Times New Roman" w:hAnsi="Times New Roman"/>
          <w:i/>
          <w:sz w:val="24"/>
          <w:szCs w:val="24"/>
        </w:rPr>
        <w:t xml:space="preserve"> </w:t>
      </w:r>
      <w:proofErr w:type="spellStart"/>
      <w:r w:rsidR="00391E3F" w:rsidRPr="00391E3F">
        <w:rPr>
          <w:rFonts w:ascii="Times New Roman" w:hAnsi="Times New Roman"/>
          <w:sz w:val="24"/>
          <w:szCs w:val="24"/>
        </w:rPr>
        <w:t>ichnofacies</w:t>
      </w:r>
      <w:proofErr w:type="spellEnd"/>
      <w:r w:rsidR="00391E3F" w:rsidRPr="00391E3F">
        <w:rPr>
          <w:rFonts w:ascii="Times New Roman" w:hAnsi="Times New Roman"/>
          <w:sz w:val="24"/>
          <w:szCs w:val="24"/>
        </w:rPr>
        <w:t xml:space="preserve"> and vertebrate eggs are recorded from the Campanian-Maastrichtian</w:t>
      </w:r>
      <w:r w:rsidR="00391E3F">
        <w:rPr>
          <w:rFonts w:ascii="Times New Roman" w:hAnsi="Times New Roman"/>
          <w:sz w:val="24"/>
          <w:szCs w:val="24"/>
        </w:rPr>
        <w:t xml:space="preserve"> Mercedes Formation</w:t>
      </w:r>
      <w:r w:rsidR="00391E3F" w:rsidRPr="00391E3F">
        <w:rPr>
          <w:rFonts w:ascii="Times New Roman" w:hAnsi="Times New Roman"/>
          <w:sz w:val="24"/>
          <w:szCs w:val="24"/>
        </w:rPr>
        <w:t xml:space="preserve"> of Uruguay </w:t>
      </w:r>
      <w:r w:rsidR="004D0F11" w:rsidRPr="00B70C9D">
        <w:rPr>
          <w:rFonts w:ascii="Times New Roman" w:hAnsi="Times New Roman"/>
          <w:sz w:val="24"/>
          <w:szCs w:val="24"/>
        </w:rPr>
        <w:t>where bee traces (</w:t>
      </w:r>
      <w:proofErr w:type="spellStart"/>
      <w:r w:rsidR="004D0F11" w:rsidRPr="00534DEF">
        <w:rPr>
          <w:rFonts w:ascii="Times New Roman" w:hAnsi="Times New Roman"/>
          <w:i/>
          <w:sz w:val="24"/>
          <w:szCs w:val="24"/>
        </w:rPr>
        <w:t>Celliforma</w:t>
      </w:r>
      <w:proofErr w:type="spellEnd"/>
      <w:r w:rsidR="004D0F11" w:rsidRPr="00534DEF">
        <w:rPr>
          <w:rFonts w:ascii="Times New Roman" w:hAnsi="Times New Roman"/>
          <w:i/>
          <w:sz w:val="24"/>
          <w:szCs w:val="24"/>
        </w:rPr>
        <w:t xml:space="preserve"> </w:t>
      </w:r>
      <w:proofErr w:type="spellStart"/>
      <w:r w:rsidR="004D0F11" w:rsidRPr="00534DEF">
        <w:rPr>
          <w:rFonts w:ascii="Times New Roman" w:hAnsi="Times New Roman"/>
          <w:i/>
          <w:sz w:val="24"/>
          <w:szCs w:val="24"/>
        </w:rPr>
        <w:t>spirifer</w:t>
      </w:r>
      <w:proofErr w:type="spellEnd"/>
      <w:r w:rsidR="004D0F11" w:rsidRPr="00B70C9D">
        <w:rPr>
          <w:rFonts w:ascii="Times New Roman" w:hAnsi="Times New Roman"/>
          <w:sz w:val="24"/>
          <w:szCs w:val="24"/>
        </w:rPr>
        <w:t xml:space="preserve">, </w:t>
      </w:r>
      <w:r w:rsidR="004D0F11" w:rsidRPr="00534DEF">
        <w:rPr>
          <w:rFonts w:ascii="Times New Roman" w:hAnsi="Times New Roman"/>
          <w:i/>
          <w:sz w:val="24"/>
          <w:szCs w:val="24"/>
        </w:rPr>
        <w:t xml:space="preserve">C. </w:t>
      </w:r>
      <w:proofErr w:type="spellStart"/>
      <w:r w:rsidR="004D0F11" w:rsidRPr="00534DEF">
        <w:rPr>
          <w:rFonts w:ascii="Times New Roman" w:hAnsi="Times New Roman"/>
          <w:i/>
          <w:sz w:val="24"/>
          <w:szCs w:val="24"/>
        </w:rPr>
        <w:t>germanica</w:t>
      </w:r>
      <w:proofErr w:type="spellEnd"/>
      <w:r w:rsidR="004D0F11" w:rsidRPr="00B70C9D">
        <w:rPr>
          <w:rFonts w:ascii="Times New Roman" w:hAnsi="Times New Roman"/>
          <w:sz w:val="24"/>
          <w:szCs w:val="24"/>
        </w:rPr>
        <w:t>) dominate</w:t>
      </w:r>
      <w:r w:rsidR="004D0F11">
        <w:rPr>
          <w:rFonts w:ascii="Times New Roman" w:hAnsi="Times New Roman"/>
          <w:sz w:val="24"/>
          <w:szCs w:val="24"/>
        </w:rPr>
        <w:t xml:space="preserve"> (</w:t>
      </w:r>
      <w:proofErr w:type="spellStart"/>
      <w:r w:rsidR="004D0F11">
        <w:rPr>
          <w:rFonts w:ascii="Times New Roman" w:hAnsi="Times New Roman"/>
          <w:sz w:val="24"/>
          <w:szCs w:val="24"/>
        </w:rPr>
        <w:t>Faccio</w:t>
      </w:r>
      <w:proofErr w:type="spellEnd"/>
      <w:r w:rsidR="004D0F11">
        <w:rPr>
          <w:rFonts w:ascii="Times New Roman" w:hAnsi="Times New Roman"/>
          <w:sz w:val="24"/>
          <w:szCs w:val="24"/>
        </w:rPr>
        <w:t>, 1994; Alonso-</w:t>
      </w:r>
      <w:proofErr w:type="spellStart"/>
      <w:r w:rsidR="004D0F11">
        <w:rPr>
          <w:rFonts w:ascii="Times New Roman" w:hAnsi="Times New Roman"/>
          <w:sz w:val="24"/>
          <w:szCs w:val="24"/>
        </w:rPr>
        <w:t>Zarza</w:t>
      </w:r>
      <w:proofErr w:type="spellEnd"/>
      <w:r w:rsidR="004D0F11">
        <w:rPr>
          <w:rFonts w:ascii="Times New Roman" w:hAnsi="Times New Roman"/>
          <w:sz w:val="24"/>
          <w:szCs w:val="24"/>
        </w:rPr>
        <w:t xml:space="preserve"> et al., 2011)</w:t>
      </w:r>
      <w:r w:rsidR="004D0F11" w:rsidRPr="00B70C9D">
        <w:rPr>
          <w:rFonts w:ascii="Times New Roman" w:hAnsi="Times New Roman"/>
          <w:sz w:val="24"/>
          <w:szCs w:val="24"/>
        </w:rPr>
        <w:t>.</w:t>
      </w:r>
      <w:r w:rsidR="004D0F11">
        <w:rPr>
          <w:rFonts w:ascii="Times New Roman" w:hAnsi="Times New Roman"/>
          <w:sz w:val="24"/>
          <w:szCs w:val="24"/>
        </w:rPr>
        <w:t xml:space="preserve"> In the Two Medicine Formation</w:t>
      </w:r>
      <w:r w:rsidR="004D0F11" w:rsidRPr="00B70C9D">
        <w:rPr>
          <w:rFonts w:ascii="Times New Roman" w:hAnsi="Times New Roman"/>
          <w:sz w:val="24"/>
          <w:szCs w:val="24"/>
        </w:rPr>
        <w:t xml:space="preserve">, the </w:t>
      </w:r>
      <w:proofErr w:type="spellStart"/>
      <w:r w:rsidR="004D0F11" w:rsidRPr="00B70C9D">
        <w:rPr>
          <w:rFonts w:ascii="Times New Roman" w:hAnsi="Times New Roman"/>
          <w:sz w:val="24"/>
          <w:szCs w:val="24"/>
        </w:rPr>
        <w:t>ichnoassemblage</w:t>
      </w:r>
      <w:proofErr w:type="spellEnd"/>
      <w:r w:rsidR="004D0F11" w:rsidRPr="00B70C9D">
        <w:rPr>
          <w:rFonts w:ascii="Times New Roman" w:hAnsi="Times New Roman"/>
          <w:sz w:val="24"/>
          <w:szCs w:val="24"/>
        </w:rPr>
        <w:t xml:space="preserve"> is dominated by traces attributed to wasps</w:t>
      </w:r>
      <w:r w:rsidR="004D0F11">
        <w:rPr>
          <w:rFonts w:ascii="Times New Roman" w:hAnsi="Times New Roman"/>
          <w:sz w:val="24"/>
          <w:szCs w:val="24"/>
        </w:rPr>
        <w:t xml:space="preserve"> (</w:t>
      </w:r>
      <w:proofErr w:type="spellStart"/>
      <w:r w:rsidR="004D0F11">
        <w:rPr>
          <w:rFonts w:ascii="Times New Roman" w:hAnsi="Times New Roman"/>
          <w:i/>
          <w:sz w:val="24"/>
          <w:szCs w:val="24"/>
        </w:rPr>
        <w:t>Fictovichnus</w:t>
      </w:r>
      <w:proofErr w:type="spellEnd"/>
      <w:r w:rsidR="004D0F11">
        <w:rPr>
          <w:rFonts w:ascii="Times New Roman" w:hAnsi="Times New Roman"/>
          <w:i/>
          <w:sz w:val="24"/>
          <w:szCs w:val="24"/>
        </w:rPr>
        <w:t xml:space="preserve"> </w:t>
      </w:r>
      <w:proofErr w:type="spellStart"/>
      <w:r w:rsidR="004D0F11">
        <w:rPr>
          <w:rFonts w:ascii="Times New Roman" w:hAnsi="Times New Roman"/>
          <w:i/>
          <w:sz w:val="24"/>
          <w:szCs w:val="24"/>
        </w:rPr>
        <w:t>sciuttoi</w:t>
      </w:r>
      <w:proofErr w:type="spellEnd"/>
      <w:r w:rsidR="004D0F11">
        <w:rPr>
          <w:rFonts w:ascii="Times New Roman" w:hAnsi="Times New Roman"/>
          <w:sz w:val="24"/>
          <w:szCs w:val="24"/>
        </w:rPr>
        <w:t>), while bee traces are notably absent</w:t>
      </w:r>
      <w:r w:rsidR="000A5CB8">
        <w:rPr>
          <w:rFonts w:ascii="Times New Roman" w:hAnsi="Times New Roman"/>
          <w:sz w:val="24"/>
          <w:szCs w:val="24"/>
        </w:rPr>
        <w:t xml:space="preserve"> (though </w:t>
      </w:r>
      <w:r w:rsidR="009C0691">
        <w:rPr>
          <w:rFonts w:ascii="Times New Roman" w:hAnsi="Times New Roman"/>
          <w:sz w:val="24"/>
          <w:szCs w:val="24"/>
        </w:rPr>
        <w:t xml:space="preserve">bee traces </w:t>
      </w:r>
      <w:r w:rsidR="000A5CB8">
        <w:rPr>
          <w:rFonts w:ascii="Times New Roman" w:hAnsi="Times New Roman"/>
          <w:sz w:val="24"/>
          <w:szCs w:val="24"/>
        </w:rPr>
        <w:t>may occur in nearby strata; see Martin and Varricchio, 201</w:t>
      </w:r>
      <w:r w:rsidR="003D08D5">
        <w:rPr>
          <w:rFonts w:ascii="Times New Roman" w:hAnsi="Times New Roman"/>
          <w:sz w:val="24"/>
          <w:szCs w:val="24"/>
        </w:rPr>
        <w:t>1</w:t>
      </w:r>
      <w:r w:rsidR="000A5CB8">
        <w:rPr>
          <w:rFonts w:ascii="Times New Roman" w:hAnsi="Times New Roman"/>
          <w:sz w:val="24"/>
          <w:szCs w:val="24"/>
        </w:rPr>
        <w:t>)</w:t>
      </w:r>
      <w:r w:rsidR="004D0F11" w:rsidRPr="00B70C9D">
        <w:rPr>
          <w:rFonts w:ascii="Times New Roman" w:hAnsi="Times New Roman"/>
          <w:sz w:val="24"/>
          <w:szCs w:val="24"/>
        </w:rPr>
        <w:t>.</w:t>
      </w:r>
      <w:r w:rsidR="004D0F11">
        <w:rPr>
          <w:rFonts w:ascii="Times New Roman" w:hAnsi="Times New Roman"/>
          <w:sz w:val="24"/>
          <w:szCs w:val="24"/>
        </w:rPr>
        <w:t xml:space="preserve"> The differences in trace fossil and vertebrate egg assemblages between the Two Medicine Formation and the Mercedes Formation may suggest different climatic factors or environmental preferences for nesting between maniraptoran and sauropod dinosaurs, respectively. Associations of vertebrate nesting and </w:t>
      </w:r>
      <w:r w:rsidR="00445557">
        <w:rPr>
          <w:rFonts w:ascii="Times New Roman" w:hAnsi="Times New Roman"/>
          <w:sz w:val="24"/>
          <w:szCs w:val="24"/>
        </w:rPr>
        <w:t>insect trace fossils</w:t>
      </w:r>
      <w:r w:rsidR="00AF23D6">
        <w:rPr>
          <w:rFonts w:ascii="Times New Roman" w:hAnsi="Times New Roman"/>
          <w:sz w:val="24"/>
          <w:szCs w:val="24"/>
        </w:rPr>
        <w:t xml:space="preserve"> (which may represent the </w:t>
      </w:r>
      <w:proofErr w:type="spellStart"/>
      <w:r w:rsidR="00AF23D6">
        <w:rPr>
          <w:rFonts w:ascii="Times New Roman" w:hAnsi="Times New Roman"/>
          <w:i/>
          <w:sz w:val="24"/>
          <w:szCs w:val="24"/>
        </w:rPr>
        <w:t>Celliforma</w:t>
      </w:r>
      <w:proofErr w:type="spellEnd"/>
      <w:r w:rsidR="00AF23D6">
        <w:rPr>
          <w:rFonts w:ascii="Times New Roman" w:hAnsi="Times New Roman"/>
          <w:i/>
          <w:sz w:val="24"/>
          <w:szCs w:val="24"/>
        </w:rPr>
        <w:t xml:space="preserve"> </w:t>
      </w:r>
      <w:proofErr w:type="spellStart"/>
      <w:r w:rsidR="00AF23D6">
        <w:rPr>
          <w:rFonts w:ascii="Times New Roman" w:hAnsi="Times New Roman"/>
          <w:sz w:val="24"/>
          <w:szCs w:val="24"/>
        </w:rPr>
        <w:t>ichnofacies</w:t>
      </w:r>
      <w:proofErr w:type="spellEnd"/>
      <w:r w:rsidR="00AF23D6">
        <w:rPr>
          <w:rFonts w:ascii="Times New Roman" w:hAnsi="Times New Roman"/>
          <w:sz w:val="24"/>
          <w:szCs w:val="24"/>
        </w:rPr>
        <w:t>)</w:t>
      </w:r>
      <w:r w:rsidR="00445557">
        <w:rPr>
          <w:rFonts w:ascii="Times New Roman" w:hAnsi="Times New Roman"/>
          <w:sz w:val="24"/>
          <w:szCs w:val="24"/>
        </w:rPr>
        <w:t xml:space="preserve"> are </w:t>
      </w:r>
      <w:r w:rsidR="00391E3F" w:rsidRPr="00391E3F">
        <w:rPr>
          <w:rFonts w:ascii="Times New Roman" w:hAnsi="Times New Roman"/>
          <w:sz w:val="24"/>
          <w:szCs w:val="24"/>
        </w:rPr>
        <w:t xml:space="preserve">represented elsewhere. These include </w:t>
      </w:r>
      <w:proofErr w:type="spellStart"/>
      <w:r w:rsidR="00391E3F" w:rsidRPr="004D0F11">
        <w:rPr>
          <w:rFonts w:ascii="Times New Roman" w:hAnsi="Times New Roman"/>
          <w:i/>
          <w:sz w:val="24"/>
          <w:szCs w:val="24"/>
        </w:rPr>
        <w:t>Fictovichnus</w:t>
      </w:r>
      <w:proofErr w:type="spellEnd"/>
      <w:r w:rsidR="00391E3F" w:rsidRPr="004D0F11">
        <w:rPr>
          <w:rFonts w:ascii="Times New Roman" w:hAnsi="Times New Roman"/>
          <w:i/>
          <w:sz w:val="24"/>
          <w:szCs w:val="24"/>
        </w:rPr>
        <w:t xml:space="preserve"> </w:t>
      </w:r>
      <w:proofErr w:type="spellStart"/>
      <w:r w:rsidR="00391E3F" w:rsidRPr="004D0F11">
        <w:rPr>
          <w:rFonts w:ascii="Times New Roman" w:hAnsi="Times New Roman"/>
          <w:i/>
          <w:sz w:val="24"/>
          <w:szCs w:val="24"/>
        </w:rPr>
        <w:t>sciuttoi</w:t>
      </w:r>
      <w:proofErr w:type="spellEnd"/>
      <w:r w:rsidR="00391E3F" w:rsidRPr="00391E3F">
        <w:rPr>
          <w:rFonts w:ascii="Times New Roman" w:hAnsi="Times New Roman"/>
          <w:sz w:val="24"/>
          <w:szCs w:val="24"/>
        </w:rPr>
        <w:t xml:space="preserve"> and sauropod eggs from the Campanian-Maastrichtian of South America (</w:t>
      </w:r>
      <w:proofErr w:type="spellStart"/>
      <w:r w:rsidR="00391E3F" w:rsidRPr="00391E3F">
        <w:rPr>
          <w:rFonts w:ascii="Times New Roman" w:hAnsi="Times New Roman"/>
          <w:sz w:val="24"/>
          <w:szCs w:val="24"/>
        </w:rPr>
        <w:t>Genise</w:t>
      </w:r>
      <w:proofErr w:type="spellEnd"/>
      <w:r w:rsidR="00391E3F" w:rsidRPr="00391E3F">
        <w:rPr>
          <w:rFonts w:ascii="Times New Roman" w:hAnsi="Times New Roman"/>
          <w:sz w:val="24"/>
          <w:szCs w:val="24"/>
        </w:rPr>
        <w:t xml:space="preserve"> and </w:t>
      </w:r>
      <w:proofErr w:type="spellStart"/>
      <w:r w:rsidR="00391E3F" w:rsidRPr="00391E3F">
        <w:rPr>
          <w:rFonts w:ascii="Times New Roman" w:hAnsi="Times New Roman"/>
          <w:sz w:val="24"/>
          <w:szCs w:val="24"/>
        </w:rPr>
        <w:t>Sarzetti</w:t>
      </w:r>
      <w:proofErr w:type="spellEnd"/>
      <w:r w:rsidR="00391E3F" w:rsidRPr="00391E3F">
        <w:rPr>
          <w:rFonts w:ascii="Times New Roman" w:hAnsi="Times New Roman"/>
          <w:sz w:val="24"/>
          <w:szCs w:val="24"/>
        </w:rPr>
        <w:t xml:space="preserve">, 2011), </w:t>
      </w:r>
      <w:r w:rsidR="00391E3F" w:rsidRPr="004D0F11">
        <w:rPr>
          <w:rFonts w:ascii="Times New Roman" w:hAnsi="Times New Roman"/>
          <w:i/>
          <w:sz w:val="24"/>
          <w:szCs w:val="24"/>
        </w:rPr>
        <w:t xml:space="preserve">F. </w:t>
      </w:r>
      <w:proofErr w:type="spellStart"/>
      <w:r w:rsidR="00391E3F" w:rsidRPr="004D0F11">
        <w:rPr>
          <w:rFonts w:ascii="Times New Roman" w:hAnsi="Times New Roman"/>
          <w:i/>
          <w:sz w:val="24"/>
          <w:szCs w:val="24"/>
        </w:rPr>
        <w:t>gobiensis</w:t>
      </w:r>
      <w:proofErr w:type="spellEnd"/>
      <w:r w:rsidR="00391E3F" w:rsidRPr="00391E3F">
        <w:rPr>
          <w:rFonts w:ascii="Times New Roman" w:hAnsi="Times New Roman"/>
          <w:sz w:val="24"/>
          <w:szCs w:val="24"/>
        </w:rPr>
        <w:t xml:space="preserve"> and dinosaur eggs from the Campanian-Maastrichtian of Asia (</w:t>
      </w:r>
      <w:proofErr w:type="spellStart"/>
      <w:r w:rsidR="00391E3F" w:rsidRPr="00391E3F">
        <w:rPr>
          <w:rFonts w:ascii="Times New Roman" w:hAnsi="Times New Roman"/>
          <w:sz w:val="24"/>
          <w:szCs w:val="24"/>
        </w:rPr>
        <w:t>Mikhanilov</w:t>
      </w:r>
      <w:proofErr w:type="spellEnd"/>
      <w:r w:rsidR="00391E3F" w:rsidRPr="00391E3F">
        <w:rPr>
          <w:rFonts w:ascii="Times New Roman" w:hAnsi="Times New Roman"/>
          <w:sz w:val="24"/>
          <w:szCs w:val="24"/>
        </w:rPr>
        <w:t xml:space="preserve"> et al., 1994; Johnston et al., 1996), and cf. </w:t>
      </w:r>
      <w:proofErr w:type="spellStart"/>
      <w:r w:rsidR="00391E3F" w:rsidRPr="004D0F11">
        <w:rPr>
          <w:rFonts w:ascii="Times New Roman" w:hAnsi="Times New Roman"/>
          <w:i/>
          <w:sz w:val="24"/>
          <w:szCs w:val="24"/>
        </w:rPr>
        <w:t>Fictovichnus</w:t>
      </w:r>
      <w:proofErr w:type="spellEnd"/>
      <w:r w:rsidR="00391E3F" w:rsidRPr="00391E3F">
        <w:rPr>
          <w:rFonts w:ascii="Times New Roman" w:hAnsi="Times New Roman"/>
          <w:sz w:val="24"/>
          <w:szCs w:val="24"/>
        </w:rPr>
        <w:t xml:space="preserve"> and reptilian eggs from the Eocene of France (Kuntz, 2012).</w:t>
      </w:r>
      <w:r w:rsidR="00391E3F">
        <w:rPr>
          <w:rFonts w:ascii="Times New Roman" w:hAnsi="Times New Roman"/>
          <w:sz w:val="24"/>
          <w:szCs w:val="24"/>
        </w:rPr>
        <w:t xml:space="preserve"> </w:t>
      </w:r>
      <w:r w:rsidR="00906A63">
        <w:rPr>
          <w:rFonts w:ascii="Times New Roman" w:hAnsi="Times New Roman"/>
          <w:sz w:val="24"/>
          <w:szCs w:val="24"/>
        </w:rPr>
        <w:t xml:space="preserve">These examples provide a framework for future </w:t>
      </w:r>
      <w:r w:rsidR="00F516A0">
        <w:rPr>
          <w:rFonts w:ascii="Times New Roman" w:hAnsi="Times New Roman"/>
          <w:sz w:val="24"/>
          <w:szCs w:val="24"/>
        </w:rPr>
        <w:t>work</w:t>
      </w:r>
      <w:r w:rsidR="00906A63">
        <w:rPr>
          <w:rFonts w:ascii="Times New Roman" w:hAnsi="Times New Roman"/>
          <w:sz w:val="24"/>
          <w:szCs w:val="24"/>
        </w:rPr>
        <w:t xml:space="preserve"> </w:t>
      </w:r>
      <w:r w:rsidR="00F516A0">
        <w:rPr>
          <w:rFonts w:ascii="Times New Roman" w:hAnsi="Times New Roman"/>
          <w:sz w:val="24"/>
          <w:szCs w:val="24"/>
        </w:rPr>
        <w:t xml:space="preserve">that </w:t>
      </w:r>
      <w:r w:rsidR="005A7C0A">
        <w:rPr>
          <w:rFonts w:ascii="Times New Roman" w:hAnsi="Times New Roman"/>
          <w:sz w:val="24"/>
          <w:szCs w:val="24"/>
        </w:rPr>
        <w:t>may enlighten environmental context of the evolution of vertebrate reproductive strategies.</w:t>
      </w:r>
    </w:p>
    <w:p w14:paraId="687CA2C3" w14:textId="77777777" w:rsidR="00950621" w:rsidRDefault="00950621" w:rsidP="005F55FD">
      <w:pPr>
        <w:pStyle w:val="BodyA"/>
        <w:spacing w:line="480" w:lineRule="auto"/>
        <w:rPr>
          <w:rFonts w:ascii="Times New Roman" w:eastAsia="Times New Roman" w:hAnsi="Times New Roman" w:cs="Times New Roman"/>
          <w:sz w:val="24"/>
          <w:szCs w:val="24"/>
        </w:rPr>
      </w:pPr>
    </w:p>
    <w:p w14:paraId="32565C11" w14:textId="4826AB8D" w:rsidR="00B23527" w:rsidRPr="007F6F94" w:rsidRDefault="007F0180" w:rsidP="005F55FD">
      <w:pPr>
        <w:pStyle w:val="Default"/>
        <w:spacing w:line="480" w:lineRule="auto"/>
        <w:outlineLvl w:val="0"/>
        <w:rPr>
          <w:rFonts w:ascii="Times New Roman" w:eastAsia="Times New Roman" w:hAnsi="Times New Roman" w:cs="Times New Roman"/>
          <w:i/>
        </w:rPr>
      </w:pPr>
      <w:r>
        <w:rPr>
          <w:rFonts w:ascii="Times New Roman" w:hAnsi="Times New Roman"/>
          <w:bCs/>
          <w:i/>
          <w:iCs/>
        </w:rPr>
        <w:t>6</w:t>
      </w:r>
      <w:r w:rsidR="00983718" w:rsidRPr="007F6F94">
        <w:rPr>
          <w:rFonts w:ascii="Times New Roman" w:hAnsi="Times New Roman"/>
          <w:bCs/>
          <w:i/>
          <w:iCs/>
        </w:rPr>
        <w:t>.</w:t>
      </w:r>
      <w:r w:rsidR="00950621">
        <w:rPr>
          <w:rFonts w:ascii="Times New Roman" w:hAnsi="Times New Roman"/>
          <w:bCs/>
          <w:i/>
          <w:iCs/>
        </w:rPr>
        <w:t>6</w:t>
      </w:r>
      <w:r w:rsidR="00983718" w:rsidRPr="007F6F94">
        <w:rPr>
          <w:rFonts w:ascii="Times New Roman" w:hAnsi="Times New Roman"/>
          <w:bCs/>
          <w:i/>
          <w:iCs/>
        </w:rPr>
        <w:t>.</w:t>
      </w:r>
      <w:r w:rsidR="00AD7B06" w:rsidRPr="007F6F94">
        <w:rPr>
          <w:rFonts w:ascii="Times New Roman" w:hAnsi="Times New Roman"/>
          <w:bCs/>
          <w:i/>
          <w:iCs/>
        </w:rPr>
        <w:t xml:space="preserve"> </w:t>
      </w:r>
      <w:r w:rsidR="004C439B" w:rsidRPr="007F6F94">
        <w:rPr>
          <w:rFonts w:ascii="Times New Roman" w:hAnsi="Times New Roman"/>
          <w:bCs/>
          <w:i/>
          <w:iCs/>
        </w:rPr>
        <w:t xml:space="preserve">Depositional </w:t>
      </w:r>
      <w:r w:rsidR="005A1FC3" w:rsidRPr="007F6F94">
        <w:rPr>
          <w:rFonts w:ascii="Times New Roman" w:hAnsi="Times New Roman"/>
          <w:bCs/>
          <w:i/>
          <w:iCs/>
        </w:rPr>
        <w:t>p</w:t>
      </w:r>
      <w:r w:rsidR="004C439B" w:rsidRPr="007F6F94">
        <w:rPr>
          <w:rFonts w:ascii="Times New Roman" w:hAnsi="Times New Roman"/>
          <w:bCs/>
          <w:i/>
          <w:iCs/>
        </w:rPr>
        <w:t>rocesses</w:t>
      </w:r>
    </w:p>
    <w:p w14:paraId="3F2AA6D4" w14:textId="2DE1E8B7" w:rsidR="00F0509A" w:rsidRPr="00F53A4D" w:rsidRDefault="00FD05B4" w:rsidP="00F0509A">
      <w:pPr>
        <w:pStyle w:val="Default"/>
        <w:spacing w:line="480" w:lineRule="auto"/>
        <w:rPr>
          <w:rFonts w:ascii="Times New Roman" w:eastAsia="Times New Roman" w:hAnsi="Times New Roman" w:cs="Times New Roman"/>
        </w:rPr>
      </w:pPr>
      <w:r>
        <w:rPr>
          <w:rFonts w:ascii="Times New Roman" w:eastAsia="Times New Roman" w:hAnsi="Times New Roman" w:cs="Times New Roman"/>
        </w:rPr>
        <w:tab/>
      </w:r>
      <w:r w:rsidR="00F0509A">
        <w:rPr>
          <w:rFonts w:ascii="Times New Roman" w:eastAsia="Times New Roman" w:hAnsi="Times New Roman" w:cs="Times New Roman"/>
        </w:rPr>
        <w:t>Egg Mountain stratigraphy is devoid of primary sedimentary structures (e.g., bedding, depositional contacts)</w:t>
      </w:r>
      <w:r w:rsidR="007D275A">
        <w:rPr>
          <w:rFonts w:ascii="Times New Roman" w:eastAsia="Times New Roman" w:hAnsi="Times New Roman" w:cs="Times New Roman"/>
        </w:rPr>
        <w:t>.</w:t>
      </w:r>
      <w:r w:rsidR="001D0C4E">
        <w:rPr>
          <w:rFonts w:ascii="Times New Roman" w:eastAsia="Times New Roman" w:hAnsi="Times New Roman" w:cs="Times New Roman"/>
        </w:rPr>
        <w:t xml:space="preserve"> </w:t>
      </w:r>
      <w:r w:rsidR="00B36BE5">
        <w:rPr>
          <w:rFonts w:ascii="Times New Roman" w:eastAsia="Times New Roman" w:hAnsi="Times New Roman" w:cs="Times New Roman"/>
        </w:rPr>
        <w:t xml:space="preserve">Limestone horizons generally are lenticular and not laterally continuous, display </w:t>
      </w:r>
      <w:r w:rsidR="00B36BE5">
        <w:rPr>
          <w:rFonts w:ascii="Times New Roman" w:eastAsia="Times New Roman" w:hAnsi="Times New Roman" w:cs="Times New Roman"/>
        </w:rPr>
        <w:lastRenderedPageBreak/>
        <w:t>sharp upper contacts and decimeter-scale relief on the upper surface, all characteristics of pedogenic carbonates (</w:t>
      </w:r>
      <w:proofErr w:type="spellStart"/>
      <w:r w:rsidR="00B36BE5">
        <w:rPr>
          <w:rFonts w:ascii="Times New Roman" w:eastAsia="Times New Roman" w:hAnsi="Times New Roman" w:cs="Times New Roman"/>
        </w:rPr>
        <w:t>Retallack</w:t>
      </w:r>
      <w:proofErr w:type="spellEnd"/>
      <w:r w:rsidR="00B36BE5">
        <w:rPr>
          <w:rFonts w:ascii="Times New Roman" w:eastAsia="Times New Roman" w:hAnsi="Times New Roman" w:cs="Times New Roman"/>
        </w:rPr>
        <w:t xml:space="preserve">, 1988). </w:t>
      </w:r>
      <w:r w:rsidR="007D275A">
        <w:rPr>
          <w:rFonts w:ascii="Times New Roman" w:eastAsia="Times New Roman" w:hAnsi="Times New Roman" w:cs="Times New Roman"/>
        </w:rPr>
        <w:t xml:space="preserve">Peds, </w:t>
      </w:r>
      <w:proofErr w:type="spellStart"/>
      <w:r w:rsidR="007D275A">
        <w:rPr>
          <w:rFonts w:ascii="Times New Roman" w:eastAsia="Times New Roman" w:hAnsi="Times New Roman" w:cs="Times New Roman"/>
        </w:rPr>
        <w:t>cutans</w:t>
      </w:r>
      <w:proofErr w:type="spellEnd"/>
      <w:r w:rsidR="007D275A">
        <w:rPr>
          <w:rFonts w:ascii="Times New Roman" w:eastAsia="Times New Roman" w:hAnsi="Times New Roman" w:cs="Times New Roman"/>
        </w:rPr>
        <w:t>, and other hallmarks of developed paleosols are lacking while root traces and nodules are rare</w:t>
      </w:r>
      <w:r w:rsidR="00936BFB">
        <w:rPr>
          <w:rFonts w:ascii="Times New Roman" w:eastAsia="Times New Roman" w:hAnsi="Times New Roman" w:cs="Times New Roman"/>
        </w:rPr>
        <w:t>,</w:t>
      </w:r>
      <w:r w:rsidR="007D275A">
        <w:rPr>
          <w:rFonts w:ascii="Times New Roman" w:eastAsia="Times New Roman" w:hAnsi="Times New Roman" w:cs="Times New Roman"/>
        </w:rPr>
        <w:t xml:space="preserve"> suggesting incipient paleosol development (</w:t>
      </w:r>
      <w:proofErr w:type="spellStart"/>
      <w:r w:rsidR="007D275A">
        <w:rPr>
          <w:rFonts w:ascii="Times New Roman" w:eastAsia="Times New Roman" w:hAnsi="Times New Roman" w:cs="Times New Roman"/>
        </w:rPr>
        <w:t>Retallack</w:t>
      </w:r>
      <w:proofErr w:type="spellEnd"/>
      <w:r w:rsidR="007D275A">
        <w:rPr>
          <w:rFonts w:ascii="Times New Roman" w:eastAsia="Times New Roman" w:hAnsi="Times New Roman" w:cs="Times New Roman"/>
        </w:rPr>
        <w:t xml:space="preserve">, 1988; Varricchio et al., 1999). </w:t>
      </w:r>
      <w:r w:rsidR="00B36BE5">
        <w:rPr>
          <w:rFonts w:ascii="Times New Roman" w:eastAsia="Times New Roman" w:hAnsi="Times New Roman" w:cs="Times New Roman"/>
        </w:rPr>
        <w:t>However,</w:t>
      </w:r>
      <w:r w:rsidR="00F0509A">
        <w:rPr>
          <w:rFonts w:ascii="Times New Roman" w:eastAsia="Times New Roman" w:hAnsi="Times New Roman" w:cs="Times New Roman"/>
        </w:rPr>
        <w:t xml:space="preserve"> </w:t>
      </w:r>
      <w:r w:rsidR="001D0C4E">
        <w:rPr>
          <w:rFonts w:ascii="Times New Roman" w:eastAsia="Times New Roman" w:hAnsi="Times New Roman" w:cs="Times New Roman"/>
        </w:rPr>
        <w:t>a</w:t>
      </w:r>
      <w:r w:rsidR="00426419">
        <w:rPr>
          <w:rFonts w:ascii="Times New Roman" w:eastAsia="Times New Roman" w:hAnsi="Times New Roman" w:cs="Times New Roman"/>
        </w:rPr>
        <w:t>bundant insect pupation structures and burrows attest unequivocally to the presence of a paleosol (</w:t>
      </w:r>
      <w:proofErr w:type="spellStart"/>
      <w:r w:rsidR="00426419">
        <w:rPr>
          <w:rFonts w:ascii="Times New Roman" w:eastAsia="Times New Roman" w:hAnsi="Times New Roman" w:cs="Times New Roman"/>
        </w:rPr>
        <w:t>Genise</w:t>
      </w:r>
      <w:proofErr w:type="spellEnd"/>
      <w:r w:rsidR="00426419">
        <w:rPr>
          <w:rFonts w:ascii="Times New Roman" w:eastAsia="Times New Roman" w:hAnsi="Times New Roman" w:cs="Times New Roman"/>
        </w:rPr>
        <w:t>, 2016).</w:t>
      </w:r>
      <w:r w:rsidR="003E4D38">
        <w:rPr>
          <w:rFonts w:ascii="Times New Roman" w:eastAsia="Times New Roman" w:hAnsi="Times New Roman" w:cs="Times New Roman"/>
        </w:rPr>
        <w:t xml:space="preserve"> </w:t>
      </w:r>
      <w:r w:rsidR="000E1E48">
        <w:rPr>
          <w:rFonts w:ascii="Times New Roman" w:eastAsia="Times New Roman" w:hAnsi="Times New Roman" w:cs="Times New Roman"/>
        </w:rPr>
        <w:t>T</w:t>
      </w:r>
      <w:r w:rsidR="00F0509A">
        <w:rPr>
          <w:rFonts w:ascii="Times New Roman" w:eastAsia="Times New Roman" w:hAnsi="Times New Roman" w:cs="Times New Roman"/>
        </w:rPr>
        <w:t>he absence of distinct</w:t>
      </w:r>
      <w:r w:rsidR="00936BFB">
        <w:rPr>
          <w:rFonts w:ascii="Times New Roman" w:eastAsia="Times New Roman" w:hAnsi="Times New Roman" w:cs="Times New Roman"/>
        </w:rPr>
        <w:t>, continuous soil</w:t>
      </w:r>
      <w:r w:rsidR="00F0509A">
        <w:rPr>
          <w:rFonts w:ascii="Times New Roman" w:eastAsia="Times New Roman" w:hAnsi="Times New Roman" w:cs="Times New Roman"/>
        </w:rPr>
        <w:t xml:space="preserve"> horizons suggests paleosol development was weak, representing an </w:t>
      </w:r>
      <w:proofErr w:type="spellStart"/>
      <w:r w:rsidR="00F0509A">
        <w:rPr>
          <w:rFonts w:ascii="Times New Roman" w:eastAsia="Times New Roman" w:hAnsi="Times New Roman" w:cs="Times New Roman"/>
        </w:rPr>
        <w:t>inceptisol</w:t>
      </w:r>
      <w:proofErr w:type="spellEnd"/>
      <w:r w:rsidR="00F0509A">
        <w:rPr>
          <w:rFonts w:ascii="Times New Roman" w:eastAsia="Times New Roman" w:hAnsi="Times New Roman" w:cs="Times New Roman"/>
        </w:rPr>
        <w:t xml:space="preserve"> (</w:t>
      </w:r>
      <w:proofErr w:type="spellStart"/>
      <w:r w:rsidR="00F0509A">
        <w:rPr>
          <w:rFonts w:ascii="Times New Roman" w:eastAsia="Times New Roman" w:hAnsi="Times New Roman" w:cs="Times New Roman"/>
        </w:rPr>
        <w:t>Retallack</w:t>
      </w:r>
      <w:proofErr w:type="spellEnd"/>
      <w:r w:rsidR="00F0509A">
        <w:rPr>
          <w:rFonts w:ascii="Times New Roman" w:eastAsia="Times New Roman" w:hAnsi="Times New Roman" w:cs="Times New Roman"/>
        </w:rPr>
        <w:t>, 1988).</w:t>
      </w:r>
      <w:r w:rsidR="007E08E5">
        <w:rPr>
          <w:rFonts w:ascii="Times New Roman" w:eastAsia="Times New Roman" w:hAnsi="Times New Roman" w:cs="Times New Roman"/>
        </w:rPr>
        <w:t xml:space="preserve"> Additionally, t</w:t>
      </w:r>
      <w:r w:rsidR="003E4D38">
        <w:rPr>
          <w:rFonts w:ascii="Times New Roman" w:eastAsia="Times New Roman" w:hAnsi="Times New Roman" w:cs="Times New Roman"/>
        </w:rPr>
        <w:t>he interfingering of pedogenic carbonates with detrital siltstones suggests deposition was frequent enough to disrupt paleosol development (Alonso-</w:t>
      </w:r>
      <w:proofErr w:type="spellStart"/>
      <w:r w:rsidR="003E4D38">
        <w:rPr>
          <w:rFonts w:ascii="Times New Roman" w:eastAsia="Times New Roman" w:hAnsi="Times New Roman" w:cs="Times New Roman"/>
        </w:rPr>
        <w:t>Zarza</w:t>
      </w:r>
      <w:proofErr w:type="spellEnd"/>
      <w:r w:rsidR="003E4D38">
        <w:rPr>
          <w:rFonts w:ascii="Times New Roman" w:eastAsia="Times New Roman" w:hAnsi="Times New Roman" w:cs="Times New Roman"/>
        </w:rPr>
        <w:t xml:space="preserve">, 1998; Kraus, 1999). </w:t>
      </w:r>
      <w:r w:rsidR="000E1E48">
        <w:rPr>
          <w:rFonts w:ascii="Times New Roman" w:eastAsia="Times New Roman" w:hAnsi="Times New Roman" w:cs="Times New Roman"/>
        </w:rPr>
        <w:t xml:space="preserve">The abundance of calcite and </w:t>
      </w:r>
      <w:r w:rsidR="001A74C3">
        <w:rPr>
          <w:rFonts w:ascii="Times New Roman" w:eastAsia="Times New Roman" w:hAnsi="Times New Roman" w:cs="Times New Roman"/>
        </w:rPr>
        <w:t xml:space="preserve">infrequent </w:t>
      </w:r>
      <w:r w:rsidR="000E1E48">
        <w:rPr>
          <w:rFonts w:ascii="Times New Roman" w:eastAsia="Times New Roman" w:hAnsi="Times New Roman" w:cs="Times New Roman"/>
        </w:rPr>
        <w:t>nodules suggests well-drained, alkaline conditions (</w:t>
      </w:r>
      <w:proofErr w:type="spellStart"/>
      <w:r w:rsidR="000E1E48">
        <w:rPr>
          <w:rFonts w:ascii="Times New Roman" w:eastAsia="Times New Roman" w:hAnsi="Times New Roman" w:cs="Times New Roman"/>
        </w:rPr>
        <w:t>Retallack</w:t>
      </w:r>
      <w:proofErr w:type="spellEnd"/>
      <w:r w:rsidR="000E1E48">
        <w:rPr>
          <w:rFonts w:ascii="Times New Roman" w:eastAsia="Times New Roman" w:hAnsi="Times New Roman" w:cs="Times New Roman"/>
        </w:rPr>
        <w:t xml:space="preserve">, 1988) and corroborates previous interpretations </w:t>
      </w:r>
      <w:r w:rsidR="0023502C">
        <w:rPr>
          <w:rFonts w:ascii="Times New Roman" w:eastAsia="Times New Roman" w:hAnsi="Times New Roman" w:cs="Times New Roman"/>
        </w:rPr>
        <w:t xml:space="preserve">of the paleoenvironment of the area </w:t>
      </w:r>
      <w:r w:rsidR="000E1E48">
        <w:rPr>
          <w:rFonts w:ascii="Times New Roman" w:eastAsia="Times New Roman" w:hAnsi="Times New Roman" w:cs="Times New Roman"/>
        </w:rPr>
        <w:t>(Lorenz and Gavin, 1984; Horner, 1987</w:t>
      </w:r>
      <w:r w:rsidR="0023502C">
        <w:rPr>
          <w:rFonts w:ascii="Times New Roman" w:eastAsia="Times New Roman" w:hAnsi="Times New Roman" w:cs="Times New Roman"/>
        </w:rPr>
        <w:t>;</w:t>
      </w:r>
      <w:r w:rsidR="000E1E48">
        <w:rPr>
          <w:rFonts w:ascii="Times New Roman" w:eastAsia="Times New Roman" w:hAnsi="Times New Roman" w:cs="Times New Roman"/>
        </w:rPr>
        <w:t xml:space="preserve"> </w:t>
      </w:r>
      <w:proofErr w:type="spellStart"/>
      <w:r w:rsidR="00F0509A">
        <w:rPr>
          <w:rFonts w:ascii="Times New Roman" w:eastAsia="Times New Roman" w:hAnsi="Times New Roman" w:cs="Times New Roman"/>
        </w:rPr>
        <w:t>Retallack</w:t>
      </w:r>
      <w:proofErr w:type="spellEnd"/>
      <w:r w:rsidR="00F0509A">
        <w:rPr>
          <w:rFonts w:ascii="Times New Roman" w:eastAsia="Times New Roman" w:hAnsi="Times New Roman" w:cs="Times New Roman"/>
        </w:rPr>
        <w:t>, 1997</w:t>
      </w:r>
      <w:r w:rsidR="007E2C05">
        <w:rPr>
          <w:rFonts w:ascii="Times New Roman" w:eastAsia="Times New Roman" w:hAnsi="Times New Roman" w:cs="Times New Roman"/>
        </w:rPr>
        <w:t>; Martin and Varricchio, 2011</w:t>
      </w:r>
      <w:r w:rsidR="00F0509A">
        <w:rPr>
          <w:rFonts w:ascii="Times New Roman" w:eastAsia="Times New Roman" w:hAnsi="Times New Roman" w:cs="Times New Roman"/>
        </w:rPr>
        <w:t xml:space="preserve">). </w:t>
      </w:r>
      <w:r w:rsidR="007B5535">
        <w:rPr>
          <w:rFonts w:ascii="Times New Roman" w:eastAsia="Times New Roman" w:hAnsi="Times New Roman" w:cs="Times New Roman"/>
        </w:rPr>
        <w:t>While the presence of paleosols is unequivocal, i</w:t>
      </w:r>
      <w:r w:rsidR="00F0509A">
        <w:rPr>
          <w:rFonts w:ascii="Times New Roman" w:eastAsia="Times New Roman" w:hAnsi="Times New Roman" w:cs="Times New Roman"/>
        </w:rPr>
        <w:t xml:space="preserve">sotopic </w:t>
      </w:r>
      <w:r w:rsidR="00C10956">
        <w:rPr>
          <w:rFonts w:ascii="Times New Roman" w:eastAsia="Times New Roman" w:hAnsi="Times New Roman" w:cs="Times New Roman"/>
        </w:rPr>
        <w:t>evidence</w:t>
      </w:r>
      <w:r w:rsidR="00F0509A">
        <w:rPr>
          <w:rFonts w:ascii="Times New Roman" w:eastAsia="Times New Roman" w:hAnsi="Times New Roman" w:cs="Times New Roman"/>
        </w:rPr>
        <w:t xml:space="preserve"> suggests phreatic processes were </w:t>
      </w:r>
      <w:r w:rsidR="00DF3894">
        <w:rPr>
          <w:rFonts w:ascii="Times New Roman" w:eastAsia="Times New Roman" w:hAnsi="Times New Roman" w:cs="Times New Roman"/>
        </w:rPr>
        <w:t>involved</w:t>
      </w:r>
      <w:r w:rsidR="00F0509A">
        <w:rPr>
          <w:rFonts w:ascii="Times New Roman" w:eastAsia="Times New Roman" w:hAnsi="Times New Roman" w:cs="Times New Roman"/>
        </w:rPr>
        <w:t xml:space="preserve"> in limestone formation and </w:t>
      </w:r>
      <w:r w:rsidR="00DF3894">
        <w:rPr>
          <w:rFonts w:ascii="Times New Roman" w:eastAsia="Times New Roman" w:hAnsi="Times New Roman" w:cs="Times New Roman"/>
        </w:rPr>
        <w:t xml:space="preserve">in </w:t>
      </w:r>
      <w:r w:rsidR="00F0509A">
        <w:rPr>
          <w:rFonts w:ascii="Times New Roman" w:eastAsia="Times New Roman" w:hAnsi="Times New Roman" w:cs="Times New Roman"/>
        </w:rPr>
        <w:t xml:space="preserve">overprinting original structures in the form of crystalline calcite infill of some sediment pore space, </w:t>
      </w:r>
      <w:proofErr w:type="spellStart"/>
      <w:r w:rsidR="00F0509A">
        <w:rPr>
          <w:rFonts w:ascii="Times New Roman" w:eastAsia="Times New Roman" w:hAnsi="Times New Roman" w:cs="Times New Roman"/>
        </w:rPr>
        <w:t>ichnofossils</w:t>
      </w:r>
      <w:proofErr w:type="spellEnd"/>
      <w:r w:rsidR="00F0509A">
        <w:rPr>
          <w:rFonts w:ascii="Times New Roman" w:eastAsia="Times New Roman" w:hAnsi="Times New Roman" w:cs="Times New Roman"/>
        </w:rPr>
        <w:t xml:space="preserve">, root traces, and eggshell </w:t>
      </w:r>
      <w:r w:rsidR="00F0509A">
        <w:rPr>
          <w:rFonts w:ascii="Times New Roman" w:hAnsi="Times New Roman"/>
        </w:rPr>
        <w:t>(</w:t>
      </w:r>
      <w:r w:rsidR="00F0509A" w:rsidRPr="008C3827">
        <w:rPr>
          <w:rFonts w:ascii="Times New Roman" w:hAnsi="Times New Roman"/>
        </w:rPr>
        <w:t xml:space="preserve">Moore et al., </w:t>
      </w:r>
      <w:r w:rsidR="009D1207">
        <w:rPr>
          <w:rFonts w:ascii="Times New Roman" w:hAnsi="Times New Roman"/>
        </w:rPr>
        <w:t>pers. comm., 2016</w:t>
      </w:r>
      <w:r w:rsidR="00F0509A">
        <w:rPr>
          <w:rFonts w:ascii="Times New Roman" w:hAnsi="Times New Roman"/>
        </w:rPr>
        <w:t>).</w:t>
      </w:r>
    </w:p>
    <w:p w14:paraId="5FD1EEAC" w14:textId="737F1EA6" w:rsidR="001F6D28" w:rsidRPr="0017756E" w:rsidRDefault="00F0509A" w:rsidP="005F55FD">
      <w:pPr>
        <w:pStyle w:val="Default"/>
        <w:spacing w:line="480" w:lineRule="auto"/>
        <w:rPr>
          <w:rFonts w:ascii="Times New Roman" w:eastAsia="Times New Roman" w:hAnsi="Times New Roman" w:cs="Times New Roman"/>
        </w:rPr>
      </w:pPr>
      <w:r>
        <w:rPr>
          <w:rFonts w:ascii="Times New Roman" w:hAnsi="Times New Roman"/>
        </w:rPr>
        <w:tab/>
      </w:r>
      <w:r w:rsidR="008B6CB7">
        <w:rPr>
          <w:rFonts w:ascii="Times New Roman" w:hAnsi="Times New Roman"/>
        </w:rPr>
        <w:t xml:space="preserve">In the absence of </w:t>
      </w:r>
      <w:r w:rsidR="006843FB">
        <w:rPr>
          <w:rFonts w:ascii="Times New Roman" w:hAnsi="Times New Roman"/>
        </w:rPr>
        <w:t>well-developed paleosols</w:t>
      </w:r>
      <w:r w:rsidR="008B6CB7">
        <w:rPr>
          <w:rFonts w:ascii="Times New Roman" w:hAnsi="Times New Roman"/>
        </w:rPr>
        <w:t>, i</w:t>
      </w:r>
      <w:r>
        <w:rPr>
          <w:rFonts w:ascii="Times New Roman" w:hAnsi="Times New Roman"/>
        </w:rPr>
        <w:t xml:space="preserve">t is likely that bioturbation is the primary </w:t>
      </w:r>
      <w:r w:rsidR="008B6CB7">
        <w:rPr>
          <w:rFonts w:ascii="Times New Roman" w:hAnsi="Times New Roman"/>
        </w:rPr>
        <w:t xml:space="preserve">factor </w:t>
      </w:r>
      <w:r w:rsidR="00880721">
        <w:rPr>
          <w:rFonts w:ascii="Times New Roman" w:hAnsi="Times New Roman"/>
        </w:rPr>
        <w:t xml:space="preserve">in the destruction </w:t>
      </w:r>
      <w:r>
        <w:rPr>
          <w:rFonts w:ascii="Times New Roman" w:hAnsi="Times New Roman"/>
        </w:rPr>
        <w:t xml:space="preserve">of original bedding. </w:t>
      </w:r>
      <w:r w:rsidR="000E0502">
        <w:rPr>
          <w:rFonts w:ascii="Times New Roman" w:hAnsi="Times New Roman"/>
        </w:rPr>
        <w:t>T</w:t>
      </w:r>
      <w:r>
        <w:rPr>
          <w:rFonts w:ascii="Times New Roman" w:hAnsi="Times New Roman"/>
        </w:rPr>
        <w:t xml:space="preserve">races and burrows occur </w:t>
      </w:r>
      <w:r w:rsidR="000E0502">
        <w:rPr>
          <w:rFonts w:ascii="Times New Roman" w:hAnsi="Times New Roman"/>
        </w:rPr>
        <w:t xml:space="preserve">throughout the </w:t>
      </w:r>
      <w:r w:rsidR="00AF67CE">
        <w:rPr>
          <w:rFonts w:ascii="Times New Roman" w:hAnsi="Times New Roman"/>
        </w:rPr>
        <w:t xml:space="preserve">measured </w:t>
      </w:r>
      <w:r w:rsidR="000E0502">
        <w:rPr>
          <w:rFonts w:ascii="Times New Roman" w:hAnsi="Times New Roman"/>
        </w:rPr>
        <w:t xml:space="preserve">section </w:t>
      </w:r>
      <w:r w:rsidR="006F2AEA">
        <w:rPr>
          <w:rFonts w:ascii="Times New Roman" w:hAnsi="Times New Roman"/>
        </w:rPr>
        <w:t xml:space="preserve">consistently and </w:t>
      </w:r>
      <w:r>
        <w:rPr>
          <w:rFonts w:ascii="Times New Roman" w:hAnsi="Times New Roman"/>
        </w:rPr>
        <w:t>as discrete structures, and overlap is infrequent (Bioturbation Index 3</w:t>
      </w:r>
      <w:r w:rsidR="00E936F2">
        <w:rPr>
          <w:rFonts w:ascii="Times New Roman" w:hAnsi="Times New Roman"/>
        </w:rPr>
        <w:t>, or moderate</w:t>
      </w:r>
      <w:r>
        <w:rPr>
          <w:rFonts w:ascii="Times New Roman" w:hAnsi="Times New Roman"/>
        </w:rPr>
        <w:t xml:space="preserve">; Taylor and Goldring, 1993; </w:t>
      </w:r>
      <w:proofErr w:type="spellStart"/>
      <w:r>
        <w:rPr>
          <w:rFonts w:ascii="Times New Roman" w:hAnsi="Times New Roman"/>
        </w:rPr>
        <w:t>Genise</w:t>
      </w:r>
      <w:proofErr w:type="spellEnd"/>
      <w:r>
        <w:rPr>
          <w:rFonts w:ascii="Times New Roman" w:hAnsi="Times New Roman"/>
        </w:rPr>
        <w:t xml:space="preserve"> et al., 2004). </w:t>
      </w:r>
      <w:r w:rsidR="00D43E05">
        <w:rPr>
          <w:rFonts w:ascii="Times New Roman" w:eastAsia="Times New Roman" w:hAnsi="Times New Roman" w:cs="Times New Roman"/>
        </w:rPr>
        <w:t xml:space="preserve">Abundant traces suggest an absence of major sediment pulses sufficiently large enough to prohibit thorough colonization. With no distinct omission in trace abundance, deposition events were certainly less than burrows lengths (10-30 cm on average for extant wasps, maximum 14 cm based on preserved burrows), and less than the </w:t>
      </w:r>
      <w:r w:rsidR="00D43E05">
        <w:rPr>
          <w:rFonts w:ascii="Times New Roman" w:hAnsi="Times New Roman"/>
        </w:rPr>
        <w:t>12.5 cm jackhammer passes. If deposition events were greater than the jackhammer pass depth and burrow depth, a sediment band absent of traces would be expected throughout the section. Additionally,</w:t>
      </w:r>
      <w:r w:rsidR="00FD05B4">
        <w:rPr>
          <w:rFonts w:ascii="Times New Roman" w:eastAsia="Times New Roman" w:hAnsi="Times New Roman" w:cs="Times New Roman"/>
        </w:rPr>
        <w:t xml:space="preserve"> we observe cocoons of similar </w:t>
      </w:r>
      <w:r w:rsidR="00FD05B4">
        <w:rPr>
          <w:rFonts w:ascii="Times New Roman" w:eastAsia="Times New Roman" w:hAnsi="Times New Roman" w:cs="Times New Roman"/>
        </w:rPr>
        <w:lastRenderedPageBreak/>
        <w:t xml:space="preserve">sizes (probably of the same producer) at very different depths. This </w:t>
      </w:r>
      <w:r w:rsidR="00134DF6">
        <w:rPr>
          <w:rFonts w:ascii="Times New Roman" w:eastAsia="Times New Roman" w:hAnsi="Times New Roman" w:cs="Times New Roman"/>
        </w:rPr>
        <w:t xml:space="preserve">variation in cocoon emplacement </w:t>
      </w:r>
      <w:r w:rsidR="00FD05B4">
        <w:rPr>
          <w:rFonts w:ascii="Times New Roman" w:eastAsia="Times New Roman" w:hAnsi="Times New Roman" w:cs="Times New Roman"/>
        </w:rPr>
        <w:t xml:space="preserve">is not expected in extant wasps, as the same species at the same site emplaces its cells at approximately the same depth; there are no cases </w:t>
      </w:r>
      <w:r w:rsidR="00D43E05">
        <w:rPr>
          <w:rFonts w:ascii="Times New Roman" w:eastAsia="Times New Roman" w:hAnsi="Times New Roman" w:cs="Times New Roman"/>
        </w:rPr>
        <w:t xml:space="preserve">at the same site </w:t>
      </w:r>
      <w:r w:rsidR="00631ED3">
        <w:rPr>
          <w:rFonts w:ascii="Times New Roman" w:eastAsia="Times New Roman" w:hAnsi="Times New Roman" w:cs="Times New Roman"/>
        </w:rPr>
        <w:t xml:space="preserve">where cocoons would be separated </w:t>
      </w:r>
      <w:r w:rsidR="00FD05B4">
        <w:rPr>
          <w:rFonts w:ascii="Times New Roman" w:eastAsia="Times New Roman" w:hAnsi="Times New Roman" w:cs="Times New Roman"/>
        </w:rPr>
        <w:t>by 1.5 meters</w:t>
      </w:r>
      <w:r w:rsidR="00631ED3">
        <w:rPr>
          <w:rFonts w:ascii="Times New Roman" w:eastAsia="Times New Roman" w:hAnsi="Times New Roman" w:cs="Times New Roman"/>
        </w:rPr>
        <w:t>,</w:t>
      </w:r>
      <w:r w:rsidR="00FD05B4">
        <w:rPr>
          <w:rFonts w:ascii="Times New Roman" w:eastAsia="Times New Roman" w:hAnsi="Times New Roman" w:cs="Times New Roman"/>
        </w:rPr>
        <w:t xml:space="preserve"> since soil conditions vary at depth clines (</w:t>
      </w:r>
      <w:proofErr w:type="spellStart"/>
      <w:r w:rsidR="00FF0F25">
        <w:rPr>
          <w:rFonts w:ascii="Times New Roman" w:eastAsia="Times New Roman" w:hAnsi="Times New Roman" w:cs="Times New Roman"/>
        </w:rPr>
        <w:t>Retallack</w:t>
      </w:r>
      <w:proofErr w:type="spellEnd"/>
      <w:r w:rsidR="00FF0F25">
        <w:rPr>
          <w:rFonts w:ascii="Times New Roman" w:eastAsia="Times New Roman" w:hAnsi="Times New Roman" w:cs="Times New Roman"/>
        </w:rPr>
        <w:t xml:space="preserve">, 2001; </w:t>
      </w:r>
      <w:proofErr w:type="spellStart"/>
      <w:r w:rsidR="00FD05B4">
        <w:rPr>
          <w:rFonts w:ascii="Times New Roman" w:eastAsia="Times New Roman" w:hAnsi="Times New Roman" w:cs="Times New Roman"/>
        </w:rPr>
        <w:t>Genise</w:t>
      </w:r>
      <w:proofErr w:type="spellEnd"/>
      <w:r w:rsidR="00FD05B4">
        <w:rPr>
          <w:rFonts w:ascii="Times New Roman" w:eastAsia="Times New Roman" w:hAnsi="Times New Roman" w:cs="Times New Roman"/>
        </w:rPr>
        <w:t xml:space="preserve">, 2016). </w:t>
      </w:r>
      <w:r w:rsidR="00A908A6">
        <w:rPr>
          <w:rFonts w:ascii="Times New Roman" w:eastAsia="Times New Roman" w:hAnsi="Times New Roman" w:cs="Times New Roman"/>
        </w:rPr>
        <w:t>Wasps place cells at approximately the same depth relative to the soil surface</w:t>
      </w:r>
      <w:r w:rsidR="008D3B50">
        <w:rPr>
          <w:rFonts w:ascii="Times New Roman" w:eastAsia="Times New Roman" w:hAnsi="Times New Roman" w:cs="Times New Roman"/>
        </w:rPr>
        <w:t xml:space="preserve"> and the water tabl</w:t>
      </w:r>
      <w:r w:rsidR="009B623C">
        <w:rPr>
          <w:rFonts w:ascii="Times New Roman" w:eastAsia="Times New Roman" w:hAnsi="Times New Roman" w:cs="Times New Roman"/>
        </w:rPr>
        <w:t xml:space="preserve">e, so cocoons at different horizons track </w:t>
      </w:r>
      <w:r w:rsidR="00A908A6">
        <w:rPr>
          <w:rFonts w:ascii="Times New Roman" w:eastAsia="Times New Roman" w:hAnsi="Times New Roman" w:cs="Times New Roman"/>
        </w:rPr>
        <w:t>the accumulation of sediments</w:t>
      </w:r>
      <w:r w:rsidR="009B623C">
        <w:rPr>
          <w:rFonts w:ascii="Times New Roman" w:eastAsia="Times New Roman" w:hAnsi="Times New Roman" w:cs="Times New Roman"/>
        </w:rPr>
        <w:t xml:space="preserve"> over time</w:t>
      </w:r>
      <w:r w:rsidR="00A908A6">
        <w:rPr>
          <w:rFonts w:ascii="Times New Roman" w:eastAsia="Times New Roman" w:hAnsi="Times New Roman" w:cs="Times New Roman"/>
        </w:rPr>
        <w:t xml:space="preserve">. </w:t>
      </w:r>
      <w:r w:rsidR="00FD05B4">
        <w:rPr>
          <w:rFonts w:ascii="Times New Roman" w:eastAsia="Times New Roman" w:hAnsi="Times New Roman" w:cs="Times New Roman"/>
        </w:rPr>
        <w:t xml:space="preserve">Thus, abundant traces throughout the section </w:t>
      </w:r>
      <w:r w:rsidR="00942188">
        <w:rPr>
          <w:rFonts w:ascii="Times New Roman" w:eastAsia="Times New Roman" w:hAnsi="Times New Roman" w:cs="Times New Roman"/>
        </w:rPr>
        <w:t xml:space="preserve">and lack of erosional contacts </w:t>
      </w:r>
      <w:r w:rsidR="00FD05B4">
        <w:rPr>
          <w:rFonts w:ascii="Times New Roman" w:eastAsia="Times New Roman" w:hAnsi="Times New Roman" w:cs="Times New Roman"/>
        </w:rPr>
        <w:t xml:space="preserve">are indicative of </w:t>
      </w:r>
      <w:r w:rsidR="00942188">
        <w:rPr>
          <w:rFonts w:ascii="Times New Roman" w:eastAsia="Times New Roman" w:hAnsi="Times New Roman" w:cs="Times New Roman"/>
        </w:rPr>
        <w:t xml:space="preserve">relatively </w:t>
      </w:r>
      <w:r w:rsidR="00FC4FF5">
        <w:rPr>
          <w:rFonts w:ascii="Times New Roman" w:eastAsia="Times New Roman" w:hAnsi="Times New Roman" w:cs="Times New Roman"/>
        </w:rPr>
        <w:t xml:space="preserve">slow, </w:t>
      </w:r>
      <w:r w:rsidR="00942188">
        <w:rPr>
          <w:rFonts w:ascii="Times New Roman" w:eastAsia="Times New Roman" w:hAnsi="Times New Roman" w:cs="Times New Roman"/>
        </w:rPr>
        <w:t>consistent deposition</w:t>
      </w:r>
      <w:r w:rsidR="0071502C">
        <w:rPr>
          <w:rFonts w:ascii="Times New Roman" w:eastAsia="Times New Roman" w:hAnsi="Times New Roman" w:cs="Times New Roman"/>
        </w:rPr>
        <w:t xml:space="preserve"> </w:t>
      </w:r>
      <w:r w:rsidR="00E10BB0">
        <w:rPr>
          <w:rFonts w:ascii="Times New Roman" w:eastAsia="Times New Roman" w:hAnsi="Times New Roman" w:cs="Times New Roman"/>
        </w:rPr>
        <w:t xml:space="preserve">and cumulative paleosols </w:t>
      </w:r>
      <w:r w:rsidR="00FD05B4">
        <w:rPr>
          <w:rFonts w:ascii="Times New Roman" w:eastAsia="Times New Roman" w:hAnsi="Times New Roman" w:cs="Times New Roman"/>
        </w:rPr>
        <w:t>(</w:t>
      </w:r>
      <w:r w:rsidR="0071502C">
        <w:rPr>
          <w:rFonts w:ascii="Times New Roman" w:eastAsia="Times New Roman" w:hAnsi="Times New Roman" w:cs="Times New Roman"/>
        </w:rPr>
        <w:t>Kraus, 1999</w:t>
      </w:r>
      <w:r w:rsidR="00FD05B4">
        <w:rPr>
          <w:rFonts w:ascii="Times New Roman" w:eastAsia="Times New Roman" w:hAnsi="Times New Roman" w:cs="Times New Roman"/>
        </w:rPr>
        <w:t xml:space="preserve">). </w:t>
      </w:r>
      <w:r w:rsidR="00CD001F">
        <w:rPr>
          <w:rFonts w:ascii="Times New Roman" w:eastAsia="Times New Roman" w:hAnsi="Times New Roman" w:cs="Times New Roman"/>
        </w:rPr>
        <w:t xml:space="preserve">This relationship is seen more classically in marine settings, where </w:t>
      </w:r>
      <w:r w:rsidR="004C439B">
        <w:rPr>
          <w:rFonts w:ascii="Times New Roman" w:eastAsia="Times New Roman" w:hAnsi="Times New Roman" w:cs="Times New Roman"/>
        </w:rPr>
        <w:t>low sedimentation enables thorough bioturbation of a substrate</w:t>
      </w:r>
      <w:r w:rsidR="00CD001F">
        <w:rPr>
          <w:rFonts w:ascii="Times New Roman" w:eastAsia="Times New Roman" w:hAnsi="Times New Roman" w:cs="Times New Roman"/>
        </w:rPr>
        <w:t>, and lack of bedding planes suggest</w:t>
      </w:r>
      <w:r w:rsidR="00C542C0">
        <w:rPr>
          <w:rFonts w:ascii="Times New Roman" w:eastAsia="Times New Roman" w:hAnsi="Times New Roman" w:cs="Times New Roman"/>
        </w:rPr>
        <w:t>s</w:t>
      </w:r>
      <w:r w:rsidR="00CD001F">
        <w:rPr>
          <w:rFonts w:ascii="Times New Roman" w:eastAsia="Times New Roman" w:hAnsi="Times New Roman" w:cs="Times New Roman"/>
        </w:rPr>
        <w:t xml:space="preserve"> continuous deposition</w:t>
      </w:r>
      <w:r w:rsidR="004C439B">
        <w:rPr>
          <w:rFonts w:ascii="Times New Roman" w:eastAsia="Times New Roman" w:hAnsi="Times New Roman" w:cs="Times New Roman"/>
        </w:rPr>
        <w:t xml:space="preserve"> (</w:t>
      </w:r>
      <w:r w:rsidR="00BB47B1">
        <w:rPr>
          <w:rFonts w:ascii="Times New Roman" w:eastAsia="Times New Roman" w:hAnsi="Times New Roman" w:cs="Times New Roman"/>
        </w:rPr>
        <w:t>e.g.,</w:t>
      </w:r>
      <w:r w:rsidR="005D1757">
        <w:rPr>
          <w:rFonts w:ascii="Times New Roman" w:eastAsia="Times New Roman" w:hAnsi="Times New Roman" w:cs="Times New Roman"/>
        </w:rPr>
        <w:t xml:space="preserve"> </w:t>
      </w:r>
      <w:r w:rsidR="004C439B">
        <w:rPr>
          <w:rFonts w:ascii="Times New Roman" w:eastAsia="Times New Roman" w:hAnsi="Times New Roman" w:cs="Times New Roman"/>
        </w:rPr>
        <w:t xml:space="preserve">Howard, 1975). </w:t>
      </w:r>
      <w:r w:rsidR="006E10AB">
        <w:rPr>
          <w:rFonts w:ascii="Times New Roman" w:eastAsia="Times New Roman" w:hAnsi="Times New Roman" w:cs="Times New Roman"/>
        </w:rPr>
        <w:t>P</w:t>
      </w:r>
      <w:r w:rsidR="004C439B">
        <w:rPr>
          <w:rFonts w:ascii="Times New Roman" w:eastAsia="Times New Roman" w:hAnsi="Times New Roman" w:cs="Times New Roman"/>
        </w:rPr>
        <w:t xml:space="preserve">articularly high abundances </w:t>
      </w:r>
      <w:r w:rsidR="00A5441E">
        <w:rPr>
          <w:rFonts w:ascii="Times New Roman" w:eastAsia="Times New Roman" w:hAnsi="Times New Roman" w:cs="Times New Roman"/>
        </w:rPr>
        <w:t xml:space="preserve">on a single horizon </w:t>
      </w:r>
      <w:r w:rsidR="004C439B">
        <w:rPr>
          <w:rFonts w:ascii="Times New Roman" w:eastAsia="Times New Roman" w:hAnsi="Times New Roman" w:cs="Times New Roman"/>
        </w:rPr>
        <w:t>(</w:t>
      </w:r>
      <w:r w:rsidR="00BB47B1">
        <w:rPr>
          <w:rFonts w:ascii="Times New Roman" w:eastAsia="Times New Roman" w:hAnsi="Times New Roman" w:cs="Times New Roman"/>
        </w:rPr>
        <w:t>e.g.,</w:t>
      </w:r>
      <w:r w:rsidR="004C439B">
        <w:rPr>
          <w:rFonts w:ascii="Times New Roman" w:eastAsia="Times New Roman" w:hAnsi="Times New Roman" w:cs="Times New Roman"/>
        </w:rPr>
        <w:t xml:space="preserve"> JHP 9) may reflect otherwise unrecognizable hiatuses </w:t>
      </w:r>
      <w:r w:rsidR="00B429B6">
        <w:rPr>
          <w:rFonts w:ascii="Times New Roman" w:eastAsia="Times New Roman" w:hAnsi="Times New Roman" w:cs="Times New Roman"/>
        </w:rPr>
        <w:t>or periods of low</w:t>
      </w:r>
      <w:r w:rsidR="004C439B">
        <w:rPr>
          <w:rFonts w:ascii="Times New Roman" w:eastAsia="Times New Roman" w:hAnsi="Times New Roman" w:cs="Times New Roman"/>
        </w:rPr>
        <w:t xml:space="preserve"> sedimentation.</w:t>
      </w:r>
      <w:r w:rsidR="00F3559A">
        <w:rPr>
          <w:rFonts w:ascii="Times New Roman" w:eastAsia="Times New Roman" w:hAnsi="Times New Roman" w:cs="Times New Roman"/>
        </w:rPr>
        <w:t xml:space="preserve"> </w:t>
      </w:r>
      <w:r w:rsidR="00A50E2B">
        <w:rPr>
          <w:rFonts w:ascii="Times New Roman" w:hAnsi="Times New Roman"/>
        </w:rPr>
        <w:t xml:space="preserve">Conversely, a relatively low abundance of traces in a JHP (e.g., JHP 4 and 5) may reflect a relatively higher rate of sedimentation during that interval. </w:t>
      </w:r>
      <w:r w:rsidR="00A50E2B">
        <w:rPr>
          <w:rFonts w:ascii="Times New Roman" w:eastAsia="Times New Roman" w:hAnsi="Times New Roman" w:cs="Times New Roman"/>
        </w:rPr>
        <w:t>T</w:t>
      </w:r>
      <w:r w:rsidR="0018462C">
        <w:rPr>
          <w:rFonts w:ascii="Times New Roman" w:eastAsia="Times New Roman" w:hAnsi="Times New Roman" w:cs="Times New Roman"/>
        </w:rPr>
        <w:t>hree</w:t>
      </w:r>
      <w:r w:rsidR="0045245F">
        <w:rPr>
          <w:rFonts w:ascii="Times New Roman" w:eastAsia="Times New Roman" w:hAnsi="Times New Roman" w:cs="Times New Roman"/>
        </w:rPr>
        <w:t xml:space="preserve"> examples of cross-cutting cocoons occur in passes with relatively high abundance of traces (JHP 6, JHP 7). </w:t>
      </w:r>
      <w:r w:rsidR="0018462C">
        <w:rPr>
          <w:rFonts w:ascii="Times New Roman" w:eastAsia="Times New Roman" w:hAnsi="Times New Roman" w:cs="Times New Roman"/>
        </w:rPr>
        <w:t xml:space="preserve">It is likely those passes </w:t>
      </w:r>
      <w:r w:rsidR="003A638F">
        <w:rPr>
          <w:rFonts w:ascii="Times New Roman" w:eastAsia="Times New Roman" w:hAnsi="Times New Roman" w:cs="Times New Roman"/>
        </w:rPr>
        <w:t xml:space="preserve">represent </w:t>
      </w:r>
      <w:r w:rsidR="0018462C">
        <w:rPr>
          <w:rFonts w:ascii="Times New Roman" w:eastAsia="Times New Roman" w:hAnsi="Times New Roman" w:cs="Times New Roman"/>
        </w:rPr>
        <w:t>extended periods of little deposition</w:t>
      </w:r>
      <w:r w:rsidR="001169AD">
        <w:rPr>
          <w:rFonts w:ascii="Times New Roman" w:eastAsia="Times New Roman" w:hAnsi="Times New Roman" w:cs="Times New Roman"/>
        </w:rPr>
        <w:t xml:space="preserve">, thus increasing the potential for </w:t>
      </w:r>
      <w:r w:rsidR="0045245F">
        <w:rPr>
          <w:rFonts w:ascii="Times New Roman" w:eastAsia="Times New Roman" w:hAnsi="Times New Roman" w:cs="Times New Roman"/>
        </w:rPr>
        <w:t xml:space="preserve">multiple brooding seasons </w:t>
      </w:r>
      <w:r w:rsidR="0018462C">
        <w:rPr>
          <w:rFonts w:ascii="Times New Roman" w:eastAsia="Times New Roman" w:hAnsi="Times New Roman" w:cs="Times New Roman"/>
        </w:rPr>
        <w:t xml:space="preserve">on the </w:t>
      </w:r>
      <w:r w:rsidR="0045245F">
        <w:rPr>
          <w:rFonts w:ascii="Times New Roman" w:eastAsia="Times New Roman" w:hAnsi="Times New Roman" w:cs="Times New Roman"/>
        </w:rPr>
        <w:t>same horizon</w:t>
      </w:r>
      <w:r w:rsidR="001169AD">
        <w:rPr>
          <w:rFonts w:ascii="Times New Roman" w:eastAsia="Times New Roman" w:hAnsi="Times New Roman" w:cs="Times New Roman"/>
        </w:rPr>
        <w:t xml:space="preserve"> and </w:t>
      </w:r>
      <w:r w:rsidR="0018462C">
        <w:rPr>
          <w:rFonts w:ascii="Times New Roman" w:eastAsia="Times New Roman" w:hAnsi="Times New Roman" w:cs="Times New Roman"/>
        </w:rPr>
        <w:t xml:space="preserve">possibly explaining the examples of cross-cutting </w:t>
      </w:r>
      <w:r w:rsidR="001169AD">
        <w:rPr>
          <w:rFonts w:ascii="Times New Roman" w:eastAsia="Times New Roman" w:hAnsi="Times New Roman" w:cs="Times New Roman"/>
        </w:rPr>
        <w:t xml:space="preserve">traces </w:t>
      </w:r>
      <w:r w:rsidR="0018462C">
        <w:rPr>
          <w:rFonts w:ascii="Times New Roman" w:eastAsia="Times New Roman" w:hAnsi="Times New Roman" w:cs="Times New Roman"/>
        </w:rPr>
        <w:t>in these passes</w:t>
      </w:r>
      <w:r w:rsidR="0045245F">
        <w:rPr>
          <w:rFonts w:ascii="Times New Roman" w:eastAsia="Times New Roman" w:hAnsi="Times New Roman" w:cs="Times New Roman"/>
        </w:rPr>
        <w:t>.</w:t>
      </w:r>
    </w:p>
    <w:p w14:paraId="5E814788" w14:textId="0D781CCE" w:rsidR="00E321F3" w:rsidRDefault="004C439B" w:rsidP="005F55FD">
      <w:pPr>
        <w:pStyle w:val="Default"/>
        <w:spacing w:line="480" w:lineRule="auto"/>
        <w:rPr>
          <w:rFonts w:ascii="Times New Roman" w:eastAsia="Times New Roman" w:hAnsi="Times New Roman" w:cs="Times New Roman"/>
        </w:rPr>
      </w:pPr>
      <w:r>
        <w:rPr>
          <w:rFonts w:ascii="Times New Roman" w:eastAsia="Times New Roman" w:hAnsi="Times New Roman" w:cs="Times New Roman"/>
        </w:rPr>
        <w:tab/>
        <w:t xml:space="preserve">The preservation of </w:t>
      </w:r>
      <w:r w:rsidR="008D6443">
        <w:rPr>
          <w:rFonts w:ascii="Times New Roman" w:eastAsia="Times New Roman" w:hAnsi="Times New Roman" w:cs="Times New Roman"/>
        </w:rPr>
        <w:t xml:space="preserve">cylindrical </w:t>
      </w:r>
      <w:r>
        <w:rPr>
          <w:rFonts w:ascii="Times New Roman" w:eastAsia="Times New Roman" w:hAnsi="Times New Roman" w:cs="Times New Roman"/>
        </w:rPr>
        <w:t>burrows and pupation structures as internal casts</w:t>
      </w:r>
      <w:r w:rsidR="00D73CCE">
        <w:rPr>
          <w:rFonts w:ascii="Times New Roman" w:eastAsia="Times New Roman" w:hAnsi="Times New Roman" w:cs="Times New Roman"/>
        </w:rPr>
        <w:t xml:space="preserve"> </w:t>
      </w:r>
      <w:r>
        <w:rPr>
          <w:rFonts w:ascii="Times New Roman" w:eastAsia="Times New Roman" w:hAnsi="Times New Roman" w:cs="Times New Roman"/>
        </w:rPr>
        <w:t>suggests passive fillin</w:t>
      </w:r>
      <w:r w:rsidR="00283054">
        <w:rPr>
          <w:rFonts w:ascii="Times New Roman" w:eastAsia="Times New Roman" w:hAnsi="Times New Roman" w:cs="Times New Roman"/>
        </w:rPr>
        <w:t>g</w:t>
      </w:r>
      <w:r w:rsidR="00056662">
        <w:rPr>
          <w:rFonts w:ascii="Times New Roman" w:eastAsia="Times New Roman" w:hAnsi="Times New Roman" w:cs="Times New Roman"/>
        </w:rPr>
        <w:t>.</w:t>
      </w:r>
      <w:r w:rsidR="00A3667B">
        <w:rPr>
          <w:rFonts w:ascii="Times New Roman" w:eastAsia="Times New Roman" w:hAnsi="Times New Roman" w:cs="Times New Roman"/>
        </w:rPr>
        <w:t xml:space="preserve"> </w:t>
      </w:r>
      <w:r w:rsidR="00056662">
        <w:rPr>
          <w:rFonts w:ascii="Times New Roman" w:eastAsia="Times New Roman" w:hAnsi="Times New Roman" w:cs="Times New Roman"/>
        </w:rPr>
        <w:t>Additionally, the presence and abundance of fragile insect pupation chambers</w:t>
      </w:r>
      <w:r w:rsidR="00D73CCE">
        <w:rPr>
          <w:rFonts w:ascii="Times New Roman" w:eastAsia="Times New Roman" w:hAnsi="Times New Roman" w:cs="Times New Roman"/>
        </w:rPr>
        <w:t>,</w:t>
      </w:r>
      <w:r w:rsidR="00D73CCE" w:rsidRPr="00D73CCE">
        <w:rPr>
          <w:rFonts w:ascii="Times New Roman" w:eastAsia="Times New Roman" w:hAnsi="Times New Roman" w:cs="Times New Roman"/>
        </w:rPr>
        <w:t xml:space="preserve"> </w:t>
      </w:r>
      <w:r w:rsidR="00D73CCE">
        <w:rPr>
          <w:rFonts w:ascii="Times New Roman" w:eastAsia="Times New Roman" w:hAnsi="Times New Roman" w:cs="Times New Roman"/>
        </w:rPr>
        <w:t xml:space="preserve">particularly with minute ornamentation, </w:t>
      </w:r>
      <w:r w:rsidR="00056662">
        <w:rPr>
          <w:rFonts w:ascii="Times New Roman" w:eastAsia="Times New Roman" w:hAnsi="Times New Roman" w:cs="Times New Roman"/>
        </w:rPr>
        <w:t>reflects a</w:t>
      </w:r>
      <w:r w:rsidR="003A57B0">
        <w:rPr>
          <w:rFonts w:ascii="Times New Roman" w:eastAsia="Times New Roman" w:hAnsi="Times New Roman" w:cs="Times New Roman"/>
        </w:rPr>
        <w:t xml:space="preserve"> largely</w:t>
      </w:r>
      <w:r w:rsidR="00056662">
        <w:rPr>
          <w:rFonts w:ascii="Times New Roman" w:eastAsia="Times New Roman" w:hAnsi="Times New Roman" w:cs="Times New Roman"/>
        </w:rPr>
        <w:t xml:space="preserve"> autochthonous</w:t>
      </w:r>
      <w:r w:rsidR="0088582D">
        <w:rPr>
          <w:rFonts w:ascii="Times New Roman" w:eastAsia="Times New Roman" w:hAnsi="Times New Roman" w:cs="Times New Roman"/>
        </w:rPr>
        <w:t xml:space="preserve"> </w:t>
      </w:r>
      <w:r w:rsidR="004E749A">
        <w:rPr>
          <w:rFonts w:ascii="Times New Roman" w:eastAsia="Times New Roman" w:hAnsi="Times New Roman" w:cs="Times New Roman"/>
        </w:rPr>
        <w:t xml:space="preserve">or </w:t>
      </w:r>
      <w:proofErr w:type="spellStart"/>
      <w:r w:rsidR="004E749A">
        <w:rPr>
          <w:rFonts w:ascii="Times New Roman" w:eastAsia="Times New Roman" w:hAnsi="Times New Roman" w:cs="Times New Roman"/>
        </w:rPr>
        <w:t>parautochthonous</w:t>
      </w:r>
      <w:proofErr w:type="spellEnd"/>
      <w:r w:rsidR="004E749A">
        <w:rPr>
          <w:rFonts w:ascii="Times New Roman" w:eastAsia="Times New Roman" w:hAnsi="Times New Roman" w:cs="Times New Roman"/>
        </w:rPr>
        <w:t xml:space="preserve"> </w:t>
      </w:r>
      <w:r w:rsidR="00056662">
        <w:rPr>
          <w:rFonts w:ascii="Times New Roman" w:eastAsia="Times New Roman" w:hAnsi="Times New Roman" w:cs="Times New Roman"/>
        </w:rPr>
        <w:t xml:space="preserve">assemblage. </w:t>
      </w:r>
      <w:r w:rsidR="003A57B0">
        <w:rPr>
          <w:rFonts w:ascii="Times New Roman" w:eastAsia="Times New Roman" w:hAnsi="Times New Roman" w:cs="Times New Roman"/>
        </w:rPr>
        <w:t xml:space="preserve">This is supported by the presence of nesting horizons and egg clutches (Horner, 1987; Varricchio </w:t>
      </w:r>
      <w:r w:rsidR="003D3970">
        <w:rPr>
          <w:rFonts w:ascii="Times New Roman" w:eastAsia="Times New Roman" w:hAnsi="Times New Roman" w:cs="Times New Roman"/>
        </w:rPr>
        <w:t xml:space="preserve">et al., </w:t>
      </w:r>
      <w:r w:rsidR="003A57B0">
        <w:rPr>
          <w:rFonts w:ascii="Times New Roman" w:eastAsia="Times New Roman" w:hAnsi="Times New Roman" w:cs="Times New Roman"/>
        </w:rPr>
        <w:t>1999</w:t>
      </w:r>
      <w:r w:rsidR="000D0997">
        <w:rPr>
          <w:rFonts w:ascii="Times New Roman" w:eastAsia="Times New Roman" w:hAnsi="Times New Roman" w:cs="Times New Roman"/>
        </w:rPr>
        <w:t>)</w:t>
      </w:r>
      <w:r w:rsidR="009C5D74">
        <w:rPr>
          <w:rFonts w:ascii="Times New Roman" w:eastAsia="Times New Roman" w:hAnsi="Times New Roman" w:cs="Times New Roman"/>
        </w:rPr>
        <w:t>,</w:t>
      </w:r>
      <w:r w:rsidR="00931512">
        <w:rPr>
          <w:rFonts w:ascii="Times New Roman" w:eastAsia="Times New Roman" w:hAnsi="Times New Roman" w:cs="Times New Roman"/>
        </w:rPr>
        <w:t xml:space="preserve"> </w:t>
      </w:r>
      <w:r w:rsidR="0026558F">
        <w:rPr>
          <w:rFonts w:ascii="Times New Roman" w:eastAsia="Times New Roman" w:hAnsi="Times New Roman" w:cs="Times New Roman"/>
        </w:rPr>
        <w:t>unabraded eggshell (</w:t>
      </w:r>
      <w:proofErr w:type="spellStart"/>
      <w:r w:rsidR="0026558F">
        <w:rPr>
          <w:rFonts w:ascii="Times New Roman" w:eastAsia="Times New Roman" w:hAnsi="Times New Roman" w:cs="Times New Roman"/>
        </w:rPr>
        <w:t>Oser</w:t>
      </w:r>
      <w:proofErr w:type="spellEnd"/>
      <w:r w:rsidR="0026558F">
        <w:rPr>
          <w:rFonts w:ascii="Times New Roman" w:eastAsia="Times New Roman" w:hAnsi="Times New Roman" w:cs="Times New Roman"/>
        </w:rPr>
        <w:t xml:space="preserve"> and Jackson, 2014), </w:t>
      </w:r>
      <w:r w:rsidR="00931512">
        <w:rPr>
          <w:rFonts w:ascii="Times New Roman" w:eastAsia="Times New Roman" w:hAnsi="Times New Roman" w:cs="Times New Roman"/>
        </w:rPr>
        <w:t>angularity of volcanoclastic sediments (Varricchio</w:t>
      </w:r>
      <w:r w:rsidR="003D3970">
        <w:rPr>
          <w:rFonts w:ascii="Times New Roman" w:eastAsia="Times New Roman" w:hAnsi="Times New Roman" w:cs="Times New Roman"/>
        </w:rPr>
        <w:t xml:space="preserve"> et al.</w:t>
      </w:r>
      <w:r w:rsidR="00931512">
        <w:rPr>
          <w:rFonts w:ascii="Times New Roman" w:eastAsia="Times New Roman" w:hAnsi="Times New Roman" w:cs="Times New Roman"/>
        </w:rPr>
        <w:t>, 1999),</w:t>
      </w:r>
      <w:r w:rsidR="009C5D74">
        <w:rPr>
          <w:rFonts w:ascii="Times New Roman" w:eastAsia="Times New Roman" w:hAnsi="Times New Roman" w:cs="Times New Roman"/>
        </w:rPr>
        <w:t xml:space="preserve"> </w:t>
      </w:r>
      <w:r w:rsidR="00A541E0">
        <w:rPr>
          <w:rFonts w:ascii="Times New Roman" w:eastAsia="Times New Roman" w:hAnsi="Times New Roman" w:cs="Times New Roman"/>
        </w:rPr>
        <w:t xml:space="preserve">and </w:t>
      </w:r>
      <w:r w:rsidR="009C5D74">
        <w:rPr>
          <w:rFonts w:ascii="Times New Roman" w:eastAsia="Times New Roman" w:hAnsi="Times New Roman" w:cs="Times New Roman"/>
        </w:rPr>
        <w:t>the extreme representation of terrestrial organisms and paucity of aquatic forms</w:t>
      </w:r>
      <w:r w:rsidR="003A57B0">
        <w:rPr>
          <w:rFonts w:ascii="Times New Roman" w:eastAsia="Times New Roman" w:hAnsi="Times New Roman" w:cs="Times New Roman"/>
        </w:rPr>
        <w:t xml:space="preserve">. Egg Mountain deposition and infilling of </w:t>
      </w:r>
      <w:r w:rsidR="00B50378">
        <w:rPr>
          <w:rFonts w:ascii="Times New Roman" w:eastAsia="Times New Roman" w:hAnsi="Times New Roman" w:cs="Times New Roman"/>
        </w:rPr>
        <w:t>insect</w:t>
      </w:r>
      <w:r w:rsidR="003A57B0">
        <w:rPr>
          <w:rFonts w:ascii="Times New Roman" w:eastAsia="Times New Roman" w:hAnsi="Times New Roman" w:cs="Times New Roman"/>
        </w:rPr>
        <w:t xml:space="preserve"> nests</w:t>
      </w:r>
      <w:r w:rsidR="00503F85">
        <w:rPr>
          <w:rFonts w:ascii="Times New Roman" w:eastAsia="Times New Roman" w:hAnsi="Times New Roman" w:cs="Times New Roman"/>
        </w:rPr>
        <w:t xml:space="preserve"> </w:t>
      </w:r>
      <w:r>
        <w:rPr>
          <w:rFonts w:ascii="Times New Roman" w:eastAsia="Times New Roman" w:hAnsi="Times New Roman" w:cs="Times New Roman"/>
        </w:rPr>
        <w:t xml:space="preserve">may have been brought on by seasonal flooding of the </w:t>
      </w:r>
      <w:r>
        <w:rPr>
          <w:rFonts w:ascii="Times New Roman" w:eastAsia="Times New Roman" w:hAnsi="Times New Roman" w:cs="Times New Roman"/>
        </w:rPr>
        <w:lastRenderedPageBreak/>
        <w:t xml:space="preserve">area. Destruction of nests caused by flooding has been documented in extant burrowing </w:t>
      </w:r>
      <w:proofErr w:type="spellStart"/>
      <w:r>
        <w:rPr>
          <w:rFonts w:ascii="Times New Roman" w:eastAsia="Times New Roman" w:hAnsi="Times New Roman" w:cs="Times New Roman"/>
        </w:rPr>
        <w:t>apocritan</w:t>
      </w:r>
      <w:proofErr w:type="spellEnd"/>
      <w:r>
        <w:rPr>
          <w:rFonts w:ascii="Times New Roman" w:eastAsia="Times New Roman" w:hAnsi="Times New Roman" w:cs="Times New Roman"/>
        </w:rPr>
        <w:t xml:space="preserve"> populations (</w:t>
      </w:r>
      <w:proofErr w:type="spellStart"/>
      <w:r>
        <w:rPr>
          <w:rFonts w:ascii="Times New Roman" w:eastAsia="Times New Roman" w:hAnsi="Times New Roman" w:cs="Times New Roman"/>
        </w:rPr>
        <w:t>Fellendorf</w:t>
      </w:r>
      <w:proofErr w:type="spellEnd"/>
      <w:r>
        <w:rPr>
          <w:rFonts w:ascii="Times New Roman" w:eastAsia="Times New Roman" w:hAnsi="Times New Roman" w:cs="Times New Roman"/>
        </w:rPr>
        <w:t xml:space="preserve"> et al., 2004)</w:t>
      </w:r>
      <w:r w:rsidR="00410E7C">
        <w:rPr>
          <w:rFonts w:ascii="Times New Roman" w:eastAsia="Times New Roman" w:hAnsi="Times New Roman" w:cs="Times New Roman"/>
        </w:rPr>
        <w:t>.</w:t>
      </w:r>
    </w:p>
    <w:p w14:paraId="49CAC9F9" w14:textId="77777777" w:rsidR="00983718" w:rsidRPr="00E321F3" w:rsidRDefault="00983718" w:rsidP="005F55FD">
      <w:pPr>
        <w:pStyle w:val="Default"/>
        <w:spacing w:line="480" w:lineRule="auto"/>
        <w:rPr>
          <w:rFonts w:ascii="Times New Roman" w:eastAsia="Times New Roman" w:hAnsi="Times New Roman" w:cs="Times New Roman"/>
        </w:rPr>
      </w:pPr>
    </w:p>
    <w:p w14:paraId="4F41FA6B" w14:textId="6D50FCB7" w:rsidR="00B23527" w:rsidRPr="00AD7B06" w:rsidRDefault="007F0180" w:rsidP="005F55FD">
      <w:pPr>
        <w:pStyle w:val="BodyA"/>
        <w:spacing w:line="480" w:lineRule="auto"/>
        <w:outlineLvl w:val="0"/>
        <w:rPr>
          <w:rFonts w:ascii="Times New Roman" w:eastAsia="Times New Roman" w:hAnsi="Times New Roman" w:cs="Times New Roman"/>
          <w:b/>
          <w:sz w:val="24"/>
          <w:szCs w:val="24"/>
        </w:rPr>
      </w:pPr>
      <w:r>
        <w:rPr>
          <w:rFonts w:ascii="Times New Roman" w:hAnsi="Times New Roman"/>
          <w:b/>
          <w:bCs/>
          <w:sz w:val="24"/>
          <w:szCs w:val="24"/>
        </w:rPr>
        <w:t>7</w:t>
      </w:r>
      <w:r w:rsidR="00AD7B06" w:rsidRPr="00AD7B06">
        <w:rPr>
          <w:rFonts w:ascii="Times New Roman" w:hAnsi="Times New Roman"/>
          <w:b/>
          <w:bCs/>
          <w:sz w:val="24"/>
          <w:szCs w:val="24"/>
        </w:rPr>
        <w:t xml:space="preserve">. </w:t>
      </w:r>
      <w:r w:rsidR="004C439B" w:rsidRPr="00AD7B06">
        <w:rPr>
          <w:rFonts w:ascii="Times New Roman" w:hAnsi="Times New Roman"/>
          <w:b/>
          <w:bCs/>
          <w:sz w:val="24"/>
          <w:szCs w:val="24"/>
        </w:rPr>
        <w:t>C</w:t>
      </w:r>
      <w:r w:rsidR="00714330">
        <w:rPr>
          <w:rFonts w:ascii="Times New Roman" w:hAnsi="Times New Roman"/>
          <w:b/>
          <w:bCs/>
          <w:sz w:val="24"/>
          <w:szCs w:val="24"/>
        </w:rPr>
        <w:t>onclusions</w:t>
      </w:r>
    </w:p>
    <w:p w14:paraId="59EE1445" w14:textId="3BEC2F6A" w:rsidR="00C60486" w:rsidRDefault="006653C9" w:rsidP="00C60486">
      <w:pPr>
        <w:pStyle w:val="Body"/>
        <w:numPr>
          <w:ilvl w:val="0"/>
          <w:numId w:val="8"/>
        </w:numPr>
        <w:spacing w:line="480" w:lineRule="auto"/>
      </w:pPr>
      <w:r>
        <w:t xml:space="preserve">The trace fossil assemblage at Egg Mountain is </w:t>
      </w:r>
      <w:r w:rsidR="00747672">
        <w:t xml:space="preserve">comprised of small, medium, large, and wide morphologies of </w:t>
      </w:r>
      <w:proofErr w:type="spellStart"/>
      <w:r w:rsidR="00747672">
        <w:rPr>
          <w:i/>
          <w:iCs/>
        </w:rPr>
        <w:t>Fictovichnus</w:t>
      </w:r>
      <w:proofErr w:type="spellEnd"/>
      <w:r w:rsidR="00747672">
        <w:rPr>
          <w:i/>
          <w:iCs/>
        </w:rPr>
        <w:t xml:space="preserve"> </w:t>
      </w:r>
      <w:proofErr w:type="spellStart"/>
      <w:r w:rsidR="00747672">
        <w:rPr>
          <w:i/>
          <w:iCs/>
        </w:rPr>
        <w:t>sciuttoi</w:t>
      </w:r>
      <w:proofErr w:type="spellEnd"/>
      <w:r w:rsidR="00747672">
        <w:t xml:space="preserve">, interpreted as the cocoons of </w:t>
      </w:r>
      <w:sdt>
        <w:sdtPr>
          <w:tag w:val="goog_rdk_11"/>
          <w:id w:val="1712683303"/>
        </w:sdtPr>
        <w:sdtEndPr/>
        <w:sdtContent/>
      </w:sdt>
      <w:sdt>
        <w:sdtPr>
          <w:tag w:val="goog_rdk_18"/>
          <w:id w:val="864014786"/>
        </w:sdtPr>
        <w:sdtEndPr/>
        <w:sdtContent/>
      </w:sdt>
      <w:r w:rsidR="00747672">
        <w:t>fossorial wasps</w:t>
      </w:r>
      <w:r w:rsidR="006E10AB">
        <w:t xml:space="preserve"> and potentially beetles</w:t>
      </w:r>
      <w:r w:rsidR="00747672">
        <w:t>,</w:t>
      </w:r>
      <w:r w:rsidR="00486793">
        <w:rPr>
          <w:i/>
        </w:rPr>
        <w:t xml:space="preserve"> </w:t>
      </w:r>
      <w:r>
        <w:rPr>
          <w:iCs/>
        </w:rPr>
        <w:t xml:space="preserve">and </w:t>
      </w:r>
      <w:r w:rsidR="00CD3655">
        <w:t xml:space="preserve">represent </w:t>
      </w:r>
      <w:r w:rsidR="00486793">
        <w:t xml:space="preserve">a depauperate </w:t>
      </w:r>
      <w:proofErr w:type="spellStart"/>
      <w:r w:rsidR="00CD3655">
        <w:rPr>
          <w:i/>
        </w:rPr>
        <w:t>Celliforma</w:t>
      </w:r>
      <w:proofErr w:type="spellEnd"/>
      <w:r w:rsidR="00CD3655">
        <w:rPr>
          <w:i/>
        </w:rPr>
        <w:t xml:space="preserve"> </w:t>
      </w:r>
      <w:proofErr w:type="spellStart"/>
      <w:r w:rsidR="00CD3655">
        <w:t>ichnofacies</w:t>
      </w:r>
      <w:proofErr w:type="spellEnd"/>
      <w:r w:rsidR="00E4432C">
        <w:t xml:space="preserve">. </w:t>
      </w:r>
      <w:r w:rsidR="00BF79C2">
        <w:t>Associated and cross-cutting cocoons</w:t>
      </w:r>
      <w:r w:rsidR="00E120F5">
        <w:t xml:space="preserve"> of different sizes</w:t>
      </w:r>
      <w:r w:rsidR="00100DFA">
        <w:t xml:space="preserve"> along with </w:t>
      </w:r>
      <w:proofErr w:type="spellStart"/>
      <w:r w:rsidR="00100DFA">
        <w:rPr>
          <w:i/>
        </w:rPr>
        <w:t>Tombownichnus</w:t>
      </w:r>
      <w:proofErr w:type="spellEnd"/>
      <w:r w:rsidR="00BF79C2">
        <w:t xml:space="preserve"> may </w:t>
      </w:r>
      <w:r w:rsidR="006574DA">
        <w:t xml:space="preserve">further </w:t>
      </w:r>
      <w:r w:rsidR="00BF79C2">
        <w:t xml:space="preserve">represent </w:t>
      </w:r>
      <w:r w:rsidR="00471347">
        <w:t xml:space="preserve">the oldest record of </w:t>
      </w:r>
      <w:r w:rsidR="00452497">
        <w:t xml:space="preserve">insect </w:t>
      </w:r>
      <w:r w:rsidR="00FC668E">
        <w:t>parasitism</w:t>
      </w:r>
      <w:r w:rsidR="00795892">
        <w:t>.</w:t>
      </w:r>
    </w:p>
    <w:p w14:paraId="3F95B637" w14:textId="0DFBFB4C" w:rsidR="00C60486" w:rsidRDefault="00C319EE" w:rsidP="005F55FD">
      <w:pPr>
        <w:pStyle w:val="Body"/>
        <w:numPr>
          <w:ilvl w:val="0"/>
          <w:numId w:val="8"/>
        </w:numPr>
        <w:spacing w:line="480" w:lineRule="auto"/>
      </w:pPr>
      <w:r>
        <w:t xml:space="preserve">Hymenopteran </w:t>
      </w:r>
      <w:r w:rsidR="007C654B">
        <w:t>trace fossils support</w:t>
      </w:r>
      <w:r w:rsidR="00FE5F85">
        <w:t xml:space="preserve"> a</w:t>
      </w:r>
      <w:r w:rsidR="007C654B">
        <w:t xml:space="preserve"> semi-arid climate and seasonality inferred during Egg Mountain deposition. </w:t>
      </w:r>
      <w:r w:rsidR="001F004E">
        <w:t xml:space="preserve">Abundant wasp trace fossils </w:t>
      </w:r>
      <w:r w:rsidR="00C60486">
        <w:t>in</w:t>
      </w:r>
      <w:r w:rsidR="00CD3655">
        <w:t>dicate a sparsely</w:t>
      </w:r>
      <w:r w:rsidR="00F9262F">
        <w:t xml:space="preserve"> </w:t>
      </w:r>
      <w:r w:rsidR="00CD3655">
        <w:t xml:space="preserve">vegetated subaerial environment with </w:t>
      </w:r>
      <w:r w:rsidR="00E2272E">
        <w:t>workable</w:t>
      </w:r>
      <w:r w:rsidR="00555644">
        <w:t>, well-drained</w:t>
      </w:r>
      <w:r w:rsidR="00C60486">
        <w:t xml:space="preserve"> soil conditions </w:t>
      </w:r>
      <w:r w:rsidR="007C654B">
        <w:t xml:space="preserve">favorable </w:t>
      </w:r>
      <w:r w:rsidR="00C60486">
        <w:t xml:space="preserve">for both fossorial insect pupation and </w:t>
      </w:r>
      <w:r w:rsidR="007C654B">
        <w:t xml:space="preserve">oviparous </w:t>
      </w:r>
      <w:r w:rsidR="00C60486">
        <w:t xml:space="preserve">vertebrate nesting. </w:t>
      </w:r>
      <w:r w:rsidR="003B035D">
        <w:t xml:space="preserve">Pervasive insect traces suggest ample prey opportunities for abundant mammals and lizards at the locality. </w:t>
      </w:r>
    </w:p>
    <w:p w14:paraId="1EDEEA9D" w14:textId="36C75669" w:rsidR="000408C4" w:rsidRDefault="00894F5E" w:rsidP="005F55FD">
      <w:pPr>
        <w:pStyle w:val="Body"/>
        <w:numPr>
          <w:ilvl w:val="0"/>
          <w:numId w:val="8"/>
        </w:numPr>
        <w:spacing w:line="480" w:lineRule="auto"/>
      </w:pPr>
      <w:r>
        <w:t>In the absence of primary sedimentary structures</w:t>
      </w:r>
      <w:r w:rsidR="004C215A">
        <w:t xml:space="preserve"> and definitive paleosol horizons</w:t>
      </w:r>
      <w:r>
        <w:t>, t</w:t>
      </w:r>
      <w:r w:rsidR="007C654B">
        <w:t xml:space="preserve">race fossil </w:t>
      </w:r>
      <w:r w:rsidR="000408C4">
        <w:t xml:space="preserve">abundance and </w:t>
      </w:r>
      <w:r w:rsidR="008D6443">
        <w:t xml:space="preserve">emplacement </w:t>
      </w:r>
      <w:r w:rsidR="007209FD">
        <w:t xml:space="preserve">reflect </w:t>
      </w:r>
      <w:r w:rsidR="007C654B">
        <w:t xml:space="preserve">sedimentological processes; </w:t>
      </w:r>
      <w:r w:rsidR="000408C4">
        <w:t xml:space="preserve">pervasive insect nesting structures in bioturbated floodplain overbank deposits suggest </w:t>
      </w:r>
      <w:r w:rsidR="00E946C6">
        <w:t>the</w:t>
      </w:r>
      <w:r w:rsidR="00532DC7">
        <w:t xml:space="preserve"> cumulative </w:t>
      </w:r>
      <w:r w:rsidR="00E946C6">
        <w:t xml:space="preserve">development of </w:t>
      </w:r>
      <w:r w:rsidR="00E46B26">
        <w:t>paleosol</w:t>
      </w:r>
      <w:r w:rsidR="00CB6BD3">
        <w:t xml:space="preserve">s </w:t>
      </w:r>
      <w:r w:rsidR="00E46B26">
        <w:t xml:space="preserve">and </w:t>
      </w:r>
      <w:r w:rsidR="000408C4">
        <w:t>relatively slow, continuous deposition.</w:t>
      </w:r>
      <w:r w:rsidR="00D23BDC">
        <w:t xml:space="preserve"> </w:t>
      </w:r>
      <w:r w:rsidR="009F065C">
        <w:t>The continuous record of insect traces represents an absence of major depositional events, while h</w:t>
      </w:r>
      <w:r w:rsidR="00D23BDC">
        <w:t xml:space="preserve">orizons with greater abundances of traces may suggest </w:t>
      </w:r>
      <w:r w:rsidR="008D6443">
        <w:t xml:space="preserve">more </w:t>
      </w:r>
      <w:r w:rsidR="00D23BDC">
        <w:t>extended periods of subaerial exposure.</w:t>
      </w:r>
    </w:p>
    <w:p w14:paraId="537180E7" w14:textId="777BDB1A" w:rsidR="00C60486" w:rsidRDefault="00C60486" w:rsidP="005F55FD">
      <w:pPr>
        <w:pStyle w:val="Body"/>
        <w:numPr>
          <w:ilvl w:val="0"/>
          <w:numId w:val="8"/>
        </w:numPr>
        <w:spacing w:line="480" w:lineRule="auto"/>
      </w:pPr>
      <w:r>
        <w:t xml:space="preserve">The continued and abundant presence of </w:t>
      </w:r>
      <w:r w:rsidR="00A01F79">
        <w:t>insect trace fossils</w:t>
      </w:r>
      <w:r>
        <w:t xml:space="preserve"> together with mammals</w:t>
      </w:r>
      <w:r w:rsidR="000408C4">
        <w:t>, articulated lizards</w:t>
      </w:r>
      <w:r w:rsidR="00017366">
        <w:t>,</w:t>
      </w:r>
      <w:r w:rsidR="000408C4">
        <w:t xml:space="preserve"> and a variety of vertebrate nesting events through the section highlight Egg Mountain as an exceptional window into terrestrial ecosystems of the Late Cretaceous of North America. </w:t>
      </w:r>
    </w:p>
    <w:p w14:paraId="15B566B7" w14:textId="2985CE1C" w:rsidR="000408C4" w:rsidRDefault="001658D9" w:rsidP="0001545D">
      <w:pPr>
        <w:pStyle w:val="Body"/>
        <w:numPr>
          <w:ilvl w:val="0"/>
          <w:numId w:val="8"/>
        </w:numPr>
        <w:spacing w:line="480" w:lineRule="auto"/>
      </w:pPr>
      <w:r>
        <w:lastRenderedPageBreak/>
        <w:t xml:space="preserve">Components of the </w:t>
      </w:r>
      <w:proofErr w:type="spellStart"/>
      <w:r w:rsidR="00391E3F">
        <w:rPr>
          <w:i/>
        </w:rPr>
        <w:t>Celliforma</w:t>
      </w:r>
      <w:proofErr w:type="spellEnd"/>
      <w:r w:rsidR="00391E3F">
        <w:rPr>
          <w:i/>
        </w:rPr>
        <w:t xml:space="preserve"> </w:t>
      </w:r>
      <w:proofErr w:type="spellStart"/>
      <w:r w:rsidR="00391E3F">
        <w:t>ichnofacies</w:t>
      </w:r>
      <w:proofErr w:type="spellEnd"/>
      <w:r w:rsidR="00391E3F">
        <w:t xml:space="preserve"> </w:t>
      </w:r>
      <w:r w:rsidR="00F516A0">
        <w:t xml:space="preserve">here and elsewhere occur in association with </w:t>
      </w:r>
      <w:r w:rsidR="00CB67F2">
        <w:t xml:space="preserve">vertebrate nesting events. </w:t>
      </w:r>
      <w:r w:rsidR="006D751F">
        <w:t xml:space="preserve">Differences in the taxonomic diversity of the </w:t>
      </w:r>
      <w:proofErr w:type="spellStart"/>
      <w:r w:rsidR="00A55535">
        <w:rPr>
          <w:i/>
        </w:rPr>
        <w:t>Celliforma</w:t>
      </w:r>
      <w:proofErr w:type="spellEnd"/>
      <w:r w:rsidR="00A55535">
        <w:rPr>
          <w:i/>
        </w:rPr>
        <w:t xml:space="preserve"> </w:t>
      </w:r>
      <w:proofErr w:type="spellStart"/>
      <w:r w:rsidR="00A55535">
        <w:t>ichnofacies</w:t>
      </w:r>
      <w:proofErr w:type="spellEnd"/>
      <w:r w:rsidR="00F672EC">
        <w:t xml:space="preserve"> representing different trace-makers </w:t>
      </w:r>
      <w:r w:rsidR="006D751F">
        <w:t xml:space="preserve">in different egg-bearing localities </w:t>
      </w:r>
      <w:r w:rsidR="007551A7">
        <w:t xml:space="preserve">may reflect subtle environmental preferences and provide environmental context to the evolution of reproductive behaviors in different oviparous </w:t>
      </w:r>
      <w:r w:rsidR="00EE3311">
        <w:t>groups</w:t>
      </w:r>
      <w:r w:rsidR="007551A7">
        <w:t xml:space="preserve">. </w:t>
      </w:r>
    </w:p>
    <w:p w14:paraId="433C0952" w14:textId="77777777" w:rsidR="00983718" w:rsidRDefault="00983718" w:rsidP="007F6F94">
      <w:pPr>
        <w:pStyle w:val="Body"/>
        <w:spacing w:line="480" w:lineRule="auto"/>
        <w:ind w:left="360"/>
      </w:pPr>
    </w:p>
    <w:p w14:paraId="686707A8" w14:textId="2C37A292" w:rsidR="000B4707" w:rsidRPr="003D6313" w:rsidRDefault="00714330" w:rsidP="0001545D">
      <w:pPr>
        <w:pStyle w:val="BodyA"/>
        <w:spacing w:line="480" w:lineRule="auto"/>
        <w:rPr>
          <w:rFonts w:ascii="Times New Roman" w:eastAsia="Times New Roman" w:hAnsi="Times New Roman" w:cs="Times New Roman"/>
          <w:b/>
          <w:bCs/>
          <w:sz w:val="24"/>
          <w:szCs w:val="24"/>
        </w:rPr>
      </w:pPr>
      <w:r w:rsidRPr="003D6313">
        <w:rPr>
          <w:rFonts w:ascii="Times New Roman" w:hAnsi="Times New Roman" w:cs="Times New Roman"/>
          <w:b/>
          <w:bCs/>
          <w:sz w:val="24"/>
          <w:szCs w:val="24"/>
        </w:rPr>
        <w:t>Acknowledgments</w:t>
      </w:r>
    </w:p>
    <w:p w14:paraId="3802BEFD" w14:textId="405B3C26" w:rsidR="000B4707" w:rsidRDefault="0001545D" w:rsidP="0001545D">
      <w:pPr>
        <w:pStyle w:val="BodyA"/>
        <w:spacing w:line="480" w:lineRule="auto"/>
        <w:rPr>
          <w:rFonts w:ascii="Times New Roman" w:hAnsi="Times New Roman" w:cs="Times New Roman"/>
          <w:sz w:val="24"/>
          <w:szCs w:val="24"/>
        </w:rPr>
      </w:pPr>
      <w:r w:rsidRPr="003D6313">
        <w:rPr>
          <w:rFonts w:ascii="Times New Roman" w:eastAsia="Times New Roman" w:hAnsi="Times New Roman" w:cs="Times New Roman"/>
          <w:bCs/>
          <w:sz w:val="24"/>
          <w:szCs w:val="24"/>
        </w:rPr>
        <w:tab/>
      </w:r>
      <w:r w:rsidR="00CE51F1" w:rsidRPr="003D6313">
        <w:rPr>
          <w:rFonts w:ascii="Times New Roman" w:eastAsia="Times New Roman" w:hAnsi="Times New Roman" w:cs="Times New Roman"/>
          <w:bCs/>
          <w:sz w:val="24"/>
          <w:szCs w:val="24"/>
        </w:rPr>
        <w:t xml:space="preserve">We thank </w:t>
      </w:r>
      <w:r w:rsidR="00C60486" w:rsidRPr="003D6313">
        <w:rPr>
          <w:rFonts w:ascii="Times New Roman" w:eastAsia="Times New Roman" w:hAnsi="Times New Roman" w:cs="Times New Roman"/>
          <w:bCs/>
          <w:sz w:val="24"/>
          <w:szCs w:val="24"/>
        </w:rPr>
        <w:t xml:space="preserve">Jack Horner and the Museum of the Rockies for permission and support to reopen the Egg Mountain Quarry. </w:t>
      </w:r>
      <w:r w:rsidR="000B4707" w:rsidRPr="003D6313">
        <w:rPr>
          <w:rFonts w:ascii="Times New Roman" w:eastAsia="Times New Roman" w:hAnsi="Times New Roman" w:cs="Times New Roman"/>
          <w:bCs/>
          <w:sz w:val="24"/>
          <w:szCs w:val="24"/>
        </w:rPr>
        <w:t xml:space="preserve">WJF would like to thank Dr. Jorge </w:t>
      </w:r>
      <w:proofErr w:type="spellStart"/>
      <w:r w:rsidR="000B4707" w:rsidRPr="003D6313">
        <w:rPr>
          <w:rFonts w:ascii="Times New Roman" w:eastAsia="Times New Roman" w:hAnsi="Times New Roman" w:cs="Times New Roman"/>
          <w:bCs/>
          <w:sz w:val="24"/>
          <w:szCs w:val="24"/>
        </w:rPr>
        <w:t>Genise</w:t>
      </w:r>
      <w:proofErr w:type="spellEnd"/>
      <w:r w:rsidR="000B4707" w:rsidRPr="003D6313">
        <w:rPr>
          <w:rFonts w:ascii="Times New Roman" w:eastAsia="Times New Roman" w:hAnsi="Times New Roman" w:cs="Times New Roman"/>
          <w:bCs/>
          <w:sz w:val="24"/>
          <w:szCs w:val="24"/>
        </w:rPr>
        <w:t xml:space="preserve"> for constructive feedback at various points throughout </w:t>
      </w:r>
      <w:r w:rsidR="0004579B" w:rsidRPr="003D6313">
        <w:rPr>
          <w:rFonts w:ascii="Times New Roman" w:eastAsia="Times New Roman" w:hAnsi="Times New Roman" w:cs="Times New Roman"/>
          <w:bCs/>
          <w:sz w:val="24"/>
          <w:szCs w:val="24"/>
        </w:rPr>
        <w:t>this project</w:t>
      </w:r>
      <w:r w:rsidR="000B4707" w:rsidRPr="003D6313">
        <w:rPr>
          <w:rFonts w:ascii="Times New Roman" w:eastAsia="Times New Roman" w:hAnsi="Times New Roman" w:cs="Times New Roman"/>
          <w:bCs/>
          <w:sz w:val="24"/>
          <w:szCs w:val="24"/>
        </w:rPr>
        <w:t xml:space="preserve">. Thanks to Dr. Clint Cowan of Carleton College for his support with </w:t>
      </w:r>
      <w:r w:rsidR="003C752A" w:rsidRPr="003D6313">
        <w:rPr>
          <w:rFonts w:ascii="Times New Roman" w:eastAsia="Times New Roman" w:hAnsi="Times New Roman" w:cs="Times New Roman"/>
          <w:bCs/>
          <w:sz w:val="24"/>
          <w:szCs w:val="24"/>
        </w:rPr>
        <w:t>“comps”</w:t>
      </w:r>
      <w:r w:rsidR="000B4707" w:rsidRPr="003D6313">
        <w:rPr>
          <w:rFonts w:ascii="Times New Roman" w:eastAsia="Times New Roman" w:hAnsi="Times New Roman" w:cs="Times New Roman"/>
          <w:bCs/>
          <w:sz w:val="24"/>
          <w:szCs w:val="24"/>
        </w:rPr>
        <w:t xml:space="preserve"> and his patience</w:t>
      </w:r>
      <w:r w:rsidR="00B17462" w:rsidRPr="003D6313">
        <w:rPr>
          <w:rFonts w:ascii="Times New Roman" w:eastAsia="Times New Roman" w:hAnsi="Times New Roman" w:cs="Times New Roman"/>
          <w:bCs/>
          <w:sz w:val="24"/>
          <w:szCs w:val="24"/>
        </w:rPr>
        <w:t xml:space="preserve"> and advice</w:t>
      </w:r>
      <w:r w:rsidR="000B4707" w:rsidRPr="003D6313">
        <w:rPr>
          <w:rFonts w:ascii="Times New Roman" w:eastAsia="Times New Roman" w:hAnsi="Times New Roman" w:cs="Times New Roman"/>
          <w:bCs/>
          <w:sz w:val="24"/>
          <w:szCs w:val="24"/>
        </w:rPr>
        <w:t xml:space="preserve"> throughout </w:t>
      </w:r>
      <w:r w:rsidR="00663FE4" w:rsidRPr="003D6313">
        <w:rPr>
          <w:rFonts w:ascii="Times New Roman" w:eastAsia="Times New Roman" w:hAnsi="Times New Roman" w:cs="Times New Roman"/>
          <w:bCs/>
          <w:sz w:val="24"/>
          <w:szCs w:val="24"/>
        </w:rPr>
        <w:t>WJF’s</w:t>
      </w:r>
      <w:r w:rsidR="000B4707" w:rsidRPr="003D6313">
        <w:rPr>
          <w:rFonts w:ascii="Times New Roman" w:eastAsia="Times New Roman" w:hAnsi="Times New Roman" w:cs="Times New Roman"/>
          <w:bCs/>
          <w:sz w:val="24"/>
          <w:szCs w:val="24"/>
        </w:rPr>
        <w:t xml:space="preserve"> undergraduate career. </w:t>
      </w:r>
      <w:r w:rsidR="00A64A47" w:rsidRPr="003D6313">
        <w:rPr>
          <w:rFonts w:ascii="Times New Roman" w:eastAsia="Times New Roman" w:hAnsi="Times New Roman" w:cs="Times New Roman"/>
          <w:bCs/>
          <w:sz w:val="24"/>
          <w:szCs w:val="24"/>
        </w:rPr>
        <w:t xml:space="preserve">Thanks to Giulio </w:t>
      </w:r>
      <w:proofErr w:type="spellStart"/>
      <w:r w:rsidR="00A64A47" w:rsidRPr="003D6313">
        <w:rPr>
          <w:rFonts w:ascii="Times New Roman" w:eastAsia="Times New Roman" w:hAnsi="Times New Roman" w:cs="Times New Roman"/>
          <w:bCs/>
          <w:sz w:val="24"/>
          <w:szCs w:val="24"/>
        </w:rPr>
        <w:t>Panascí</w:t>
      </w:r>
      <w:proofErr w:type="spellEnd"/>
      <w:r w:rsidR="00A64A47" w:rsidRPr="003D6313">
        <w:rPr>
          <w:rFonts w:ascii="Times New Roman" w:eastAsia="Times New Roman" w:hAnsi="Times New Roman" w:cs="Times New Roman"/>
          <w:bCs/>
          <w:sz w:val="24"/>
          <w:szCs w:val="24"/>
        </w:rPr>
        <w:t xml:space="preserve"> for helpful conversations about this study.</w:t>
      </w:r>
      <w:r w:rsidR="00F7710E" w:rsidRPr="003D6313">
        <w:rPr>
          <w:rFonts w:ascii="Times New Roman" w:eastAsia="Times New Roman" w:hAnsi="Times New Roman" w:cs="Times New Roman"/>
          <w:bCs/>
          <w:sz w:val="24"/>
          <w:szCs w:val="24"/>
        </w:rPr>
        <w:t xml:space="preserve"> We thank Dr. Tony J. Martin and an anonymous reviewer for great improvement of the manuscript. </w:t>
      </w:r>
      <w:r w:rsidR="00A64A47" w:rsidRPr="003D6313">
        <w:rPr>
          <w:rFonts w:ascii="Times New Roman" w:eastAsia="Times New Roman" w:hAnsi="Times New Roman" w:cs="Times New Roman"/>
          <w:bCs/>
          <w:sz w:val="24"/>
          <w:szCs w:val="24"/>
        </w:rPr>
        <w:t>Many t</w:t>
      </w:r>
      <w:r w:rsidR="000B4707" w:rsidRPr="003D6313">
        <w:rPr>
          <w:rFonts w:ascii="Times New Roman" w:eastAsia="Times New Roman" w:hAnsi="Times New Roman" w:cs="Times New Roman"/>
          <w:bCs/>
          <w:sz w:val="24"/>
          <w:szCs w:val="24"/>
        </w:rPr>
        <w:t xml:space="preserve">hanks to </w:t>
      </w:r>
      <w:r w:rsidR="00131FB3" w:rsidRPr="003D6313">
        <w:rPr>
          <w:rFonts w:ascii="Times New Roman" w:eastAsia="Times New Roman" w:hAnsi="Times New Roman" w:cs="Times New Roman"/>
          <w:bCs/>
          <w:sz w:val="24"/>
          <w:szCs w:val="24"/>
        </w:rPr>
        <w:t>Egg Mountain</w:t>
      </w:r>
      <w:r w:rsidR="000B4707" w:rsidRPr="003D6313">
        <w:rPr>
          <w:rFonts w:ascii="Times New Roman" w:eastAsia="Times New Roman" w:hAnsi="Times New Roman" w:cs="Times New Roman"/>
          <w:bCs/>
          <w:sz w:val="24"/>
          <w:szCs w:val="24"/>
        </w:rPr>
        <w:t xml:space="preserve"> crews</w:t>
      </w:r>
      <w:r w:rsidR="00D11D7D" w:rsidRPr="003D6313">
        <w:rPr>
          <w:rFonts w:ascii="Times New Roman" w:eastAsia="Times New Roman" w:hAnsi="Times New Roman" w:cs="Times New Roman"/>
          <w:bCs/>
          <w:sz w:val="24"/>
          <w:szCs w:val="24"/>
        </w:rPr>
        <w:t xml:space="preserve"> of 2010-2016</w:t>
      </w:r>
      <w:r w:rsidR="000B4707" w:rsidRPr="003D6313">
        <w:rPr>
          <w:rFonts w:ascii="Times New Roman" w:eastAsia="Times New Roman" w:hAnsi="Times New Roman" w:cs="Times New Roman"/>
          <w:bCs/>
          <w:sz w:val="24"/>
          <w:szCs w:val="24"/>
        </w:rPr>
        <w:t xml:space="preserve"> </w:t>
      </w:r>
      <w:r w:rsidR="00B17462" w:rsidRPr="003D6313">
        <w:rPr>
          <w:rFonts w:ascii="Times New Roman" w:eastAsia="Times New Roman" w:hAnsi="Times New Roman" w:cs="Times New Roman"/>
          <w:bCs/>
          <w:sz w:val="24"/>
          <w:szCs w:val="24"/>
        </w:rPr>
        <w:t xml:space="preserve">for their diligence </w:t>
      </w:r>
      <w:r w:rsidR="007D59D0" w:rsidRPr="003D6313">
        <w:rPr>
          <w:rFonts w:ascii="Times New Roman" w:eastAsia="Times New Roman" w:hAnsi="Times New Roman" w:cs="Times New Roman"/>
          <w:bCs/>
          <w:sz w:val="24"/>
          <w:szCs w:val="24"/>
        </w:rPr>
        <w:t>and</w:t>
      </w:r>
      <w:r w:rsidR="00B17462" w:rsidRPr="003D6313">
        <w:rPr>
          <w:rFonts w:ascii="Times New Roman" w:eastAsia="Times New Roman" w:hAnsi="Times New Roman" w:cs="Times New Roman"/>
          <w:bCs/>
          <w:sz w:val="24"/>
          <w:szCs w:val="24"/>
        </w:rPr>
        <w:t xml:space="preserve"> laborious </w:t>
      </w:r>
      <w:sdt>
        <w:sdtPr>
          <w:rPr>
            <w:rFonts w:ascii="Times New Roman" w:hAnsi="Times New Roman" w:cs="Times New Roman"/>
            <w:sz w:val="24"/>
            <w:szCs w:val="24"/>
          </w:rPr>
          <w:tag w:val="goog_rdk_4"/>
          <w:id w:val="-726134950"/>
        </w:sdtPr>
        <w:sdtEndPr/>
        <w:sdtContent/>
      </w:sdt>
      <w:sdt>
        <w:sdtPr>
          <w:rPr>
            <w:rFonts w:ascii="Times New Roman" w:hAnsi="Times New Roman" w:cs="Times New Roman"/>
            <w:sz w:val="24"/>
            <w:szCs w:val="24"/>
          </w:rPr>
          <w:tag w:val="goog_rdk_8"/>
          <w:id w:val="1178459932"/>
        </w:sdtPr>
        <w:sdtEndPr/>
        <w:sdtContent/>
      </w:sdt>
      <w:sdt>
        <w:sdtPr>
          <w:rPr>
            <w:rFonts w:ascii="Times New Roman" w:hAnsi="Times New Roman" w:cs="Times New Roman"/>
            <w:sz w:val="24"/>
            <w:szCs w:val="24"/>
          </w:rPr>
          <w:tag w:val="goog_rdk_15"/>
          <w:id w:val="-1332597265"/>
        </w:sdtPr>
        <w:sdtEndPr/>
        <w:sdtContent/>
      </w:sdt>
      <w:sdt>
        <w:sdtPr>
          <w:rPr>
            <w:rFonts w:ascii="Times New Roman" w:hAnsi="Times New Roman" w:cs="Times New Roman"/>
            <w:sz w:val="24"/>
            <w:szCs w:val="24"/>
          </w:rPr>
          <w:tag w:val="goog_rdk_22"/>
          <w:id w:val="2139681255"/>
        </w:sdtPr>
        <w:sdtEndPr/>
        <w:sdtContent/>
      </w:sdt>
      <w:r w:rsidR="00B17462" w:rsidRPr="003D6313">
        <w:rPr>
          <w:rFonts w:ascii="Times New Roman" w:eastAsia="Times New Roman" w:hAnsi="Times New Roman" w:cs="Times New Roman"/>
          <w:bCs/>
          <w:sz w:val="24"/>
          <w:szCs w:val="24"/>
        </w:rPr>
        <w:t xml:space="preserve">rubble-picking. </w:t>
      </w:r>
      <w:r w:rsidR="000B4707" w:rsidRPr="003D6313">
        <w:rPr>
          <w:rFonts w:ascii="Times New Roman" w:hAnsi="Times New Roman" w:cs="Times New Roman"/>
          <w:sz w:val="24"/>
          <w:szCs w:val="24"/>
        </w:rPr>
        <w:t>F</w:t>
      </w:r>
      <w:r w:rsidR="00B17462" w:rsidRPr="003D6313">
        <w:rPr>
          <w:rFonts w:ascii="Times New Roman" w:hAnsi="Times New Roman" w:cs="Times New Roman"/>
          <w:sz w:val="24"/>
          <w:szCs w:val="24"/>
        </w:rPr>
        <w:t xml:space="preserve">unding was provided by the Woodside Endowed Fund for Career Exploration and </w:t>
      </w:r>
      <w:proofErr w:type="spellStart"/>
      <w:r w:rsidR="00B17462" w:rsidRPr="003D6313">
        <w:rPr>
          <w:rFonts w:ascii="Times New Roman" w:hAnsi="Times New Roman" w:cs="Times New Roman"/>
          <w:sz w:val="24"/>
          <w:szCs w:val="24"/>
        </w:rPr>
        <w:t>Shackel</w:t>
      </w:r>
      <w:proofErr w:type="spellEnd"/>
      <w:r w:rsidR="00B17462" w:rsidRPr="003D6313">
        <w:rPr>
          <w:rFonts w:ascii="Times New Roman" w:hAnsi="Times New Roman" w:cs="Times New Roman"/>
          <w:sz w:val="24"/>
          <w:szCs w:val="24"/>
        </w:rPr>
        <w:t xml:space="preserve"> Internship Fund of the Carleton College Career Center, and the Carleton College Geology Department</w:t>
      </w:r>
      <w:r w:rsidR="004B166D" w:rsidRPr="003D6313">
        <w:rPr>
          <w:rFonts w:ascii="Times New Roman" w:hAnsi="Times New Roman" w:cs="Times New Roman"/>
          <w:sz w:val="24"/>
          <w:szCs w:val="24"/>
        </w:rPr>
        <w:t xml:space="preserve"> to WJF.</w:t>
      </w:r>
      <w:r w:rsidR="00B17462" w:rsidRPr="003D6313">
        <w:rPr>
          <w:rFonts w:ascii="Times New Roman" w:hAnsi="Times New Roman" w:cs="Times New Roman"/>
          <w:sz w:val="24"/>
          <w:szCs w:val="24"/>
        </w:rPr>
        <w:t xml:space="preserve"> </w:t>
      </w:r>
      <w:r w:rsidR="007B35B7" w:rsidRPr="003D6313">
        <w:rPr>
          <w:rFonts w:ascii="Times New Roman" w:hAnsi="Times New Roman" w:cs="Times New Roman"/>
          <w:sz w:val="24"/>
          <w:szCs w:val="24"/>
        </w:rPr>
        <w:t>Work was</w:t>
      </w:r>
      <w:r w:rsidR="000B4707" w:rsidRPr="003D6313">
        <w:rPr>
          <w:rFonts w:ascii="Times New Roman" w:hAnsi="Times New Roman" w:cs="Times New Roman"/>
          <w:sz w:val="24"/>
          <w:szCs w:val="24"/>
        </w:rPr>
        <w:t xml:space="preserve"> funded by </w:t>
      </w:r>
      <w:r w:rsidR="007B35B7" w:rsidRPr="003D6313">
        <w:rPr>
          <w:rFonts w:ascii="Times New Roman" w:hAnsi="Times New Roman" w:cs="Times New Roman"/>
          <w:sz w:val="24"/>
          <w:szCs w:val="24"/>
        </w:rPr>
        <w:t xml:space="preserve">the National Science Foundation </w:t>
      </w:r>
      <w:r w:rsidR="000B4707" w:rsidRPr="003D6313">
        <w:rPr>
          <w:rFonts w:ascii="Times New Roman" w:hAnsi="Times New Roman" w:cs="Times New Roman"/>
          <w:sz w:val="24"/>
          <w:szCs w:val="24"/>
        </w:rPr>
        <w:t>(EAR) grant nos. 0847777 and 1325674 to DJV.</w:t>
      </w:r>
    </w:p>
    <w:p w14:paraId="12291F57" w14:textId="77777777" w:rsidR="00983718" w:rsidRPr="003D6313" w:rsidRDefault="00983718" w:rsidP="0001545D">
      <w:pPr>
        <w:pStyle w:val="BodyA"/>
        <w:spacing w:line="480" w:lineRule="auto"/>
        <w:rPr>
          <w:rFonts w:ascii="Times New Roman" w:eastAsia="Times New Roman" w:hAnsi="Times New Roman" w:cs="Times New Roman"/>
          <w:bCs/>
          <w:sz w:val="24"/>
          <w:szCs w:val="24"/>
        </w:rPr>
      </w:pPr>
    </w:p>
    <w:p w14:paraId="253DED18" w14:textId="77777777" w:rsidR="00277FCF" w:rsidRDefault="00277FCF" w:rsidP="00277FCF">
      <w:pPr>
        <w:spacing w:line="480" w:lineRule="auto"/>
        <w:rPr>
          <w:bCs/>
        </w:rPr>
      </w:pPr>
      <w:bookmarkStart w:id="7" w:name="_Hlk3455915"/>
      <w:r>
        <w:rPr>
          <w:b/>
          <w:bCs/>
        </w:rPr>
        <w:t>Data Availability</w:t>
      </w:r>
    </w:p>
    <w:p w14:paraId="74EC5920" w14:textId="6EEDB926" w:rsidR="00502E11" w:rsidRDefault="001C6164" w:rsidP="00277FCF">
      <w:pPr>
        <w:spacing w:line="480" w:lineRule="auto"/>
        <w:rPr>
          <w:bCs/>
        </w:rPr>
      </w:pPr>
      <w:r>
        <w:rPr>
          <w:bCs/>
        </w:rPr>
        <w:t xml:space="preserve">Supplementary Information 1 </w:t>
      </w:r>
      <w:r w:rsidR="00502E11">
        <w:rPr>
          <w:bCs/>
        </w:rPr>
        <w:t>–</w:t>
      </w:r>
      <w:r>
        <w:rPr>
          <w:bCs/>
        </w:rPr>
        <w:t xml:space="preserve"> </w:t>
      </w:r>
      <w:r w:rsidR="00502E11">
        <w:rPr>
          <w:bCs/>
        </w:rPr>
        <w:t>Measurements used size distribution of traces</w:t>
      </w:r>
      <w:r w:rsidR="000024C7">
        <w:rPr>
          <w:bCs/>
        </w:rPr>
        <w:t xml:space="preserve"> and descriptive statistics</w:t>
      </w:r>
      <w:r w:rsidR="00502E11">
        <w:rPr>
          <w:bCs/>
        </w:rPr>
        <w:t>.</w:t>
      </w:r>
    </w:p>
    <w:p w14:paraId="4C28F293" w14:textId="5226BBBC" w:rsidR="00130FCC" w:rsidRPr="00277FCF" w:rsidRDefault="00502E11" w:rsidP="00277FCF">
      <w:pPr>
        <w:spacing w:line="480" w:lineRule="auto"/>
        <w:rPr>
          <w:bCs/>
        </w:rPr>
      </w:pPr>
      <w:r>
        <w:rPr>
          <w:bCs/>
        </w:rPr>
        <w:t xml:space="preserve">Supplementary Information 2 – Distribution of trace fossils from field collections assigned to jackhammer passes. </w:t>
      </w:r>
      <w:r w:rsidR="00130FCC">
        <w:rPr>
          <w:b/>
          <w:bCs/>
        </w:rPr>
        <w:br w:type="page"/>
      </w:r>
    </w:p>
    <w:p w14:paraId="61DAB6F5" w14:textId="2C849892" w:rsidR="00B23527" w:rsidRPr="00AD7B06" w:rsidRDefault="009B23BF" w:rsidP="005F55FD">
      <w:pPr>
        <w:pStyle w:val="EndNoteBibliographyTitle"/>
        <w:jc w:val="left"/>
        <w:rPr>
          <w:b/>
          <w:bCs/>
        </w:rPr>
      </w:pPr>
      <w:r w:rsidRPr="00AD7B06">
        <w:rPr>
          <w:b/>
          <w:bCs/>
        </w:rPr>
        <w:lastRenderedPageBreak/>
        <w:t>R</w:t>
      </w:r>
      <w:r w:rsidR="00714330">
        <w:rPr>
          <w:b/>
          <w:bCs/>
        </w:rPr>
        <w:t>eferences</w:t>
      </w:r>
    </w:p>
    <w:p w14:paraId="2CE55464" w14:textId="74E35BD0" w:rsidR="002771DC" w:rsidRDefault="002771DC" w:rsidP="005F55FD">
      <w:pPr>
        <w:pStyle w:val="EndNoteBibliographyTitle"/>
        <w:jc w:val="left"/>
        <w:rPr>
          <w:b/>
          <w:bCs/>
        </w:rPr>
      </w:pPr>
    </w:p>
    <w:p w14:paraId="21921BA2" w14:textId="6DBC5DAC" w:rsidR="006E6FDE" w:rsidRDefault="006E6FDE" w:rsidP="00435F66">
      <w:pPr>
        <w:pStyle w:val="EndNoteBibliographyTitle"/>
        <w:ind w:left="720" w:hanging="720"/>
        <w:jc w:val="left"/>
        <w:rPr>
          <w:bCs/>
        </w:rPr>
      </w:pPr>
      <w:r w:rsidRPr="006E6FDE">
        <w:rPr>
          <w:bCs/>
        </w:rPr>
        <w:t>Alonso-</w:t>
      </w:r>
      <w:proofErr w:type="spellStart"/>
      <w:r w:rsidRPr="006E6FDE">
        <w:rPr>
          <w:bCs/>
        </w:rPr>
        <w:t>Zarza</w:t>
      </w:r>
      <w:proofErr w:type="spellEnd"/>
      <w:r w:rsidRPr="006E6FDE">
        <w:rPr>
          <w:bCs/>
        </w:rPr>
        <w:t xml:space="preserve">, A.M., Silva, P.G., Goy, J.L. and </w:t>
      </w:r>
      <w:proofErr w:type="spellStart"/>
      <w:r w:rsidRPr="006E6FDE">
        <w:rPr>
          <w:bCs/>
        </w:rPr>
        <w:t>Zazo</w:t>
      </w:r>
      <w:proofErr w:type="spellEnd"/>
      <w:r w:rsidRPr="006E6FDE">
        <w:rPr>
          <w:bCs/>
        </w:rPr>
        <w:t>, C., 1998</w:t>
      </w:r>
      <w:r>
        <w:rPr>
          <w:bCs/>
        </w:rPr>
        <w:t>,</w:t>
      </w:r>
      <w:r w:rsidRPr="006E6FDE">
        <w:rPr>
          <w:bCs/>
        </w:rPr>
        <w:t xml:space="preserve"> Fan-surface dynamics and biogenic </w:t>
      </w:r>
      <w:proofErr w:type="spellStart"/>
      <w:r w:rsidRPr="006E6FDE">
        <w:rPr>
          <w:bCs/>
        </w:rPr>
        <w:t>calcrete</w:t>
      </w:r>
      <w:proofErr w:type="spellEnd"/>
      <w:r w:rsidRPr="006E6FDE">
        <w:rPr>
          <w:bCs/>
        </w:rPr>
        <w:t xml:space="preserve"> development: interactions during ultimate phases of fan evolution in the semiarid SE Spain (Murcia)</w:t>
      </w:r>
      <w:r>
        <w:rPr>
          <w:bCs/>
        </w:rPr>
        <w:t>:</w:t>
      </w:r>
      <w:r w:rsidRPr="006E6FDE">
        <w:rPr>
          <w:bCs/>
        </w:rPr>
        <w:t xml:space="preserve"> Geomorphology, </w:t>
      </w:r>
      <w:r>
        <w:rPr>
          <w:bCs/>
        </w:rPr>
        <w:t xml:space="preserve">v. </w:t>
      </w:r>
      <w:r w:rsidRPr="006E6FDE">
        <w:rPr>
          <w:bCs/>
        </w:rPr>
        <w:t>24</w:t>
      </w:r>
      <w:r>
        <w:rPr>
          <w:bCs/>
        </w:rPr>
        <w:t xml:space="preserve">, no. </w:t>
      </w:r>
      <w:r w:rsidRPr="006E6FDE">
        <w:rPr>
          <w:bCs/>
        </w:rPr>
        <w:t>2-3, p.</w:t>
      </w:r>
      <w:r>
        <w:rPr>
          <w:bCs/>
        </w:rPr>
        <w:t xml:space="preserve"> </w:t>
      </w:r>
      <w:r w:rsidRPr="006E6FDE">
        <w:rPr>
          <w:bCs/>
        </w:rPr>
        <w:t>147-167.</w:t>
      </w:r>
    </w:p>
    <w:p w14:paraId="401C20C6" w14:textId="77777777" w:rsidR="006E6FDE" w:rsidRDefault="006E6FDE" w:rsidP="00435F66">
      <w:pPr>
        <w:pStyle w:val="EndNoteBibliographyTitle"/>
        <w:ind w:left="720" w:hanging="720"/>
        <w:jc w:val="left"/>
        <w:rPr>
          <w:bCs/>
        </w:rPr>
      </w:pPr>
    </w:p>
    <w:p w14:paraId="51463272" w14:textId="0F2CAE01" w:rsidR="002771DC" w:rsidRDefault="002771DC" w:rsidP="00435F66">
      <w:pPr>
        <w:pStyle w:val="EndNoteBibliographyTitle"/>
        <w:ind w:left="720" w:hanging="720"/>
        <w:jc w:val="left"/>
        <w:rPr>
          <w:bCs/>
        </w:rPr>
      </w:pPr>
      <w:r w:rsidRPr="002771DC">
        <w:rPr>
          <w:bCs/>
        </w:rPr>
        <w:t>Alonso-</w:t>
      </w:r>
      <w:proofErr w:type="spellStart"/>
      <w:r w:rsidRPr="002771DC">
        <w:rPr>
          <w:bCs/>
        </w:rPr>
        <w:t>Zarza</w:t>
      </w:r>
      <w:proofErr w:type="spellEnd"/>
      <w:r w:rsidRPr="002771DC">
        <w:rPr>
          <w:bCs/>
        </w:rPr>
        <w:t>, A</w:t>
      </w:r>
      <w:r>
        <w:rPr>
          <w:bCs/>
        </w:rPr>
        <w:t>.</w:t>
      </w:r>
      <w:r w:rsidRPr="002771DC">
        <w:rPr>
          <w:bCs/>
        </w:rPr>
        <w:t xml:space="preserve"> M.,</w:t>
      </w:r>
      <w:r>
        <w:rPr>
          <w:bCs/>
        </w:rPr>
        <w:t xml:space="preserve"> </w:t>
      </w:r>
      <w:proofErr w:type="spellStart"/>
      <w:r w:rsidRPr="002771DC">
        <w:rPr>
          <w:bCs/>
        </w:rPr>
        <w:t>Genise</w:t>
      </w:r>
      <w:proofErr w:type="spellEnd"/>
      <w:r w:rsidRPr="002771DC">
        <w:rPr>
          <w:bCs/>
        </w:rPr>
        <w:t xml:space="preserve">, </w:t>
      </w:r>
      <w:r>
        <w:rPr>
          <w:bCs/>
        </w:rPr>
        <w:t xml:space="preserve">J. F., </w:t>
      </w:r>
      <w:r w:rsidRPr="002771DC">
        <w:rPr>
          <w:bCs/>
        </w:rPr>
        <w:t>and Verde</w:t>
      </w:r>
      <w:r>
        <w:rPr>
          <w:bCs/>
        </w:rPr>
        <w:t>, M.,</w:t>
      </w:r>
      <w:r w:rsidRPr="002771DC">
        <w:rPr>
          <w:bCs/>
        </w:rPr>
        <w:t xml:space="preserve"> </w:t>
      </w:r>
      <w:r>
        <w:rPr>
          <w:bCs/>
        </w:rPr>
        <w:t xml:space="preserve">2011, </w:t>
      </w:r>
      <w:r w:rsidRPr="002771DC">
        <w:rPr>
          <w:bCs/>
        </w:rPr>
        <w:t xml:space="preserve">Sedimentology, diagenesis and ichnology of Cretaceous and </w:t>
      </w:r>
      <w:proofErr w:type="spellStart"/>
      <w:r w:rsidRPr="002771DC">
        <w:rPr>
          <w:bCs/>
        </w:rPr>
        <w:t>Palaeogene</w:t>
      </w:r>
      <w:proofErr w:type="spellEnd"/>
      <w:r w:rsidRPr="002771DC">
        <w:rPr>
          <w:bCs/>
        </w:rPr>
        <w:t xml:space="preserve"> </w:t>
      </w:r>
      <w:proofErr w:type="spellStart"/>
      <w:r w:rsidRPr="002771DC">
        <w:rPr>
          <w:bCs/>
        </w:rPr>
        <w:t>calcretes</w:t>
      </w:r>
      <w:proofErr w:type="spellEnd"/>
      <w:r w:rsidRPr="002771DC">
        <w:rPr>
          <w:bCs/>
        </w:rPr>
        <w:t xml:space="preserve"> and palustrine </w:t>
      </w:r>
      <w:r w:rsidR="00175304">
        <w:rPr>
          <w:bCs/>
        </w:rPr>
        <w:t>limestone</w:t>
      </w:r>
      <w:r w:rsidRPr="002771DC">
        <w:rPr>
          <w:bCs/>
        </w:rPr>
        <w:t>s from Uruguay</w:t>
      </w:r>
      <w:r>
        <w:rPr>
          <w:bCs/>
        </w:rPr>
        <w:t xml:space="preserve">: </w:t>
      </w:r>
      <w:r w:rsidRPr="002771DC">
        <w:rPr>
          <w:bCs/>
        </w:rPr>
        <w:t>Sedimentary Geology</w:t>
      </w:r>
      <w:r>
        <w:rPr>
          <w:bCs/>
        </w:rPr>
        <w:t xml:space="preserve">, v. </w:t>
      </w:r>
      <w:r w:rsidRPr="002771DC">
        <w:rPr>
          <w:bCs/>
        </w:rPr>
        <w:t>236, no. 1-2</w:t>
      </w:r>
      <w:r>
        <w:rPr>
          <w:bCs/>
        </w:rPr>
        <w:t xml:space="preserve">, p. </w:t>
      </w:r>
      <w:r w:rsidRPr="002771DC">
        <w:rPr>
          <w:bCs/>
        </w:rPr>
        <w:t>45-61.</w:t>
      </w:r>
    </w:p>
    <w:p w14:paraId="110F5ED4" w14:textId="15B5AE14" w:rsidR="00E10530" w:rsidRDefault="00E10530" w:rsidP="00435F66">
      <w:pPr>
        <w:pStyle w:val="EndNoteBibliographyTitle"/>
        <w:ind w:left="720" w:hanging="720"/>
        <w:jc w:val="left"/>
        <w:rPr>
          <w:bCs/>
        </w:rPr>
      </w:pPr>
    </w:p>
    <w:p w14:paraId="55DDCA50" w14:textId="05FBD7C7" w:rsidR="00AA3FA6" w:rsidRDefault="00E10530" w:rsidP="00435F66">
      <w:pPr>
        <w:pStyle w:val="EndNoteBibliographyTitle"/>
        <w:ind w:left="720" w:hanging="720"/>
        <w:jc w:val="left"/>
        <w:rPr>
          <w:bCs/>
        </w:rPr>
      </w:pPr>
      <w:r w:rsidRPr="00E10530">
        <w:rPr>
          <w:bCs/>
        </w:rPr>
        <w:t>Alonso-</w:t>
      </w:r>
      <w:proofErr w:type="spellStart"/>
      <w:r w:rsidRPr="00E10530">
        <w:rPr>
          <w:bCs/>
        </w:rPr>
        <w:t>Zarza</w:t>
      </w:r>
      <w:proofErr w:type="spellEnd"/>
      <w:r w:rsidRPr="00E10530">
        <w:rPr>
          <w:bCs/>
        </w:rPr>
        <w:t>, A</w:t>
      </w:r>
      <w:r>
        <w:rPr>
          <w:bCs/>
        </w:rPr>
        <w:t>.</w:t>
      </w:r>
      <w:r w:rsidRPr="00E10530">
        <w:rPr>
          <w:bCs/>
        </w:rPr>
        <w:t xml:space="preserve"> M., </w:t>
      </w:r>
      <w:proofErr w:type="spellStart"/>
      <w:r w:rsidRPr="00E10530">
        <w:rPr>
          <w:bCs/>
        </w:rPr>
        <w:t>Genise</w:t>
      </w:r>
      <w:proofErr w:type="spellEnd"/>
      <w:r w:rsidRPr="00E10530">
        <w:rPr>
          <w:bCs/>
        </w:rPr>
        <w:t xml:space="preserve">, </w:t>
      </w:r>
      <w:r>
        <w:rPr>
          <w:bCs/>
        </w:rPr>
        <w:t xml:space="preserve">J. F., </w:t>
      </w:r>
      <w:r w:rsidRPr="00E10530">
        <w:rPr>
          <w:bCs/>
        </w:rPr>
        <w:t>and Verde</w:t>
      </w:r>
      <w:r>
        <w:rPr>
          <w:bCs/>
        </w:rPr>
        <w:t xml:space="preserve">, M., </w:t>
      </w:r>
      <w:r w:rsidRPr="00E10530">
        <w:rPr>
          <w:bCs/>
        </w:rPr>
        <w:t xml:space="preserve">Paleoenvironments and ichnotaxonomy of insect trace fossils in continental mudflat deposits of the Miocene </w:t>
      </w:r>
      <w:proofErr w:type="spellStart"/>
      <w:r w:rsidRPr="00E10530">
        <w:rPr>
          <w:bCs/>
        </w:rPr>
        <w:t>Calatayud</w:t>
      </w:r>
      <w:proofErr w:type="spellEnd"/>
      <w:r w:rsidRPr="00E10530">
        <w:rPr>
          <w:bCs/>
        </w:rPr>
        <w:t>–</w:t>
      </w:r>
      <w:proofErr w:type="spellStart"/>
      <w:r w:rsidRPr="00E10530">
        <w:rPr>
          <w:bCs/>
        </w:rPr>
        <w:t>Daroca</w:t>
      </w:r>
      <w:proofErr w:type="spellEnd"/>
      <w:r w:rsidRPr="00E10530">
        <w:rPr>
          <w:bCs/>
        </w:rPr>
        <w:t xml:space="preserve"> Basin, Zaragoza, Spain</w:t>
      </w:r>
      <w:r>
        <w:rPr>
          <w:bCs/>
        </w:rPr>
        <w:t>:</w:t>
      </w:r>
      <w:r w:rsidRPr="00E10530">
        <w:rPr>
          <w:bCs/>
        </w:rPr>
        <w:t xml:space="preserve"> </w:t>
      </w:r>
      <w:proofErr w:type="spellStart"/>
      <w:r w:rsidRPr="00E10530">
        <w:rPr>
          <w:bCs/>
        </w:rPr>
        <w:t>Palaeogeography</w:t>
      </w:r>
      <w:proofErr w:type="spellEnd"/>
      <w:r w:rsidRPr="00E10530">
        <w:rPr>
          <w:bCs/>
        </w:rPr>
        <w:t xml:space="preserve">, </w:t>
      </w:r>
      <w:proofErr w:type="spellStart"/>
      <w:r w:rsidRPr="00E10530">
        <w:rPr>
          <w:bCs/>
        </w:rPr>
        <w:t>Palaeoclimatology</w:t>
      </w:r>
      <w:proofErr w:type="spellEnd"/>
      <w:r w:rsidRPr="00E10530">
        <w:rPr>
          <w:bCs/>
        </w:rPr>
        <w:t xml:space="preserve">, </w:t>
      </w:r>
      <w:proofErr w:type="spellStart"/>
      <w:r w:rsidRPr="00E10530">
        <w:rPr>
          <w:bCs/>
        </w:rPr>
        <w:t>Palaeoecology</w:t>
      </w:r>
      <w:proofErr w:type="spellEnd"/>
      <w:r>
        <w:rPr>
          <w:bCs/>
        </w:rPr>
        <w:t xml:space="preserve">, v. </w:t>
      </w:r>
      <w:r w:rsidRPr="00E10530">
        <w:rPr>
          <w:bCs/>
        </w:rPr>
        <w:t>414</w:t>
      </w:r>
      <w:r>
        <w:rPr>
          <w:bCs/>
        </w:rPr>
        <w:t xml:space="preserve">, p. </w:t>
      </w:r>
      <w:r w:rsidRPr="00E10530">
        <w:rPr>
          <w:bCs/>
        </w:rPr>
        <w:t>342-351.</w:t>
      </w:r>
    </w:p>
    <w:p w14:paraId="2991B168" w14:textId="35EE653C" w:rsidR="00AA3FA6" w:rsidRDefault="00AA3FA6" w:rsidP="00435F66">
      <w:pPr>
        <w:pStyle w:val="EndNoteBibliographyTitle"/>
        <w:ind w:left="720" w:hanging="720"/>
        <w:jc w:val="left"/>
        <w:rPr>
          <w:bCs/>
        </w:rPr>
      </w:pPr>
    </w:p>
    <w:p w14:paraId="15AE717C" w14:textId="3EC40785" w:rsidR="00AA3FA6" w:rsidRDefault="00AA3FA6" w:rsidP="00435F66">
      <w:pPr>
        <w:pStyle w:val="EndNoteBibliographyTitle"/>
        <w:ind w:left="720" w:hanging="720"/>
        <w:jc w:val="left"/>
        <w:rPr>
          <w:bCs/>
        </w:rPr>
      </w:pPr>
      <w:proofErr w:type="spellStart"/>
      <w:r w:rsidRPr="00AA3FA6">
        <w:rPr>
          <w:bCs/>
        </w:rPr>
        <w:t>Bertling</w:t>
      </w:r>
      <w:proofErr w:type="spellEnd"/>
      <w:r w:rsidRPr="00AA3FA6">
        <w:rPr>
          <w:bCs/>
        </w:rPr>
        <w:t xml:space="preserve">, M., </w:t>
      </w:r>
      <w:proofErr w:type="spellStart"/>
      <w:r w:rsidRPr="00AA3FA6">
        <w:rPr>
          <w:bCs/>
        </w:rPr>
        <w:t>Braddy</w:t>
      </w:r>
      <w:proofErr w:type="spellEnd"/>
      <w:r w:rsidRPr="00AA3FA6">
        <w:rPr>
          <w:bCs/>
        </w:rPr>
        <w:t xml:space="preserve">, S.J., Bromley, R.G., </w:t>
      </w:r>
      <w:proofErr w:type="spellStart"/>
      <w:r w:rsidRPr="00AA3FA6">
        <w:rPr>
          <w:bCs/>
        </w:rPr>
        <w:t>Demathieu</w:t>
      </w:r>
      <w:proofErr w:type="spellEnd"/>
      <w:r w:rsidRPr="00AA3FA6">
        <w:rPr>
          <w:bCs/>
        </w:rPr>
        <w:t xml:space="preserve">, G.R., </w:t>
      </w:r>
      <w:proofErr w:type="spellStart"/>
      <w:r w:rsidRPr="00AA3FA6">
        <w:rPr>
          <w:bCs/>
        </w:rPr>
        <w:t>Genise</w:t>
      </w:r>
      <w:proofErr w:type="spellEnd"/>
      <w:r w:rsidRPr="00AA3FA6">
        <w:rPr>
          <w:bCs/>
        </w:rPr>
        <w:t xml:space="preserve">, J., </w:t>
      </w:r>
      <w:proofErr w:type="spellStart"/>
      <w:r w:rsidRPr="00AA3FA6">
        <w:rPr>
          <w:bCs/>
        </w:rPr>
        <w:t>Mikuláš</w:t>
      </w:r>
      <w:proofErr w:type="spellEnd"/>
      <w:r w:rsidRPr="00AA3FA6">
        <w:rPr>
          <w:bCs/>
        </w:rPr>
        <w:t xml:space="preserve">, R., Nielsen, J.K., Nielsen, K.S., </w:t>
      </w:r>
      <w:proofErr w:type="spellStart"/>
      <w:r w:rsidRPr="00AA3FA6">
        <w:rPr>
          <w:bCs/>
        </w:rPr>
        <w:t>Rindsberg</w:t>
      </w:r>
      <w:proofErr w:type="spellEnd"/>
      <w:r w:rsidRPr="00AA3FA6">
        <w:rPr>
          <w:bCs/>
        </w:rPr>
        <w:t xml:space="preserve">, A.K., </w:t>
      </w:r>
      <w:proofErr w:type="spellStart"/>
      <w:r w:rsidRPr="00AA3FA6">
        <w:rPr>
          <w:bCs/>
        </w:rPr>
        <w:t>Schlirf</w:t>
      </w:r>
      <w:proofErr w:type="spellEnd"/>
      <w:r w:rsidRPr="00AA3FA6">
        <w:rPr>
          <w:bCs/>
        </w:rPr>
        <w:t xml:space="preserve">, M. and </w:t>
      </w:r>
      <w:proofErr w:type="spellStart"/>
      <w:r w:rsidRPr="00AA3FA6">
        <w:rPr>
          <w:bCs/>
        </w:rPr>
        <w:t>Uchman</w:t>
      </w:r>
      <w:proofErr w:type="spellEnd"/>
      <w:r w:rsidRPr="00AA3FA6">
        <w:rPr>
          <w:bCs/>
        </w:rPr>
        <w:t>, A., 2006</w:t>
      </w:r>
      <w:r>
        <w:rPr>
          <w:bCs/>
        </w:rPr>
        <w:t>,</w:t>
      </w:r>
      <w:r w:rsidRPr="00AA3FA6">
        <w:rPr>
          <w:bCs/>
        </w:rPr>
        <w:t xml:space="preserve"> Names for trace fossils: a uniform approach</w:t>
      </w:r>
      <w:r>
        <w:rPr>
          <w:bCs/>
        </w:rPr>
        <w:t>:</w:t>
      </w:r>
      <w:r w:rsidRPr="00AA3FA6">
        <w:rPr>
          <w:bCs/>
        </w:rPr>
        <w:t xml:space="preserve"> </w:t>
      </w:r>
      <w:proofErr w:type="spellStart"/>
      <w:r w:rsidRPr="00AA3FA6">
        <w:rPr>
          <w:bCs/>
        </w:rPr>
        <w:t>Lethaia</w:t>
      </w:r>
      <w:proofErr w:type="spellEnd"/>
      <w:r w:rsidRPr="00AA3FA6">
        <w:rPr>
          <w:bCs/>
        </w:rPr>
        <w:t xml:space="preserve">, </w:t>
      </w:r>
      <w:r>
        <w:rPr>
          <w:bCs/>
        </w:rPr>
        <w:t xml:space="preserve">v. </w:t>
      </w:r>
      <w:r w:rsidRPr="00AA3FA6">
        <w:rPr>
          <w:bCs/>
        </w:rPr>
        <w:t>39</w:t>
      </w:r>
      <w:r>
        <w:rPr>
          <w:bCs/>
        </w:rPr>
        <w:t xml:space="preserve">, no. </w:t>
      </w:r>
      <w:r w:rsidRPr="00AA3FA6">
        <w:rPr>
          <w:bCs/>
        </w:rPr>
        <w:t>3, p.</w:t>
      </w:r>
      <w:r>
        <w:rPr>
          <w:bCs/>
        </w:rPr>
        <w:t xml:space="preserve"> </w:t>
      </w:r>
      <w:r w:rsidRPr="00AA3FA6">
        <w:rPr>
          <w:bCs/>
        </w:rPr>
        <w:t>265-286.</w:t>
      </w:r>
    </w:p>
    <w:p w14:paraId="5BB0FE95" w14:textId="77777777" w:rsidR="00180F58" w:rsidRPr="002771DC" w:rsidRDefault="00180F58" w:rsidP="00435F66">
      <w:pPr>
        <w:pStyle w:val="EndNoteBibliographyTitle"/>
        <w:ind w:left="720" w:hanging="720"/>
        <w:jc w:val="left"/>
        <w:rPr>
          <w:bCs/>
        </w:rPr>
      </w:pPr>
    </w:p>
    <w:p w14:paraId="5BBCE321" w14:textId="2228A934" w:rsidR="00B23527" w:rsidRDefault="00055778" w:rsidP="00435F66">
      <w:pPr>
        <w:pStyle w:val="EndNoteBibliography"/>
        <w:ind w:left="720" w:hanging="720"/>
      </w:pPr>
      <w:bookmarkStart w:id="8" w:name="_Hlk1548966"/>
      <w:proofErr w:type="spellStart"/>
      <w:r w:rsidRPr="00055778">
        <w:t>Bown</w:t>
      </w:r>
      <w:proofErr w:type="spellEnd"/>
      <w:r w:rsidRPr="00055778">
        <w:t xml:space="preserve">, T. M., </w:t>
      </w:r>
      <w:proofErr w:type="spellStart"/>
      <w:r w:rsidRPr="00055778">
        <w:t>Hasiotis</w:t>
      </w:r>
      <w:proofErr w:type="spellEnd"/>
      <w:r w:rsidR="00F82D5C">
        <w:t xml:space="preserve">, </w:t>
      </w:r>
      <w:r w:rsidR="00F82D5C" w:rsidRPr="00055778">
        <w:t>S. T.</w:t>
      </w:r>
      <w:r w:rsidRPr="00055778">
        <w:t xml:space="preserve">, </w:t>
      </w:r>
      <w:proofErr w:type="spellStart"/>
      <w:r w:rsidRPr="00055778">
        <w:t>Genise</w:t>
      </w:r>
      <w:proofErr w:type="spellEnd"/>
      <w:r w:rsidRPr="00055778">
        <w:t xml:space="preserve">, </w:t>
      </w:r>
      <w:r w:rsidR="00F82D5C" w:rsidRPr="00055778">
        <w:t>J. F.</w:t>
      </w:r>
      <w:r w:rsidR="00F82D5C">
        <w:t>,</w:t>
      </w:r>
      <w:r w:rsidR="00F82D5C" w:rsidRPr="00055778">
        <w:t xml:space="preserve"> </w:t>
      </w:r>
      <w:r w:rsidRPr="00055778">
        <w:t xml:space="preserve">Maldonado, </w:t>
      </w:r>
      <w:r w:rsidR="00F82D5C">
        <w:t xml:space="preserve">F., </w:t>
      </w:r>
      <w:r w:rsidRPr="00055778">
        <w:t>and Brouwers</w:t>
      </w:r>
      <w:r w:rsidR="00F82D5C">
        <w:t xml:space="preserve">, </w:t>
      </w:r>
      <w:r w:rsidR="00F82D5C" w:rsidRPr="00055778">
        <w:t>E. M.</w:t>
      </w:r>
      <w:r w:rsidR="00F82D5C">
        <w:t>,</w:t>
      </w:r>
      <w:r w:rsidRPr="00055778">
        <w:t xml:space="preserve"> </w:t>
      </w:r>
      <w:r w:rsidR="00F82D5C">
        <w:t xml:space="preserve">1997, </w:t>
      </w:r>
      <w:r w:rsidRPr="00055778">
        <w:t xml:space="preserve">Trace fossils of Hymenoptera and other insects, and paleoenvironments of the </w:t>
      </w:r>
      <w:proofErr w:type="spellStart"/>
      <w:r w:rsidRPr="00055778">
        <w:t>Claron</w:t>
      </w:r>
      <w:proofErr w:type="spellEnd"/>
      <w:r w:rsidRPr="00055778">
        <w:t xml:space="preserve"> Formation (Paleocene and Eocene), southwestern Utah</w:t>
      </w:r>
      <w:r w:rsidR="00F82D5C">
        <w:t>:</w:t>
      </w:r>
      <w:r w:rsidRPr="00055778">
        <w:t xml:space="preserve"> US Geological Survey Bulletin </w:t>
      </w:r>
      <w:r w:rsidR="00F82D5C">
        <w:t xml:space="preserve">v. </w:t>
      </w:r>
      <w:r w:rsidRPr="00055778">
        <w:t>2153</w:t>
      </w:r>
      <w:r w:rsidR="00F82D5C">
        <w:t>, p.</w:t>
      </w:r>
      <w:r w:rsidRPr="00055778">
        <w:t xml:space="preserve"> 41-58.</w:t>
      </w:r>
    </w:p>
    <w:bookmarkEnd w:id="8"/>
    <w:p w14:paraId="1B9C2A54" w14:textId="51108938" w:rsidR="002E03FE" w:rsidRDefault="002E03FE" w:rsidP="00435F66">
      <w:pPr>
        <w:pStyle w:val="EndNoteBibliography"/>
        <w:ind w:left="720" w:hanging="720"/>
      </w:pPr>
    </w:p>
    <w:p w14:paraId="026D05BC" w14:textId="5A902937" w:rsidR="002E03FE" w:rsidRDefault="002E03FE" w:rsidP="00435F66">
      <w:pPr>
        <w:pStyle w:val="EndNoteBibliography"/>
        <w:ind w:left="720" w:hanging="720"/>
      </w:pPr>
      <w:r w:rsidRPr="002E03FE">
        <w:t>Cane, J.</w:t>
      </w:r>
      <w:r>
        <w:t xml:space="preserve"> </w:t>
      </w:r>
      <w:r w:rsidRPr="002E03FE">
        <w:t>H.</w:t>
      </w:r>
      <w:r>
        <w:t>,</w:t>
      </w:r>
      <w:r w:rsidRPr="002E03FE">
        <w:t xml:space="preserve"> 2007</w:t>
      </w:r>
      <w:r>
        <w:t>,</w:t>
      </w:r>
      <w:r w:rsidRPr="002E03FE">
        <w:t xml:space="preserve"> Alkali Bee</w:t>
      </w:r>
      <w:r w:rsidR="00781768">
        <w:t xml:space="preserve"> </w:t>
      </w:r>
      <w:r w:rsidR="00781768" w:rsidRPr="00781768">
        <w:rPr>
          <w:i/>
        </w:rPr>
        <w:t>i</w:t>
      </w:r>
      <w:r w:rsidR="00387077" w:rsidRPr="00781768">
        <w:rPr>
          <w:i/>
        </w:rPr>
        <w:t>n</w:t>
      </w:r>
      <w:r>
        <w:rPr>
          <w:i/>
        </w:rPr>
        <w:t xml:space="preserve"> </w:t>
      </w:r>
      <w:proofErr w:type="spellStart"/>
      <w:r w:rsidRPr="002E03FE">
        <w:t>Shimanuki</w:t>
      </w:r>
      <w:proofErr w:type="spellEnd"/>
      <w:r w:rsidRPr="002E03FE">
        <w:t xml:space="preserve">, H., </w:t>
      </w:r>
      <w:proofErr w:type="spellStart"/>
      <w:r w:rsidRPr="002E03FE">
        <w:t>Flottum</w:t>
      </w:r>
      <w:proofErr w:type="spellEnd"/>
      <w:r w:rsidRPr="002E03FE">
        <w:t>, K., Harman, A.</w:t>
      </w:r>
      <w:r w:rsidR="00387077">
        <w:t xml:space="preserve"> (</w:t>
      </w:r>
      <w:r w:rsidRPr="002E03FE">
        <w:t>editors</w:t>
      </w:r>
      <w:r w:rsidR="00387077">
        <w:t xml:space="preserve">), </w:t>
      </w:r>
      <w:r w:rsidR="00387077" w:rsidRPr="002E03FE">
        <w:t>ABC &amp; XYZ of Bee Culture</w:t>
      </w:r>
      <w:r w:rsidR="00387077">
        <w:t xml:space="preserve">: </w:t>
      </w:r>
      <w:r w:rsidRPr="002E03FE">
        <w:t>A.I. Root Company</w:t>
      </w:r>
      <w:r w:rsidR="00387077">
        <w:t>,</w:t>
      </w:r>
      <w:r w:rsidRPr="002E03FE">
        <w:t xml:space="preserve"> </w:t>
      </w:r>
      <w:r w:rsidR="00387077" w:rsidRPr="002E03FE">
        <w:t>Medina, O</w:t>
      </w:r>
      <w:r w:rsidR="00387077">
        <w:t xml:space="preserve">hio, v. 41, </w:t>
      </w:r>
      <w:r w:rsidRPr="002E03FE">
        <w:t>p.</w:t>
      </w:r>
      <w:r w:rsidR="0043204E">
        <w:t xml:space="preserve"> </w:t>
      </w:r>
      <w:r w:rsidRPr="002E03FE">
        <w:t>11-12.</w:t>
      </w:r>
    </w:p>
    <w:p w14:paraId="782B15E7" w14:textId="77777777" w:rsidR="00055778" w:rsidRDefault="00055778" w:rsidP="00435F66">
      <w:pPr>
        <w:pStyle w:val="EndNoteBibliography"/>
        <w:ind w:left="720" w:hanging="720"/>
      </w:pPr>
    </w:p>
    <w:p w14:paraId="78624E5D" w14:textId="77777777" w:rsidR="00B23527" w:rsidRDefault="004C439B" w:rsidP="00435F66">
      <w:pPr>
        <w:pStyle w:val="EndNoteBibliography"/>
        <w:ind w:left="720" w:hanging="720"/>
      </w:pPr>
      <w:bookmarkStart w:id="9" w:name="_ENREF_3"/>
      <w:r>
        <w:t xml:space="preserve">Chin, K., 2007, The </w:t>
      </w:r>
      <w:proofErr w:type="spellStart"/>
      <w:r>
        <w:t>paleobiological</w:t>
      </w:r>
      <w:proofErr w:type="spellEnd"/>
      <w:r>
        <w:t xml:space="preserve"> implications of herbivorous dinosaur coprolites from the Upper Cretaceous Two Medicine Formation of Montana: why eat </w:t>
      </w:r>
      <w:proofErr w:type="gramStart"/>
      <w:r>
        <w:t>wood?:</w:t>
      </w:r>
      <w:proofErr w:type="gramEnd"/>
      <w:r>
        <w:t xml:space="preserve"> </w:t>
      </w:r>
      <w:proofErr w:type="spellStart"/>
      <w:r>
        <w:t>Palaios</w:t>
      </w:r>
      <w:proofErr w:type="spellEnd"/>
      <w:r>
        <w:t>, v. 22, no. 5, p. 554-566.</w:t>
      </w:r>
      <w:bookmarkEnd w:id="9"/>
    </w:p>
    <w:p w14:paraId="6E653CC5" w14:textId="77777777" w:rsidR="00B23527" w:rsidRDefault="00B23527" w:rsidP="00435F66">
      <w:pPr>
        <w:pStyle w:val="EndNoteBibliography"/>
        <w:ind w:left="720" w:hanging="720"/>
      </w:pPr>
    </w:p>
    <w:p w14:paraId="3CD93C7D" w14:textId="16839B17" w:rsidR="00B23527" w:rsidRDefault="004C439B" w:rsidP="00435F66">
      <w:pPr>
        <w:pStyle w:val="EndNoteBibliography"/>
        <w:ind w:left="720" w:hanging="720"/>
      </w:pPr>
      <w:bookmarkStart w:id="10" w:name="_ENREF_4"/>
      <w:r>
        <w:t xml:space="preserve">Chin, K., and Gill, B. D., 1996, Dinosaurs, dung beetles, and conifers: participants in a Cretaceous food web: </w:t>
      </w:r>
      <w:proofErr w:type="spellStart"/>
      <w:r>
        <w:t>Palaios</w:t>
      </w:r>
      <w:proofErr w:type="spellEnd"/>
      <w:r>
        <w:t>,</w:t>
      </w:r>
      <w:r w:rsidR="00761D69">
        <w:t xml:space="preserve"> v. 11, no.3,</w:t>
      </w:r>
      <w:r>
        <w:t xml:space="preserve"> p. 280-285.</w:t>
      </w:r>
      <w:bookmarkEnd w:id="10"/>
    </w:p>
    <w:p w14:paraId="74F2690A" w14:textId="77777777" w:rsidR="00B23527" w:rsidRDefault="00B23527" w:rsidP="00435F66">
      <w:pPr>
        <w:pStyle w:val="EndNoteBibliography"/>
        <w:ind w:left="720" w:hanging="720"/>
      </w:pPr>
    </w:p>
    <w:p w14:paraId="12B4987A" w14:textId="417671C0" w:rsidR="00B23527" w:rsidRDefault="004C439B" w:rsidP="00435F66">
      <w:pPr>
        <w:pStyle w:val="EndNoteBibliography"/>
        <w:ind w:left="720" w:hanging="720"/>
      </w:pPr>
      <w:bookmarkStart w:id="11" w:name="_ENREF_5"/>
      <w:bookmarkStart w:id="12" w:name="_Hlk1548978"/>
      <w:proofErr w:type="spellStart"/>
      <w:r>
        <w:t>Dashtgard</w:t>
      </w:r>
      <w:proofErr w:type="spellEnd"/>
      <w:r>
        <w:t>, S. E., 2011, Linking invertebrate burrow distributions (neoichnology) to physicochemical stresses on a sandy tidal flat: implications for the rock record: Sedimentology, v. 58, no. 6, p. 1303-1325.</w:t>
      </w:r>
      <w:bookmarkEnd w:id="11"/>
    </w:p>
    <w:bookmarkEnd w:id="12"/>
    <w:p w14:paraId="77F6AF49" w14:textId="4DAF69DF" w:rsidR="008964BC" w:rsidRDefault="008964BC" w:rsidP="00435F66">
      <w:pPr>
        <w:pStyle w:val="EndNoteBibliography"/>
        <w:ind w:left="720" w:hanging="720"/>
      </w:pPr>
    </w:p>
    <w:p w14:paraId="5D7D6EA5" w14:textId="7345CF04" w:rsidR="008964BC" w:rsidRDefault="008964BC" w:rsidP="00435F66">
      <w:pPr>
        <w:pStyle w:val="EndNoteBibliography"/>
        <w:ind w:left="720" w:hanging="720"/>
      </w:pPr>
      <w:r w:rsidRPr="008964BC">
        <w:t>Deeming, D. C.</w:t>
      </w:r>
      <w:r>
        <w:t>, 2006,</w:t>
      </w:r>
      <w:r w:rsidRPr="008964BC">
        <w:t xml:space="preserve"> Ultrastructural and functional morphology of eggshells supports the idea that dinosaur eggs were incubated buried in a substrate</w:t>
      </w:r>
      <w:r>
        <w:t>:</w:t>
      </w:r>
      <w:r w:rsidRPr="008964BC">
        <w:t xml:space="preserve"> </w:t>
      </w:r>
      <w:proofErr w:type="spellStart"/>
      <w:r w:rsidRPr="008964BC">
        <w:t>Palaeontology</w:t>
      </w:r>
      <w:proofErr w:type="spellEnd"/>
      <w:r>
        <w:t xml:space="preserve">, v. </w:t>
      </w:r>
      <w:r w:rsidRPr="008964BC">
        <w:t>49, no. 1</w:t>
      </w:r>
      <w:r>
        <w:t>, p.</w:t>
      </w:r>
      <w:r w:rsidRPr="008964BC">
        <w:t xml:space="preserve"> 171-185.</w:t>
      </w:r>
    </w:p>
    <w:p w14:paraId="354A2CE7" w14:textId="77777777" w:rsidR="00B23527" w:rsidRDefault="00B23527" w:rsidP="00435F66">
      <w:pPr>
        <w:pStyle w:val="EndNoteBibliography"/>
        <w:ind w:left="720" w:hanging="720"/>
      </w:pPr>
    </w:p>
    <w:p w14:paraId="79A976AD" w14:textId="37042A63" w:rsidR="00B23527" w:rsidRDefault="004C439B" w:rsidP="00435F66">
      <w:pPr>
        <w:pStyle w:val="EndNoteBibliography"/>
        <w:ind w:left="720" w:hanging="720"/>
      </w:pPr>
      <w:bookmarkStart w:id="13" w:name="_ENREF_6"/>
      <w:bookmarkStart w:id="14" w:name="_Hlk363666"/>
      <w:proofErr w:type="spellStart"/>
      <w:r>
        <w:t>DeMar</w:t>
      </w:r>
      <w:proofErr w:type="spellEnd"/>
      <w:r>
        <w:t xml:space="preserve">, D. G., Conrad, J. L., Head, J. J., Varricchio, D. J., and Wilson, G. P., A new Late Cretaceous iguanomorph from North America and the origin of New World </w:t>
      </w:r>
      <w:proofErr w:type="spellStart"/>
      <w:r>
        <w:t>Pleurodonta</w:t>
      </w:r>
      <w:proofErr w:type="spellEnd"/>
      <w:r>
        <w:t xml:space="preserve"> (Squamata, </w:t>
      </w:r>
      <w:proofErr w:type="spellStart"/>
      <w:r>
        <w:t>Iguania</w:t>
      </w:r>
      <w:proofErr w:type="spellEnd"/>
      <w:r>
        <w:t xml:space="preserve">), </w:t>
      </w:r>
      <w:r>
        <w:rPr>
          <w:i/>
          <w:iCs/>
        </w:rPr>
        <w:t>in</w:t>
      </w:r>
      <w:r>
        <w:t xml:space="preserve"> Proceedings Proc. R. Soc. B2017, Volume 284, The Royal Society, p. 20161902.</w:t>
      </w:r>
      <w:bookmarkEnd w:id="13"/>
    </w:p>
    <w:bookmarkEnd w:id="14"/>
    <w:p w14:paraId="35DAD7CE" w14:textId="2795CA63" w:rsidR="004022E7" w:rsidRDefault="004022E7" w:rsidP="00435F66">
      <w:pPr>
        <w:pStyle w:val="EndNoteBibliography"/>
        <w:ind w:left="720" w:hanging="720"/>
      </w:pPr>
    </w:p>
    <w:p w14:paraId="3881F58F" w14:textId="5B8A80C2" w:rsidR="004022E7" w:rsidRDefault="004022E7" w:rsidP="00435F66">
      <w:pPr>
        <w:pStyle w:val="EndNoteBibliography"/>
        <w:ind w:left="720" w:hanging="720"/>
      </w:pPr>
      <w:bookmarkStart w:id="15" w:name="_Hlk1549033"/>
      <w:r w:rsidRPr="004022E7">
        <w:t>Edwards, N., Jarzembowski, E. A., Pain, T., &amp; Daley, B. (1998). Cocoon-like trace fossils from the lacustrine-palustrine Bembridge Limestone Formation (Late Eocene), southern England</w:t>
      </w:r>
      <w:r w:rsidR="001D1144">
        <w:t>:</w:t>
      </w:r>
      <w:r w:rsidRPr="004022E7">
        <w:t> </w:t>
      </w:r>
      <w:r w:rsidRPr="001D1144">
        <w:rPr>
          <w:iCs/>
        </w:rPr>
        <w:t>Proceedings of the Geologists' Association</w:t>
      </w:r>
      <w:r w:rsidRPr="004022E7">
        <w:t>, </w:t>
      </w:r>
      <w:r w:rsidR="001D1144">
        <w:t xml:space="preserve">v. 109, no. </w:t>
      </w:r>
      <w:r w:rsidRPr="004022E7">
        <w:t>1,</w:t>
      </w:r>
      <w:r w:rsidR="001D1144">
        <w:t xml:space="preserve"> p.</w:t>
      </w:r>
      <w:r w:rsidRPr="004022E7">
        <w:t xml:space="preserve"> 25-32.</w:t>
      </w:r>
    </w:p>
    <w:p w14:paraId="753AC61A" w14:textId="77777777" w:rsidR="00B23527" w:rsidRDefault="00B23527" w:rsidP="00435F66">
      <w:pPr>
        <w:pStyle w:val="EndNoteBibliography"/>
        <w:ind w:left="720" w:hanging="720"/>
      </w:pPr>
    </w:p>
    <w:p w14:paraId="17DE346B" w14:textId="77777777" w:rsidR="00634F13" w:rsidRDefault="00634F13" w:rsidP="00435F66">
      <w:pPr>
        <w:pStyle w:val="EndNoteBibliography"/>
        <w:ind w:left="720" w:hanging="720"/>
      </w:pPr>
      <w:bookmarkStart w:id="16" w:name="_ENREF_10"/>
      <w:bookmarkStart w:id="17" w:name="_ENREF_7"/>
      <w:r>
        <w:t>Evans, H. E., 1966, The comparative ethology and evolution of the sand wasps.</w:t>
      </w:r>
      <w:bookmarkEnd w:id="16"/>
    </w:p>
    <w:p w14:paraId="428DA18C" w14:textId="77777777" w:rsidR="00634F13" w:rsidRDefault="00634F13" w:rsidP="00435F66">
      <w:pPr>
        <w:pStyle w:val="EndNoteBibliography"/>
        <w:ind w:left="720" w:hanging="720"/>
      </w:pPr>
    </w:p>
    <w:p w14:paraId="4E7B45EF" w14:textId="19931C8F" w:rsidR="00634F13" w:rsidRDefault="00634F13" w:rsidP="00435F66">
      <w:pPr>
        <w:pStyle w:val="EndNoteBibliography"/>
        <w:ind w:left="720" w:hanging="720"/>
      </w:pPr>
      <w:r>
        <w:t xml:space="preserve">Evans, H. E., 1970, Ecological-behavioral studies of the wasps of Jackson Hole, Wyoming: Bulletin of the Museum of Comparative Zoology, </w:t>
      </w:r>
      <w:r w:rsidR="00255D8F">
        <w:t>v</w:t>
      </w:r>
      <w:r>
        <w:t>. 140, p. 451-511.</w:t>
      </w:r>
    </w:p>
    <w:p w14:paraId="5256E895" w14:textId="77777777" w:rsidR="00634F13" w:rsidRDefault="00634F13" w:rsidP="00435F66">
      <w:pPr>
        <w:pStyle w:val="EndNoteBibliography"/>
        <w:ind w:left="720" w:hanging="720"/>
      </w:pPr>
    </w:p>
    <w:p w14:paraId="1A75263F" w14:textId="5B044296" w:rsidR="00B23527" w:rsidRDefault="004C439B" w:rsidP="00435F66">
      <w:pPr>
        <w:pStyle w:val="EndNoteBibliography"/>
        <w:ind w:left="720" w:hanging="720"/>
      </w:pPr>
      <w:r>
        <w:t>Evans, H.</w:t>
      </w:r>
      <w:r w:rsidR="00A8647E">
        <w:t xml:space="preserve"> E.</w:t>
      </w:r>
      <w:r>
        <w:t>, and West-Eberhard, M., 1970, The Wasps. Univ. Michigan: Ann Arbor</w:t>
      </w:r>
      <w:bookmarkEnd w:id="17"/>
      <w:r w:rsidR="008B00A3">
        <w:t>, 265 p.</w:t>
      </w:r>
    </w:p>
    <w:p w14:paraId="4F8D0021" w14:textId="77777777" w:rsidR="008B00A3" w:rsidRDefault="008B00A3" w:rsidP="00435F66">
      <w:pPr>
        <w:pStyle w:val="EndNoteBibliography"/>
        <w:ind w:left="720" w:hanging="720"/>
      </w:pPr>
    </w:p>
    <w:p w14:paraId="1B48F74F" w14:textId="1748E622" w:rsidR="00B23527" w:rsidRDefault="004C439B" w:rsidP="00435F66">
      <w:pPr>
        <w:pStyle w:val="EndNoteBibliography"/>
        <w:ind w:left="720" w:hanging="720"/>
      </w:pPr>
      <w:bookmarkStart w:id="18" w:name="_ENREF_8"/>
      <w:r>
        <w:t>Evans, H. E., and O'Neill, K. M., 2007, The sand wasps: Natural history and behavior</w:t>
      </w:r>
      <w:bookmarkEnd w:id="18"/>
      <w:r w:rsidR="008B00A3">
        <w:t xml:space="preserve">, </w:t>
      </w:r>
      <w:r w:rsidR="003E67BB">
        <w:t>406 p.</w:t>
      </w:r>
    </w:p>
    <w:p w14:paraId="1DE00F40" w14:textId="77777777" w:rsidR="00634F13" w:rsidRDefault="00634F13" w:rsidP="00435F66">
      <w:pPr>
        <w:pStyle w:val="EndNoteBibliography"/>
        <w:ind w:left="720" w:hanging="720"/>
      </w:pPr>
    </w:p>
    <w:p w14:paraId="5FDD344A" w14:textId="4A2F76CD" w:rsidR="00634F13" w:rsidRDefault="00634F13" w:rsidP="00435F66">
      <w:pPr>
        <w:pStyle w:val="EndNoteBibliography"/>
        <w:ind w:left="720" w:hanging="720"/>
      </w:pPr>
      <w:r w:rsidRPr="00876D95">
        <w:t xml:space="preserve">Evans, H. E., </w:t>
      </w:r>
      <w:proofErr w:type="spellStart"/>
      <w:r w:rsidRPr="00876D95">
        <w:t>Kurczewski</w:t>
      </w:r>
      <w:proofErr w:type="spellEnd"/>
      <w:r w:rsidRPr="00876D95">
        <w:t xml:space="preserve">, F. E., &amp; </w:t>
      </w:r>
      <w:proofErr w:type="spellStart"/>
      <w:r w:rsidRPr="00876D95">
        <w:t>Alcock</w:t>
      </w:r>
      <w:proofErr w:type="spellEnd"/>
      <w:r w:rsidRPr="00876D95">
        <w:t>, J.</w:t>
      </w:r>
      <w:r>
        <w:t>,</w:t>
      </w:r>
      <w:r w:rsidRPr="00876D95">
        <w:t xml:space="preserve"> 1980</w:t>
      </w:r>
      <w:r>
        <w:t>,</w:t>
      </w:r>
      <w:r w:rsidRPr="00876D95">
        <w:t xml:space="preserve"> Observations on the nesting </w:t>
      </w:r>
      <w:proofErr w:type="spellStart"/>
      <w:r w:rsidRPr="00876D95">
        <w:t>behaviour</w:t>
      </w:r>
      <w:proofErr w:type="spellEnd"/>
      <w:r w:rsidRPr="00876D95">
        <w:t xml:space="preserve"> of seven species of </w:t>
      </w:r>
      <w:proofErr w:type="spellStart"/>
      <w:r w:rsidRPr="00F256FF">
        <w:rPr>
          <w:i/>
        </w:rPr>
        <w:t>Crabro</w:t>
      </w:r>
      <w:proofErr w:type="spellEnd"/>
      <w:r w:rsidRPr="00876D95">
        <w:t xml:space="preserve"> (Hymenoptera, </w:t>
      </w:r>
      <w:proofErr w:type="spellStart"/>
      <w:r w:rsidRPr="00876D95">
        <w:t>Sphecidae</w:t>
      </w:r>
      <w:proofErr w:type="spellEnd"/>
      <w:r w:rsidRPr="00876D95">
        <w:t>)</w:t>
      </w:r>
      <w:r>
        <w:t>:</w:t>
      </w:r>
      <w:r w:rsidRPr="00876D95">
        <w:t xml:space="preserve"> Journal of Natural History, </w:t>
      </w:r>
      <w:r>
        <w:t xml:space="preserve">v. </w:t>
      </w:r>
      <w:r w:rsidRPr="00876D95">
        <w:t>14</w:t>
      </w:r>
      <w:r>
        <w:t xml:space="preserve">, no. </w:t>
      </w:r>
      <w:r w:rsidRPr="00876D95">
        <w:t xml:space="preserve">6, </w:t>
      </w:r>
      <w:r>
        <w:t xml:space="preserve">p. </w:t>
      </w:r>
      <w:r w:rsidRPr="00876D95">
        <w:t>865-882.</w:t>
      </w:r>
    </w:p>
    <w:p w14:paraId="19ED80E0" w14:textId="77777777" w:rsidR="00634F13" w:rsidRDefault="00634F13" w:rsidP="00435F66">
      <w:pPr>
        <w:pStyle w:val="EndNoteBibliography"/>
        <w:ind w:left="720" w:hanging="720"/>
      </w:pPr>
    </w:p>
    <w:p w14:paraId="07E7297E" w14:textId="71F80D50" w:rsidR="00634F13" w:rsidRDefault="00634F13" w:rsidP="00435F66">
      <w:pPr>
        <w:pStyle w:val="EndNoteBibliography"/>
        <w:ind w:left="720" w:hanging="720"/>
      </w:pPr>
      <w:bookmarkStart w:id="19" w:name="_ENREF_9"/>
      <w:r>
        <w:rPr>
          <w:lang w:val="nl-NL"/>
        </w:rPr>
        <w:t xml:space="preserve">Evans, H. E., </w:t>
      </w:r>
      <w:r>
        <w:rPr>
          <w:lang w:val="fr-FR"/>
        </w:rPr>
        <w:t>O'Neill, K. M</w:t>
      </w:r>
      <w:r>
        <w:t xml:space="preserve">., and Evans, H. E., 2009, The sand </w:t>
      </w:r>
      <w:proofErr w:type="gramStart"/>
      <w:r>
        <w:t>wasps:</w:t>
      </w:r>
      <w:proofErr w:type="gramEnd"/>
      <w:r>
        <w:t xml:space="preserve"> natural history and behavior, Harvard University Press</w:t>
      </w:r>
      <w:bookmarkEnd w:id="15"/>
      <w:bookmarkEnd w:id="19"/>
      <w:r w:rsidR="00C208F2">
        <w:t>, 330 p.</w:t>
      </w:r>
    </w:p>
    <w:p w14:paraId="73F964F3" w14:textId="7F5A96F8" w:rsidR="00110BDC" w:rsidRDefault="00110BDC" w:rsidP="00435F66">
      <w:pPr>
        <w:pStyle w:val="EndNoteBibliography"/>
        <w:ind w:left="720" w:hanging="720"/>
      </w:pPr>
    </w:p>
    <w:p w14:paraId="3473E0EE" w14:textId="5E801204" w:rsidR="00B23527" w:rsidRDefault="00D43B0F" w:rsidP="00435F66">
      <w:pPr>
        <w:pStyle w:val="EndNoteBibliography"/>
        <w:ind w:left="720" w:hanging="720"/>
      </w:pPr>
      <w:proofErr w:type="spellStart"/>
      <w:r w:rsidRPr="00D43B0F">
        <w:t>Faccio</w:t>
      </w:r>
      <w:proofErr w:type="spellEnd"/>
      <w:r w:rsidRPr="00D43B0F">
        <w:t>, G., 1994</w:t>
      </w:r>
      <w:r>
        <w:t>,</w:t>
      </w:r>
      <w:r w:rsidRPr="00D43B0F">
        <w:t xml:space="preserve"> Dinosaurian eggs from the Upper Cretaceous of Uruguay</w:t>
      </w:r>
      <w:r>
        <w:t xml:space="preserve"> </w:t>
      </w:r>
      <w:r>
        <w:rPr>
          <w:i/>
        </w:rPr>
        <w:t>in</w:t>
      </w:r>
      <w:r w:rsidRPr="00D43B0F">
        <w:t xml:space="preserve"> Dinosaur eggs and babies, Carpenter, K., Hirsch, K.F. and Horner, J.R.,</w:t>
      </w:r>
      <w:r>
        <w:t xml:space="preserve"> </w:t>
      </w:r>
      <w:r w:rsidRPr="00D43B0F">
        <w:t>p.</w:t>
      </w:r>
      <w:r>
        <w:t xml:space="preserve"> </w:t>
      </w:r>
      <w:r w:rsidRPr="00D43B0F">
        <w:t>47-55.</w:t>
      </w:r>
    </w:p>
    <w:p w14:paraId="4C74A3E6" w14:textId="77777777" w:rsidR="00D43B0F" w:rsidRDefault="00D43B0F" w:rsidP="00435F66">
      <w:pPr>
        <w:pStyle w:val="EndNoteBibliography"/>
        <w:ind w:left="720" w:hanging="720"/>
      </w:pPr>
    </w:p>
    <w:p w14:paraId="5C88CD85" w14:textId="07167B0B" w:rsidR="00B23527" w:rsidRDefault="004C439B" w:rsidP="00435F66">
      <w:pPr>
        <w:pStyle w:val="EndNoteBibliography"/>
        <w:ind w:left="720" w:hanging="720"/>
      </w:pPr>
      <w:bookmarkStart w:id="20" w:name="_ENREF_11"/>
      <w:r>
        <w:t xml:space="preserve">Falcon-Lang, H. J., 2003, Growth interruptions in silicified conifer woods from the Upper Cretaceous Two Medicine Formation, Montana, USA: implications for </w:t>
      </w:r>
      <w:proofErr w:type="spellStart"/>
      <w:r>
        <w:t>palaeoclimate</w:t>
      </w:r>
      <w:proofErr w:type="spellEnd"/>
      <w:r>
        <w:t xml:space="preserve"> and dinosaur </w:t>
      </w:r>
      <w:proofErr w:type="spellStart"/>
      <w:r>
        <w:t>palaeoecology</w:t>
      </w:r>
      <w:proofErr w:type="spellEnd"/>
      <w:r>
        <w:t xml:space="preserve">: </w:t>
      </w:r>
      <w:proofErr w:type="spellStart"/>
      <w:r>
        <w:t>Palaeogeography</w:t>
      </w:r>
      <w:proofErr w:type="spellEnd"/>
      <w:r>
        <w:t xml:space="preserve">, </w:t>
      </w:r>
      <w:proofErr w:type="spellStart"/>
      <w:r>
        <w:t>Palaeoclimatology</w:t>
      </w:r>
      <w:proofErr w:type="spellEnd"/>
      <w:r>
        <w:t xml:space="preserve">, </w:t>
      </w:r>
      <w:proofErr w:type="spellStart"/>
      <w:r>
        <w:t>Palaeoecology</w:t>
      </w:r>
      <w:proofErr w:type="spellEnd"/>
      <w:r>
        <w:t>, v. 199, no. 3, p. 299-314.</w:t>
      </w:r>
      <w:bookmarkEnd w:id="20"/>
    </w:p>
    <w:p w14:paraId="047B0794" w14:textId="5BCE5D6F" w:rsidR="00956310" w:rsidRDefault="00956310" w:rsidP="00435F66">
      <w:pPr>
        <w:pStyle w:val="EndNoteBibliography"/>
        <w:ind w:left="720" w:hanging="720"/>
      </w:pPr>
    </w:p>
    <w:p w14:paraId="16E36264" w14:textId="4456A0A8" w:rsidR="00956310" w:rsidRDefault="00956310" w:rsidP="00435F66">
      <w:pPr>
        <w:pStyle w:val="EndNoteBibliography"/>
        <w:ind w:left="720" w:hanging="720"/>
      </w:pPr>
      <w:r w:rsidRPr="00956310">
        <w:t xml:space="preserve">Falcon-Lang, H.J., </w:t>
      </w:r>
      <w:proofErr w:type="spellStart"/>
      <w:r w:rsidRPr="00956310">
        <w:t>Labandeira</w:t>
      </w:r>
      <w:proofErr w:type="spellEnd"/>
      <w:r w:rsidRPr="00956310">
        <w:t>, C. and Kirk, R., 2015</w:t>
      </w:r>
      <w:r>
        <w:t>,</w:t>
      </w:r>
      <w:r w:rsidRPr="00956310">
        <w:t xml:space="preserve"> Herbivorous and </w:t>
      </w:r>
      <w:proofErr w:type="spellStart"/>
      <w:r w:rsidRPr="00956310">
        <w:t>detritivorous</w:t>
      </w:r>
      <w:proofErr w:type="spellEnd"/>
      <w:r w:rsidRPr="00956310">
        <w:t xml:space="preserve"> arthropod trace fossils associated with </w:t>
      </w:r>
      <w:proofErr w:type="spellStart"/>
      <w:r w:rsidRPr="00956310">
        <w:t>subhumid</w:t>
      </w:r>
      <w:proofErr w:type="spellEnd"/>
      <w:r w:rsidRPr="00956310">
        <w:t xml:space="preserve"> vegetation in the Middle Pennsylvanian of southern Britain</w:t>
      </w:r>
      <w:r>
        <w:t>:</w:t>
      </w:r>
      <w:r w:rsidRPr="00956310">
        <w:t xml:space="preserve"> </w:t>
      </w:r>
      <w:proofErr w:type="spellStart"/>
      <w:r w:rsidRPr="00956310">
        <w:t>Palaios</w:t>
      </w:r>
      <w:proofErr w:type="spellEnd"/>
      <w:r w:rsidRPr="00956310">
        <w:t xml:space="preserve">, </w:t>
      </w:r>
      <w:r>
        <w:t xml:space="preserve">v. </w:t>
      </w:r>
      <w:r w:rsidRPr="00956310">
        <w:t>30</w:t>
      </w:r>
      <w:r>
        <w:t xml:space="preserve">, no. </w:t>
      </w:r>
      <w:r w:rsidRPr="00956310">
        <w:t>3, p.</w:t>
      </w:r>
      <w:r>
        <w:t xml:space="preserve"> </w:t>
      </w:r>
      <w:r w:rsidRPr="00956310">
        <w:t>192-206.</w:t>
      </w:r>
    </w:p>
    <w:p w14:paraId="074156F7" w14:textId="77777777" w:rsidR="00B23527" w:rsidRDefault="00B23527" w:rsidP="00435F66">
      <w:pPr>
        <w:pStyle w:val="EndNoteBibliography"/>
        <w:ind w:left="720" w:hanging="720"/>
      </w:pPr>
    </w:p>
    <w:p w14:paraId="494FFF6C" w14:textId="1B3871A6" w:rsidR="003844D8" w:rsidRDefault="004C439B" w:rsidP="00435F66">
      <w:pPr>
        <w:pStyle w:val="EndNoteBibliography"/>
        <w:ind w:left="720" w:hanging="720"/>
      </w:pPr>
      <w:bookmarkStart w:id="21" w:name="_ENREF_12"/>
      <w:proofErr w:type="spellStart"/>
      <w:r>
        <w:t>Fellendorf</w:t>
      </w:r>
      <w:proofErr w:type="spellEnd"/>
      <w:r>
        <w:t xml:space="preserve">, M., </w:t>
      </w:r>
      <w:proofErr w:type="spellStart"/>
      <w:r>
        <w:t>Mohra</w:t>
      </w:r>
      <w:proofErr w:type="spellEnd"/>
      <w:r>
        <w:t xml:space="preserve">, C., and Paxton, R. J., 2004, Devasting effects of river flooding to the ground-nesting bee, </w:t>
      </w:r>
      <w:proofErr w:type="spellStart"/>
      <w:r w:rsidRPr="00B57DB2">
        <w:rPr>
          <w:i/>
        </w:rPr>
        <w:t>Andrena</w:t>
      </w:r>
      <w:proofErr w:type="spellEnd"/>
      <w:r w:rsidRPr="00B57DB2">
        <w:rPr>
          <w:i/>
        </w:rPr>
        <w:t xml:space="preserve"> </w:t>
      </w:r>
      <w:proofErr w:type="spellStart"/>
      <w:r w:rsidRPr="00B57DB2">
        <w:rPr>
          <w:i/>
        </w:rPr>
        <w:t>vaga</w:t>
      </w:r>
      <w:proofErr w:type="spellEnd"/>
      <w:r>
        <w:t xml:space="preserve"> (Hymenoptera: </w:t>
      </w:r>
      <w:proofErr w:type="spellStart"/>
      <w:r>
        <w:t>Andrenidae</w:t>
      </w:r>
      <w:proofErr w:type="spellEnd"/>
      <w:r>
        <w:t>), and its associated fauna: Journal of Insect Conservation, v. 8, no. 4, p. 311-312.</w:t>
      </w:r>
      <w:bookmarkEnd w:id="21"/>
    </w:p>
    <w:p w14:paraId="5F6C9E75" w14:textId="0641E47E" w:rsidR="003844D8" w:rsidRDefault="003844D8" w:rsidP="00435F66">
      <w:pPr>
        <w:pStyle w:val="EndNoteBibliography"/>
        <w:ind w:left="720" w:hanging="720"/>
      </w:pPr>
    </w:p>
    <w:p w14:paraId="28E7661B" w14:textId="419C788D" w:rsidR="003844D8" w:rsidRDefault="003844D8" w:rsidP="00435F66">
      <w:pPr>
        <w:pStyle w:val="EndNoteBibliography"/>
        <w:ind w:left="720" w:hanging="720"/>
      </w:pPr>
      <w:r w:rsidRPr="003844D8">
        <w:t>F</w:t>
      </w:r>
      <w:r>
        <w:t>ield</w:t>
      </w:r>
      <w:r w:rsidRPr="003844D8">
        <w:t>, J., 1992</w:t>
      </w:r>
      <w:r>
        <w:t>,</w:t>
      </w:r>
      <w:r w:rsidRPr="003844D8">
        <w:t xml:space="preserve"> Intraspecific parasitism as an alternative reproductive tactic in nest‐building wasps and bees</w:t>
      </w:r>
      <w:r>
        <w:t>:</w:t>
      </w:r>
      <w:r w:rsidRPr="003844D8">
        <w:t xml:space="preserve"> Biological Reviews, </w:t>
      </w:r>
      <w:r>
        <w:t xml:space="preserve">v. </w:t>
      </w:r>
      <w:r w:rsidRPr="003844D8">
        <w:t>67</w:t>
      </w:r>
      <w:r>
        <w:t xml:space="preserve">, no. </w:t>
      </w:r>
      <w:r w:rsidRPr="003844D8">
        <w:t>1, p.</w:t>
      </w:r>
      <w:r>
        <w:t xml:space="preserve"> </w:t>
      </w:r>
      <w:r w:rsidRPr="003844D8">
        <w:t>79-126.</w:t>
      </w:r>
    </w:p>
    <w:p w14:paraId="2AC97FE2" w14:textId="32506CF6" w:rsidR="00935FD3" w:rsidRDefault="00935FD3" w:rsidP="00435F66">
      <w:pPr>
        <w:pStyle w:val="EndNoteBibliography"/>
        <w:ind w:left="720" w:hanging="720"/>
      </w:pPr>
    </w:p>
    <w:p w14:paraId="5270F813" w14:textId="345CD748" w:rsidR="00935FD3" w:rsidRDefault="00935FD3" w:rsidP="00435F66">
      <w:pPr>
        <w:pStyle w:val="EndNoteBibliography"/>
        <w:ind w:left="720" w:hanging="720"/>
      </w:pPr>
      <w:r w:rsidRPr="00935FD3">
        <w:t>Fricke, H.C., Foreman, B.Z. and Sewall, J.O., 2010</w:t>
      </w:r>
      <w:r>
        <w:t>,</w:t>
      </w:r>
      <w:r w:rsidRPr="00935FD3">
        <w:t xml:space="preserve"> Integrated climate model-oxygen isotope evidence for a North American monsoon during the Late Cretaceous</w:t>
      </w:r>
      <w:r>
        <w:t>:</w:t>
      </w:r>
      <w:r w:rsidRPr="00935FD3">
        <w:t xml:space="preserve"> Earth and Planetary Science Letters, </w:t>
      </w:r>
      <w:r>
        <w:t xml:space="preserve">v. </w:t>
      </w:r>
      <w:r w:rsidRPr="00935FD3">
        <w:t>289</w:t>
      </w:r>
      <w:r>
        <w:t xml:space="preserve">, no. </w:t>
      </w:r>
      <w:r w:rsidRPr="00935FD3">
        <w:t>1-2, p.</w:t>
      </w:r>
      <w:r>
        <w:t xml:space="preserve"> </w:t>
      </w:r>
      <w:r w:rsidRPr="00935FD3">
        <w:t>11-21.</w:t>
      </w:r>
    </w:p>
    <w:p w14:paraId="4FA668CE" w14:textId="77777777" w:rsidR="00B23527" w:rsidRDefault="00B23527" w:rsidP="00435F66">
      <w:pPr>
        <w:pStyle w:val="EndNoteBibliography"/>
        <w:ind w:left="720" w:hanging="720"/>
      </w:pPr>
    </w:p>
    <w:p w14:paraId="3E0F94AE" w14:textId="77777777" w:rsidR="00B23527" w:rsidRDefault="004C439B" w:rsidP="00435F66">
      <w:pPr>
        <w:pStyle w:val="EndNoteBibliography"/>
        <w:ind w:left="720" w:hanging="720"/>
      </w:pPr>
      <w:bookmarkStart w:id="22" w:name="_ENREF_14"/>
      <w:bookmarkStart w:id="23" w:name="_Hlk1550519"/>
      <w:bookmarkStart w:id="24" w:name="_Hlk363513"/>
      <w:proofErr w:type="spellStart"/>
      <w:r>
        <w:t>Genise</w:t>
      </w:r>
      <w:proofErr w:type="spellEnd"/>
      <w:r>
        <w:t xml:space="preserve">, J. F., 2000, The ichnofamily </w:t>
      </w:r>
      <w:proofErr w:type="spellStart"/>
      <w:r>
        <w:t>Celliformidae</w:t>
      </w:r>
      <w:proofErr w:type="spellEnd"/>
      <w:r>
        <w:t xml:space="preserve"> for </w:t>
      </w:r>
      <w:proofErr w:type="spellStart"/>
      <w:r w:rsidRPr="00B57DB2">
        <w:rPr>
          <w:i/>
        </w:rPr>
        <w:t>Celliforma</w:t>
      </w:r>
      <w:proofErr w:type="spellEnd"/>
      <w:r>
        <w:t xml:space="preserve"> and allied ichnogenera: </w:t>
      </w:r>
      <w:proofErr w:type="spellStart"/>
      <w:r>
        <w:t>Ichnos</w:t>
      </w:r>
      <w:proofErr w:type="spellEnd"/>
      <w:r>
        <w:t>: An International Journal of Plant &amp; Animal, v. 7, no. 4, p. 267-282.</w:t>
      </w:r>
      <w:bookmarkEnd w:id="22"/>
    </w:p>
    <w:bookmarkEnd w:id="23"/>
    <w:p w14:paraId="76C7BBFD" w14:textId="77777777" w:rsidR="00B23527" w:rsidRDefault="00B23527" w:rsidP="00435F66">
      <w:pPr>
        <w:pStyle w:val="EndNoteBibliography"/>
        <w:ind w:left="720" w:hanging="720"/>
      </w:pPr>
    </w:p>
    <w:p w14:paraId="44308D1E" w14:textId="136E46C3" w:rsidR="00B23527" w:rsidRDefault="004C439B" w:rsidP="00435F66">
      <w:pPr>
        <w:pStyle w:val="EndNoteBibliography"/>
        <w:ind w:left="720" w:hanging="720"/>
      </w:pPr>
      <w:bookmarkStart w:id="25" w:name="_ENREF_15"/>
      <w:proofErr w:type="spellStart"/>
      <w:r>
        <w:t>Genise</w:t>
      </w:r>
      <w:proofErr w:type="spellEnd"/>
      <w:r>
        <w:t>, J. F., 201</w:t>
      </w:r>
      <w:r w:rsidR="000171B5">
        <w:t>6</w:t>
      </w:r>
      <w:r>
        <w:t xml:space="preserve">, </w:t>
      </w:r>
      <w:proofErr w:type="spellStart"/>
      <w:r>
        <w:t>Ichnoentomology</w:t>
      </w:r>
      <w:proofErr w:type="spellEnd"/>
      <w:r>
        <w:t>: Insect Traces in Soils and Paleosols, Springer</w:t>
      </w:r>
      <w:bookmarkStart w:id="26" w:name="_ENREF_16"/>
      <w:bookmarkEnd w:id="25"/>
      <w:r w:rsidR="002D017D">
        <w:t>,</w:t>
      </w:r>
      <w:r>
        <w:t xml:space="preserve"> </w:t>
      </w:r>
      <w:r w:rsidR="008F3F6E">
        <w:t>695 p</w:t>
      </w:r>
      <w:r>
        <w:t>.</w:t>
      </w:r>
      <w:bookmarkEnd w:id="26"/>
    </w:p>
    <w:bookmarkEnd w:id="24"/>
    <w:p w14:paraId="1C218EEB" w14:textId="5EB0706D" w:rsidR="00A97B67" w:rsidRDefault="00A97B67" w:rsidP="00435F66">
      <w:pPr>
        <w:pStyle w:val="EndNoteBibliography"/>
        <w:ind w:left="720" w:hanging="720"/>
      </w:pPr>
    </w:p>
    <w:p w14:paraId="31D5FCF6" w14:textId="4787F677" w:rsidR="00A97B67" w:rsidRDefault="00A97B67" w:rsidP="00435F66">
      <w:pPr>
        <w:pStyle w:val="EndNoteBibliography"/>
        <w:ind w:left="720" w:hanging="720"/>
      </w:pPr>
      <w:bookmarkStart w:id="27" w:name="_Hlk1550597"/>
      <w:proofErr w:type="spellStart"/>
      <w:r w:rsidRPr="00A97B67">
        <w:lastRenderedPageBreak/>
        <w:t>Genise</w:t>
      </w:r>
      <w:proofErr w:type="spellEnd"/>
      <w:r w:rsidRPr="00A97B67">
        <w:t xml:space="preserve">, J.F. and </w:t>
      </w:r>
      <w:proofErr w:type="spellStart"/>
      <w:r w:rsidRPr="00A97B67">
        <w:t>Bown</w:t>
      </w:r>
      <w:proofErr w:type="spellEnd"/>
      <w:r w:rsidRPr="00A97B67">
        <w:t xml:space="preserve">, T.M., 1994. New Miocene </w:t>
      </w:r>
      <w:proofErr w:type="spellStart"/>
      <w:r w:rsidRPr="00A97B67">
        <w:t>scarabeid</w:t>
      </w:r>
      <w:proofErr w:type="spellEnd"/>
      <w:r w:rsidRPr="00A97B67">
        <w:t xml:space="preserve"> and hymenopterous nests and Early Miocene (</w:t>
      </w:r>
      <w:proofErr w:type="spellStart"/>
      <w:r w:rsidR="00B57DB2">
        <w:t>S</w:t>
      </w:r>
      <w:r w:rsidRPr="00A97B67">
        <w:t>antacrucian</w:t>
      </w:r>
      <w:proofErr w:type="spellEnd"/>
      <w:r w:rsidRPr="00A97B67">
        <w:t>) paleoenvironments, Patagonian Argentina</w:t>
      </w:r>
      <w:r w:rsidR="00B57DB2">
        <w:t>:</w:t>
      </w:r>
      <w:r w:rsidRPr="00A97B67">
        <w:t xml:space="preserve"> </w:t>
      </w:r>
      <w:proofErr w:type="spellStart"/>
      <w:r w:rsidRPr="00A97B67">
        <w:t>Ichnos</w:t>
      </w:r>
      <w:proofErr w:type="spellEnd"/>
      <w:r w:rsidRPr="00A97B67">
        <w:t xml:space="preserve">: An International Journal of Plant &amp; Animal, </w:t>
      </w:r>
      <w:r>
        <w:t xml:space="preserve">v. </w:t>
      </w:r>
      <w:r w:rsidRPr="00A97B67">
        <w:t>3</w:t>
      </w:r>
      <w:r>
        <w:t xml:space="preserve">, no. </w:t>
      </w:r>
      <w:r w:rsidRPr="00A97B67">
        <w:t>2, p.</w:t>
      </w:r>
      <w:r w:rsidR="00CE2F47">
        <w:t xml:space="preserve"> </w:t>
      </w:r>
      <w:r w:rsidRPr="00A97B67">
        <w:t>107-117</w:t>
      </w:r>
      <w:r>
        <w:t>.</w:t>
      </w:r>
    </w:p>
    <w:bookmarkEnd w:id="27"/>
    <w:p w14:paraId="2B4D29A1" w14:textId="77777777" w:rsidR="00A97B67" w:rsidRDefault="00A97B67" w:rsidP="00435F66">
      <w:pPr>
        <w:pStyle w:val="EndNoteBibliography"/>
        <w:ind w:left="720" w:hanging="720"/>
      </w:pPr>
    </w:p>
    <w:p w14:paraId="199EAE4E" w14:textId="77777777" w:rsidR="00A97B67" w:rsidRDefault="00A97B67" w:rsidP="00435F66">
      <w:pPr>
        <w:pStyle w:val="EndNoteBibliography"/>
        <w:ind w:left="720" w:hanging="720"/>
      </w:pPr>
      <w:bookmarkStart w:id="28" w:name="_ENREF_20"/>
      <w:proofErr w:type="spellStart"/>
      <w:r>
        <w:t>Genise</w:t>
      </w:r>
      <w:proofErr w:type="spellEnd"/>
      <w:r>
        <w:t xml:space="preserve">, J. F., and </w:t>
      </w:r>
      <w:proofErr w:type="spellStart"/>
      <w:r>
        <w:t>Sarzetti</w:t>
      </w:r>
      <w:proofErr w:type="spellEnd"/>
      <w:r>
        <w:t xml:space="preserve">, L. C., 2011, Fossil cocoons associated with a dinosaur egg from Patagonia, Argentina: </w:t>
      </w:r>
      <w:proofErr w:type="spellStart"/>
      <w:r>
        <w:t>Palaeontology</w:t>
      </w:r>
      <w:proofErr w:type="spellEnd"/>
      <w:r>
        <w:t>, v. 54, no. 4, p. 815-823.</w:t>
      </w:r>
      <w:bookmarkEnd w:id="28"/>
    </w:p>
    <w:p w14:paraId="7F5A7BD7" w14:textId="77777777" w:rsidR="00A97B67" w:rsidRDefault="00A97B67" w:rsidP="00435F66">
      <w:pPr>
        <w:pStyle w:val="EndNoteBibliography"/>
        <w:ind w:left="720" w:hanging="720"/>
      </w:pPr>
    </w:p>
    <w:p w14:paraId="0FBB7B8C" w14:textId="20F6DBCE" w:rsidR="00A97B67" w:rsidRDefault="00A97B67" w:rsidP="00435F66">
      <w:pPr>
        <w:pStyle w:val="EndNoteBibliography"/>
        <w:ind w:left="720" w:hanging="720"/>
      </w:pPr>
      <w:bookmarkStart w:id="29" w:name="_ENREF_18"/>
      <w:bookmarkStart w:id="30" w:name="_Hlk1550612"/>
      <w:proofErr w:type="spellStart"/>
      <w:r>
        <w:t>Genise</w:t>
      </w:r>
      <w:proofErr w:type="spellEnd"/>
      <w:r>
        <w:t xml:space="preserve">, J. F., and </w:t>
      </w:r>
      <w:proofErr w:type="spellStart"/>
      <w:r>
        <w:t>Cladera</w:t>
      </w:r>
      <w:proofErr w:type="spellEnd"/>
      <w:r>
        <w:t xml:space="preserve">, G., 2004, </w:t>
      </w:r>
      <w:proofErr w:type="spellStart"/>
      <w:r w:rsidRPr="00B57DB2">
        <w:rPr>
          <w:i/>
        </w:rPr>
        <w:t>Chubutolithes</w:t>
      </w:r>
      <w:proofErr w:type="spellEnd"/>
      <w:r w:rsidRPr="00B57DB2">
        <w:rPr>
          <w:i/>
        </w:rPr>
        <w:t xml:space="preserve"> </w:t>
      </w:r>
      <w:proofErr w:type="spellStart"/>
      <w:r w:rsidRPr="00B57DB2">
        <w:rPr>
          <w:i/>
        </w:rPr>
        <w:t>gaimanensis</w:t>
      </w:r>
      <w:proofErr w:type="spellEnd"/>
      <w:r>
        <w:t xml:space="preserve"> and other wasp trace fossils: breaking through the </w:t>
      </w:r>
      <w:proofErr w:type="spellStart"/>
      <w:r>
        <w:t>taphonomic</w:t>
      </w:r>
      <w:proofErr w:type="spellEnd"/>
      <w:r>
        <w:t xml:space="preserve"> barrier: Journal of the Kansas Entomological Society, v. 77, no. 4, p. 626-638.</w:t>
      </w:r>
      <w:bookmarkEnd w:id="29"/>
    </w:p>
    <w:bookmarkEnd w:id="30"/>
    <w:p w14:paraId="395B3DC9" w14:textId="77777777" w:rsidR="00A97B67" w:rsidRDefault="00A97B67" w:rsidP="00435F66">
      <w:pPr>
        <w:pStyle w:val="EndNoteBibliography"/>
        <w:ind w:left="720" w:hanging="720"/>
      </w:pPr>
    </w:p>
    <w:p w14:paraId="75A7EFFB" w14:textId="77777777" w:rsidR="00A97B67" w:rsidRDefault="00A97B67" w:rsidP="00435F66">
      <w:pPr>
        <w:pStyle w:val="EndNoteBibliography"/>
        <w:ind w:left="720" w:hanging="720"/>
      </w:pPr>
      <w:bookmarkStart w:id="31" w:name="_ENREF_17"/>
      <w:proofErr w:type="spellStart"/>
      <w:r>
        <w:t>Genise</w:t>
      </w:r>
      <w:proofErr w:type="spellEnd"/>
      <w:r>
        <w:t xml:space="preserve">, J. F., </w:t>
      </w:r>
      <w:proofErr w:type="spellStart"/>
      <w:r>
        <w:t>Bellosi</w:t>
      </w:r>
      <w:proofErr w:type="spellEnd"/>
      <w:r>
        <w:t xml:space="preserve">, E., and Gonzalez, M., 2004, An approach to the description and interpretation of </w:t>
      </w:r>
      <w:proofErr w:type="spellStart"/>
      <w:r>
        <w:t>ichnofabrics</w:t>
      </w:r>
      <w:proofErr w:type="spellEnd"/>
      <w:r>
        <w:t xml:space="preserve"> in </w:t>
      </w:r>
      <w:proofErr w:type="spellStart"/>
      <w:r>
        <w:t>palaeosols</w:t>
      </w:r>
      <w:proofErr w:type="spellEnd"/>
      <w:r>
        <w:t>: Geological Society, London, Special Publications, v. 228, no. 1, p. 355-382.</w:t>
      </w:r>
      <w:bookmarkEnd w:id="31"/>
    </w:p>
    <w:p w14:paraId="46AE6512" w14:textId="77777777" w:rsidR="00A97B67" w:rsidRDefault="00A97B67" w:rsidP="00435F66">
      <w:pPr>
        <w:pStyle w:val="EndNoteBibliography"/>
        <w:ind w:left="720" w:hanging="720"/>
      </w:pPr>
    </w:p>
    <w:p w14:paraId="2B684B2B" w14:textId="77777777" w:rsidR="00A97B67" w:rsidRDefault="00A97B67" w:rsidP="00435F66">
      <w:pPr>
        <w:pStyle w:val="EndNoteBibliography"/>
        <w:ind w:left="720" w:hanging="720"/>
      </w:pPr>
      <w:bookmarkStart w:id="32" w:name="_ENREF_19"/>
      <w:bookmarkStart w:id="33" w:name="_Hlk1549093"/>
      <w:r>
        <w:rPr>
          <w:lang w:val="de-DE"/>
        </w:rPr>
        <w:t>Genise, J. F., Melchor, R. N., Bellosi, E. S., Gonz</w:t>
      </w:r>
      <w:proofErr w:type="spellStart"/>
      <w:r>
        <w:t>ález</w:t>
      </w:r>
      <w:proofErr w:type="spellEnd"/>
      <w:r>
        <w:t>, M. G., and Krause, M., 2007, New insect pupation chambers (</w:t>
      </w:r>
      <w:proofErr w:type="spellStart"/>
      <w:r>
        <w:t>Pupichnia</w:t>
      </w:r>
      <w:proofErr w:type="spellEnd"/>
      <w:r>
        <w:t>) from the Upper Cretaceous of Patagonia, Argentina: Cretaceous Research, v. 28, no. 3, p. 545-559.</w:t>
      </w:r>
      <w:bookmarkEnd w:id="32"/>
    </w:p>
    <w:bookmarkEnd w:id="33"/>
    <w:p w14:paraId="5B186C1D" w14:textId="77777777" w:rsidR="00A97B67" w:rsidRDefault="00A97B67" w:rsidP="00435F66">
      <w:pPr>
        <w:pStyle w:val="EndNoteBibliography"/>
        <w:ind w:left="720" w:hanging="720"/>
      </w:pPr>
    </w:p>
    <w:p w14:paraId="52F876EA" w14:textId="76CDE3AD" w:rsidR="00A97B67" w:rsidRDefault="00A97B67" w:rsidP="00435F66">
      <w:pPr>
        <w:pStyle w:val="EndNoteBibliography"/>
        <w:ind w:left="720" w:hanging="720"/>
      </w:pPr>
      <w:bookmarkStart w:id="34" w:name="_ENREF_13"/>
      <w:proofErr w:type="spellStart"/>
      <w:r>
        <w:t>Genise</w:t>
      </w:r>
      <w:proofErr w:type="spellEnd"/>
      <w:r>
        <w:t xml:space="preserve">, J. F., Melchor, R. N., </w:t>
      </w:r>
      <w:proofErr w:type="spellStart"/>
      <w:r>
        <w:t>Bellosi</w:t>
      </w:r>
      <w:proofErr w:type="spellEnd"/>
      <w:r>
        <w:t xml:space="preserve">, E. S., and Verde, M., 2010, Invertebrate and vertebrate trace fossils from continental </w:t>
      </w:r>
      <w:r w:rsidR="00175304">
        <w:t>limestone</w:t>
      </w:r>
      <w:r>
        <w:t>s: Developments in Sedimentology, v. 61, p. 319-369.</w:t>
      </w:r>
      <w:bookmarkEnd w:id="34"/>
    </w:p>
    <w:p w14:paraId="53A448ED" w14:textId="645A3F37" w:rsidR="005276E9" w:rsidRDefault="005276E9" w:rsidP="00435F66">
      <w:pPr>
        <w:pStyle w:val="EndNoteBibliography"/>
        <w:ind w:left="720" w:hanging="720"/>
      </w:pPr>
    </w:p>
    <w:p w14:paraId="2A7067EE" w14:textId="1CC11338" w:rsidR="005276E9" w:rsidRDefault="005276E9" w:rsidP="005276E9">
      <w:pPr>
        <w:pStyle w:val="EndNoteBibliography"/>
        <w:ind w:left="720" w:hanging="720"/>
      </w:pPr>
      <w:proofErr w:type="spellStart"/>
      <w:r>
        <w:t>Genise</w:t>
      </w:r>
      <w:proofErr w:type="spellEnd"/>
      <w:r>
        <w:t xml:space="preserve"> J.F., Alonso-</w:t>
      </w:r>
      <w:proofErr w:type="spellStart"/>
      <w:r>
        <w:t>Zarza</w:t>
      </w:r>
      <w:proofErr w:type="spellEnd"/>
      <w:r>
        <w:t xml:space="preserve"> A.M., Verde M., Melendez A., 2013, Insect trace fossils in aeolian deposits</w:t>
      </w:r>
    </w:p>
    <w:p w14:paraId="354FF093" w14:textId="4B128A72" w:rsidR="005276E9" w:rsidRDefault="00282B85" w:rsidP="005276E9">
      <w:pPr>
        <w:pStyle w:val="EndNoteBibliography"/>
        <w:ind w:left="720" w:hanging="720"/>
      </w:pPr>
      <w:r>
        <w:tab/>
      </w:r>
      <w:r w:rsidR="005276E9">
        <w:t xml:space="preserve">and </w:t>
      </w:r>
      <w:proofErr w:type="spellStart"/>
      <w:r w:rsidR="005276E9">
        <w:t>calcretes</w:t>
      </w:r>
      <w:proofErr w:type="spellEnd"/>
      <w:r w:rsidR="005276E9">
        <w:t xml:space="preserve"> from the Canary Islands: their ichnotaxonomy, producers, and </w:t>
      </w:r>
      <w:proofErr w:type="spellStart"/>
      <w:r w:rsidR="005276E9">
        <w:t>palaeoenvironmental</w:t>
      </w:r>
      <w:proofErr w:type="spellEnd"/>
    </w:p>
    <w:p w14:paraId="7537FCD7" w14:textId="19311CE3" w:rsidR="005276E9" w:rsidRDefault="00282B85" w:rsidP="005276E9">
      <w:pPr>
        <w:pStyle w:val="EndNoteBibliography"/>
        <w:ind w:left="720" w:hanging="720"/>
      </w:pPr>
      <w:r>
        <w:tab/>
      </w:r>
      <w:r w:rsidR="005276E9">
        <w:t xml:space="preserve">significance: </w:t>
      </w:r>
      <w:proofErr w:type="spellStart"/>
      <w:r w:rsidR="005276E9">
        <w:t>Palaeogeography</w:t>
      </w:r>
      <w:proofErr w:type="spellEnd"/>
      <w:r w:rsidR="005276E9">
        <w:t xml:space="preserve"> </w:t>
      </w:r>
      <w:proofErr w:type="spellStart"/>
      <w:r w:rsidR="005276E9">
        <w:t>Palaeoclimatology</w:t>
      </w:r>
      <w:proofErr w:type="spellEnd"/>
      <w:r w:rsidR="005276E9">
        <w:t xml:space="preserve"> </w:t>
      </w:r>
      <w:proofErr w:type="spellStart"/>
      <w:r w:rsidR="005276E9">
        <w:t>Palaeoecology</w:t>
      </w:r>
      <w:proofErr w:type="spellEnd"/>
      <w:r w:rsidR="005276E9">
        <w:t>, v. 377, no. 1, p. 110–124.</w:t>
      </w:r>
    </w:p>
    <w:p w14:paraId="556C2220" w14:textId="77777777" w:rsidR="00B57DB2" w:rsidRDefault="00B57DB2" w:rsidP="00435F66">
      <w:pPr>
        <w:pStyle w:val="EndNoteBibliography"/>
        <w:ind w:left="720" w:hanging="720"/>
      </w:pPr>
    </w:p>
    <w:p w14:paraId="3E00E7C8" w14:textId="77777777" w:rsidR="00B23527" w:rsidRDefault="004C439B" w:rsidP="00435F66">
      <w:pPr>
        <w:pStyle w:val="EndNoteBibliography"/>
        <w:ind w:left="720" w:hanging="720"/>
      </w:pPr>
      <w:bookmarkStart w:id="35" w:name="_ENREF_21"/>
      <w:bookmarkStart w:id="36" w:name="_Hlk1549104"/>
      <w:r>
        <w:t xml:space="preserve">Gingras, M. K., MacEachern, J. A., and </w:t>
      </w:r>
      <w:proofErr w:type="spellStart"/>
      <w:r>
        <w:t>Dashtgard</w:t>
      </w:r>
      <w:proofErr w:type="spellEnd"/>
      <w:r>
        <w:t xml:space="preserve">, S. E., 2011, Process ichnology and the elucidation of </w:t>
      </w:r>
      <w:proofErr w:type="spellStart"/>
      <w:r>
        <w:t>physico</w:t>
      </w:r>
      <w:proofErr w:type="spellEnd"/>
      <w:r>
        <w:t>-chemical stress: Sedimentary Geology, v. 237, no. 3, p. 115-134.</w:t>
      </w:r>
      <w:bookmarkEnd w:id="35"/>
    </w:p>
    <w:bookmarkEnd w:id="36"/>
    <w:p w14:paraId="43C8C9A2" w14:textId="77777777" w:rsidR="00B23527" w:rsidRDefault="00B23527" w:rsidP="00435F66">
      <w:pPr>
        <w:pStyle w:val="EndNoteBibliography"/>
        <w:ind w:left="720" w:hanging="720"/>
      </w:pPr>
    </w:p>
    <w:p w14:paraId="08EC2DDD" w14:textId="6033C0A9" w:rsidR="00B23527" w:rsidRDefault="004C439B" w:rsidP="00435F66">
      <w:pPr>
        <w:pStyle w:val="EndNoteBibliography"/>
        <w:ind w:left="720" w:hanging="720"/>
      </w:pPr>
      <w:bookmarkStart w:id="37" w:name="_ENREF_22"/>
      <w:bookmarkStart w:id="38" w:name="_Hlk1549800"/>
      <w:r>
        <w:t xml:space="preserve">Gingras, M. K., Pemberton, S. G., Saunders, T., and Clifton, H. E., 1999, The ichnology of modern and Pleistocene brackish-water deposits at Willapa Bay, Washington; variability in estuarine settings: </w:t>
      </w:r>
      <w:proofErr w:type="spellStart"/>
      <w:r>
        <w:t>Palaios</w:t>
      </w:r>
      <w:proofErr w:type="spellEnd"/>
      <w:r>
        <w:t>, v. 14, no. 4, p. 352-374.</w:t>
      </w:r>
      <w:bookmarkEnd w:id="37"/>
    </w:p>
    <w:bookmarkEnd w:id="38"/>
    <w:p w14:paraId="79A50E1C" w14:textId="77777777" w:rsidR="00920E6F" w:rsidRDefault="00920E6F" w:rsidP="00435F66">
      <w:pPr>
        <w:pStyle w:val="EndNoteBibliography"/>
        <w:ind w:left="720" w:hanging="720"/>
      </w:pPr>
    </w:p>
    <w:p w14:paraId="371BE7EE" w14:textId="52A28E25" w:rsidR="00B23527" w:rsidRDefault="004C439B" w:rsidP="00435F66">
      <w:pPr>
        <w:pStyle w:val="EndNoteBibliography"/>
        <w:ind w:left="720" w:hanging="720"/>
      </w:pPr>
      <w:bookmarkStart w:id="39" w:name="_ENREF_23"/>
      <w:bookmarkStart w:id="40" w:name="_Hlk363595"/>
      <w:proofErr w:type="spellStart"/>
      <w:r>
        <w:t>Hasiotis</w:t>
      </w:r>
      <w:proofErr w:type="spellEnd"/>
      <w:r>
        <w:t xml:space="preserve">, S. T., 2003, Complex </w:t>
      </w:r>
      <w:proofErr w:type="spellStart"/>
      <w:r>
        <w:t>ichnofossils</w:t>
      </w:r>
      <w:proofErr w:type="spellEnd"/>
      <w:r>
        <w:t xml:space="preserve"> of solitary and social soil organisms: understanding their evolution and roles in terrestrial </w:t>
      </w:r>
      <w:proofErr w:type="spellStart"/>
      <w:r>
        <w:t>paleoecosystems</w:t>
      </w:r>
      <w:proofErr w:type="spellEnd"/>
      <w:r>
        <w:t xml:space="preserve">: </w:t>
      </w:r>
      <w:proofErr w:type="spellStart"/>
      <w:r>
        <w:t>Palaeogeography</w:t>
      </w:r>
      <w:proofErr w:type="spellEnd"/>
      <w:r>
        <w:t xml:space="preserve">, </w:t>
      </w:r>
      <w:proofErr w:type="spellStart"/>
      <w:r>
        <w:t>Palaeoclimatology</w:t>
      </w:r>
      <w:proofErr w:type="spellEnd"/>
      <w:r>
        <w:t xml:space="preserve">, </w:t>
      </w:r>
      <w:proofErr w:type="spellStart"/>
      <w:r>
        <w:t>Palaeoecology</w:t>
      </w:r>
      <w:proofErr w:type="spellEnd"/>
      <w:r>
        <w:t>, v. 192, no. 1, p. 259-320.</w:t>
      </w:r>
      <w:bookmarkEnd w:id="39"/>
    </w:p>
    <w:p w14:paraId="41340638" w14:textId="77777777" w:rsidR="00920E6F" w:rsidRDefault="00920E6F" w:rsidP="00435F66">
      <w:pPr>
        <w:pStyle w:val="EndNoteBibliography"/>
        <w:ind w:left="720" w:hanging="720"/>
      </w:pPr>
    </w:p>
    <w:bookmarkEnd w:id="40"/>
    <w:p w14:paraId="00F6EEC8" w14:textId="77777777" w:rsidR="00920E6F" w:rsidRDefault="00920E6F" w:rsidP="00920E6F">
      <w:pPr>
        <w:pStyle w:val="EndNoteBibliography"/>
        <w:ind w:left="720" w:hanging="720"/>
      </w:pPr>
      <w:proofErr w:type="spellStart"/>
      <w:r w:rsidRPr="00920E6F">
        <w:t>Hasiotis</w:t>
      </w:r>
      <w:proofErr w:type="spellEnd"/>
      <w:r w:rsidRPr="00920E6F">
        <w:t xml:space="preserve">, S.T. and </w:t>
      </w:r>
      <w:proofErr w:type="spellStart"/>
      <w:r w:rsidRPr="00920E6F">
        <w:t>Bown</w:t>
      </w:r>
      <w:proofErr w:type="spellEnd"/>
      <w:r w:rsidRPr="00920E6F">
        <w:t>, T.M., 1992. Invertebrate trace fossils: The backbone of continental ichnology</w:t>
      </w:r>
      <w:r>
        <w:t>:</w:t>
      </w:r>
      <w:r w:rsidRPr="00920E6F">
        <w:t xml:space="preserve"> Short Courses in Paleontology, </w:t>
      </w:r>
      <w:r>
        <w:t xml:space="preserve">no. </w:t>
      </w:r>
      <w:r w:rsidRPr="00920E6F">
        <w:t>5, p.</w:t>
      </w:r>
      <w:r>
        <w:t xml:space="preserve"> </w:t>
      </w:r>
      <w:r w:rsidRPr="00920E6F">
        <w:t>64-104.</w:t>
      </w:r>
    </w:p>
    <w:p w14:paraId="449D6629" w14:textId="77777777" w:rsidR="00B23527" w:rsidRDefault="00B23527" w:rsidP="00435F66">
      <w:pPr>
        <w:pStyle w:val="EndNoteBibliography"/>
        <w:ind w:left="720" w:hanging="720"/>
      </w:pPr>
    </w:p>
    <w:p w14:paraId="724D575D" w14:textId="77777777" w:rsidR="00B23527" w:rsidRDefault="004C439B" w:rsidP="00435F66">
      <w:pPr>
        <w:pStyle w:val="EndNoteBibliography"/>
        <w:ind w:left="720" w:hanging="720"/>
      </w:pPr>
      <w:bookmarkStart w:id="41" w:name="_ENREF_25"/>
      <w:proofErr w:type="spellStart"/>
      <w:r>
        <w:t>Hasiotis</w:t>
      </w:r>
      <w:proofErr w:type="spellEnd"/>
      <w:r>
        <w:t xml:space="preserve">, S. T., Van Wagoner, J., </w:t>
      </w:r>
      <w:proofErr w:type="spellStart"/>
      <w:r>
        <w:t>Demko</w:t>
      </w:r>
      <w:proofErr w:type="spellEnd"/>
      <w:r>
        <w:t xml:space="preserve">, T., </w:t>
      </w:r>
      <w:proofErr w:type="spellStart"/>
      <w:r>
        <w:t>Wellner</w:t>
      </w:r>
      <w:proofErr w:type="spellEnd"/>
      <w:r>
        <w:t xml:space="preserve">, R., Jones, C., Hill, R., McCrimmon, G., Feldman, H., </w:t>
      </w:r>
      <w:proofErr w:type="spellStart"/>
      <w:r>
        <w:t>Drzewiecki</w:t>
      </w:r>
      <w:proofErr w:type="spellEnd"/>
      <w:r>
        <w:t>, P., and Patterson, P., 2002, Continental ichnology: using terrestrial and freshwater trace fossils for environmental and climatic interpretations: SEPM Short Course, v. 51.</w:t>
      </w:r>
      <w:bookmarkEnd w:id="41"/>
    </w:p>
    <w:p w14:paraId="1C1D84B2" w14:textId="77777777" w:rsidR="00B23527" w:rsidRDefault="00B23527" w:rsidP="00435F66">
      <w:pPr>
        <w:pStyle w:val="EndNoteBibliography"/>
        <w:ind w:left="720" w:hanging="720"/>
      </w:pPr>
    </w:p>
    <w:p w14:paraId="33786885" w14:textId="7C030BEE" w:rsidR="00B23527" w:rsidRDefault="004C439B" w:rsidP="00435F66">
      <w:pPr>
        <w:pStyle w:val="EndNoteBibliography"/>
        <w:ind w:left="720" w:hanging="720"/>
      </w:pPr>
      <w:bookmarkStart w:id="42" w:name="_ENREF_26"/>
      <w:r>
        <w:lastRenderedPageBreak/>
        <w:t>Hirsch, K. F., and Quinn, B., 1990, Eggs and eggshell fragments from the Upper Cretaceous Two Medicine Formation of Montana: Journal of Vertebrate Paleontology, v. 10, no. 4, p. 491-511.</w:t>
      </w:r>
      <w:bookmarkEnd w:id="42"/>
    </w:p>
    <w:p w14:paraId="6EE63730" w14:textId="77777777" w:rsidR="00995756" w:rsidRDefault="00995756" w:rsidP="00435F66">
      <w:pPr>
        <w:pStyle w:val="EndNoteBibliography"/>
        <w:ind w:left="720" w:hanging="720"/>
      </w:pPr>
      <w:bookmarkStart w:id="43" w:name="_ENREF_28"/>
    </w:p>
    <w:p w14:paraId="41A032CA" w14:textId="439965E1" w:rsidR="002862E2" w:rsidRDefault="002862E2" w:rsidP="00435F66">
      <w:pPr>
        <w:pStyle w:val="EndNoteBibliography"/>
        <w:ind w:left="720" w:hanging="720"/>
      </w:pPr>
      <w:bookmarkStart w:id="44" w:name="_Hlk948120"/>
      <w:r>
        <w:t>Horner, J. R., 1982, Evidence of colonial nesting and ‘site fidelity</w:t>
      </w:r>
      <w:r>
        <w:rPr>
          <w:lang w:val="fr-FR"/>
        </w:rPr>
        <w:t>’</w:t>
      </w:r>
      <w:r>
        <w:t>among ornithischian dinosaurs: Nature, v. 297, no. 5868, p. 675-676.</w:t>
      </w:r>
      <w:bookmarkEnd w:id="43"/>
    </w:p>
    <w:bookmarkEnd w:id="44"/>
    <w:p w14:paraId="7E1CF66E" w14:textId="77777777" w:rsidR="002862E2" w:rsidRDefault="002862E2" w:rsidP="00435F66">
      <w:pPr>
        <w:pStyle w:val="EndNoteBibliography"/>
        <w:ind w:left="720" w:hanging="720"/>
      </w:pPr>
    </w:p>
    <w:p w14:paraId="7C6E4F26" w14:textId="62788C2F" w:rsidR="002115F1" w:rsidRDefault="002115F1" w:rsidP="00435F66">
      <w:pPr>
        <w:pStyle w:val="EndNoteBibliography"/>
        <w:ind w:left="720" w:hanging="720"/>
      </w:pPr>
      <w:bookmarkStart w:id="45" w:name="_Hlk1550384"/>
      <w:r w:rsidRPr="002115F1">
        <w:t>Horner, J</w:t>
      </w:r>
      <w:r>
        <w:t>.</w:t>
      </w:r>
      <w:r w:rsidRPr="002115F1">
        <w:t xml:space="preserve"> R.</w:t>
      </w:r>
      <w:r>
        <w:t>, 1984,</w:t>
      </w:r>
      <w:r w:rsidRPr="002115F1">
        <w:t xml:space="preserve"> The nesting behavior of dinosaurs</w:t>
      </w:r>
      <w:r>
        <w:t xml:space="preserve">: </w:t>
      </w:r>
      <w:r w:rsidRPr="002115F1">
        <w:t>Scientific American</w:t>
      </w:r>
      <w:r>
        <w:t>,</w:t>
      </w:r>
      <w:r w:rsidRPr="002115F1">
        <w:t xml:space="preserve"> </w:t>
      </w:r>
      <w:r>
        <w:t xml:space="preserve">v. </w:t>
      </w:r>
      <w:r w:rsidRPr="002115F1">
        <w:t>250, no. 4</w:t>
      </w:r>
      <w:r>
        <w:t xml:space="preserve">, p. </w:t>
      </w:r>
      <w:r w:rsidRPr="002115F1">
        <w:t>130-137.</w:t>
      </w:r>
    </w:p>
    <w:bookmarkEnd w:id="45"/>
    <w:p w14:paraId="2D4E9793" w14:textId="77777777" w:rsidR="00B23527" w:rsidRDefault="00B23527" w:rsidP="00435F66">
      <w:pPr>
        <w:pStyle w:val="EndNoteBibliography"/>
        <w:ind w:left="720" w:hanging="720"/>
      </w:pPr>
    </w:p>
    <w:p w14:paraId="3B19B367" w14:textId="706CEF07" w:rsidR="00B23527" w:rsidRDefault="004C439B" w:rsidP="00435F66">
      <w:pPr>
        <w:pStyle w:val="EndNoteBibliography"/>
        <w:ind w:left="720" w:hanging="720"/>
      </w:pPr>
      <w:bookmarkStart w:id="46" w:name="_ENREF_27"/>
      <w:bookmarkStart w:id="47" w:name="_Hlk948137"/>
      <w:r>
        <w:t>Horner, J.</w:t>
      </w:r>
      <w:r w:rsidR="002115F1">
        <w:t xml:space="preserve"> R.</w:t>
      </w:r>
      <w:r>
        <w:t>, 1987, Ecological and behavioral implications derived from a dinosaur nesting site: Dinosaurs past and present, v. 2, p. 50-63.</w:t>
      </w:r>
      <w:bookmarkEnd w:id="46"/>
    </w:p>
    <w:bookmarkEnd w:id="47"/>
    <w:p w14:paraId="64043774" w14:textId="77777777" w:rsidR="00B23527" w:rsidRDefault="00B23527" w:rsidP="00435F66">
      <w:pPr>
        <w:pStyle w:val="EndNoteBibliography"/>
        <w:ind w:left="720" w:hanging="720"/>
      </w:pPr>
    </w:p>
    <w:p w14:paraId="23B0A9C7" w14:textId="591BA52C" w:rsidR="00B23527" w:rsidRDefault="004C439B" w:rsidP="00435F66">
      <w:pPr>
        <w:pStyle w:val="EndNoteBibliography"/>
        <w:ind w:left="720" w:hanging="720"/>
      </w:pPr>
      <w:bookmarkStart w:id="48" w:name="_ENREF_30"/>
      <w:r>
        <w:t xml:space="preserve">Horner, J. R., and </w:t>
      </w:r>
      <w:proofErr w:type="spellStart"/>
      <w:r>
        <w:t>Makela</w:t>
      </w:r>
      <w:proofErr w:type="spellEnd"/>
      <w:r>
        <w:t>, R., 1979, Nest of juveniles provides evidence of family structure among dinosaurs</w:t>
      </w:r>
      <w:bookmarkEnd w:id="48"/>
      <w:r w:rsidR="007469FB">
        <w:t xml:space="preserve">: Nature, v. </w:t>
      </w:r>
      <w:r w:rsidR="007469FB" w:rsidRPr="007469FB">
        <w:t>282</w:t>
      </w:r>
      <w:r w:rsidR="007469FB">
        <w:t xml:space="preserve">, no. 5736, p. </w:t>
      </w:r>
      <w:r w:rsidR="007469FB" w:rsidRPr="007469FB">
        <w:t>296-298.</w:t>
      </w:r>
    </w:p>
    <w:p w14:paraId="4B6DEB71" w14:textId="77777777" w:rsidR="00B23527" w:rsidRDefault="00B23527" w:rsidP="00435F66">
      <w:pPr>
        <w:pStyle w:val="EndNoteBibliography"/>
        <w:ind w:left="720" w:hanging="720"/>
      </w:pPr>
    </w:p>
    <w:p w14:paraId="52EE3813" w14:textId="39647C85" w:rsidR="00B23527" w:rsidRDefault="004C439B" w:rsidP="00435F66">
      <w:pPr>
        <w:pStyle w:val="EndNoteBibliography"/>
        <w:ind w:left="720" w:hanging="720"/>
      </w:pPr>
      <w:bookmarkStart w:id="49" w:name="_ENREF_31"/>
      <w:r>
        <w:t xml:space="preserve">Horner, J. R., Schmitt, J. G., Jackson, F., and Hanna, R., </w:t>
      </w:r>
      <w:r w:rsidR="007469FB">
        <w:t xml:space="preserve">2001, </w:t>
      </w:r>
      <w:r>
        <w:t xml:space="preserve">Bones and rocks of the Upper Cretaceous Two Medicine-Judith River clastic wedge complex, Montana, </w:t>
      </w:r>
      <w:r>
        <w:rPr>
          <w:i/>
          <w:iCs/>
        </w:rPr>
        <w:t>in</w:t>
      </w:r>
      <w:r>
        <w:t xml:space="preserve"> Proceedings Field trip guidebook, Society of Vertebrate Paleontology 61st Annual Meeting: Mesozoic and Cenozoic Paleontology in the Western Plains and Rocky Mountains. Museum of the Rockies Occasional Paper, </w:t>
      </w:r>
      <w:r w:rsidR="007469FB">
        <w:t>v.</w:t>
      </w:r>
      <w:r>
        <w:t xml:space="preserve"> 3, p. 3-14.</w:t>
      </w:r>
      <w:bookmarkEnd w:id="49"/>
    </w:p>
    <w:p w14:paraId="17EA0B91" w14:textId="77777777" w:rsidR="00B23527" w:rsidRDefault="00B23527" w:rsidP="00435F66">
      <w:pPr>
        <w:pStyle w:val="EndNoteBibliography"/>
        <w:ind w:left="720" w:hanging="720"/>
      </w:pPr>
    </w:p>
    <w:p w14:paraId="08CA8B47" w14:textId="77777777" w:rsidR="00B23527" w:rsidRDefault="004C439B" w:rsidP="00435F66">
      <w:pPr>
        <w:pStyle w:val="EndNoteBibliography"/>
        <w:ind w:left="720" w:hanging="720"/>
      </w:pPr>
      <w:bookmarkStart w:id="50" w:name="_ENREF_32"/>
      <w:bookmarkStart w:id="51" w:name="_Hlk363613"/>
      <w:r>
        <w:t>Howard, J. D., 1975, The sedimentological significance of trace fossils, The study of trace fossils, Springer, p. 131-146.</w:t>
      </w:r>
      <w:bookmarkEnd w:id="50"/>
    </w:p>
    <w:bookmarkEnd w:id="51"/>
    <w:p w14:paraId="5D4DCED9" w14:textId="77777777" w:rsidR="00B23527" w:rsidRDefault="00B23527" w:rsidP="00435F66">
      <w:pPr>
        <w:pStyle w:val="EndNoteBibliography"/>
        <w:ind w:left="720" w:hanging="720"/>
      </w:pPr>
    </w:p>
    <w:p w14:paraId="0D05538C" w14:textId="52167960" w:rsidR="00B23527" w:rsidRDefault="004C439B" w:rsidP="00435F66">
      <w:pPr>
        <w:pStyle w:val="EndNoteBibliography"/>
        <w:ind w:left="720" w:hanging="720"/>
      </w:pPr>
      <w:bookmarkStart w:id="52" w:name="_ENREF_33"/>
      <w:r>
        <w:t xml:space="preserve">Johnston, P. A., Eberth, D., and Anderson, P. K., 1996, Alleged vertebrate eggs from Upper Cretaceous </w:t>
      </w:r>
      <w:proofErr w:type="spellStart"/>
      <w:r>
        <w:t>redbeds</w:t>
      </w:r>
      <w:proofErr w:type="spellEnd"/>
      <w:r>
        <w:t xml:space="preserve">, Gobi Desert, are fossil insect (Coleoptera) pupal chambers: </w:t>
      </w:r>
      <w:proofErr w:type="spellStart"/>
      <w:r w:rsidRPr="00B57DB2">
        <w:rPr>
          <w:i/>
        </w:rPr>
        <w:t>Fictovichnus</w:t>
      </w:r>
      <w:proofErr w:type="spellEnd"/>
      <w:r>
        <w:t xml:space="preserve"> new ichnogenus: Canadian Journal of Earth Sciences, v. 33, no. 4, p. 511-525.</w:t>
      </w:r>
      <w:bookmarkEnd w:id="52"/>
    </w:p>
    <w:p w14:paraId="433B44D2" w14:textId="722C53CA" w:rsidR="006F538B" w:rsidRDefault="006F538B" w:rsidP="00435F66">
      <w:pPr>
        <w:pStyle w:val="EndNoteBibliography"/>
        <w:ind w:left="720" w:hanging="720"/>
      </w:pPr>
    </w:p>
    <w:p w14:paraId="29974E17" w14:textId="6D7287C0" w:rsidR="006F538B" w:rsidRDefault="006F538B" w:rsidP="00435F66">
      <w:pPr>
        <w:pStyle w:val="EndNoteBibliography"/>
        <w:ind w:left="720" w:hanging="720"/>
      </w:pPr>
      <w:r w:rsidRPr="006F538B">
        <w:t>Kraus, M.J., 1999</w:t>
      </w:r>
      <w:r>
        <w:t>,</w:t>
      </w:r>
      <w:r w:rsidRPr="006F538B">
        <w:t xml:space="preserve"> Paleosols in clastic sedimentary rocks: their geologic applications</w:t>
      </w:r>
      <w:r>
        <w:t>:</w:t>
      </w:r>
      <w:r w:rsidRPr="006F538B">
        <w:t xml:space="preserve"> Earth-Science Reviews, </w:t>
      </w:r>
      <w:r>
        <w:t xml:space="preserve">v. </w:t>
      </w:r>
      <w:r w:rsidRPr="006F538B">
        <w:t>47</w:t>
      </w:r>
      <w:r>
        <w:t xml:space="preserve">, no. </w:t>
      </w:r>
      <w:r w:rsidRPr="006F538B">
        <w:t>1-2, p.</w:t>
      </w:r>
      <w:r>
        <w:t xml:space="preserve"> </w:t>
      </w:r>
      <w:r w:rsidRPr="006F538B">
        <w:t>41-70.</w:t>
      </w:r>
    </w:p>
    <w:p w14:paraId="2062C6E0" w14:textId="77777777" w:rsidR="00B23527" w:rsidRDefault="00B23527" w:rsidP="00435F66">
      <w:pPr>
        <w:pStyle w:val="EndNoteBibliography"/>
        <w:ind w:left="720" w:hanging="720"/>
      </w:pPr>
    </w:p>
    <w:p w14:paraId="08744EE1" w14:textId="0EBBAB08" w:rsidR="00B23527" w:rsidRDefault="004C439B" w:rsidP="00435F66">
      <w:pPr>
        <w:pStyle w:val="EndNoteBibliography"/>
        <w:ind w:left="720" w:hanging="720"/>
      </w:pPr>
      <w:bookmarkStart w:id="53" w:name="_ENREF_34"/>
      <w:r>
        <w:t xml:space="preserve">Krause, J., </w:t>
      </w:r>
      <w:proofErr w:type="spellStart"/>
      <w:r>
        <w:t>Bown</w:t>
      </w:r>
      <w:proofErr w:type="spellEnd"/>
      <w:r>
        <w:t xml:space="preserve">, T. M., </w:t>
      </w:r>
      <w:proofErr w:type="spellStart"/>
      <w:r>
        <w:t>Bellosi</w:t>
      </w:r>
      <w:proofErr w:type="spellEnd"/>
      <w:r>
        <w:t xml:space="preserve">, E. S., and </w:t>
      </w:r>
      <w:proofErr w:type="spellStart"/>
      <w:r>
        <w:t>Genise</w:t>
      </w:r>
      <w:proofErr w:type="spellEnd"/>
      <w:r>
        <w:t xml:space="preserve">, J. F., 2008, Trace fossils of cicadas in the Cenozoic of Central Patagonia, Argentina: </w:t>
      </w:r>
      <w:proofErr w:type="spellStart"/>
      <w:r>
        <w:t>Palaeontology</w:t>
      </w:r>
      <w:proofErr w:type="spellEnd"/>
      <w:r>
        <w:t>, v. 51, no. 2, p. 405-418.</w:t>
      </w:r>
      <w:bookmarkEnd w:id="53"/>
    </w:p>
    <w:p w14:paraId="509CF93E" w14:textId="5F6AE33C" w:rsidR="0035065D" w:rsidRDefault="0035065D" w:rsidP="00435F66">
      <w:pPr>
        <w:pStyle w:val="EndNoteBibliography"/>
        <w:ind w:left="720" w:hanging="720"/>
      </w:pPr>
    </w:p>
    <w:p w14:paraId="229C5827" w14:textId="5F5ACC5C" w:rsidR="0035065D" w:rsidRDefault="0035065D" w:rsidP="00435F66">
      <w:pPr>
        <w:pStyle w:val="EndNoteBibliography"/>
        <w:ind w:left="720" w:hanging="720"/>
      </w:pPr>
      <w:proofErr w:type="spellStart"/>
      <w:r w:rsidRPr="0035065D">
        <w:t>Krombein</w:t>
      </w:r>
      <w:proofErr w:type="spellEnd"/>
      <w:r w:rsidRPr="0035065D">
        <w:t>, K.V., 1967</w:t>
      </w:r>
      <w:r w:rsidR="003949AC">
        <w:t>,</w:t>
      </w:r>
      <w:r w:rsidRPr="0035065D">
        <w:t xml:space="preserve"> Trap-nesting Wasps and Bees: Life Histories and Nest Associates</w:t>
      </w:r>
      <w:r w:rsidR="003949AC">
        <w:t>:</w:t>
      </w:r>
      <w:r w:rsidRPr="0035065D">
        <w:t xml:space="preserve"> Smithsonian, Washington, D. C.</w:t>
      </w:r>
    </w:p>
    <w:p w14:paraId="7102B67F" w14:textId="77777777" w:rsidR="00B23527" w:rsidRDefault="00B23527" w:rsidP="00435F66">
      <w:pPr>
        <w:pStyle w:val="EndNoteBibliography"/>
        <w:ind w:left="720" w:hanging="720"/>
      </w:pPr>
    </w:p>
    <w:p w14:paraId="2EE50C8D" w14:textId="5650285E" w:rsidR="00B23527" w:rsidRDefault="004C439B" w:rsidP="00435F66">
      <w:pPr>
        <w:pStyle w:val="EndNoteBibliography"/>
        <w:ind w:left="720" w:hanging="720"/>
      </w:pPr>
      <w:bookmarkStart w:id="54" w:name="_ENREF_36"/>
      <w:r>
        <w:rPr>
          <w:lang w:val="de-DE"/>
        </w:rPr>
        <w:t>Kuntz, P., 2012, R</w:t>
      </w:r>
      <w:r w:rsidRPr="004A4C49">
        <w:rPr>
          <w:lang w:val="es-ES_tradnl"/>
        </w:rPr>
        <w:t>é</w:t>
      </w:r>
      <w:r>
        <w:rPr>
          <w:lang w:val="fr-FR"/>
        </w:rPr>
        <w:t>vision des ovo</w:t>
      </w:r>
      <w:r>
        <w:rPr>
          <w:lang w:val="nl-NL"/>
        </w:rPr>
        <w:t>ï</w:t>
      </w:r>
      <w:r>
        <w:rPr>
          <w:lang w:val="fr-FR"/>
        </w:rPr>
        <w:t>des du Lut</w:t>
      </w:r>
      <w:r w:rsidRPr="004A4C49">
        <w:rPr>
          <w:lang w:val="es-ES_tradnl"/>
        </w:rPr>
        <w:t>é</w:t>
      </w:r>
      <w:r>
        <w:rPr>
          <w:lang w:val="fr-FR"/>
        </w:rPr>
        <w:t>tien de Bouxwiller en Alsace</w:t>
      </w:r>
      <w:r w:rsidR="0025064E">
        <w:rPr>
          <w:lang w:val="fr-FR"/>
        </w:rPr>
        <w:t>:</w:t>
      </w:r>
      <w:r>
        <w:rPr>
          <w:lang w:val="fr-FR"/>
        </w:rPr>
        <w:t xml:space="preserve"> Gazette de la Association Strasbourgeoise des Amis de la Min</w:t>
      </w:r>
      <w:r w:rsidRPr="004A4C49">
        <w:rPr>
          <w:lang w:val="es-ES_tradnl"/>
        </w:rPr>
        <w:t>éralogie.</w:t>
      </w:r>
      <w:bookmarkEnd w:id="54"/>
      <w:r w:rsidR="007469FB" w:rsidRPr="004A4C49">
        <w:rPr>
          <w:lang w:val="es-ES_tradnl"/>
        </w:rPr>
        <w:t xml:space="preserve"> </w:t>
      </w:r>
      <w:r w:rsidR="007469FB">
        <w:t>ASAM Bull</w:t>
      </w:r>
      <w:r w:rsidR="002D017D">
        <w:t>etin</w:t>
      </w:r>
      <w:r w:rsidR="007469FB">
        <w:t>, v. 12, p. 42-59.</w:t>
      </w:r>
    </w:p>
    <w:p w14:paraId="13DCBFE3" w14:textId="148FDE11" w:rsidR="00763022" w:rsidRDefault="00763022" w:rsidP="00435F66">
      <w:pPr>
        <w:pStyle w:val="EndNoteBibliography"/>
        <w:ind w:left="720" w:hanging="720"/>
      </w:pPr>
    </w:p>
    <w:p w14:paraId="6E46E37A" w14:textId="1B58E163" w:rsidR="001D24BD" w:rsidRDefault="001D24BD" w:rsidP="00435F66">
      <w:pPr>
        <w:pStyle w:val="EndNoteBibliography"/>
        <w:ind w:left="720" w:hanging="720"/>
      </w:pPr>
      <w:bookmarkStart w:id="55" w:name="_Hlk1550213"/>
      <w:proofErr w:type="spellStart"/>
      <w:r>
        <w:t>Kurczweski</w:t>
      </w:r>
      <w:proofErr w:type="spellEnd"/>
      <w:r>
        <w:t xml:space="preserve">, F. E., 2003, Comparative nesting behavior of </w:t>
      </w:r>
      <w:proofErr w:type="spellStart"/>
      <w:r w:rsidRPr="00B57DB2">
        <w:rPr>
          <w:i/>
        </w:rPr>
        <w:t>Crabro</w:t>
      </w:r>
      <w:proofErr w:type="spellEnd"/>
      <w:r w:rsidRPr="00B57DB2">
        <w:rPr>
          <w:i/>
        </w:rPr>
        <w:t xml:space="preserve"> </w:t>
      </w:r>
      <w:proofErr w:type="spellStart"/>
      <w:r w:rsidRPr="00B57DB2">
        <w:rPr>
          <w:i/>
        </w:rPr>
        <w:t>monticola</w:t>
      </w:r>
      <w:proofErr w:type="spellEnd"/>
      <w:r>
        <w:t xml:space="preserve"> (Hymenoptera: </w:t>
      </w:r>
      <w:proofErr w:type="spellStart"/>
      <w:r>
        <w:t>Spechidae</w:t>
      </w:r>
      <w:proofErr w:type="spellEnd"/>
      <w:r>
        <w:t>): Northeastern Naturalist, v. 10, no. 2, p. 425-450.</w:t>
      </w:r>
    </w:p>
    <w:p w14:paraId="3BCB623D" w14:textId="3EA3C535" w:rsidR="00935FD3" w:rsidRDefault="00935FD3" w:rsidP="00435F66">
      <w:pPr>
        <w:pStyle w:val="EndNoteBibliography"/>
        <w:ind w:left="720" w:hanging="720"/>
      </w:pPr>
    </w:p>
    <w:p w14:paraId="2BD14624" w14:textId="0FC91DE4" w:rsidR="00935FD3" w:rsidRDefault="00935FD3" w:rsidP="00435F66">
      <w:pPr>
        <w:pStyle w:val="EndNoteBibliography"/>
        <w:ind w:left="720" w:hanging="720"/>
      </w:pPr>
      <w:proofErr w:type="spellStart"/>
      <w:r w:rsidRPr="00935FD3">
        <w:t>Labandeira</w:t>
      </w:r>
      <w:proofErr w:type="spellEnd"/>
      <w:r w:rsidRPr="00935FD3">
        <w:t>, C.C., 2006</w:t>
      </w:r>
      <w:r>
        <w:t>,</w:t>
      </w:r>
      <w:r w:rsidRPr="00935FD3">
        <w:t xml:space="preserve"> The four phases of plant-arthropod associations in deep time</w:t>
      </w:r>
      <w:r>
        <w:t>:</w:t>
      </w:r>
      <w:r w:rsidRPr="00935FD3">
        <w:t xml:space="preserve"> </w:t>
      </w:r>
      <w:proofErr w:type="spellStart"/>
      <w:r w:rsidRPr="00935FD3">
        <w:t>Geologica</w:t>
      </w:r>
      <w:proofErr w:type="spellEnd"/>
      <w:r w:rsidRPr="00935FD3">
        <w:t xml:space="preserve"> Acta</w:t>
      </w:r>
      <w:r>
        <w:t>, v. 4, no. 4, p. 409-438.</w:t>
      </w:r>
    </w:p>
    <w:p w14:paraId="11EA43E3" w14:textId="20B9C0A1" w:rsidR="008806E2" w:rsidRDefault="008806E2" w:rsidP="00435F66">
      <w:pPr>
        <w:pStyle w:val="EndNoteBibliography"/>
        <w:ind w:left="720" w:hanging="720"/>
      </w:pPr>
    </w:p>
    <w:p w14:paraId="111FABCB" w14:textId="149E00C1" w:rsidR="008806E2" w:rsidRPr="001D24BD" w:rsidRDefault="008806E2" w:rsidP="00435F66">
      <w:pPr>
        <w:pStyle w:val="EndNoteBibliography"/>
        <w:ind w:left="720" w:hanging="720"/>
      </w:pPr>
      <w:r w:rsidRPr="008806E2">
        <w:lastRenderedPageBreak/>
        <w:t>Leanza, H.A.</w:t>
      </w:r>
      <w:r>
        <w:t>,</w:t>
      </w:r>
      <w:r w:rsidRPr="008806E2">
        <w:t xml:space="preserve"> and Hugo, C.A., 2001</w:t>
      </w:r>
      <w:r>
        <w:t>,</w:t>
      </w:r>
      <w:r w:rsidRPr="008806E2">
        <w:t xml:space="preserve"> Cretaceous red beds from southern Neuquén Basin (Argentina): age, distribution and stratigraphic discontinuities</w:t>
      </w:r>
      <w:r>
        <w:t>:</w:t>
      </w:r>
      <w:r w:rsidRPr="008806E2">
        <w:t xml:space="preserve"> </w:t>
      </w:r>
      <w:proofErr w:type="spellStart"/>
      <w:r w:rsidRPr="008806E2">
        <w:t>Publicación</w:t>
      </w:r>
      <w:proofErr w:type="spellEnd"/>
      <w:r w:rsidRPr="008806E2">
        <w:t xml:space="preserve"> </w:t>
      </w:r>
      <w:proofErr w:type="spellStart"/>
      <w:r w:rsidRPr="008806E2">
        <w:t>Electrónica</w:t>
      </w:r>
      <w:proofErr w:type="spellEnd"/>
      <w:r w:rsidRPr="008806E2">
        <w:t xml:space="preserve"> de la </w:t>
      </w:r>
      <w:proofErr w:type="spellStart"/>
      <w:r w:rsidRPr="008806E2">
        <w:t>Asociación</w:t>
      </w:r>
      <w:proofErr w:type="spellEnd"/>
      <w:r w:rsidRPr="008806E2">
        <w:t xml:space="preserve"> </w:t>
      </w:r>
      <w:proofErr w:type="spellStart"/>
      <w:r w:rsidRPr="008806E2">
        <w:t>Paleontológica</w:t>
      </w:r>
      <w:proofErr w:type="spellEnd"/>
      <w:r w:rsidRPr="008806E2">
        <w:t xml:space="preserve"> Argentina, </w:t>
      </w:r>
      <w:r>
        <w:t xml:space="preserve">v. </w:t>
      </w:r>
      <w:r w:rsidRPr="008806E2">
        <w:t>7</w:t>
      </w:r>
      <w:r>
        <w:t xml:space="preserve">, no. </w:t>
      </w:r>
      <w:r w:rsidRPr="008806E2">
        <w:t>1</w:t>
      </w:r>
      <w:r>
        <w:t>, p</w:t>
      </w:r>
      <w:r w:rsidRPr="008806E2">
        <w:t>.</w:t>
      </w:r>
      <w:r w:rsidR="0088764C">
        <w:t xml:space="preserve"> 117-122.</w:t>
      </w:r>
    </w:p>
    <w:bookmarkEnd w:id="55"/>
    <w:p w14:paraId="583ADD1B" w14:textId="77777777" w:rsidR="001D24BD" w:rsidRDefault="001D24BD" w:rsidP="00435F66">
      <w:pPr>
        <w:pStyle w:val="EndNoteBibliography"/>
        <w:ind w:left="720" w:hanging="720"/>
      </w:pPr>
    </w:p>
    <w:p w14:paraId="002C18BF" w14:textId="3DA1111F" w:rsidR="00763022" w:rsidRDefault="00763022" w:rsidP="00435F66">
      <w:pPr>
        <w:pStyle w:val="EndNoteBibliography"/>
        <w:ind w:left="720" w:hanging="720"/>
      </w:pPr>
      <w:proofErr w:type="spellStart"/>
      <w:r w:rsidRPr="00763022">
        <w:t>Linsley</w:t>
      </w:r>
      <w:proofErr w:type="spellEnd"/>
      <w:r w:rsidRPr="00763022">
        <w:t>, E.</w:t>
      </w:r>
      <w:r>
        <w:t>, 1958,</w:t>
      </w:r>
      <w:r w:rsidRPr="00763022">
        <w:t xml:space="preserve"> The ecology of solitary bees</w:t>
      </w:r>
      <w:r w:rsidR="00F841FE">
        <w:t xml:space="preserve"> </w:t>
      </w:r>
      <w:r w:rsidR="00F841FE">
        <w:rPr>
          <w:i/>
        </w:rPr>
        <w:t>in</w:t>
      </w:r>
      <w:r w:rsidRPr="00763022">
        <w:t xml:space="preserve"> </w:t>
      </w:r>
      <w:proofErr w:type="spellStart"/>
      <w:r w:rsidRPr="00763022">
        <w:t>Hilgardia</w:t>
      </w:r>
      <w:proofErr w:type="spellEnd"/>
      <w:r>
        <w:t>, v.</w:t>
      </w:r>
      <w:r w:rsidRPr="00763022">
        <w:t xml:space="preserve"> 27, no. 19</w:t>
      </w:r>
      <w:r>
        <w:t xml:space="preserve">, p. </w:t>
      </w:r>
      <w:r w:rsidRPr="00763022">
        <w:t>543-599.</w:t>
      </w:r>
    </w:p>
    <w:p w14:paraId="241F49BA" w14:textId="77777777" w:rsidR="00B23527" w:rsidRDefault="00B23527" w:rsidP="00435F66">
      <w:pPr>
        <w:pStyle w:val="EndNoteBibliography"/>
        <w:ind w:left="720" w:hanging="720"/>
      </w:pPr>
    </w:p>
    <w:p w14:paraId="3DEEAAD2" w14:textId="51AA48B8" w:rsidR="00B23527" w:rsidRDefault="004C439B" w:rsidP="00435F66">
      <w:pPr>
        <w:pStyle w:val="EndNoteBibliography"/>
        <w:ind w:left="720" w:hanging="720"/>
      </w:pPr>
      <w:bookmarkStart w:id="56" w:name="_ENREF_38"/>
      <w:bookmarkStart w:id="57" w:name="_Hlk948163"/>
      <w:r>
        <w:t xml:space="preserve">Lorenz, J. C., and Gavin, W., </w:t>
      </w:r>
      <w:r w:rsidR="007469FB">
        <w:t xml:space="preserve">1984, </w:t>
      </w:r>
      <w:r>
        <w:t xml:space="preserve">Geology of the Two Medicine Formation and the sedimentology of a dinosaur nesting ground, </w:t>
      </w:r>
      <w:r>
        <w:rPr>
          <w:i/>
          <w:iCs/>
        </w:rPr>
        <w:t>in</w:t>
      </w:r>
      <w:r>
        <w:t xml:space="preserve"> Proceedings Field Conference Northwestern Monta</w:t>
      </w:r>
      <w:r w:rsidR="007469FB">
        <w:t>na. Montana Geological Society</w:t>
      </w:r>
      <w:r>
        <w:t>, p. 175-187.</w:t>
      </w:r>
      <w:bookmarkEnd w:id="56"/>
    </w:p>
    <w:bookmarkEnd w:id="57"/>
    <w:p w14:paraId="081C133C" w14:textId="77777777" w:rsidR="00B23527" w:rsidRDefault="00B23527" w:rsidP="00435F66">
      <w:pPr>
        <w:pStyle w:val="EndNoteBibliography"/>
        <w:ind w:left="720" w:hanging="720"/>
      </w:pPr>
    </w:p>
    <w:p w14:paraId="2FE26B4A" w14:textId="0B076623" w:rsidR="0036131C" w:rsidRDefault="0036131C" w:rsidP="00435F66">
      <w:pPr>
        <w:pStyle w:val="EndNoteBibliography"/>
        <w:ind w:left="720" w:hanging="720"/>
      </w:pPr>
      <w:bookmarkStart w:id="58" w:name="_Hlk1549526"/>
      <w:r>
        <w:t>Martin, A. J., 2001, Trace fossil evidence for insect-on-insect parasitoid behavior in the Upper Cretaceous Two Medicine Formation of Choteau, Montana. 2001 GSA Annual Meeting in Boston, Massachusetts, USA (5-8 November 2001), Paper No. 112-0.</w:t>
      </w:r>
    </w:p>
    <w:bookmarkEnd w:id="58"/>
    <w:p w14:paraId="6D0EC118" w14:textId="77777777" w:rsidR="00B23527" w:rsidRDefault="00B23527" w:rsidP="00435F66">
      <w:pPr>
        <w:pStyle w:val="EndNoteBibliography"/>
        <w:ind w:left="720" w:hanging="720"/>
      </w:pPr>
    </w:p>
    <w:p w14:paraId="6A12A5CF" w14:textId="77777777" w:rsidR="00B23527" w:rsidRDefault="004C439B" w:rsidP="00435F66">
      <w:pPr>
        <w:pStyle w:val="EndNoteBibliography"/>
        <w:ind w:left="720" w:hanging="720"/>
      </w:pPr>
      <w:bookmarkStart w:id="59" w:name="_ENREF_40"/>
      <w:bookmarkStart w:id="60" w:name="_Hlk1549577"/>
      <w:r>
        <w:t>Martin, A. J., 2013, Life traces of the Georgia coast: Revealing the unseen lives of plants and animals, Indiana University Press.</w:t>
      </w:r>
      <w:bookmarkEnd w:id="59"/>
    </w:p>
    <w:p w14:paraId="0A8EFE76" w14:textId="77777777" w:rsidR="0083625F" w:rsidRDefault="0083625F" w:rsidP="00435F66">
      <w:pPr>
        <w:pStyle w:val="EndNoteBibliography"/>
        <w:ind w:left="720" w:hanging="720"/>
      </w:pPr>
    </w:p>
    <w:p w14:paraId="0C354A61" w14:textId="1B1AC44F" w:rsidR="00C91F30" w:rsidRDefault="00C91F30" w:rsidP="00435F66">
      <w:pPr>
        <w:pStyle w:val="EndNoteBibliography"/>
        <w:ind w:left="720" w:hanging="720"/>
      </w:pPr>
      <w:bookmarkStart w:id="61" w:name="_ENREF_41"/>
      <w:r>
        <w:t xml:space="preserve">Martin, A. J., and Varricchio, D. J., 2011, </w:t>
      </w:r>
      <w:proofErr w:type="spellStart"/>
      <w:r>
        <w:t>Paleoecological</w:t>
      </w:r>
      <w:proofErr w:type="spellEnd"/>
      <w:r>
        <w:t xml:space="preserve"> utility of insect trace fossils in dinosaur nesting sites of the Two Medicine Formation (Campanian), Choteau, Montana: Historical Biology, v. 23, no. 01, p. 15-25.</w:t>
      </w:r>
      <w:bookmarkEnd w:id="61"/>
    </w:p>
    <w:bookmarkEnd w:id="60"/>
    <w:p w14:paraId="6CE9BCD3" w14:textId="77777777" w:rsidR="00C91F30" w:rsidRDefault="00C91F30" w:rsidP="00435F66">
      <w:pPr>
        <w:pStyle w:val="EndNoteBibliography"/>
        <w:ind w:left="720" w:hanging="720"/>
      </w:pPr>
    </w:p>
    <w:p w14:paraId="31BD792B" w14:textId="191E6E31" w:rsidR="0083625F" w:rsidRPr="0083625F" w:rsidRDefault="0083625F" w:rsidP="00435F66">
      <w:pPr>
        <w:pStyle w:val="EndNoteBibliography"/>
        <w:ind w:left="720" w:hanging="720"/>
      </w:pPr>
      <w:r w:rsidRPr="0083625F">
        <w:t xml:space="preserve">Martin, A. J. and Varricchio, D. J. 2015.  Insects using one another during the Late Cretaceous: Trace fossil evidence of parasitoid (or was it </w:t>
      </w:r>
      <w:proofErr w:type="spellStart"/>
      <w:r w:rsidRPr="0083625F">
        <w:t>cleptoparasite</w:t>
      </w:r>
      <w:proofErr w:type="spellEnd"/>
      <w:r w:rsidRPr="0083625F">
        <w:t>?) behavior in the Tw</w:t>
      </w:r>
      <w:r w:rsidR="00086C82">
        <w:t>o</w:t>
      </w:r>
      <w:r w:rsidRPr="0083625F">
        <w:t xml:space="preserve"> Medicine Formation, Montana. 2015 GSA Annual Meeting in Baltimore, Maryland, USA (1-4 November 2015), Paper No. 70-12.</w:t>
      </w:r>
    </w:p>
    <w:p w14:paraId="686FEC36" w14:textId="77777777" w:rsidR="00B23527" w:rsidRDefault="00B23527" w:rsidP="00435F66">
      <w:pPr>
        <w:pStyle w:val="EndNoteBibliography"/>
        <w:ind w:left="720" w:hanging="720"/>
      </w:pPr>
    </w:p>
    <w:p w14:paraId="0337E80A" w14:textId="5EE3681B" w:rsidR="00B23527" w:rsidRDefault="004C439B" w:rsidP="00435F66">
      <w:pPr>
        <w:pStyle w:val="EndNoteBibliography"/>
        <w:ind w:left="720" w:hanging="720"/>
      </w:pPr>
      <w:bookmarkStart w:id="62" w:name="_ENREF_42"/>
      <w:bookmarkStart w:id="63" w:name="_Hlk1549664"/>
      <w:r>
        <w:t xml:space="preserve">Melchor, R. N., </w:t>
      </w:r>
      <w:proofErr w:type="spellStart"/>
      <w:r>
        <w:t>Genise</w:t>
      </w:r>
      <w:proofErr w:type="spellEnd"/>
      <w:r>
        <w:t xml:space="preserve">, J. F., </w:t>
      </w:r>
      <w:proofErr w:type="spellStart"/>
      <w:r>
        <w:t>Buatois</w:t>
      </w:r>
      <w:proofErr w:type="spellEnd"/>
      <w:r>
        <w:t xml:space="preserve">, L. A., and </w:t>
      </w:r>
      <w:proofErr w:type="spellStart"/>
      <w:r>
        <w:t>Umazano</w:t>
      </w:r>
      <w:proofErr w:type="spellEnd"/>
      <w:r>
        <w:t>, A. M., 2012, Fluvial environments: Trace fossils as indicators of sedimentary environments, Developments in Sedimentology, v. 64, p. 329-378.</w:t>
      </w:r>
      <w:bookmarkEnd w:id="62"/>
    </w:p>
    <w:bookmarkEnd w:id="63"/>
    <w:p w14:paraId="551DB6A3" w14:textId="6FF47B74" w:rsidR="000E2F6F" w:rsidRDefault="000E2F6F" w:rsidP="00435F66">
      <w:pPr>
        <w:pStyle w:val="EndNoteBibliography"/>
        <w:ind w:left="720" w:hanging="720"/>
      </w:pPr>
    </w:p>
    <w:p w14:paraId="11311518" w14:textId="1CAC8D78" w:rsidR="000E2F6F" w:rsidRDefault="000E2F6F" w:rsidP="00435F66">
      <w:pPr>
        <w:pStyle w:val="EndNoteBibliography"/>
        <w:ind w:left="720" w:hanging="720"/>
      </w:pPr>
      <w:bookmarkStart w:id="64" w:name="_Hlk1550459"/>
      <w:r>
        <w:t>Melchor, R.</w:t>
      </w:r>
      <w:r w:rsidR="006314BE">
        <w:t xml:space="preserve"> </w:t>
      </w:r>
      <w:r>
        <w:t xml:space="preserve">N., </w:t>
      </w:r>
      <w:proofErr w:type="spellStart"/>
      <w:r w:rsidR="006314BE">
        <w:t>Genise</w:t>
      </w:r>
      <w:proofErr w:type="spellEnd"/>
      <w:r w:rsidR="006314BE">
        <w:t xml:space="preserve">, J. F., Miquel, S. E., 2002, Ichnology, sedimentology and paleontology of Eocene calcareous paleosols from a palustrine sequence, Argentina: </w:t>
      </w:r>
      <w:proofErr w:type="spellStart"/>
      <w:r w:rsidR="006314BE">
        <w:t>Palaios</w:t>
      </w:r>
      <w:proofErr w:type="spellEnd"/>
      <w:r w:rsidR="006314BE">
        <w:t xml:space="preserve">, v. 17, p. 16-35. </w:t>
      </w:r>
    </w:p>
    <w:bookmarkEnd w:id="64"/>
    <w:p w14:paraId="12CD7F9B" w14:textId="77777777" w:rsidR="00B23527" w:rsidRDefault="00B23527" w:rsidP="00435F66">
      <w:pPr>
        <w:pStyle w:val="EndNoteBibliography"/>
        <w:ind w:left="720" w:hanging="720"/>
      </w:pPr>
    </w:p>
    <w:p w14:paraId="70A52B15" w14:textId="41299A3A" w:rsidR="00B23527" w:rsidRDefault="004C439B" w:rsidP="00435F66">
      <w:pPr>
        <w:pStyle w:val="EndNoteBibliography"/>
        <w:ind w:left="720" w:hanging="720"/>
      </w:pPr>
      <w:bookmarkStart w:id="65" w:name="_ENREF_43"/>
      <w:proofErr w:type="spellStart"/>
      <w:r>
        <w:t>Mikulás</w:t>
      </w:r>
      <w:proofErr w:type="spellEnd"/>
      <w:r>
        <w:t xml:space="preserve">, R., and </w:t>
      </w:r>
      <w:proofErr w:type="spellStart"/>
      <w:r>
        <w:t>Genise</w:t>
      </w:r>
      <w:proofErr w:type="spellEnd"/>
      <w:r>
        <w:t xml:space="preserve">, J. F., 2003, Traces within traces: holes, pits and galleries in walls and filling of insect trace fossils in paleosols: </w:t>
      </w:r>
      <w:proofErr w:type="spellStart"/>
      <w:r>
        <w:t>Geologica</w:t>
      </w:r>
      <w:proofErr w:type="spellEnd"/>
      <w:r>
        <w:t xml:space="preserve"> Acta, v. 1, no. 4, p. 339-348.</w:t>
      </w:r>
      <w:bookmarkEnd w:id="65"/>
    </w:p>
    <w:p w14:paraId="740E6D06" w14:textId="3C5FA3A0" w:rsidR="000F7207" w:rsidRDefault="000F7207" w:rsidP="00435F66">
      <w:pPr>
        <w:pStyle w:val="EndNoteBibliography"/>
        <w:ind w:left="720" w:hanging="720"/>
      </w:pPr>
    </w:p>
    <w:p w14:paraId="3C14F95B" w14:textId="4DB39141" w:rsidR="000F7207" w:rsidRDefault="000F7207" w:rsidP="00435F66">
      <w:pPr>
        <w:pStyle w:val="EndNoteBibliography"/>
        <w:ind w:left="720" w:hanging="720"/>
      </w:pPr>
      <w:r w:rsidRPr="000F7207">
        <w:t xml:space="preserve">Mikhailov, K.E., </w:t>
      </w:r>
      <w:proofErr w:type="spellStart"/>
      <w:r w:rsidRPr="000F7207">
        <w:t>Sabath</w:t>
      </w:r>
      <w:proofErr w:type="spellEnd"/>
      <w:r w:rsidRPr="000F7207">
        <w:t xml:space="preserve">, K. and </w:t>
      </w:r>
      <w:proofErr w:type="spellStart"/>
      <w:r w:rsidRPr="000F7207">
        <w:t>Kurzanov</w:t>
      </w:r>
      <w:proofErr w:type="spellEnd"/>
      <w:r w:rsidRPr="000F7207">
        <w:t>, S., 1994</w:t>
      </w:r>
      <w:r>
        <w:t>,</w:t>
      </w:r>
      <w:r w:rsidRPr="000F7207">
        <w:t xml:space="preserve"> Eggs and nests from the Cretaceous of Mongolia</w:t>
      </w:r>
      <w:r>
        <w:t xml:space="preserve"> </w:t>
      </w:r>
      <w:r>
        <w:rPr>
          <w:i/>
        </w:rPr>
        <w:t>in</w:t>
      </w:r>
      <w:r w:rsidRPr="00D43B0F">
        <w:t xml:space="preserve"> Dinosaur eggs and babies, Carpenter, K., Hirsch, K.F. and Horner, J.R.,</w:t>
      </w:r>
      <w:r>
        <w:t xml:space="preserve"> </w:t>
      </w:r>
      <w:r w:rsidRPr="00D43B0F">
        <w:t>p.</w:t>
      </w:r>
      <w:r>
        <w:t xml:space="preserve"> </w:t>
      </w:r>
      <w:r w:rsidRPr="000F7207">
        <w:t>88-115.</w:t>
      </w:r>
    </w:p>
    <w:p w14:paraId="0D4A961F" w14:textId="016DD6F8" w:rsidR="003570B8" w:rsidRDefault="003570B8" w:rsidP="00435F66">
      <w:pPr>
        <w:pStyle w:val="EndNoteBibliography"/>
        <w:ind w:left="720" w:hanging="720"/>
      </w:pPr>
    </w:p>
    <w:p w14:paraId="1E866578" w14:textId="5A0829CA" w:rsidR="003570B8" w:rsidRDefault="00C25E73" w:rsidP="00435F66">
      <w:pPr>
        <w:pStyle w:val="EndNoteBibliography"/>
        <w:ind w:left="720" w:hanging="720"/>
      </w:pPr>
      <w:bookmarkStart w:id="66" w:name="_Hlk363649"/>
      <w:proofErr w:type="spellStart"/>
      <w:r w:rsidRPr="00C25E73">
        <w:t>Montellano</w:t>
      </w:r>
      <w:proofErr w:type="spellEnd"/>
      <w:r w:rsidRPr="00C25E73">
        <w:t>, M.</w:t>
      </w:r>
      <w:r>
        <w:t xml:space="preserve">, 1988, </w:t>
      </w:r>
      <w:proofErr w:type="spellStart"/>
      <w:r w:rsidRPr="00B57DB2">
        <w:rPr>
          <w:i/>
        </w:rPr>
        <w:t>Alphadon</w:t>
      </w:r>
      <w:proofErr w:type="spellEnd"/>
      <w:r w:rsidRPr="00B57DB2">
        <w:rPr>
          <w:i/>
        </w:rPr>
        <w:t xml:space="preserve"> </w:t>
      </w:r>
      <w:proofErr w:type="spellStart"/>
      <w:r w:rsidRPr="00B57DB2">
        <w:rPr>
          <w:i/>
        </w:rPr>
        <w:t>halleyi</w:t>
      </w:r>
      <w:proofErr w:type="spellEnd"/>
      <w:r w:rsidRPr="00C25E73">
        <w:t xml:space="preserve"> (</w:t>
      </w:r>
      <w:proofErr w:type="spellStart"/>
      <w:r w:rsidRPr="00C25E73">
        <w:t>Didelphidae</w:t>
      </w:r>
      <w:proofErr w:type="spellEnd"/>
      <w:r w:rsidRPr="00C25E73">
        <w:t xml:space="preserve">, </w:t>
      </w:r>
      <w:proofErr w:type="spellStart"/>
      <w:r w:rsidRPr="00C25E73">
        <w:t>Marsupialia</w:t>
      </w:r>
      <w:proofErr w:type="spellEnd"/>
      <w:r w:rsidRPr="00C25E73">
        <w:t xml:space="preserve">) from the Two Medicine Formation (Late Cretaceous, </w:t>
      </w:r>
      <w:proofErr w:type="spellStart"/>
      <w:r w:rsidRPr="00C25E73">
        <w:t>Judithian</w:t>
      </w:r>
      <w:proofErr w:type="spellEnd"/>
      <w:r w:rsidRPr="00C25E73">
        <w:t>) of Montana</w:t>
      </w:r>
      <w:r>
        <w:t>:</w:t>
      </w:r>
      <w:r w:rsidRPr="00C25E73">
        <w:t xml:space="preserve"> Journal of Vertebrate Paleontology</w:t>
      </w:r>
      <w:r>
        <w:t>, v.</w:t>
      </w:r>
      <w:r w:rsidRPr="00C25E73">
        <w:t xml:space="preserve"> 8, no. 4</w:t>
      </w:r>
      <w:r>
        <w:t>, p.</w:t>
      </w:r>
      <w:r w:rsidRPr="00C25E73">
        <w:t xml:space="preserve"> 378-382.</w:t>
      </w:r>
    </w:p>
    <w:p w14:paraId="0637FDB5" w14:textId="77777777" w:rsidR="00C25E73" w:rsidRDefault="00C25E73" w:rsidP="00435F66">
      <w:pPr>
        <w:pStyle w:val="EndNoteBibliography"/>
        <w:ind w:left="720" w:hanging="720"/>
      </w:pPr>
    </w:p>
    <w:p w14:paraId="0B72CA4E" w14:textId="1DB33A19" w:rsidR="00B23527" w:rsidRDefault="00C25E73" w:rsidP="00435F66">
      <w:pPr>
        <w:pStyle w:val="EndNoteBibliography"/>
        <w:ind w:left="720" w:hanging="720"/>
      </w:pPr>
      <w:proofErr w:type="spellStart"/>
      <w:r w:rsidRPr="00C25E73">
        <w:t>Montellano</w:t>
      </w:r>
      <w:proofErr w:type="spellEnd"/>
      <w:r w:rsidRPr="00C25E73">
        <w:t>, M</w:t>
      </w:r>
      <w:r>
        <w:t>.</w:t>
      </w:r>
      <w:r w:rsidRPr="00C25E73">
        <w:t>, Weil,</w:t>
      </w:r>
      <w:r>
        <w:t xml:space="preserve"> A., </w:t>
      </w:r>
      <w:r w:rsidRPr="00C25E73">
        <w:t>Clemens</w:t>
      </w:r>
      <w:r>
        <w:t xml:space="preserve">, W. A., 2000, </w:t>
      </w:r>
      <w:r w:rsidRPr="00C25E73">
        <w:t xml:space="preserve">An exceptional specimen of </w:t>
      </w:r>
      <w:proofErr w:type="spellStart"/>
      <w:r w:rsidRPr="00B57DB2">
        <w:rPr>
          <w:i/>
        </w:rPr>
        <w:t>Cimexomys</w:t>
      </w:r>
      <w:proofErr w:type="spellEnd"/>
      <w:r w:rsidRPr="00B57DB2">
        <w:rPr>
          <w:i/>
        </w:rPr>
        <w:t xml:space="preserve"> </w:t>
      </w:r>
      <w:proofErr w:type="spellStart"/>
      <w:r w:rsidRPr="00B57DB2">
        <w:rPr>
          <w:i/>
        </w:rPr>
        <w:t>judithae</w:t>
      </w:r>
      <w:proofErr w:type="spellEnd"/>
      <w:r w:rsidRPr="00C25E73">
        <w:t xml:space="preserve"> (Mammalia: </w:t>
      </w:r>
      <w:proofErr w:type="spellStart"/>
      <w:r w:rsidRPr="00C25E73">
        <w:t>Multituberculata</w:t>
      </w:r>
      <w:proofErr w:type="spellEnd"/>
      <w:r w:rsidRPr="00C25E73">
        <w:t xml:space="preserve">) from the Campanian Two Medicine Formation of Montana, and </w:t>
      </w:r>
      <w:r w:rsidRPr="00C25E73">
        <w:lastRenderedPageBreak/>
        <w:t xml:space="preserve">the phylogenetic status of </w:t>
      </w:r>
      <w:proofErr w:type="spellStart"/>
      <w:r w:rsidRPr="00C25E73">
        <w:t>Cimexomys</w:t>
      </w:r>
      <w:proofErr w:type="spellEnd"/>
      <w:r>
        <w:t>:</w:t>
      </w:r>
      <w:r w:rsidRPr="00C25E73">
        <w:t xml:space="preserve"> Journal of Vertebrate Paleontology </w:t>
      </w:r>
      <w:r>
        <w:t xml:space="preserve">v. </w:t>
      </w:r>
      <w:r w:rsidRPr="00C25E73">
        <w:t>20, no. 2</w:t>
      </w:r>
      <w:r>
        <w:t xml:space="preserve">, p. </w:t>
      </w:r>
      <w:r w:rsidRPr="00C25E73">
        <w:t>333-340.</w:t>
      </w:r>
    </w:p>
    <w:p w14:paraId="5D4F696C" w14:textId="77777777" w:rsidR="00C25E73" w:rsidRDefault="00C25E73" w:rsidP="00435F66">
      <w:pPr>
        <w:pStyle w:val="EndNoteBibliography"/>
        <w:ind w:left="720" w:hanging="720"/>
      </w:pPr>
      <w:bookmarkStart w:id="67" w:name="_ENREF_44"/>
      <w:bookmarkEnd w:id="66"/>
    </w:p>
    <w:p w14:paraId="4DC7C79C" w14:textId="00E14637" w:rsidR="00B23527" w:rsidRDefault="004C439B" w:rsidP="00435F66">
      <w:pPr>
        <w:pStyle w:val="EndNoteBibliography"/>
        <w:ind w:left="720" w:hanging="720"/>
      </w:pPr>
      <w:bookmarkStart w:id="68" w:name="_Hlk1549588"/>
      <w:r>
        <w:t>O'Neill, K. M., 2001, Solitary wasps: behavior and natural history, Cornell University Press.</w:t>
      </w:r>
      <w:bookmarkEnd w:id="67"/>
    </w:p>
    <w:bookmarkEnd w:id="68"/>
    <w:p w14:paraId="04418B22" w14:textId="77777777" w:rsidR="00B23527" w:rsidRDefault="00B23527" w:rsidP="00435F66">
      <w:pPr>
        <w:pStyle w:val="EndNoteBibliography"/>
        <w:ind w:left="720" w:hanging="720"/>
      </w:pPr>
    </w:p>
    <w:p w14:paraId="61835A8F" w14:textId="336BBF00" w:rsidR="00B23527" w:rsidRDefault="004C439B" w:rsidP="00435F66">
      <w:pPr>
        <w:pStyle w:val="EndNoteBibliography"/>
        <w:ind w:left="720" w:hanging="720"/>
      </w:pPr>
      <w:bookmarkStart w:id="69" w:name="_ENREF_45"/>
      <w:proofErr w:type="spellStart"/>
      <w:r>
        <w:t>Oser</w:t>
      </w:r>
      <w:proofErr w:type="spellEnd"/>
      <w:r>
        <w:t>, S. E., 2014, Fossil eggs and perinatal remains from the upper Cretaceous Two Medicine Formation of Montana: description and implications</w:t>
      </w:r>
      <w:r w:rsidR="002115F1">
        <w:t xml:space="preserve"> [Master’s thesis]</w:t>
      </w:r>
      <w:r>
        <w:t>: Montana State University-Bozeman, College of Letters &amp; Science</w:t>
      </w:r>
      <w:r w:rsidR="002115F1">
        <w:t>, 144 p</w:t>
      </w:r>
      <w:r>
        <w:t>.</w:t>
      </w:r>
      <w:bookmarkEnd w:id="69"/>
    </w:p>
    <w:p w14:paraId="478B296F" w14:textId="6D9BDBDE" w:rsidR="004E749A" w:rsidRDefault="004E749A" w:rsidP="00435F66">
      <w:pPr>
        <w:pStyle w:val="EndNoteBibliography"/>
        <w:ind w:left="720" w:hanging="720"/>
      </w:pPr>
    </w:p>
    <w:p w14:paraId="0F4ED79A" w14:textId="5F28DFEF" w:rsidR="004E749A" w:rsidRDefault="004E749A" w:rsidP="00435F66">
      <w:pPr>
        <w:pStyle w:val="EndNoteBibliography"/>
        <w:ind w:left="720" w:hanging="720"/>
      </w:pPr>
      <w:proofErr w:type="spellStart"/>
      <w:r>
        <w:t>Oser</w:t>
      </w:r>
      <w:proofErr w:type="spellEnd"/>
      <w:r>
        <w:t>, S.E., and Jackson, F. D., 2014, Sediment and eggshell interactions: using abrasion to assess transport in fossil eggshell accumulations: Historical Biology, v. 26, no. 2, p. 165-172.</w:t>
      </w:r>
    </w:p>
    <w:p w14:paraId="3E23BFA5" w14:textId="4513E8E7" w:rsidR="006D7E8B" w:rsidRDefault="006D7E8B" w:rsidP="00435F66">
      <w:pPr>
        <w:pStyle w:val="EndNoteBibliography"/>
        <w:ind w:left="720" w:hanging="720"/>
      </w:pPr>
    </w:p>
    <w:p w14:paraId="27DAB139" w14:textId="1FB85662" w:rsidR="006D7E8B" w:rsidRDefault="006D7E8B" w:rsidP="006D7E8B">
      <w:pPr>
        <w:pStyle w:val="EndNoteBibliography"/>
        <w:ind w:left="720" w:hanging="720"/>
      </w:pPr>
      <w:proofErr w:type="spellStart"/>
      <w:r>
        <w:t>Panascí</w:t>
      </w:r>
      <w:proofErr w:type="spellEnd"/>
      <w:r>
        <w:t>, G., Varricchio, D. J., and Martin, A. J., 2016</w:t>
      </w:r>
      <w:r w:rsidRPr="006D7E8B">
        <w:t xml:space="preserve"> </w:t>
      </w:r>
      <w:r>
        <w:t xml:space="preserve">First Occurrence of </w:t>
      </w:r>
      <w:proofErr w:type="spellStart"/>
      <w:r w:rsidRPr="00770A4A">
        <w:rPr>
          <w:i/>
        </w:rPr>
        <w:t>Pallichnus</w:t>
      </w:r>
      <w:proofErr w:type="spellEnd"/>
      <w:r w:rsidRPr="00770A4A">
        <w:rPr>
          <w:i/>
        </w:rPr>
        <w:t xml:space="preserve"> </w:t>
      </w:r>
      <w:proofErr w:type="spellStart"/>
      <w:r w:rsidRPr="00770A4A">
        <w:rPr>
          <w:i/>
        </w:rPr>
        <w:t>dakotensis</w:t>
      </w:r>
      <w:proofErr w:type="spellEnd"/>
      <w:r w:rsidRPr="00770A4A">
        <w:rPr>
          <w:i/>
        </w:rPr>
        <w:t xml:space="preserve"> </w:t>
      </w:r>
      <w:r>
        <w:t>in a Dinosaur Nesting Site from the Two Medicine Formation (Campanian, Upper Cretaceous) of North</w:t>
      </w:r>
      <w:r w:rsidR="001279DF">
        <w:t xml:space="preserve"> </w:t>
      </w:r>
      <w:r>
        <w:t>America</w:t>
      </w:r>
      <w:r w:rsidR="001279DF">
        <w:t xml:space="preserve">. </w:t>
      </w:r>
      <w:proofErr w:type="spellStart"/>
      <w:r w:rsidR="001279DF">
        <w:t>Ichnia</w:t>
      </w:r>
      <w:proofErr w:type="spellEnd"/>
      <w:r w:rsidR="001279DF">
        <w:t xml:space="preserve"> 2016 in Lisbon, Portugal (6-9 May 2016), p. 88.</w:t>
      </w:r>
    </w:p>
    <w:p w14:paraId="07361D88" w14:textId="77777777" w:rsidR="00B23527" w:rsidRDefault="00B23527" w:rsidP="00435F66">
      <w:pPr>
        <w:pStyle w:val="EndNoteBibliography"/>
        <w:ind w:left="720" w:hanging="720"/>
      </w:pPr>
    </w:p>
    <w:p w14:paraId="21891C53" w14:textId="56E72A9D" w:rsidR="00B23527" w:rsidRDefault="00B05D81" w:rsidP="00435F66">
      <w:pPr>
        <w:pStyle w:val="EndNoteBibliography"/>
        <w:ind w:left="720" w:hanging="720"/>
      </w:pPr>
      <w:proofErr w:type="spellStart"/>
      <w:r w:rsidRPr="00B05D81">
        <w:t>Retallack</w:t>
      </w:r>
      <w:proofErr w:type="spellEnd"/>
      <w:r w:rsidRPr="00B05D81">
        <w:t>, G.J., 1988</w:t>
      </w:r>
      <w:r>
        <w:t>,</w:t>
      </w:r>
      <w:r w:rsidRPr="00B05D81">
        <w:t xml:space="preserve"> Field recognition of paleosols</w:t>
      </w:r>
      <w:r>
        <w:t>:</w:t>
      </w:r>
      <w:r w:rsidRPr="00B05D81">
        <w:t xml:space="preserve"> Geological Society of America Special Paper, </w:t>
      </w:r>
      <w:r>
        <w:t xml:space="preserve">no. </w:t>
      </w:r>
      <w:r w:rsidRPr="00B05D81">
        <w:t>216, p.</w:t>
      </w:r>
      <w:r>
        <w:t xml:space="preserve"> </w:t>
      </w:r>
      <w:r w:rsidRPr="00B05D81">
        <w:t>1-20.</w:t>
      </w:r>
    </w:p>
    <w:p w14:paraId="7D5A9AC7" w14:textId="7B83F145" w:rsidR="004B6FAF" w:rsidRDefault="004B6FAF" w:rsidP="00435F66">
      <w:pPr>
        <w:pStyle w:val="EndNoteBibliography"/>
        <w:ind w:left="720" w:hanging="720"/>
      </w:pPr>
    </w:p>
    <w:p w14:paraId="361A0582" w14:textId="141823EC" w:rsidR="00FF0F25" w:rsidRDefault="004B6FAF" w:rsidP="00435F66">
      <w:pPr>
        <w:pStyle w:val="EndNoteBibliography"/>
        <w:ind w:left="720" w:hanging="720"/>
      </w:pPr>
      <w:proofErr w:type="spellStart"/>
      <w:r w:rsidRPr="004B6FAF">
        <w:t>Retallack</w:t>
      </w:r>
      <w:proofErr w:type="spellEnd"/>
      <w:r w:rsidRPr="004B6FAF">
        <w:t>, G.J.</w:t>
      </w:r>
      <w:r w:rsidR="00E305C0">
        <w:t xml:space="preserve">, </w:t>
      </w:r>
      <w:r w:rsidRPr="004B6FAF">
        <w:t>1997</w:t>
      </w:r>
      <w:r>
        <w:t>,</w:t>
      </w:r>
      <w:r w:rsidRPr="004B6FAF">
        <w:t xml:space="preserve"> Dinosaurs and dirt</w:t>
      </w:r>
      <w:r>
        <w:t>:</w:t>
      </w:r>
      <w:r w:rsidRPr="004B6FAF">
        <w:t xml:space="preserve"> </w:t>
      </w:r>
      <w:proofErr w:type="spellStart"/>
      <w:r w:rsidRPr="004B6FAF">
        <w:t>DinoFest</w:t>
      </w:r>
      <w:proofErr w:type="spellEnd"/>
      <w:r w:rsidRPr="004B6FAF">
        <w:t xml:space="preserve"> </w:t>
      </w:r>
      <w:r>
        <w:t>I</w:t>
      </w:r>
      <w:r w:rsidRPr="004B6FAF">
        <w:t xml:space="preserve">nternational (eds DL </w:t>
      </w:r>
      <w:proofErr w:type="spellStart"/>
      <w:r w:rsidRPr="004B6FAF">
        <w:t>Wolberg</w:t>
      </w:r>
      <w:proofErr w:type="spellEnd"/>
      <w:r w:rsidRPr="004B6FAF">
        <w:t>, E. Stump &amp; GD Rosenberg), p.</w:t>
      </w:r>
      <w:r>
        <w:t xml:space="preserve"> </w:t>
      </w:r>
      <w:r w:rsidRPr="004B6FAF">
        <w:t>345-359.</w:t>
      </w:r>
    </w:p>
    <w:p w14:paraId="7D26BE17" w14:textId="6B58F30F" w:rsidR="00FF0F25" w:rsidRDefault="00FF0F25" w:rsidP="00435F66">
      <w:pPr>
        <w:pStyle w:val="EndNoteBibliography"/>
        <w:ind w:left="720" w:hanging="720"/>
      </w:pPr>
    </w:p>
    <w:p w14:paraId="4E71769E" w14:textId="01709A88" w:rsidR="00FF0F25" w:rsidRDefault="00FF0F25" w:rsidP="00435F66">
      <w:pPr>
        <w:pStyle w:val="EndNoteBibliography"/>
        <w:ind w:left="720" w:hanging="720"/>
      </w:pPr>
      <w:proofErr w:type="spellStart"/>
      <w:r w:rsidRPr="00FF0F25">
        <w:t>Retallack</w:t>
      </w:r>
      <w:proofErr w:type="spellEnd"/>
      <w:r w:rsidRPr="00FF0F25">
        <w:t>, G.J., 200</w:t>
      </w:r>
      <w:r>
        <w:t>1,</w:t>
      </w:r>
      <w:r w:rsidRPr="00FF0F25">
        <w:t xml:space="preserve"> Soils of the past: an introduction to paleopedology</w:t>
      </w:r>
      <w:r w:rsidR="00C70673">
        <w:t>,</w:t>
      </w:r>
      <w:r w:rsidRPr="00FF0F25">
        <w:t xml:space="preserve"> John Wiley &amp; Sons</w:t>
      </w:r>
      <w:r w:rsidR="00C70673">
        <w:t xml:space="preserve">, 404 p. </w:t>
      </w:r>
    </w:p>
    <w:p w14:paraId="2F75E6D2" w14:textId="77777777" w:rsidR="004B6FAF" w:rsidRDefault="004B6FAF" w:rsidP="00435F66">
      <w:pPr>
        <w:pStyle w:val="EndNoteBibliography"/>
        <w:ind w:left="720" w:hanging="720"/>
      </w:pPr>
    </w:p>
    <w:p w14:paraId="247D2C5A" w14:textId="62929342" w:rsidR="006771CC" w:rsidRDefault="006771CC" w:rsidP="00435F66">
      <w:pPr>
        <w:pStyle w:val="EndNoteBibliography"/>
        <w:ind w:left="720" w:hanging="720"/>
      </w:pPr>
      <w:bookmarkStart w:id="70" w:name="_ENREF_47"/>
      <w:r>
        <w:t>Ritchie, J. M., 1987, Trace fossils from burrowing Hymenoptera from Laetoli. In Leakey, M. D., and Harris, J. MM (editors), Laetoli-A Pliocene site in northern Tanzania: Clarendon Press, Oxford, p. 433-438.</w:t>
      </w:r>
    </w:p>
    <w:p w14:paraId="2C2848B5" w14:textId="77777777" w:rsidR="006771CC" w:rsidRDefault="006771CC" w:rsidP="00435F66">
      <w:pPr>
        <w:pStyle w:val="EndNoteBibliography"/>
        <w:ind w:left="720" w:hanging="720"/>
      </w:pPr>
    </w:p>
    <w:p w14:paraId="24105D44" w14:textId="77777777" w:rsidR="00B23527" w:rsidRDefault="004C439B" w:rsidP="00435F66">
      <w:pPr>
        <w:pStyle w:val="EndNoteBibliography"/>
        <w:ind w:left="720" w:hanging="720"/>
      </w:pPr>
      <w:r>
        <w:t xml:space="preserve">Rogers, R. R., 1990, Taphonomy of three dinosaur bone beds in the Upper Cretaceous Two Medicine Formation of northwestern Montana: evidence for drought-related mortality: </w:t>
      </w:r>
      <w:proofErr w:type="spellStart"/>
      <w:r>
        <w:t>Palaios</w:t>
      </w:r>
      <w:proofErr w:type="spellEnd"/>
      <w:r>
        <w:t>, p. 394-413.</w:t>
      </w:r>
      <w:bookmarkEnd w:id="70"/>
    </w:p>
    <w:p w14:paraId="22D6CDA0" w14:textId="77777777" w:rsidR="00B23527" w:rsidRDefault="00B23527" w:rsidP="00435F66">
      <w:pPr>
        <w:pStyle w:val="EndNoteBibliography"/>
        <w:ind w:left="720" w:hanging="720"/>
      </w:pPr>
    </w:p>
    <w:p w14:paraId="259B3763" w14:textId="232C5C8B" w:rsidR="00B23527" w:rsidRDefault="004C439B" w:rsidP="00435F66">
      <w:pPr>
        <w:pStyle w:val="EndNoteBibliography"/>
        <w:ind w:left="720" w:hanging="720"/>
      </w:pPr>
      <w:bookmarkStart w:id="71" w:name="_ENREF_48"/>
      <w:r>
        <w:t>Rogers, R. R., Swisher III, C. C., and Horner, J. R., 1993, 40Ar/39Ar age and correlation of the nonmarine Two Medicine Formation (Upper Cretaceous), northwestern Montana, USA: Canadian Journal of Earth Sciences, v. 30, no. 5, p. 1066-1075.</w:t>
      </w:r>
      <w:bookmarkEnd w:id="71"/>
    </w:p>
    <w:p w14:paraId="77E70A13" w14:textId="40AAAF2C" w:rsidR="0097397E" w:rsidRDefault="0097397E" w:rsidP="00435F66">
      <w:pPr>
        <w:pStyle w:val="EndNoteBibliography"/>
        <w:ind w:left="720" w:hanging="720"/>
      </w:pPr>
    </w:p>
    <w:p w14:paraId="254FDA30" w14:textId="4E043AE5" w:rsidR="00A42827" w:rsidRDefault="006771CC" w:rsidP="00435F66">
      <w:pPr>
        <w:pStyle w:val="EndNoteBibliography"/>
        <w:ind w:left="720" w:hanging="720"/>
      </w:pPr>
      <w:r w:rsidRPr="006771CC">
        <w:t xml:space="preserve">Rogers, R.R., Fricke, H.C., </w:t>
      </w:r>
      <w:proofErr w:type="spellStart"/>
      <w:r w:rsidRPr="006771CC">
        <w:t>Addona</w:t>
      </w:r>
      <w:proofErr w:type="spellEnd"/>
      <w:r w:rsidRPr="006771CC">
        <w:t xml:space="preserve">, V., Canavan, R.R., Dwyer, C.N., Harwood, C.L., Koenig, A.E., Murray, R., </w:t>
      </w:r>
      <w:proofErr w:type="spellStart"/>
      <w:r w:rsidRPr="006771CC">
        <w:t>Thole</w:t>
      </w:r>
      <w:proofErr w:type="spellEnd"/>
      <w:r w:rsidRPr="006771CC">
        <w:t>, J.T. and Williams, J., 2010</w:t>
      </w:r>
      <w:r>
        <w:t>,</w:t>
      </w:r>
      <w:r w:rsidRPr="006771CC">
        <w:t xml:space="preserve"> Using laser ablation-inductively coupled plasma-mass spectrometry (LA-ICP-MS) to explore geochemical taphonomy of vertebrate fossils in the Upper Cretaceous Two Medicine and Judith River formations of Montana</w:t>
      </w:r>
      <w:r>
        <w:t>:</w:t>
      </w:r>
      <w:r w:rsidRPr="006771CC">
        <w:t xml:space="preserve"> </w:t>
      </w:r>
      <w:proofErr w:type="spellStart"/>
      <w:r w:rsidRPr="006771CC">
        <w:t>Palaios</w:t>
      </w:r>
      <w:proofErr w:type="spellEnd"/>
      <w:r w:rsidRPr="006771CC">
        <w:t xml:space="preserve">, </w:t>
      </w:r>
      <w:r>
        <w:t xml:space="preserve">v. </w:t>
      </w:r>
      <w:r w:rsidRPr="006771CC">
        <w:t>25</w:t>
      </w:r>
      <w:r>
        <w:t xml:space="preserve">, no. </w:t>
      </w:r>
      <w:r w:rsidRPr="006771CC">
        <w:t>3, p.</w:t>
      </w:r>
      <w:r>
        <w:t xml:space="preserve"> </w:t>
      </w:r>
      <w:r w:rsidRPr="006771CC">
        <w:t>183-195.</w:t>
      </w:r>
    </w:p>
    <w:p w14:paraId="13545370" w14:textId="52F590FC" w:rsidR="00A42827" w:rsidRDefault="00A42827" w:rsidP="00435F66">
      <w:pPr>
        <w:pStyle w:val="EndNoteBibliography"/>
        <w:ind w:left="720" w:hanging="720"/>
      </w:pPr>
    </w:p>
    <w:p w14:paraId="31C7E31F" w14:textId="1AE9C431" w:rsidR="00A42827" w:rsidRDefault="00A42827" w:rsidP="00435F66">
      <w:pPr>
        <w:pStyle w:val="EndNoteBibliography"/>
        <w:ind w:left="720" w:hanging="720"/>
      </w:pPr>
      <w:r w:rsidRPr="00A42827">
        <w:t xml:space="preserve">Sánchez, M.V., </w:t>
      </w:r>
      <w:proofErr w:type="spellStart"/>
      <w:r w:rsidRPr="00A42827">
        <w:t>Laza</w:t>
      </w:r>
      <w:proofErr w:type="spellEnd"/>
      <w:r w:rsidRPr="00A42827">
        <w:t xml:space="preserve">, J.H., </w:t>
      </w:r>
      <w:proofErr w:type="spellStart"/>
      <w:r w:rsidRPr="00A42827">
        <w:t>Bellosi</w:t>
      </w:r>
      <w:proofErr w:type="spellEnd"/>
      <w:r w:rsidRPr="00A42827">
        <w:t xml:space="preserve">, E.S. and </w:t>
      </w:r>
      <w:proofErr w:type="spellStart"/>
      <w:r w:rsidRPr="00A42827">
        <w:t>Genise</w:t>
      </w:r>
      <w:proofErr w:type="spellEnd"/>
      <w:r w:rsidRPr="00A42827">
        <w:t>, J.F., 2010</w:t>
      </w:r>
      <w:r>
        <w:t>,</w:t>
      </w:r>
      <w:r w:rsidRPr="00A42827">
        <w:t xml:space="preserve"> </w:t>
      </w:r>
      <w:proofErr w:type="spellStart"/>
      <w:r w:rsidRPr="00A42827">
        <w:t>Ichnostratigraphy</w:t>
      </w:r>
      <w:proofErr w:type="spellEnd"/>
      <w:r w:rsidRPr="00A42827">
        <w:t xml:space="preserve"> of middle Cenozoic </w:t>
      </w:r>
      <w:proofErr w:type="spellStart"/>
      <w:r w:rsidRPr="00A42827">
        <w:rPr>
          <w:i/>
        </w:rPr>
        <w:t>Coprinisphaera</w:t>
      </w:r>
      <w:proofErr w:type="spellEnd"/>
      <w:r w:rsidRPr="00A42827">
        <w:t xml:space="preserve"> from central Patagonia: Insights into the evolution of dung beetles, herbivores and grass-dominated habitats</w:t>
      </w:r>
      <w:r>
        <w:t>:</w:t>
      </w:r>
      <w:r w:rsidRPr="00A42827">
        <w:t xml:space="preserve"> </w:t>
      </w:r>
      <w:proofErr w:type="spellStart"/>
      <w:r w:rsidRPr="00A42827">
        <w:t>Palaeogeography</w:t>
      </w:r>
      <w:proofErr w:type="spellEnd"/>
      <w:r w:rsidRPr="00A42827">
        <w:t xml:space="preserve">, </w:t>
      </w:r>
      <w:proofErr w:type="spellStart"/>
      <w:r w:rsidRPr="00A42827">
        <w:t>Palaeoclimatology</w:t>
      </w:r>
      <w:proofErr w:type="spellEnd"/>
      <w:r w:rsidRPr="00A42827">
        <w:t xml:space="preserve">, </w:t>
      </w:r>
      <w:proofErr w:type="spellStart"/>
      <w:r w:rsidRPr="00A42827">
        <w:t>Palaeoecology</w:t>
      </w:r>
      <w:proofErr w:type="spellEnd"/>
      <w:r w:rsidRPr="00A42827">
        <w:t xml:space="preserve">, </w:t>
      </w:r>
      <w:r>
        <w:t xml:space="preserve">v. </w:t>
      </w:r>
      <w:r w:rsidRPr="00A42827">
        <w:t>297</w:t>
      </w:r>
      <w:r>
        <w:t xml:space="preserve">, no </w:t>
      </w:r>
      <w:r w:rsidRPr="00A42827">
        <w:t>3-4, p.</w:t>
      </w:r>
      <w:r>
        <w:t xml:space="preserve"> </w:t>
      </w:r>
      <w:r w:rsidRPr="00A42827">
        <w:t>633-648.</w:t>
      </w:r>
    </w:p>
    <w:p w14:paraId="566A2DFB" w14:textId="4BE268CF" w:rsidR="00BC4B69" w:rsidRDefault="00BC4B69" w:rsidP="00435F66">
      <w:pPr>
        <w:pStyle w:val="EndNoteBibliography"/>
        <w:ind w:left="720" w:hanging="720"/>
      </w:pPr>
    </w:p>
    <w:p w14:paraId="47DB980D" w14:textId="37395598" w:rsidR="00BC4B69" w:rsidRDefault="00BC4B69" w:rsidP="00435F66">
      <w:pPr>
        <w:pStyle w:val="EndNoteBibliography"/>
        <w:ind w:left="720" w:hanging="720"/>
      </w:pPr>
      <w:r w:rsidRPr="00BC4B69">
        <w:lastRenderedPageBreak/>
        <w:t>Suárez, M., Márquez, M., De La Cruz, R., Navarrete, C. and Fanning, M., 2014</w:t>
      </w:r>
      <w:r>
        <w:t>,</w:t>
      </w:r>
      <w:r w:rsidRPr="00BC4B69">
        <w:t xml:space="preserve"> Cenomanian-? early Turonian minimum age of the Chubut Group, Argentina: SHRIMP U–Pb geochronology</w:t>
      </w:r>
      <w:r>
        <w:t>:</w:t>
      </w:r>
      <w:r w:rsidRPr="00BC4B69">
        <w:t xml:space="preserve"> Journal of South American Earth Sciences, </w:t>
      </w:r>
      <w:r>
        <w:t xml:space="preserve">v. </w:t>
      </w:r>
      <w:r w:rsidRPr="00BC4B69">
        <w:t>50, p.</w:t>
      </w:r>
      <w:r>
        <w:t xml:space="preserve"> </w:t>
      </w:r>
      <w:r w:rsidRPr="00BC4B69">
        <w:t>67-74.</w:t>
      </w:r>
    </w:p>
    <w:p w14:paraId="63AD6998" w14:textId="77777777" w:rsidR="004E54EE" w:rsidRDefault="004E54EE" w:rsidP="00435F66">
      <w:pPr>
        <w:pStyle w:val="EndNoteBibliography"/>
        <w:ind w:left="720" w:hanging="720"/>
      </w:pPr>
      <w:bookmarkStart w:id="72" w:name="_Hlk1549604"/>
    </w:p>
    <w:p w14:paraId="4EA896A6" w14:textId="41523C52" w:rsidR="00B23527" w:rsidRDefault="004E54EE" w:rsidP="00435F66">
      <w:pPr>
        <w:pStyle w:val="EndNoteBibliography"/>
        <w:ind w:left="720" w:hanging="720"/>
        <w:rPr>
          <w:ins w:id="73" w:author=" " w:date="2019-05-30T22:56:00Z"/>
        </w:rPr>
      </w:pPr>
      <w:r w:rsidRPr="004E54EE">
        <w:t>Taylor, A.M. and Goldring, R., 1993</w:t>
      </w:r>
      <w:r w:rsidR="009C6EDC">
        <w:t>,</w:t>
      </w:r>
      <w:r w:rsidRPr="004E54EE">
        <w:t xml:space="preserve"> Description and analysis of bioturbation and </w:t>
      </w:r>
      <w:proofErr w:type="spellStart"/>
      <w:r w:rsidRPr="004E54EE">
        <w:t>ichnofabric</w:t>
      </w:r>
      <w:proofErr w:type="spellEnd"/>
      <w:r w:rsidR="009C6EDC">
        <w:t>:</w:t>
      </w:r>
      <w:r w:rsidRPr="004E54EE">
        <w:t xml:space="preserve"> Journal of the Geological Society, </w:t>
      </w:r>
      <w:r w:rsidR="009C6EDC">
        <w:t xml:space="preserve">v. </w:t>
      </w:r>
      <w:r w:rsidRPr="004E54EE">
        <w:t>150</w:t>
      </w:r>
      <w:r w:rsidR="009C6EDC">
        <w:t xml:space="preserve">, no. </w:t>
      </w:r>
      <w:r w:rsidRPr="004E54EE">
        <w:t>1, p.</w:t>
      </w:r>
      <w:r w:rsidR="009C6EDC">
        <w:t xml:space="preserve"> </w:t>
      </w:r>
      <w:r w:rsidRPr="004E54EE">
        <w:t>141-148.</w:t>
      </w:r>
    </w:p>
    <w:p w14:paraId="0BC7FCED" w14:textId="77777777" w:rsidR="004E54EE" w:rsidRDefault="004E54EE" w:rsidP="00435F66">
      <w:pPr>
        <w:pStyle w:val="EndNoteBibliography"/>
        <w:ind w:left="720" w:hanging="720"/>
      </w:pPr>
    </w:p>
    <w:p w14:paraId="5F810FE2" w14:textId="77777777" w:rsidR="00B23527" w:rsidRDefault="004C439B" w:rsidP="00435F66">
      <w:pPr>
        <w:pStyle w:val="EndNoteBibliography"/>
        <w:ind w:left="720" w:hanging="720"/>
      </w:pPr>
      <w:bookmarkStart w:id="74" w:name="_ENREF_51"/>
      <w:bookmarkEnd w:id="72"/>
      <w:r>
        <w:t xml:space="preserve">Varricchio, D. J., and Horner, J. R., 1993, Hadrosaurid and </w:t>
      </w:r>
      <w:proofErr w:type="spellStart"/>
      <w:r>
        <w:t>lambeosaurid</w:t>
      </w:r>
      <w:proofErr w:type="spellEnd"/>
      <w:r>
        <w:t xml:space="preserve"> bone beds from the Upper Cretaceous Two Medicine Formation of Montana: </w:t>
      </w:r>
      <w:proofErr w:type="spellStart"/>
      <w:r>
        <w:t>taphonomic</w:t>
      </w:r>
      <w:proofErr w:type="spellEnd"/>
      <w:r>
        <w:t xml:space="preserve"> and biologic implications: Canadian Journal of Earth Sciences, v. 30, no. 5, p. 997-1006.</w:t>
      </w:r>
      <w:bookmarkEnd w:id="74"/>
    </w:p>
    <w:p w14:paraId="754B2CD0" w14:textId="77777777" w:rsidR="00B23527" w:rsidRDefault="00B23527" w:rsidP="00435F66">
      <w:pPr>
        <w:pStyle w:val="EndNoteBibliography"/>
        <w:ind w:left="720" w:hanging="720"/>
      </w:pPr>
    </w:p>
    <w:p w14:paraId="60030DFD" w14:textId="77777777" w:rsidR="00B23527" w:rsidRDefault="004C439B" w:rsidP="00435F66">
      <w:pPr>
        <w:pStyle w:val="EndNoteBibliography"/>
        <w:ind w:left="720" w:hanging="720"/>
      </w:pPr>
      <w:bookmarkStart w:id="75" w:name="_ENREF_52"/>
      <w:r>
        <w:t xml:space="preserve">Varricchio, D. J., Horner, J. R., and Jackson, F. D., 2002, Embryos and eggs for the Cretaceous theropod dinosaur </w:t>
      </w:r>
      <w:r w:rsidRPr="00B57DB2">
        <w:rPr>
          <w:i/>
        </w:rPr>
        <w:t xml:space="preserve">Troodon </w:t>
      </w:r>
      <w:proofErr w:type="spellStart"/>
      <w:r w:rsidRPr="00B57DB2">
        <w:rPr>
          <w:i/>
        </w:rPr>
        <w:t>formosus</w:t>
      </w:r>
      <w:proofErr w:type="spellEnd"/>
      <w:r>
        <w:t>: Journal of Vertebrate Paleontology, v. 22, no. 3, p. 564-576.</w:t>
      </w:r>
      <w:bookmarkEnd w:id="75"/>
    </w:p>
    <w:p w14:paraId="703C886F" w14:textId="77777777" w:rsidR="00B23527" w:rsidRDefault="00B23527" w:rsidP="00435F66">
      <w:pPr>
        <w:pStyle w:val="EndNoteBibliography"/>
        <w:ind w:left="720" w:hanging="720"/>
      </w:pPr>
    </w:p>
    <w:p w14:paraId="5D4B0F3F" w14:textId="77777777" w:rsidR="00B23527" w:rsidRDefault="004C439B" w:rsidP="00435F66">
      <w:pPr>
        <w:pStyle w:val="EndNoteBibliography"/>
        <w:ind w:left="720" w:hanging="720"/>
      </w:pPr>
      <w:bookmarkStart w:id="76" w:name="_ENREF_53"/>
      <w:bookmarkStart w:id="77" w:name="_Hlk363701"/>
      <w:r>
        <w:t xml:space="preserve">Varricchio, D. J., Jackson, F., Borkowski, J. J., and Horner, J. R., 1997, Nest and egg clutches of the dinosaur </w:t>
      </w:r>
      <w:r w:rsidRPr="00B57DB2">
        <w:rPr>
          <w:i/>
        </w:rPr>
        <w:t xml:space="preserve">Troodon </w:t>
      </w:r>
      <w:proofErr w:type="spellStart"/>
      <w:r w:rsidRPr="00B57DB2">
        <w:rPr>
          <w:i/>
        </w:rPr>
        <w:t>formosus</w:t>
      </w:r>
      <w:proofErr w:type="spellEnd"/>
      <w:r>
        <w:t xml:space="preserve"> and the evolution of avian reproductive traits: Nature, v. 385, no. 6613, p. 247-250.</w:t>
      </w:r>
      <w:bookmarkEnd w:id="76"/>
    </w:p>
    <w:p w14:paraId="2394C6B8" w14:textId="77777777" w:rsidR="00B23527" w:rsidRDefault="00B23527" w:rsidP="00435F66">
      <w:pPr>
        <w:pStyle w:val="EndNoteBibliography"/>
        <w:ind w:left="720" w:hanging="720"/>
      </w:pPr>
    </w:p>
    <w:p w14:paraId="1D984ABA" w14:textId="77777777" w:rsidR="00B23527" w:rsidRDefault="004C439B" w:rsidP="00435F66">
      <w:pPr>
        <w:pStyle w:val="EndNoteBibliography"/>
        <w:ind w:left="720" w:hanging="720"/>
      </w:pPr>
      <w:bookmarkStart w:id="78" w:name="_ENREF_54"/>
      <w:r>
        <w:t xml:space="preserve">Varricchio, D. J., Jackson, F., and </w:t>
      </w:r>
      <w:proofErr w:type="spellStart"/>
      <w:r>
        <w:t>Trueman</w:t>
      </w:r>
      <w:proofErr w:type="spellEnd"/>
      <w:r>
        <w:t xml:space="preserve">, C. N., 1999, A nesting trace with eggs for the Cretaceous theropod dinosaur </w:t>
      </w:r>
      <w:r w:rsidRPr="00B57DB2">
        <w:rPr>
          <w:i/>
        </w:rPr>
        <w:t xml:space="preserve">Troodon </w:t>
      </w:r>
      <w:proofErr w:type="spellStart"/>
      <w:r w:rsidRPr="00B57DB2">
        <w:rPr>
          <w:i/>
        </w:rPr>
        <w:t>formosus</w:t>
      </w:r>
      <w:proofErr w:type="spellEnd"/>
      <w:r>
        <w:t>: Journal of Vertebrate Paleontology, v. 19, no. 1, p. 91-100.</w:t>
      </w:r>
      <w:bookmarkEnd w:id="78"/>
    </w:p>
    <w:bookmarkEnd w:id="77"/>
    <w:p w14:paraId="767778CA" w14:textId="77777777" w:rsidR="00B23527" w:rsidRDefault="00B23527" w:rsidP="00435F66">
      <w:pPr>
        <w:pStyle w:val="EndNoteBibliography"/>
        <w:ind w:left="720" w:hanging="720"/>
      </w:pPr>
    </w:p>
    <w:p w14:paraId="6061D890" w14:textId="5AAF741F" w:rsidR="00B23527" w:rsidRDefault="004C439B" w:rsidP="00435F66">
      <w:pPr>
        <w:pStyle w:val="EndNoteBibliography"/>
        <w:ind w:left="720" w:hanging="720"/>
      </w:pPr>
      <w:bookmarkStart w:id="79" w:name="_ENREF_55"/>
      <w:r>
        <w:t xml:space="preserve">Varricchio, D. J., </w:t>
      </w:r>
      <w:proofErr w:type="spellStart"/>
      <w:r>
        <w:t>Koeberl</w:t>
      </w:r>
      <w:proofErr w:type="spellEnd"/>
      <w:r>
        <w:t xml:space="preserve">, C., Raven, R. F., Wolbach, W. S., </w:t>
      </w:r>
      <w:proofErr w:type="spellStart"/>
      <w:r>
        <w:t>Elsik</w:t>
      </w:r>
      <w:proofErr w:type="spellEnd"/>
      <w:r>
        <w:t>, W. C., and Miggins, D. P., 2010, Tracing the Manson impact event across the Western Interior Cretaceous Seaway: Geological Society of America Special Papers, v. 465, p. 269-299.</w:t>
      </w:r>
      <w:bookmarkEnd w:id="79"/>
    </w:p>
    <w:p w14:paraId="1806A44D" w14:textId="49A7349A" w:rsidR="008A628F" w:rsidRDefault="008A628F" w:rsidP="00435F66">
      <w:pPr>
        <w:pStyle w:val="EndNoteBibliography"/>
        <w:ind w:left="720" w:hanging="720"/>
      </w:pPr>
    </w:p>
    <w:p w14:paraId="2E99C2A6" w14:textId="013E6443" w:rsidR="00341DE9" w:rsidRDefault="00341DE9" w:rsidP="00435F66">
      <w:pPr>
        <w:pStyle w:val="EndNoteBibliography"/>
        <w:ind w:left="720" w:hanging="720"/>
      </w:pPr>
      <w:bookmarkStart w:id="80" w:name="_Hlk1550193"/>
      <w:proofErr w:type="spellStart"/>
      <w:r w:rsidRPr="00341DE9">
        <w:t>Willmer</w:t>
      </w:r>
      <w:proofErr w:type="spellEnd"/>
      <w:r w:rsidRPr="00341DE9">
        <w:t>, P.G., 1982</w:t>
      </w:r>
      <w:r>
        <w:t>,</w:t>
      </w:r>
      <w:r w:rsidRPr="00341DE9">
        <w:t xml:space="preserve"> Microclimate and the environmental physiology of insects</w:t>
      </w:r>
      <w:r w:rsidR="00D97F22">
        <w:t>. In</w:t>
      </w:r>
      <w:r w:rsidRPr="00341DE9">
        <w:t xml:space="preserve"> Advances in insect physiology</w:t>
      </w:r>
      <w:r w:rsidR="00D97F22">
        <w:t>: Academic Press,</w:t>
      </w:r>
      <w:r w:rsidRPr="00341DE9">
        <w:t xml:space="preserve"> </w:t>
      </w:r>
      <w:r w:rsidR="00D97F22">
        <w:t>v</w:t>
      </w:r>
      <w:r w:rsidRPr="00341DE9">
        <w:t>. 16, p. 1-57.</w:t>
      </w:r>
      <w:bookmarkEnd w:id="7"/>
      <w:bookmarkEnd w:id="80"/>
    </w:p>
    <w:p w14:paraId="519913EA" w14:textId="3194B7D2" w:rsidR="00845D1C" w:rsidRDefault="00845D1C">
      <w:pPr>
        <w:rPr>
          <w:rFonts w:eastAsia="Times New Roman"/>
          <w:color w:val="000000"/>
          <w:u w:color="000000"/>
          <w:lang w:eastAsia="zh-CN"/>
        </w:rPr>
      </w:pPr>
      <w:r>
        <w:br w:type="page"/>
      </w:r>
    </w:p>
    <w:p w14:paraId="14E879E7" w14:textId="0D099F76" w:rsidR="00845D1C" w:rsidRDefault="00845D1C" w:rsidP="00DC2250">
      <w:pPr>
        <w:pStyle w:val="EndNoteBibliography"/>
        <w:spacing w:line="480" w:lineRule="auto"/>
      </w:pPr>
      <w:r w:rsidRPr="00DC2250">
        <w:rPr>
          <w:b/>
          <w:bCs/>
        </w:rPr>
        <w:lastRenderedPageBreak/>
        <w:t xml:space="preserve">Figure </w:t>
      </w:r>
      <w:r w:rsidR="00C63A89">
        <w:rPr>
          <w:b/>
          <w:bCs/>
        </w:rPr>
        <w:t>1</w:t>
      </w:r>
      <w:r w:rsidRPr="00DC2250">
        <w:rPr>
          <w:b/>
          <w:bCs/>
        </w:rPr>
        <w:t>.</w:t>
      </w:r>
      <w:r w:rsidRPr="00845D1C">
        <w:t xml:space="preserve"> Locality map of field area at the Willow Creek Anticline, Two Medicine Formation near Choteau, Montana</w:t>
      </w:r>
      <w:r w:rsidR="007F0180">
        <w:t>, U.S.A</w:t>
      </w:r>
      <w:r w:rsidRPr="00845D1C">
        <w:t xml:space="preserve">. </w:t>
      </w:r>
      <w:r w:rsidR="007F0180">
        <w:t xml:space="preserve">The </w:t>
      </w:r>
      <w:r w:rsidRPr="00845D1C">
        <w:t>Egg Mountain</w:t>
      </w:r>
      <w:r w:rsidR="007F0180">
        <w:t xml:space="preserve"> locality</w:t>
      </w:r>
      <w:r w:rsidRPr="00845D1C">
        <w:t xml:space="preserve"> (EM) </w:t>
      </w:r>
      <w:r w:rsidR="007F0180">
        <w:t xml:space="preserve">is </w:t>
      </w:r>
      <w:r w:rsidRPr="00845D1C">
        <w:t>indicated with arrow. Figure modified from Rogers et al. (2010).</w:t>
      </w:r>
    </w:p>
    <w:p w14:paraId="62A173FE" w14:textId="154BA391" w:rsidR="00845D1C" w:rsidRDefault="00845D1C" w:rsidP="00DC2250">
      <w:pPr>
        <w:pStyle w:val="EndNoteBibliography"/>
        <w:spacing w:line="480" w:lineRule="auto"/>
      </w:pPr>
    </w:p>
    <w:p w14:paraId="73E8B174" w14:textId="7D2D3F71" w:rsidR="00845D1C" w:rsidRPr="00845D1C" w:rsidRDefault="00845D1C" w:rsidP="00DC2250">
      <w:pPr>
        <w:spacing w:line="480" w:lineRule="auto"/>
        <w:rPr>
          <w:rFonts w:eastAsia="Times New Roman"/>
          <w:color w:val="000000"/>
          <w:u w:color="000000"/>
          <w:lang w:eastAsia="zh-CN"/>
        </w:rPr>
      </w:pPr>
      <w:r w:rsidRPr="00DC2250">
        <w:rPr>
          <w:rFonts w:eastAsia="Times New Roman"/>
          <w:b/>
          <w:bCs/>
          <w:color w:val="000000"/>
          <w:u w:color="000000"/>
          <w:lang w:eastAsia="zh-CN"/>
        </w:rPr>
        <w:t xml:space="preserve">Figure </w:t>
      </w:r>
      <w:r w:rsidR="00C63A89">
        <w:rPr>
          <w:rFonts w:eastAsia="Times New Roman"/>
          <w:b/>
          <w:bCs/>
          <w:color w:val="000000"/>
          <w:u w:color="000000"/>
          <w:lang w:eastAsia="zh-CN"/>
        </w:rPr>
        <w:t>2</w:t>
      </w:r>
      <w:r w:rsidRPr="00DC2250">
        <w:rPr>
          <w:rFonts w:eastAsia="Times New Roman"/>
          <w:b/>
          <w:bCs/>
          <w:color w:val="000000"/>
          <w:u w:color="000000"/>
          <w:lang w:eastAsia="zh-CN"/>
        </w:rPr>
        <w:t>.</w:t>
      </w:r>
      <w:r w:rsidRPr="00845D1C">
        <w:rPr>
          <w:rFonts w:eastAsia="Times New Roman"/>
          <w:color w:val="000000"/>
          <w:u w:color="000000"/>
          <w:lang w:eastAsia="zh-CN"/>
        </w:rPr>
        <w:t xml:space="preserve"> Stylized stratigraphic section </w:t>
      </w:r>
      <w:r w:rsidR="00922805">
        <w:rPr>
          <w:rFonts w:eastAsia="Times New Roman"/>
          <w:color w:val="000000"/>
          <w:u w:color="000000"/>
          <w:lang w:eastAsia="zh-CN"/>
        </w:rPr>
        <w:t xml:space="preserve">for the </w:t>
      </w:r>
      <w:r w:rsidRPr="00845D1C">
        <w:rPr>
          <w:rFonts w:eastAsia="Times New Roman"/>
          <w:color w:val="000000"/>
          <w:u w:color="000000"/>
          <w:lang w:eastAsia="zh-CN"/>
        </w:rPr>
        <w:t>Egg Mountain</w:t>
      </w:r>
      <w:r w:rsidR="00922805">
        <w:rPr>
          <w:rFonts w:eastAsia="Times New Roman"/>
          <w:color w:val="000000"/>
          <w:u w:color="000000"/>
          <w:lang w:eastAsia="zh-CN"/>
        </w:rPr>
        <w:t xml:space="preserve"> locality</w:t>
      </w:r>
      <w:r w:rsidRPr="00845D1C">
        <w:rPr>
          <w:rFonts w:eastAsia="Times New Roman"/>
          <w:color w:val="000000"/>
          <w:u w:color="000000"/>
          <w:lang w:eastAsia="zh-CN"/>
        </w:rPr>
        <w:t xml:space="preserve"> (left) with inset of </w:t>
      </w:r>
      <w:r w:rsidR="00922805">
        <w:rPr>
          <w:rFonts w:eastAsia="Times New Roman"/>
          <w:color w:val="000000"/>
          <w:u w:color="000000"/>
          <w:lang w:eastAsia="zh-CN"/>
        </w:rPr>
        <w:t xml:space="preserve">the </w:t>
      </w:r>
      <w:r w:rsidRPr="00845D1C">
        <w:rPr>
          <w:rFonts w:eastAsia="Times New Roman"/>
          <w:color w:val="000000"/>
          <w:u w:color="000000"/>
          <w:lang w:eastAsia="zh-CN"/>
        </w:rPr>
        <w:t>measured section (right). Measured section is marked by a massive calcareous siltstone and interbedded micritic limestone horizons. Schematic jackhammer passes (JHPs) are superimposed and specimens are assigned to JHPs to track stratigraphic position</w:t>
      </w:r>
      <w:r w:rsidR="00922805">
        <w:rPr>
          <w:rFonts w:eastAsia="Times New Roman"/>
          <w:color w:val="000000"/>
          <w:u w:color="000000"/>
          <w:lang w:eastAsia="zh-CN"/>
        </w:rPr>
        <w:t xml:space="preserve">. </w:t>
      </w:r>
      <w:r w:rsidRPr="00845D1C">
        <w:rPr>
          <w:rFonts w:eastAsia="Times New Roman"/>
          <w:color w:val="000000"/>
          <w:u w:color="000000"/>
          <w:lang w:eastAsia="zh-CN"/>
        </w:rPr>
        <w:t xml:space="preserve">Passes average 12.5 cm in thickness. The level at which fossil elements occur is approximate. </w:t>
      </w:r>
      <w:proofErr w:type="spellStart"/>
      <w:r w:rsidRPr="00CD4B48">
        <w:rPr>
          <w:rFonts w:eastAsia="Times New Roman"/>
          <w:i/>
          <w:iCs/>
          <w:color w:val="000000"/>
          <w:u w:color="000000"/>
          <w:lang w:eastAsia="zh-CN"/>
        </w:rPr>
        <w:t>Fictovichnus</w:t>
      </w:r>
      <w:proofErr w:type="spellEnd"/>
      <w:r w:rsidRPr="00CD4B48">
        <w:rPr>
          <w:rFonts w:eastAsia="Times New Roman"/>
          <w:i/>
          <w:iCs/>
          <w:color w:val="000000"/>
          <w:u w:color="000000"/>
          <w:lang w:eastAsia="zh-CN"/>
        </w:rPr>
        <w:t xml:space="preserve"> </w:t>
      </w:r>
      <w:proofErr w:type="spellStart"/>
      <w:r w:rsidRPr="00CD4B48">
        <w:rPr>
          <w:rFonts w:eastAsia="Times New Roman"/>
          <w:i/>
          <w:iCs/>
          <w:color w:val="000000"/>
          <w:u w:color="000000"/>
          <w:lang w:eastAsia="zh-CN"/>
        </w:rPr>
        <w:t>sciuttoi</w:t>
      </w:r>
      <w:proofErr w:type="spellEnd"/>
      <w:r w:rsidRPr="00845D1C">
        <w:rPr>
          <w:rFonts w:eastAsia="Times New Roman"/>
          <w:color w:val="000000"/>
          <w:u w:color="000000"/>
          <w:lang w:eastAsia="zh-CN"/>
        </w:rPr>
        <w:t xml:space="preserve"> represents small, medium, and large size classes, and wide </w:t>
      </w:r>
      <w:proofErr w:type="spellStart"/>
      <w:r w:rsidRPr="00CD4B48">
        <w:rPr>
          <w:rFonts w:eastAsia="Times New Roman"/>
          <w:i/>
          <w:iCs/>
          <w:color w:val="000000"/>
          <w:u w:color="000000"/>
          <w:lang w:eastAsia="zh-CN"/>
        </w:rPr>
        <w:t>Fictovichnus</w:t>
      </w:r>
      <w:proofErr w:type="spellEnd"/>
      <w:r w:rsidRPr="00845D1C">
        <w:rPr>
          <w:rFonts w:eastAsia="Times New Roman"/>
          <w:color w:val="000000"/>
          <w:u w:color="000000"/>
          <w:lang w:eastAsia="zh-CN"/>
        </w:rPr>
        <w:t xml:space="preserve"> represents the consistently stout morphology. Other fossils not described in the key but found throughout the section include </w:t>
      </w:r>
      <w:proofErr w:type="spellStart"/>
      <w:r w:rsidRPr="00CD4B48">
        <w:rPr>
          <w:rFonts w:eastAsia="Times New Roman"/>
          <w:i/>
          <w:iCs/>
          <w:color w:val="000000"/>
          <w:u w:color="000000"/>
          <w:lang w:eastAsia="zh-CN"/>
        </w:rPr>
        <w:t>Orodromeus</w:t>
      </w:r>
      <w:proofErr w:type="spellEnd"/>
      <w:r w:rsidRPr="00845D1C">
        <w:rPr>
          <w:rFonts w:eastAsia="Times New Roman"/>
          <w:color w:val="000000"/>
          <w:u w:color="000000"/>
          <w:lang w:eastAsia="zh-CN"/>
        </w:rPr>
        <w:t xml:space="preserve"> isolated and associated elements, isolated eggshell, indeterminate bone fragments, hadrosaur teeth, tyrannosaurid teeth, rare </w:t>
      </w:r>
      <w:r w:rsidRPr="00CD4B48">
        <w:rPr>
          <w:rFonts w:eastAsia="Times New Roman"/>
          <w:i/>
          <w:iCs/>
          <w:color w:val="000000"/>
          <w:u w:color="000000"/>
          <w:lang w:eastAsia="zh-CN"/>
        </w:rPr>
        <w:t>Troodon</w:t>
      </w:r>
      <w:r w:rsidRPr="00845D1C">
        <w:rPr>
          <w:rFonts w:eastAsia="Times New Roman"/>
          <w:color w:val="000000"/>
          <w:u w:color="000000"/>
          <w:lang w:eastAsia="zh-CN"/>
        </w:rPr>
        <w:t xml:space="preserve"> teeth, and dromaeosaurid teeth.</w:t>
      </w:r>
    </w:p>
    <w:p w14:paraId="11CEAF7F" w14:textId="472AD237" w:rsidR="00845D1C" w:rsidRDefault="00845D1C" w:rsidP="00DC2250">
      <w:pPr>
        <w:pStyle w:val="EndNoteBibliography"/>
        <w:spacing w:line="480" w:lineRule="auto"/>
      </w:pPr>
    </w:p>
    <w:p w14:paraId="50CF748D" w14:textId="6985F047" w:rsidR="00845D1C" w:rsidRDefault="00845D1C" w:rsidP="00DC2250">
      <w:pPr>
        <w:pStyle w:val="EndNoteBibliography"/>
        <w:spacing w:line="480" w:lineRule="auto"/>
      </w:pPr>
      <w:r w:rsidRPr="00DC2250">
        <w:rPr>
          <w:b/>
          <w:bCs/>
        </w:rPr>
        <w:t xml:space="preserve">Figure </w:t>
      </w:r>
      <w:r w:rsidR="00C63A89">
        <w:rPr>
          <w:b/>
          <w:bCs/>
        </w:rPr>
        <w:t>3</w:t>
      </w:r>
      <w:r w:rsidRPr="00DC2250">
        <w:rPr>
          <w:b/>
          <w:bCs/>
        </w:rPr>
        <w:t>.</w:t>
      </w:r>
      <w:r w:rsidR="00B672D0">
        <w:rPr>
          <w:b/>
          <w:bCs/>
        </w:rPr>
        <w:t xml:space="preserve"> </w:t>
      </w:r>
      <w:r w:rsidR="00B672D0" w:rsidRPr="007F6F94">
        <w:rPr>
          <w:bCs/>
        </w:rPr>
        <w:t>Photos of the study site.</w:t>
      </w:r>
      <w:r w:rsidRPr="00845D1C">
        <w:t xml:space="preserve"> (a) Unit 1 defined by 50+ cm thick limestone. Photo taken from the north end showing the thickest area of the unit.</w:t>
      </w:r>
      <w:r w:rsidR="00B84D63">
        <w:t xml:space="preserve"> Lower contact of </w:t>
      </w:r>
      <w:proofErr w:type="spellStart"/>
      <w:r w:rsidR="00B84D63">
        <w:t>of</w:t>
      </w:r>
      <w:proofErr w:type="spellEnd"/>
      <w:r w:rsidR="00B84D63">
        <w:t xml:space="preserve"> Unit 1 is not visible in this photo.</w:t>
      </w:r>
      <w:r w:rsidRPr="00845D1C">
        <w:t xml:space="preserve"> (b) Irregular relief of limestone layer in </w:t>
      </w:r>
      <w:r w:rsidR="00B672D0">
        <w:t>U</w:t>
      </w:r>
      <w:r w:rsidRPr="00845D1C">
        <w:t xml:space="preserve">nit 1 protruding through siltstone. Topography in photo represents the top of JHP 12. Note the competency contrast between the top of the limestone horizon and the siltstone. (c) Discontinuous limestone of </w:t>
      </w:r>
      <w:r w:rsidR="00B672D0">
        <w:t>U</w:t>
      </w:r>
      <w:r w:rsidRPr="00845D1C">
        <w:t xml:space="preserve">nit 2 visible in the east wall of main quarry. Abbreviations: Ls, micritic limestone; </w:t>
      </w:r>
      <w:proofErr w:type="spellStart"/>
      <w:r w:rsidRPr="00845D1C">
        <w:t>Sltst</w:t>
      </w:r>
      <w:proofErr w:type="spellEnd"/>
      <w:r w:rsidRPr="00845D1C">
        <w:t>, calcareous siltstone.</w:t>
      </w:r>
    </w:p>
    <w:p w14:paraId="58820E1D" w14:textId="77777777" w:rsidR="00B672D0" w:rsidRDefault="00B672D0" w:rsidP="00DC2250">
      <w:pPr>
        <w:pStyle w:val="EndNoteBibliography"/>
        <w:spacing w:line="480" w:lineRule="auto"/>
      </w:pPr>
    </w:p>
    <w:p w14:paraId="305E7697" w14:textId="31C47F52" w:rsidR="00845D1C" w:rsidRPr="00845D1C" w:rsidRDefault="00845D1C" w:rsidP="00DC2250">
      <w:pPr>
        <w:spacing w:line="480" w:lineRule="auto"/>
        <w:rPr>
          <w:rFonts w:eastAsia="Times New Roman"/>
          <w:color w:val="000000"/>
          <w:u w:color="000000"/>
          <w:lang w:eastAsia="zh-CN"/>
        </w:rPr>
      </w:pPr>
      <w:r w:rsidRPr="00DC2250">
        <w:rPr>
          <w:rFonts w:eastAsia="Times New Roman"/>
          <w:b/>
          <w:bCs/>
          <w:color w:val="000000"/>
          <w:u w:color="000000"/>
          <w:lang w:eastAsia="zh-CN"/>
        </w:rPr>
        <w:t xml:space="preserve">Figure </w:t>
      </w:r>
      <w:r w:rsidR="00C63A89">
        <w:rPr>
          <w:rFonts w:eastAsia="Times New Roman"/>
          <w:b/>
          <w:bCs/>
          <w:color w:val="000000"/>
          <w:u w:color="000000"/>
          <w:lang w:eastAsia="zh-CN"/>
        </w:rPr>
        <w:t>4</w:t>
      </w:r>
      <w:r w:rsidRPr="00DC2250">
        <w:rPr>
          <w:rFonts w:eastAsia="Times New Roman"/>
          <w:b/>
          <w:bCs/>
          <w:color w:val="000000"/>
          <w:u w:color="000000"/>
          <w:lang w:eastAsia="zh-CN"/>
        </w:rPr>
        <w:t>.</w:t>
      </w:r>
      <w:r w:rsidRPr="00845D1C">
        <w:rPr>
          <w:rFonts w:eastAsia="Times New Roman"/>
          <w:color w:val="000000"/>
          <w:u w:color="000000"/>
          <w:lang w:eastAsia="zh-CN"/>
        </w:rPr>
        <w:t xml:space="preserve"> Photographs of the quarry at </w:t>
      </w:r>
      <w:r w:rsidR="00B672D0">
        <w:rPr>
          <w:rFonts w:eastAsia="Times New Roman"/>
          <w:color w:val="000000"/>
          <w:u w:color="000000"/>
          <w:lang w:eastAsia="zh-CN"/>
        </w:rPr>
        <w:t xml:space="preserve">the </w:t>
      </w:r>
      <w:r w:rsidRPr="00845D1C">
        <w:rPr>
          <w:rFonts w:eastAsia="Times New Roman"/>
          <w:color w:val="000000"/>
          <w:u w:color="000000"/>
          <w:lang w:eastAsia="zh-CN"/>
        </w:rPr>
        <w:t>Egg Mountain</w:t>
      </w:r>
      <w:r w:rsidR="00B672D0">
        <w:rPr>
          <w:rFonts w:eastAsia="Times New Roman"/>
          <w:color w:val="000000"/>
          <w:u w:color="000000"/>
          <w:lang w:eastAsia="zh-CN"/>
        </w:rPr>
        <w:t xml:space="preserve"> locality</w:t>
      </w:r>
      <w:r w:rsidRPr="00845D1C">
        <w:rPr>
          <w:rFonts w:eastAsia="Times New Roman"/>
          <w:color w:val="000000"/>
          <w:u w:color="000000"/>
          <w:lang w:eastAsia="zh-CN"/>
        </w:rPr>
        <w:t>. (A) Photograph of quarry from the north. Note the thick rusty limestones in the foreground</w:t>
      </w:r>
      <w:r w:rsidR="00B672D0">
        <w:rPr>
          <w:rFonts w:eastAsia="Times New Roman"/>
          <w:color w:val="000000"/>
          <w:u w:color="000000"/>
          <w:lang w:eastAsia="zh-CN"/>
        </w:rPr>
        <w:t>,</w:t>
      </w:r>
      <w:r w:rsidRPr="00845D1C">
        <w:rPr>
          <w:rFonts w:eastAsia="Times New Roman"/>
          <w:color w:val="000000"/>
          <w:u w:color="000000"/>
          <w:lang w:eastAsia="zh-CN"/>
        </w:rPr>
        <w:t xml:space="preserve"> which poke through the siltstone in the main </w:t>
      </w:r>
      <w:r w:rsidRPr="00845D1C">
        <w:rPr>
          <w:rFonts w:eastAsia="Times New Roman"/>
          <w:color w:val="000000"/>
          <w:u w:color="000000"/>
          <w:lang w:eastAsia="zh-CN"/>
        </w:rPr>
        <w:lastRenderedPageBreak/>
        <w:t xml:space="preserve">quarry towards the southern quarry wall. A smaller discontinuous limestone lens is visible in the east wall of the main quarry (see Figure 4c). (B) Grid system of the main quarry set up 11 m north by 7 m west (N1-11/W6-12). Specimens were collected and their lateral position was measured using this system. Each quadrant is one square meter. Abbreviations: MQ, main quarry; UQ, upper quarry; Ls, micritic limestone; </w:t>
      </w:r>
      <w:proofErr w:type="spellStart"/>
      <w:r w:rsidRPr="00845D1C">
        <w:rPr>
          <w:rFonts w:eastAsia="Times New Roman"/>
          <w:color w:val="000000"/>
          <w:u w:color="000000"/>
          <w:lang w:eastAsia="zh-CN"/>
        </w:rPr>
        <w:t>Sltst</w:t>
      </w:r>
      <w:proofErr w:type="spellEnd"/>
      <w:r w:rsidRPr="00845D1C">
        <w:rPr>
          <w:rFonts w:eastAsia="Times New Roman"/>
          <w:color w:val="000000"/>
          <w:u w:color="000000"/>
          <w:lang w:eastAsia="zh-CN"/>
        </w:rPr>
        <w:t>, calcareous siltstone.</w:t>
      </w:r>
    </w:p>
    <w:p w14:paraId="55080F15" w14:textId="1228E783" w:rsidR="00845D1C" w:rsidRDefault="00845D1C" w:rsidP="00DC2250">
      <w:pPr>
        <w:pStyle w:val="EndNoteBibliography"/>
        <w:spacing w:line="480" w:lineRule="auto"/>
      </w:pPr>
    </w:p>
    <w:p w14:paraId="464637C0" w14:textId="343EAFE3" w:rsidR="00845D1C" w:rsidRDefault="00845D1C" w:rsidP="00DC2250">
      <w:pPr>
        <w:pStyle w:val="EndNoteBibliography"/>
        <w:spacing w:line="480" w:lineRule="auto"/>
      </w:pPr>
      <w:r w:rsidRPr="00DC2250">
        <w:rPr>
          <w:b/>
          <w:bCs/>
        </w:rPr>
        <w:t xml:space="preserve">Figure </w:t>
      </w:r>
      <w:r w:rsidR="00C63A89">
        <w:rPr>
          <w:b/>
          <w:bCs/>
        </w:rPr>
        <w:t>5</w:t>
      </w:r>
      <w:r w:rsidRPr="00DC2250">
        <w:rPr>
          <w:b/>
          <w:bCs/>
        </w:rPr>
        <w:t>.</w:t>
      </w:r>
      <w:r w:rsidRPr="00845D1C">
        <w:t xml:space="preserve"> Fossil pupation structure size distribution. Traces sort into four categories based on length and diameter measurements.</w:t>
      </w:r>
    </w:p>
    <w:p w14:paraId="6FE36302" w14:textId="6DF4C080" w:rsidR="00845D1C" w:rsidRDefault="00845D1C" w:rsidP="00DC2250">
      <w:pPr>
        <w:pStyle w:val="EndNoteBibliography"/>
        <w:spacing w:line="480" w:lineRule="auto"/>
      </w:pPr>
    </w:p>
    <w:p w14:paraId="576E8107" w14:textId="1745811C" w:rsidR="00845D1C" w:rsidRPr="00845D1C" w:rsidRDefault="00845D1C" w:rsidP="00DC2250">
      <w:pPr>
        <w:spacing w:line="480" w:lineRule="auto"/>
        <w:rPr>
          <w:rFonts w:eastAsia="Times New Roman"/>
          <w:color w:val="000000"/>
          <w:u w:color="000000"/>
          <w:lang w:eastAsia="zh-CN"/>
        </w:rPr>
      </w:pPr>
      <w:r w:rsidRPr="00DC2250">
        <w:rPr>
          <w:rFonts w:eastAsia="Times New Roman"/>
          <w:b/>
          <w:bCs/>
          <w:color w:val="000000"/>
          <w:u w:color="000000"/>
          <w:lang w:eastAsia="zh-CN"/>
        </w:rPr>
        <w:t xml:space="preserve">Figure </w:t>
      </w:r>
      <w:r w:rsidR="00C63A89">
        <w:rPr>
          <w:rFonts w:eastAsia="Times New Roman"/>
          <w:b/>
          <w:bCs/>
          <w:color w:val="000000"/>
          <w:u w:color="000000"/>
          <w:lang w:eastAsia="zh-CN"/>
        </w:rPr>
        <w:t>6</w:t>
      </w:r>
      <w:r w:rsidRPr="00DC2250">
        <w:rPr>
          <w:rFonts w:eastAsia="Times New Roman"/>
          <w:b/>
          <w:bCs/>
          <w:color w:val="000000"/>
          <w:u w:color="000000"/>
          <w:lang w:eastAsia="zh-CN"/>
        </w:rPr>
        <w:t>.</w:t>
      </w:r>
      <w:r w:rsidRPr="00845D1C">
        <w:rPr>
          <w:rFonts w:eastAsia="Times New Roman"/>
          <w:color w:val="000000"/>
          <w:u w:color="000000"/>
          <w:lang w:eastAsia="zh-CN"/>
        </w:rPr>
        <w:t xml:space="preserve"> Exemplar </w:t>
      </w:r>
      <w:proofErr w:type="spellStart"/>
      <w:r w:rsidRPr="00845D1C">
        <w:rPr>
          <w:rFonts w:eastAsia="Times New Roman"/>
          <w:i/>
          <w:iCs/>
          <w:color w:val="000000"/>
          <w:u w:color="000000"/>
          <w:lang w:eastAsia="zh-CN"/>
        </w:rPr>
        <w:t>Fictovichnus</w:t>
      </w:r>
      <w:proofErr w:type="spellEnd"/>
      <w:r w:rsidRPr="00845D1C">
        <w:rPr>
          <w:rFonts w:eastAsia="Times New Roman"/>
          <w:i/>
          <w:iCs/>
          <w:color w:val="000000"/>
          <w:u w:color="000000"/>
          <w:lang w:eastAsia="zh-CN"/>
        </w:rPr>
        <w:t xml:space="preserve"> </w:t>
      </w:r>
      <w:proofErr w:type="spellStart"/>
      <w:r w:rsidRPr="00845D1C">
        <w:rPr>
          <w:rFonts w:eastAsia="Times New Roman"/>
          <w:i/>
          <w:iCs/>
          <w:color w:val="000000"/>
          <w:u w:color="000000"/>
          <w:lang w:eastAsia="zh-CN"/>
        </w:rPr>
        <w:t>sciuttoi</w:t>
      </w:r>
      <w:proofErr w:type="spellEnd"/>
      <w:r w:rsidRPr="00845D1C">
        <w:rPr>
          <w:rFonts w:eastAsia="Times New Roman"/>
          <w:color w:val="000000"/>
          <w:u w:color="000000"/>
          <w:lang w:eastAsia="zh-CN"/>
        </w:rPr>
        <w:t xml:space="preserve"> from the Egg Mountain locality. (A) MOR-IV-2804-B1.10-1, Large morphology with ridged ornamentation and subtle curvature. (B) MOR-IV-2804-B1.10-2, Large morphology with ornamented texture. Top arrow points to scar, bottom arrow denotes flattened, oval, smooth area. (C) MOR-IV-2804-B1.10-3, Large morphology with lobate texture. (D) MOR-IV-2804-B5.15-1, Medium morphology in top view (left) to show truncation (arrow). Same specimen in lateral view (right). Note asymmetry, tapered extreme, and flattened, oval, smooth area (arrow). (E) MOR-IV-2804-B5.15-2, Medium morphology with subtle helical ornamentation. Arrow denotes truncation, interpreted adult emergence trace. (F) MOR-IV-2804-B5.15-3, Medium morphology showing asymmetry and tapered end. (G) MOR-IV-2804-B5.15-4, Medium morphology with defined </w:t>
      </w:r>
      <w:r w:rsidR="00B83B3B" w:rsidRPr="00845D1C">
        <w:rPr>
          <w:rFonts w:eastAsia="Times New Roman"/>
          <w:color w:val="000000"/>
          <w:u w:color="000000"/>
          <w:lang w:eastAsia="zh-CN"/>
        </w:rPr>
        <w:t>helically arranged</w:t>
      </w:r>
      <w:r w:rsidRPr="00845D1C">
        <w:rPr>
          <w:rFonts w:eastAsia="Times New Roman"/>
          <w:color w:val="000000"/>
          <w:u w:color="000000"/>
          <w:lang w:eastAsia="zh-CN"/>
        </w:rPr>
        <w:t xml:space="preserve"> ridged ornamentation. (H) MOR-IV-2804-B3.12-1, Small morphology with subtle ornamentation and crystalline preservation. (I) MOR-IV-2804-B9.12-1, Small morphology with root traces. Arrow denotes truncation. (J) MOR-IV-2804-B3.12-2, Small morphology with fine helical ornamentation. (K) MOR-IV-2804-B13.16-1, Small morphology cocoon with smooth texture and crystalline preservation. A-K all to same scale</w:t>
      </w:r>
      <w:r w:rsidR="00B672D0">
        <w:rPr>
          <w:rFonts w:eastAsia="Times New Roman"/>
          <w:color w:val="000000"/>
          <w:u w:color="000000"/>
          <w:lang w:eastAsia="zh-CN"/>
        </w:rPr>
        <w:t>:</w:t>
      </w:r>
      <w:r w:rsidRPr="00845D1C">
        <w:rPr>
          <w:rFonts w:eastAsia="Times New Roman"/>
          <w:color w:val="000000"/>
          <w:u w:color="000000"/>
          <w:lang w:eastAsia="zh-CN"/>
        </w:rPr>
        <w:t xml:space="preserve"> 1 cm.</w:t>
      </w:r>
    </w:p>
    <w:p w14:paraId="6189ED6D" w14:textId="47529373" w:rsidR="00845D1C" w:rsidRDefault="00845D1C" w:rsidP="00DC2250">
      <w:pPr>
        <w:pStyle w:val="EndNoteBibliography"/>
        <w:spacing w:line="480" w:lineRule="auto"/>
      </w:pPr>
    </w:p>
    <w:p w14:paraId="45EF7F2A" w14:textId="50EB6A23" w:rsidR="00845D1C" w:rsidRDefault="00845D1C" w:rsidP="00DC2250">
      <w:pPr>
        <w:pStyle w:val="EndNoteBibliography"/>
        <w:spacing w:line="480" w:lineRule="auto"/>
      </w:pPr>
      <w:r w:rsidRPr="00DC2250">
        <w:rPr>
          <w:b/>
          <w:bCs/>
        </w:rPr>
        <w:t xml:space="preserve">Figure </w:t>
      </w:r>
      <w:r w:rsidR="00C63A89">
        <w:rPr>
          <w:b/>
          <w:bCs/>
        </w:rPr>
        <w:t>7</w:t>
      </w:r>
      <w:r w:rsidRPr="00DC2250">
        <w:rPr>
          <w:b/>
          <w:bCs/>
        </w:rPr>
        <w:t>.</w:t>
      </w:r>
      <w:r w:rsidRPr="00845D1C">
        <w:t xml:space="preserve"> MOR-IV-2804-B16.15-1, a medium </w:t>
      </w:r>
      <w:proofErr w:type="spellStart"/>
      <w:r w:rsidRPr="00845D1C">
        <w:rPr>
          <w:i/>
          <w:iCs/>
        </w:rPr>
        <w:t>Fictovichnus</w:t>
      </w:r>
      <w:proofErr w:type="spellEnd"/>
      <w:r w:rsidRPr="00845D1C">
        <w:rPr>
          <w:i/>
          <w:iCs/>
        </w:rPr>
        <w:t xml:space="preserve"> </w:t>
      </w:r>
      <w:proofErr w:type="spellStart"/>
      <w:r w:rsidRPr="00845D1C">
        <w:rPr>
          <w:i/>
          <w:iCs/>
        </w:rPr>
        <w:t>sciuttoi</w:t>
      </w:r>
      <w:proofErr w:type="spellEnd"/>
      <w:r w:rsidRPr="00845D1C">
        <w:t xml:space="preserve"> (left) showing helically arranged ornamentation comparable to a modern </w:t>
      </w:r>
      <w:r w:rsidR="00C316D1">
        <w:t>insect</w:t>
      </w:r>
      <w:r w:rsidR="00C316D1" w:rsidRPr="00845D1C">
        <w:t xml:space="preserve"> </w:t>
      </w:r>
      <w:r w:rsidRPr="00845D1C">
        <w:t>cocoon (right</w:t>
      </w:r>
      <w:r w:rsidR="00C316D1">
        <w:t xml:space="preserve">, Hymenoptera </w:t>
      </w:r>
      <w:proofErr w:type="spellStart"/>
      <w:r w:rsidR="00C316D1">
        <w:t>indet</w:t>
      </w:r>
      <w:proofErr w:type="spellEnd"/>
      <w:r w:rsidR="00C316D1">
        <w:t>.</w:t>
      </w:r>
      <w:r w:rsidRPr="00845D1C">
        <w:t>)</w:t>
      </w:r>
      <w:r w:rsidR="00AC1351">
        <w:t xml:space="preserve"> </w:t>
      </w:r>
      <w:r w:rsidRPr="00845D1C">
        <w:t xml:space="preserve">from the </w:t>
      </w:r>
      <w:r w:rsidR="00AC1351">
        <w:t xml:space="preserve">open grasslands </w:t>
      </w:r>
      <w:r w:rsidRPr="00845D1C">
        <w:t>Willow Creek Anticline</w:t>
      </w:r>
      <w:r w:rsidR="00C316D1">
        <w:t xml:space="preserve"> near Choteau, MT, USA</w:t>
      </w:r>
      <w:r w:rsidRPr="00845D1C">
        <w:t>. Scale 1 cm.</w:t>
      </w:r>
    </w:p>
    <w:p w14:paraId="3D18AD5D" w14:textId="08BE539B" w:rsidR="00845D1C" w:rsidRDefault="00845D1C" w:rsidP="00DC2250">
      <w:pPr>
        <w:pStyle w:val="EndNoteBibliography"/>
        <w:spacing w:line="480" w:lineRule="auto"/>
      </w:pPr>
    </w:p>
    <w:p w14:paraId="0B6F85CA" w14:textId="09D20809" w:rsidR="00845D1C" w:rsidRDefault="00845D1C" w:rsidP="00DC2250">
      <w:pPr>
        <w:spacing w:line="480" w:lineRule="auto"/>
        <w:rPr>
          <w:rFonts w:eastAsia="Times New Roman"/>
          <w:color w:val="000000"/>
          <w:u w:color="000000"/>
          <w:lang w:eastAsia="zh-CN"/>
        </w:rPr>
      </w:pPr>
      <w:r w:rsidRPr="00DC2250">
        <w:rPr>
          <w:rFonts w:eastAsia="Times New Roman"/>
          <w:b/>
          <w:bCs/>
          <w:color w:val="000000"/>
          <w:u w:color="000000"/>
          <w:lang w:eastAsia="zh-CN"/>
        </w:rPr>
        <w:t xml:space="preserve">Figure </w:t>
      </w:r>
      <w:r w:rsidR="00C63A89">
        <w:rPr>
          <w:rFonts w:eastAsia="Times New Roman"/>
          <w:b/>
          <w:bCs/>
          <w:color w:val="000000"/>
          <w:u w:color="000000"/>
          <w:lang w:eastAsia="zh-CN"/>
        </w:rPr>
        <w:t>8</w:t>
      </w:r>
      <w:r w:rsidRPr="00DC2250">
        <w:rPr>
          <w:rFonts w:eastAsia="Times New Roman"/>
          <w:b/>
          <w:bCs/>
          <w:color w:val="000000"/>
          <w:u w:color="000000"/>
          <w:lang w:eastAsia="zh-CN"/>
        </w:rPr>
        <w:t>.</w:t>
      </w:r>
      <w:r w:rsidRPr="00845D1C">
        <w:rPr>
          <w:rFonts w:eastAsia="Times New Roman"/>
          <w:color w:val="000000"/>
          <w:u w:color="000000"/>
          <w:lang w:eastAsia="zh-CN"/>
        </w:rPr>
        <w:t xml:space="preserve"> Photomicrographs of </w:t>
      </w:r>
      <w:proofErr w:type="spellStart"/>
      <w:r w:rsidRPr="00845D1C">
        <w:rPr>
          <w:rFonts w:eastAsia="Times New Roman"/>
          <w:i/>
          <w:iCs/>
          <w:color w:val="000000"/>
          <w:u w:color="000000"/>
          <w:lang w:eastAsia="zh-CN"/>
        </w:rPr>
        <w:t>Fictovichnus</w:t>
      </w:r>
      <w:proofErr w:type="spellEnd"/>
      <w:r w:rsidRPr="00845D1C">
        <w:rPr>
          <w:rFonts w:eastAsia="Times New Roman"/>
          <w:i/>
          <w:iCs/>
          <w:color w:val="000000"/>
          <w:u w:color="000000"/>
          <w:lang w:eastAsia="zh-CN"/>
        </w:rPr>
        <w:t xml:space="preserve"> </w:t>
      </w:r>
      <w:proofErr w:type="spellStart"/>
      <w:r w:rsidRPr="00845D1C">
        <w:rPr>
          <w:rFonts w:eastAsia="Times New Roman"/>
          <w:i/>
          <w:iCs/>
          <w:color w:val="000000"/>
          <w:u w:color="000000"/>
          <w:lang w:eastAsia="zh-CN"/>
        </w:rPr>
        <w:t>sciuttoi</w:t>
      </w:r>
      <w:proofErr w:type="spellEnd"/>
      <w:r w:rsidRPr="00845D1C">
        <w:rPr>
          <w:rFonts w:eastAsia="Times New Roman"/>
          <w:color w:val="000000"/>
          <w:u w:color="000000"/>
          <w:lang w:eastAsia="zh-CN"/>
        </w:rPr>
        <w:t>. (A) Cross-polarized image of a small morph</w:t>
      </w:r>
      <w:r w:rsidR="00F51934">
        <w:rPr>
          <w:rFonts w:eastAsia="Times New Roman"/>
          <w:color w:val="000000"/>
          <w:u w:color="000000"/>
          <w:lang w:eastAsia="zh-CN"/>
        </w:rPr>
        <w:t>otype</w:t>
      </w:r>
      <w:r w:rsidRPr="00845D1C">
        <w:rPr>
          <w:rFonts w:eastAsia="Times New Roman"/>
          <w:color w:val="000000"/>
          <w:u w:color="000000"/>
          <w:lang w:eastAsia="zh-CN"/>
        </w:rPr>
        <w:t xml:space="preserve"> cocoon (MOR-IV-2804-B11.13.small). Dotted line marks the outer extent of the outer micritic boundary. Arrows point to the thin external wall. (B) Magnified image of inset box in (A) displaying discontinuous thin external wall (arrows). Discontinuity may reflect oblique section of external helical ridges. Image under plane-polarized light. (C) Small morph </w:t>
      </w:r>
      <w:r w:rsidRPr="007C3E03">
        <w:rPr>
          <w:rFonts w:eastAsia="Times New Roman"/>
          <w:i/>
          <w:iCs/>
          <w:color w:val="000000"/>
          <w:u w:color="000000"/>
          <w:lang w:eastAsia="zh-CN"/>
        </w:rPr>
        <w:t xml:space="preserve">F. </w:t>
      </w:r>
      <w:proofErr w:type="spellStart"/>
      <w:r w:rsidRPr="007C3E03">
        <w:rPr>
          <w:rFonts w:eastAsia="Times New Roman"/>
          <w:i/>
          <w:iCs/>
          <w:color w:val="000000"/>
          <w:u w:color="000000"/>
          <w:lang w:eastAsia="zh-CN"/>
        </w:rPr>
        <w:t>sciuttoi</w:t>
      </w:r>
      <w:proofErr w:type="spellEnd"/>
      <w:r w:rsidRPr="00845D1C">
        <w:rPr>
          <w:rFonts w:eastAsia="Times New Roman"/>
          <w:color w:val="000000"/>
          <w:u w:color="000000"/>
          <w:lang w:eastAsia="zh-CN"/>
        </w:rPr>
        <w:t xml:space="preserve"> (MOR-IV-2804-B1.14.small) that is </w:t>
      </w:r>
      <w:r w:rsidR="007C3E03" w:rsidRPr="00845D1C">
        <w:rPr>
          <w:rFonts w:eastAsia="Times New Roman"/>
          <w:color w:val="000000"/>
          <w:u w:color="000000"/>
          <w:lang w:eastAsia="zh-CN"/>
        </w:rPr>
        <w:t>detached</w:t>
      </w:r>
      <w:r w:rsidRPr="00845D1C">
        <w:rPr>
          <w:rFonts w:eastAsia="Times New Roman"/>
          <w:color w:val="000000"/>
          <w:u w:color="000000"/>
          <w:lang w:eastAsia="zh-CN"/>
        </w:rPr>
        <w:t xml:space="preserve"> from the host matrix. As in (A), dotted line marks the outer extent of the outer micritic boundary. Image under cross-polarized light. (D) Large cocoon (MOR-IV-2804-B7.12.large) with discontinuous external wall (arrows). Image under plane-polarized light. Scale in (A), (C), and (D) 1 mm. Scale in (B) 100 µm.</w:t>
      </w:r>
    </w:p>
    <w:p w14:paraId="32B08982" w14:textId="46FE8583" w:rsidR="00845D1C" w:rsidRDefault="00845D1C" w:rsidP="00DC2250">
      <w:pPr>
        <w:spacing w:line="480" w:lineRule="auto"/>
        <w:rPr>
          <w:rFonts w:eastAsia="Times New Roman"/>
          <w:color w:val="000000"/>
          <w:u w:color="000000"/>
          <w:lang w:eastAsia="zh-CN"/>
        </w:rPr>
      </w:pPr>
    </w:p>
    <w:p w14:paraId="377A8A04" w14:textId="47CB3DA6" w:rsidR="00845D1C" w:rsidRPr="00845D1C" w:rsidRDefault="00845D1C" w:rsidP="00DC2250">
      <w:pPr>
        <w:spacing w:line="480" w:lineRule="auto"/>
        <w:rPr>
          <w:rFonts w:eastAsia="Times New Roman"/>
          <w:color w:val="000000"/>
          <w:u w:color="000000"/>
          <w:lang w:eastAsia="zh-CN"/>
        </w:rPr>
      </w:pPr>
      <w:r w:rsidRPr="00DC2250">
        <w:rPr>
          <w:rFonts w:eastAsia="Times New Roman"/>
          <w:b/>
          <w:bCs/>
          <w:color w:val="000000"/>
          <w:u w:color="000000"/>
          <w:lang w:eastAsia="zh-CN"/>
        </w:rPr>
        <w:t xml:space="preserve">Figure </w:t>
      </w:r>
      <w:r w:rsidR="00C63A89">
        <w:rPr>
          <w:rFonts w:eastAsia="Times New Roman"/>
          <w:b/>
          <w:bCs/>
          <w:color w:val="000000"/>
          <w:u w:color="000000"/>
          <w:lang w:eastAsia="zh-CN"/>
        </w:rPr>
        <w:t>9</w:t>
      </w:r>
      <w:r w:rsidRPr="00DC2250">
        <w:rPr>
          <w:rFonts w:eastAsia="Times New Roman"/>
          <w:b/>
          <w:bCs/>
          <w:color w:val="000000"/>
          <w:u w:color="000000"/>
          <w:lang w:eastAsia="zh-CN"/>
        </w:rPr>
        <w:t>.</w:t>
      </w:r>
      <w:r w:rsidRPr="00845D1C">
        <w:rPr>
          <w:rFonts w:eastAsia="Times New Roman"/>
          <w:color w:val="000000"/>
          <w:u w:color="000000"/>
          <w:lang w:eastAsia="zh-CN"/>
        </w:rPr>
        <w:t xml:space="preserve"> Specimens of the wide morph </w:t>
      </w:r>
      <w:proofErr w:type="spellStart"/>
      <w:r w:rsidRPr="00845D1C">
        <w:rPr>
          <w:rFonts w:eastAsia="Times New Roman"/>
          <w:i/>
          <w:iCs/>
          <w:color w:val="000000"/>
          <w:u w:color="000000"/>
          <w:lang w:eastAsia="zh-CN"/>
        </w:rPr>
        <w:t>Fictovichnus</w:t>
      </w:r>
      <w:proofErr w:type="spellEnd"/>
      <w:r w:rsidRPr="00845D1C">
        <w:rPr>
          <w:rFonts w:eastAsia="Times New Roman"/>
          <w:color w:val="000000"/>
          <w:u w:color="000000"/>
          <w:lang w:eastAsia="zh-CN"/>
        </w:rPr>
        <w:t xml:space="preserve"> from the Egg Mountain locality. (A) MOR-IV-2804-B1.14-1 with irregular bumpy texture. (B) MOR-IV-2804-B9.11-1 showing coarse ridged ornamentation. (C) MOR-IV-2804-B3.12-3, a complete specimen with smooth surface and exemplary stout morphology. (D) Wide </w:t>
      </w:r>
      <w:proofErr w:type="spellStart"/>
      <w:r w:rsidRPr="00CD147E">
        <w:rPr>
          <w:rFonts w:eastAsia="Times New Roman"/>
          <w:i/>
          <w:iCs/>
          <w:color w:val="000000"/>
          <w:u w:color="000000"/>
          <w:lang w:eastAsia="zh-CN"/>
        </w:rPr>
        <w:t>Fictovichnus</w:t>
      </w:r>
      <w:proofErr w:type="spellEnd"/>
      <w:r w:rsidRPr="00845D1C">
        <w:rPr>
          <w:rFonts w:eastAsia="Times New Roman"/>
          <w:color w:val="000000"/>
          <w:u w:color="000000"/>
          <w:lang w:eastAsia="zh-CN"/>
        </w:rPr>
        <w:t xml:space="preserve"> display vertical orientation (top of photo is </w:t>
      </w:r>
      <w:proofErr w:type="spellStart"/>
      <w:r w:rsidRPr="00845D1C">
        <w:rPr>
          <w:rFonts w:eastAsia="Times New Roman"/>
          <w:color w:val="000000"/>
          <w:u w:color="000000"/>
          <w:lang w:eastAsia="zh-CN"/>
        </w:rPr>
        <w:t>younging</w:t>
      </w:r>
      <w:proofErr w:type="spellEnd"/>
      <w:r w:rsidRPr="00845D1C">
        <w:rPr>
          <w:rFonts w:eastAsia="Times New Roman"/>
          <w:color w:val="000000"/>
          <w:u w:color="000000"/>
          <w:lang w:eastAsia="zh-CN"/>
        </w:rPr>
        <w:t xml:space="preserve"> direction). Structures are outlined in black for emphasis. (E) Photomicrograph of one wide </w:t>
      </w:r>
      <w:proofErr w:type="spellStart"/>
      <w:r w:rsidRPr="00CD147E">
        <w:rPr>
          <w:rFonts w:eastAsia="Times New Roman"/>
          <w:i/>
          <w:iCs/>
          <w:color w:val="000000"/>
          <w:u w:color="000000"/>
          <w:lang w:eastAsia="zh-CN"/>
        </w:rPr>
        <w:t>Fictovichnus</w:t>
      </w:r>
      <w:proofErr w:type="spellEnd"/>
      <w:r w:rsidRPr="00845D1C">
        <w:rPr>
          <w:rFonts w:eastAsia="Times New Roman"/>
          <w:color w:val="000000"/>
          <w:u w:color="000000"/>
          <w:lang w:eastAsia="zh-CN"/>
        </w:rPr>
        <w:t xml:space="preserve"> specimen (MOR-IV-2804-B.16.11.FB) under cross-polarized light showing calcite boundary between light brown micritic inner matrix (left) and darker outer matrix. Scale 1 cm in (A), (B), (C), and (D), 1 mm in (E).</w:t>
      </w:r>
    </w:p>
    <w:p w14:paraId="2D54C769" w14:textId="77777777" w:rsidR="00845D1C" w:rsidRPr="00845D1C" w:rsidRDefault="00845D1C" w:rsidP="00DC2250">
      <w:pPr>
        <w:spacing w:line="480" w:lineRule="auto"/>
        <w:rPr>
          <w:rFonts w:eastAsia="Times New Roman"/>
          <w:color w:val="000000"/>
          <w:u w:color="000000"/>
          <w:lang w:eastAsia="zh-CN"/>
        </w:rPr>
      </w:pPr>
    </w:p>
    <w:p w14:paraId="089A08A6" w14:textId="0D162B5A" w:rsidR="00845D1C" w:rsidRDefault="00DC2250" w:rsidP="00DC2250">
      <w:pPr>
        <w:pStyle w:val="EndNoteBibliography"/>
        <w:spacing w:line="480" w:lineRule="auto"/>
      </w:pPr>
      <w:r w:rsidRPr="00DC2250">
        <w:rPr>
          <w:b/>
          <w:bCs/>
        </w:rPr>
        <w:t>Figure 1</w:t>
      </w:r>
      <w:r w:rsidR="00C63A89">
        <w:rPr>
          <w:b/>
          <w:bCs/>
        </w:rPr>
        <w:t>0</w:t>
      </w:r>
      <w:r w:rsidRPr="00DC2250">
        <w:rPr>
          <w:b/>
          <w:bCs/>
        </w:rPr>
        <w:t>.</w:t>
      </w:r>
      <w:r w:rsidRPr="00DC2250">
        <w:t xml:space="preserve"> Traces within traces from Egg Mountain. (A) Two specimens of </w:t>
      </w:r>
      <w:proofErr w:type="spellStart"/>
      <w:r w:rsidRPr="00DC2250">
        <w:rPr>
          <w:i/>
          <w:iCs/>
        </w:rPr>
        <w:t>Tombownichnus</w:t>
      </w:r>
      <w:proofErr w:type="spellEnd"/>
      <w:r w:rsidRPr="00DC2250">
        <w:t xml:space="preserve"> cf. </w:t>
      </w:r>
      <w:proofErr w:type="spellStart"/>
      <w:r w:rsidRPr="00DC2250">
        <w:rPr>
          <w:i/>
          <w:iCs/>
        </w:rPr>
        <w:t>parabolicus</w:t>
      </w:r>
      <w:proofErr w:type="spellEnd"/>
      <w:r w:rsidRPr="00DC2250">
        <w:t xml:space="preserve"> characterized by an ovoid indentation in a medium </w:t>
      </w:r>
      <w:proofErr w:type="spellStart"/>
      <w:r w:rsidRPr="00CD147E">
        <w:rPr>
          <w:i/>
          <w:iCs/>
        </w:rPr>
        <w:t>Fictovichnus</w:t>
      </w:r>
      <w:proofErr w:type="spellEnd"/>
      <w:r w:rsidRPr="00CD147E">
        <w:rPr>
          <w:i/>
          <w:iCs/>
        </w:rPr>
        <w:t xml:space="preserve"> </w:t>
      </w:r>
      <w:proofErr w:type="spellStart"/>
      <w:r w:rsidRPr="00CD147E">
        <w:rPr>
          <w:i/>
          <w:iCs/>
        </w:rPr>
        <w:t>sciuttoi</w:t>
      </w:r>
      <w:proofErr w:type="spellEnd"/>
      <w:r w:rsidRPr="00DC2250">
        <w:t xml:space="preserve"> (left, MOR-IV-2804-B7.13-1; right, MOR-IV-2804-B7.14-1). (B) Two examples of small cocoons cross-cutting medium morph cocoons (left, MOR-IV-B3.12-4; right, MOR-IV-2804-B1.10-4). Note the helical ornamentation on both the small and medium cocoons (arrows). (C) Two large cocoons in close association (MOR-IV-B1.10-5). Scale 1 cm.</w:t>
      </w:r>
    </w:p>
    <w:p w14:paraId="025F94DE" w14:textId="23B5773C" w:rsidR="00DC2250" w:rsidRDefault="00DC2250" w:rsidP="00DC2250">
      <w:pPr>
        <w:pStyle w:val="EndNoteBibliography"/>
        <w:spacing w:line="480" w:lineRule="auto"/>
      </w:pPr>
    </w:p>
    <w:p w14:paraId="571CECE0" w14:textId="78F88C15" w:rsidR="00DC2250" w:rsidRDefault="00DC2250" w:rsidP="00DC2250">
      <w:pPr>
        <w:spacing w:line="480" w:lineRule="auto"/>
        <w:rPr>
          <w:rFonts w:eastAsia="Times New Roman"/>
          <w:color w:val="000000"/>
          <w:u w:color="000000"/>
          <w:lang w:eastAsia="zh-CN"/>
        </w:rPr>
      </w:pPr>
      <w:r w:rsidRPr="00DC2250">
        <w:rPr>
          <w:rFonts w:eastAsia="Times New Roman"/>
          <w:b/>
          <w:bCs/>
          <w:color w:val="000000"/>
          <w:u w:color="000000"/>
          <w:lang w:eastAsia="zh-CN"/>
        </w:rPr>
        <w:t>Figure 1</w:t>
      </w:r>
      <w:r w:rsidR="00C63A89">
        <w:rPr>
          <w:rFonts w:eastAsia="Times New Roman"/>
          <w:b/>
          <w:bCs/>
          <w:color w:val="000000"/>
          <w:u w:color="000000"/>
          <w:lang w:eastAsia="zh-CN"/>
        </w:rPr>
        <w:t>1</w:t>
      </w:r>
      <w:r w:rsidRPr="00DC2250">
        <w:rPr>
          <w:rFonts w:eastAsia="Times New Roman"/>
          <w:b/>
          <w:bCs/>
          <w:color w:val="000000"/>
          <w:u w:color="000000"/>
          <w:lang w:eastAsia="zh-CN"/>
        </w:rPr>
        <w:t>.</w:t>
      </w:r>
      <w:r w:rsidRPr="00DC2250">
        <w:rPr>
          <w:rFonts w:eastAsia="Times New Roman"/>
          <w:color w:val="000000"/>
          <w:u w:color="000000"/>
          <w:lang w:eastAsia="zh-CN"/>
        </w:rPr>
        <w:t xml:space="preserve"> Trace fossil abundance throughout the main quarry at the Egg Mountain locality. The abundances represent the number of all four morphs of </w:t>
      </w:r>
      <w:proofErr w:type="spellStart"/>
      <w:r w:rsidRPr="00DC2250">
        <w:rPr>
          <w:rFonts w:eastAsia="Times New Roman"/>
          <w:i/>
          <w:iCs/>
          <w:color w:val="000000"/>
          <w:u w:color="000000"/>
          <w:lang w:eastAsia="zh-CN"/>
        </w:rPr>
        <w:t>Fictovichnus</w:t>
      </w:r>
      <w:proofErr w:type="spellEnd"/>
      <w:r w:rsidRPr="00DC2250">
        <w:rPr>
          <w:rFonts w:eastAsia="Times New Roman"/>
          <w:i/>
          <w:iCs/>
          <w:color w:val="000000"/>
          <w:u w:color="000000"/>
          <w:lang w:eastAsia="zh-CN"/>
        </w:rPr>
        <w:t xml:space="preserve"> </w:t>
      </w:r>
      <w:proofErr w:type="spellStart"/>
      <w:r w:rsidRPr="00DC2250">
        <w:rPr>
          <w:rFonts w:eastAsia="Times New Roman"/>
          <w:i/>
          <w:iCs/>
          <w:color w:val="000000"/>
          <w:u w:color="000000"/>
          <w:lang w:eastAsia="zh-CN"/>
        </w:rPr>
        <w:t>sciuttoi</w:t>
      </w:r>
      <w:proofErr w:type="spellEnd"/>
      <w:r w:rsidRPr="00DC2250">
        <w:rPr>
          <w:rFonts w:eastAsia="Times New Roman"/>
          <w:color w:val="000000"/>
          <w:u w:color="000000"/>
          <w:lang w:eastAsia="zh-CN"/>
        </w:rPr>
        <w:t xml:space="preserve"> recorded for each JHP. Passes 4 and 5 are markedly low, while JHP 9 displays the single highest density of traces of all passes. Data labels are presented as number of pupation structures per jackhammer pass, represented by a number and the corresponding percentage relative to total traces throughout the section. Note that JHP 1 and 2 may not reflect actual abundance as those horizons were not fully sampled.</w:t>
      </w:r>
    </w:p>
    <w:p w14:paraId="740FB1A6" w14:textId="5BC41B51" w:rsidR="00DC2250" w:rsidRDefault="00DC2250" w:rsidP="00DC2250">
      <w:pPr>
        <w:spacing w:line="480" w:lineRule="auto"/>
        <w:rPr>
          <w:rFonts w:eastAsia="Times New Roman"/>
          <w:color w:val="000000"/>
          <w:u w:color="000000"/>
          <w:lang w:eastAsia="zh-CN"/>
        </w:rPr>
      </w:pPr>
    </w:p>
    <w:p w14:paraId="00CB9A28" w14:textId="3D20C75F" w:rsidR="00DC2250" w:rsidRDefault="00DC2250" w:rsidP="00DC2250">
      <w:pPr>
        <w:spacing w:line="480" w:lineRule="auto"/>
        <w:rPr>
          <w:rFonts w:eastAsia="Times New Roman"/>
          <w:color w:val="000000"/>
          <w:u w:color="000000"/>
          <w:lang w:eastAsia="zh-CN"/>
        </w:rPr>
      </w:pPr>
      <w:r w:rsidRPr="00DC2250">
        <w:rPr>
          <w:rFonts w:eastAsia="Times New Roman"/>
          <w:b/>
          <w:bCs/>
          <w:color w:val="000000"/>
          <w:u w:color="000000"/>
          <w:lang w:eastAsia="zh-CN"/>
        </w:rPr>
        <w:t>Figure 1</w:t>
      </w:r>
      <w:r w:rsidR="00C63A89">
        <w:rPr>
          <w:rFonts w:eastAsia="Times New Roman"/>
          <w:b/>
          <w:bCs/>
          <w:color w:val="000000"/>
          <w:u w:color="000000"/>
          <w:lang w:eastAsia="zh-CN"/>
        </w:rPr>
        <w:t>2</w:t>
      </w:r>
      <w:r w:rsidRPr="00DC2250">
        <w:rPr>
          <w:rFonts w:eastAsia="Times New Roman"/>
          <w:b/>
          <w:bCs/>
          <w:color w:val="000000"/>
          <w:u w:color="000000"/>
          <w:lang w:eastAsia="zh-CN"/>
        </w:rPr>
        <w:t>.</w:t>
      </w:r>
      <w:r w:rsidRPr="00DC2250">
        <w:rPr>
          <w:rFonts w:eastAsia="Times New Roman"/>
          <w:color w:val="000000"/>
          <w:u w:color="000000"/>
          <w:lang w:eastAsia="zh-CN"/>
        </w:rPr>
        <w:t xml:space="preserve"> Relative abundance of different fossil cocoon morphologies throughout the main quarry. Medium and small </w:t>
      </w:r>
      <w:proofErr w:type="spellStart"/>
      <w:r w:rsidRPr="00DC2250">
        <w:rPr>
          <w:rFonts w:eastAsia="Times New Roman"/>
          <w:i/>
          <w:iCs/>
          <w:color w:val="000000"/>
          <w:u w:color="000000"/>
          <w:lang w:eastAsia="zh-CN"/>
        </w:rPr>
        <w:t>Fictovichnus</w:t>
      </w:r>
      <w:proofErr w:type="spellEnd"/>
      <w:r w:rsidRPr="00DC2250">
        <w:rPr>
          <w:rFonts w:eastAsia="Times New Roman"/>
          <w:i/>
          <w:iCs/>
          <w:color w:val="000000"/>
          <w:u w:color="000000"/>
          <w:lang w:eastAsia="zh-CN"/>
        </w:rPr>
        <w:t xml:space="preserve"> </w:t>
      </w:r>
      <w:proofErr w:type="spellStart"/>
      <w:r w:rsidRPr="00DC2250">
        <w:rPr>
          <w:rFonts w:eastAsia="Times New Roman"/>
          <w:i/>
          <w:iCs/>
          <w:color w:val="000000"/>
          <w:u w:color="000000"/>
          <w:lang w:eastAsia="zh-CN"/>
        </w:rPr>
        <w:t>sciuttoi</w:t>
      </w:r>
      <w:proofErr w:type="spellEnd"/>
      <w:r w:rsidRPr="00DC2250">
        <w:rPr>
          <w:rFonts w:eastAsia="Times New Roman"/>
          <w:color w:val="000000"/>
          <w:u w:color="000000"/>
          <w:lang w:eastAsia="zh-CN"/>
        </w:rPr>
        <w:t xml:space="preserve"> are consistently the most abundant throughout the section and are present in all jackhammer passes. Large and wide </w:t>
      </w:r>
      <w:r w:rsidRPr="00DC2250">
        <w:rPr>
          <w:rFonts w:eastAsia="Times New Roman"/>
          <w:i/>
          <w:iCs/>
          <w:color w:val="000000"/>
          <w:u w:color="000000"/>
          <w:lang w:eastAsia="zh-CN"/>
        </w:rPr>
        <w:t xml:space="preserve">F. </w:t>
      </w:r>
      <w:proofErr w:type="spellStart"/>
      <w:r w:rsidRPr="00DC2250">
        <w:rPr>
          <w:rFonts w:eastAsia="Times New Roman"/>
          <w:i/>
          <w:iCs/>
          <w:color w:val="000000"/>
          <w:u w:color="000000"/>
          <w:lang w:eastAsia="zh-CN"/>
        </w:rPr>
        <w:t>sciuttoi</w:t>
      </w:r>
      <w:proofErr w:type="spellEnd"/>
      <w:r w:rsidRPr="00DC2250">
        <w:rPr>
          <w:rFonts w:eastAsia="Times New Roman"/>
          <w:color w:val="000000"/>
          <w:u w:color="000000"/>
          <w:lang w:eastAsia="zh-CN"/>
        </w:rPr>
        <w:t xml:space="preserve"> display a notably lower abundance or a completely absent from JHP 7 through JHP 11. Note that JHP 1 and 2 may not reflect actual abundance as those horizons were not fully sampled.</w:t>
      </w:r>
    </w:p>
    <w:p w14:paraId="7561F995" w14:textId="77777777" w:rsidR="00F51934" w:rsidRPr="00DC2250" w:rsidRDefault="00F51934" w:rsidP="00DC2250">
      <w:pPr>
        <w:spacing w:line="480" w:lineRule="auto"/>
        <w:rPr>
          <w:rFonts w:eastAsia="Times New Roman"/>
          <w:color w:val="000000"/>
          <w:u w:color="000000"/>
          <w:lang w:eastAsia="zh-CN"/>
        </w:rPr>
      </w:pPr>
    </w:p>
    <w:p w14:paraId="48867C06" w14:textId="25816B64" w:rsidR="00DC2250" w:rsidRDefault="00DC2250" w:rsidP="00DC2250">
      <w:pPr>
        <w:spacing w:line="480" w:lineRule="auto"/>
        <w:rPr>
          <w:rFonts w:eastAsia="Times New Roman"/>
          <w:color w:val="000000"/>
          <w:u w:color="000000"/>
          <w:lang w:eastAsia="zh-CN"/>
        </w:rPr>
      </w:pPr>
      <w:r w:rsidRPr="00DC2250">
        <w:rPr>
          <w:rFonts w:eastAsia="Times New Roman"/>
          <w:b/>
          <w:bCs/>
          <w:color w:val="000000"/>
          <w:u w:color="000000"/>
          <w:lang w:eastAsia="zh-CN"/>
        </w:rPr>
        <w:t>Figure 1</w:t>
      </w:r>
      <w:r w:rsidR="00C63A89">
        <w:rPr>
          <w:rFonts w:eastAsia="Times New Roman"/>
          <w:b/>
          <w:bCs/>
          <w:color w:val="000000"/>
          <w:u w:color="000000"/>
          <w:lang w:eastAsia="zh-CN"/>
        </w:rPr>
        <w:t>3</w:t>
      </w:r>
      <w:r w:rsidRPr="00DC2250">
        <w:rPr>
          <w:rFonts w:eastAsia="Times New Roman"/>
          <w:b/>
          <w:bCs/>
          <w:color w:val="000000"/>
          <w:u w:color="000000"/>
          <w:lang w:eastAsia="zh-CN"/>
        </w:rPr>
        <w:t>.</w:t>
      </w:r>
      <w:r w:rsidRPr="00DC2250">
        <w:rPr>
          <w:rFonts w:eastAsia="Times New Roman"/>
          <w:color w:val="000000"/>
          <w:u w:color="000000"/>
          <w:lang w:eastAsia="zh-CN"/>
        </w:rPr>
        <w:t xml:space="preserve"> Relative trace abundance as percentage per jackhammer pass throughout the main quarry. Trace diversity generally decreases down the measured section. Medium and small </w:t>
      </w:r>
      <w:proofErr w:type="spellStart"/>
      <w:r w:rsidRPr="00DC2250">
        <w:rPr>
          <w:rFonts w:eastAsia="Times New Roman"/>
          <w:i/>
          <w:iCs/>
          <w:color w:val="000000"/>
          <w:u w:color="000000"/>
          <w:lang w:eastAsia="zh-CN"/>
        </w:rPr>
        <w:t>Fictovichnus</w:t>
      </w:r>
      <w:proofErr w:type="spellEnd"/>
      <w:r w:rsidRPr="00DC2250">
        <w:rPr>
          <w:rFonts w:eastAsia="Times New Roman"/>
          <w:i/>
          <w:iCs/>
          <w:color w:val="000000"/>
          <w:u w:color="000000"/>
          <w:lang w:eastAsia="zh-CN"/>
        </w:rPr>
        <w:t xml:space="preserve"> </w:t>
      </w:r>
      <w:proofErr w:type="spellStart"/>
      <w:r w:rsidRPr="00DC2250">
        <w:rPr>
          <w:rFonts w:eastAsia="Times New Roman"/>
          <w:i/>
          <w:iCs/>
          <w:color w:val="000000"/>
          <w:u w:color="000000"/>
          <w:lang w:eastAsia="zh-CN"/>
        </w:rPr>
        <w:t>sciuttoi</w:t>
      </w:r>
      <w:proofErr w:type="spellEnd"/>
      <w:r w:rsidRPr="00DC2250">
        <w:rPr>
          <w:rFonts w:eastAsia="Times New Roman"/>
          <w:color w:val="000000"/>
          <w:u w:color="000000"/>
          <w:lang w:eastAsia="zh-CN"/>
        </w:rPr>
        <w:t xml:space="preserve"> </w:t>
      </w:r>
      <w:r w:rsidRPr="00DC2250">
        <w:rPr>
          <w:rFonts w:eastAsia="Times New Roman"/>
          <w:color w:val="000000"/>
          <w:u w:color="000000"/>
          <w:lang w:eastAsia="zh-CN"/>
        </w:rPr>
        <w:lastRenderedPageBreak/>
        <w:t xml:space="preserve">are consistently dominant in all JHPs. Large and wide </w:t>
      </w:r>
      <w:r w:rsidRPr="00DC2250">
        <w:rPr>
          <w:rFonts w:eastAsia="Times New Roman"/>
          <w:i/>
          <w:iCs/>
          <w:color w:val="000000"/>
          <w:u w:color="000000"/>
          <w:lang w:eastAsia="zh-CN"/>
        </w:rPr>
        <w:t xml:space="preserve">F. </w:t>
      </w:r>
      <w:proofErr w:type="spellStart"/>
      <w:r w:rsidRPr="00DC2250">
        <w:rPr>
          <w:rFonts w:eastAsia="Times New Roman"/>
          <w:i/>
          <w:iCs/>
          <w:color w:val="000000"/>
          <w:u w:color="000000"/>
          <w:lang w:eastAsia="zh-CN"/>
        </w:rPr>
        <w:t>sciuttoi</w:t>
      </w:r>
      <w:proofErr w:type="spellEnd"/>
      <w:r w:rsidRPr="00DC2250">
        <w:rPr>
          <w:rFonts w:eastAsia="Times New Roman"/>
          <w:color w:val="000000"/>
          <w:u w:color="000000"/>
          <w:lang w:eastAsia="zh-CN"/>
        </w:rPr>
        <w:t xml:space="preserve"> are consistently less common and are concentrated in the top half of the measured section. Note that JHP 1 and 2 may not reflect actual abundance as those horizons were not fully sampled.</w:t>
      </w:r>
    </w:p>
    <w:p w14:paraId="3292758B" w14:textId="53F22BA1" w:rsidR="00C63A89" w:rsidRDefault="00C63A89" w:rsidP="00DC2250">
      <w:pPr>
        <w:spacing w:line="480" w:lineRule="auto"/>
        <w:rPr>
          <w:rFonts w:eastAsia="Times New Roman"/>
          <w:color w:val="000000"/>
          <w:u w:color="000000"/>
          <w:lang w:eastAsia="zh-CN"/>
        </w:rPr>
      </w:pPr>
    </w:p>
    <w:p w14:paraId="46C3DF1D" w14:textId="77777777" w:rsidR="00C63A89" w:rsidRDefault="00C63A89" w:rsidP="00C63A89">
      <w:pPr>
        <w:pStyle w:val="EndNoteBibliography"/>
        <w:spacing w:line="480" w:lineRule="auto"/>
      </w:pPr>
      <w:r w:rsidRPr="00DC2250">
        <w:rPr>
          <w:b/>
          <w:bCs/>
        </w:rPr>
        <w:t>Figure 1</w:t>
      </w:r>
      <w:r>
        <w:rPr>
          <w:b/>
          <w:bCs/>
        </w:rPr>
        <w:t>4</w:t>
      </w:r>
      <w:r w:rsidRPr="00DC2250">
        <w:rPr>
          <w:b/>
          <w:bCs/>
        </w:rPr>
        <w:t>.</w:t>
      </w:r>
      <w:r w:rsidRPr="00845D1C">
        <w:t xml:space="preserve"> Generalized burrow of a solitary wasp. Cell depth and presence of inner and outer closures varies by species and substrate conditions. Terminology and burrow scheme based off Evans (1966) for sand wasps.</w:t>
      </w:r>
    </w:p>
    <w:p w14:paraId="696284FB" w14:textId="48579E55" w:rsidR="00DC2250" w:rsidRDefault="00DC2250" w:rsidP="00DC2250">
      <w:pPr>
        <w:spacing w:line="480" w:lineRule="auto"/>
        <w:rPr>
          <w:rFonts w:eastAsia="Times New Roman"/>
          <w:color w:val="000000"/>
          <w:u w:color="000000"/>
          <w:lang w:eastAsia="zh-CN"/>
        </w:rPr>
      </w:pPr>
    </w:p>
    <w:p w14:paraId="2D6C6D98" w14:textId="77777777" w:rsidR="00DC2250" w:rsidRPr="00F23C77" w:rsidRDefault="00DC2250" w:rsidP="00DC2250">
      <w:pPr>
        <w:spacing w:line="480" w:lineRule="auto"/>
      </w:pPr>
      <w:r w:rsidRPr="00DC2250">
        <w:rPr>
          <w:b/>
          <w:bCs/>
          <w:lang w:eastAsia="zh-CN"/>
        </w:rPr>
        <w:t>Table 1.</w:t>
      </w:r>
      <w:r>
        <w:rPr>
          <w:lang w:eastAsia="zh-CN"/>
        </w:rPr>
        <w:t xml:space="preserve"> Descriptive statistics of fossil cocoon categories at Egg Mountain. </w:t>
      </w:r>
      <w:r w:rsidRPr="00F23C77">
        <w:t xml:space="preserve">Average diameter is calculated from measurements of both </w:t>
      </w:r>
      <w:r w:rsidRPr="00F23C77">
        <w:rPr>
          <w:i/>
        </w:rPr>
        <w:t xml:space="preserve">b </w:t>
      </w:r>
      <w:r w:rsidRPr="00F23C77">
        <w:t xml:space="preserve">and </w:t>
      </w:r>
      <w:r w:rsidRPr="00F23C77">
        <w:rPr>
          <w:i/>
        </w:rPr>
        <w:t xml:space="preserve">c </w:t>
      </w:r>
      <w:r w:rsidRPr="00F23C77">
        <w:t>axes. Volume is calculated using all three dimensions (=4/3π</w:t>
      </w:r>
      <w:proofErr w:type="spellStart"/>
      <w:r w:rsidRPr="00F23C77">
        <w:t>abc</w:t>
      </w:r>
      <w:proofErr w:type="spellEnd"/>
      <w:r w:rsidRPr="00F23C77">
        <w:t>).</w:t>
      </w:r>
    </w:p>
    <w:p w14:paraId="64620196" w14:textId="77777777" w:rsidR="00DC2250" w:rsidRPr="00DC2250" w:rsidRDefault="00DC2250" w:rsidP="00DC2250">
      <w:pPr>
        <w:spacing w:line="480" w:lineRule="auto"/>
        <w:rPr>
          <w:rFonts w:eastAsia="Times New Roman"/>
          <w:color w:val="000000"/>
          <w:u w:color="000000"/>
          <w:lang w:eastAsia="zh-CN"/>
        </w:rPr>
      </w:pPr>
    </w:p>
    <w:p w14:paraId="70127737" w14:textId="3D3DB369" w:rsidR="00D779EF" w:rsidRPr="00845D1C" w:rsidRDefault="00DC2250" w:rsidP="00F51934">
      <w:pPr>
        <w:spacing w:line="480" w:lineRule="auto"/>
        <w:rPr>
          <w:lang w:eastAsia="zh-CN"/>
        </w:rPr>
      </w:pPr>
      <w:r w:rsidRPr="00DC2250">
        <w:rPr>
          <w:b/>
          <w:bCs/>
          <w:lang w:eastAsia="zh-CN"/>
        </w:rPr>
        <w:t>Table 2.</w:t>
      </w:r>
      <w:r>
        <w:rPr>
          <w:lang w:eastAsia="zh-CN"/>
        </w:rPr>
        <w:t xml:space="preserve"> Abundance of trace morphologies per jackhammer pass at Egg Mountain.</w:t>
      </w:r>
      <w:r w:rsidRPr="00845D1C">
        <w:rPr>
          <w:rFonts w:eastAsia="Times New Roman"/>
          <w:sz w:val="20"/>
          <w:bdr w:val="none" w:sz="0" w:space="0" w:color="auto"/>
        </w:rPr>
        <w:t xml:space="preserve"> </w:t>
      </w:r>
      <w:r w:rsidRPr="00845D1C">
        <w:rPr>
          <w:lang w:eastAsia="zh-CN"/>
        </w:rPr>
        <w:t>First number represents number of specimens. Percentage in parentheses represents the proportion of each trace in the jackhammer pass. Italicized numbers correspond to lowest abundance or percentage for each morphology, while bold reflects highest. *Abundances in JHP 1 and 2 should not be compared due to underrepresented data.</w:t>
      </w:r>
    </w:p>
    <w:sectPr w:rsidR="00D779EF" w:rsidRPr="00845D1C" w:rsidSect="004E0716">
      <w:footerReference w:type="default" r:id="rId8"/>
      <w:pgSz w:w="12240" w:h="15840"/>
      <w:pgMar w:top="1440" w:right="1080" w:bottom="1440" w:left="1080" w:header="720" w:footer="720" w:gutter="0"/>
      <w:lnNumType w:countBy="1" w:restart="continuou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29721" w14:textId="77777777" w:rsidR="003B1578" w:rsidRDefault="003B1578">
      <w:r>
        <w:separator/>
      </w:r>
    </w:p>
  </w:endnote>
  <w:endnote w:type="continuationSeparator" w:id="0">
    <w:p w14:paraId="658BA559" w14:textId="77777777" w:rsidR="003B1578" w:rsidRDefault="003B1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4D48F" w14:textId="77777777" w:rsidR="00252772" w:rsidRDefault="002527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1209A" w14:textId="77777777" w:rsidR="003B1578" w:rsidRDefault="003B1578">
      <w:r>
        <w:separator/>
      </w:r>
    </w:p>
  </w:footnote>
  <w:footnote w:type="continuationSeparator" w:id="0">
    <w:p w14:paraId="10872062" w14:textId="77777777" w:rsidR="003B1578" w:rsidRDefault="003B15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779B8"/>
    <w:multiLevelType w:val="hybridMultilevel"/>
    <w:tmpl w:val="AD402634"/>
    <w:styleLink w:val="ImportedStyle1"/>
    <w:lvl w:ilvl="0" w:tplc="E29C114C">
      <w:start w:val="1"/>
      <w:numFmt w:val="decimal"/>
      <w:lvlText w:val="%1."/>
      <w:lvlJc w:val="left"/>
      <w:pPr>
        <w:ind w:left="108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C81D48">
      <w:start w:val="1"/>
      <w:numFmt w:val="lowerLetter"/>
      <w:lvlText w:val="%2."/>
      <w:lvlJc w:val="left"/>
      <w:pPr>
        <w:ind w:left="180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160752">
      <w:start w:val="1"/>
      <w:numFmt w:val="lowerRoman"/>
      <w:lvlText w:val="%3."/>
      <w:lvlJc w:val="left"/>
      <w:pPr>
        <w:ind w:left="2520" w:hanging="28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2BA3884">
      <w:start w:val="1"/>
      <w:numFmt w:val="decimal"/>
      <w:lvlText w:val="%4."/>
      <w:lvlJc w:val="left"/>
      <w:pPr>
        <w:ind w:left="324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48F330">
      <w:start w:val="1"/>
      <w:numFmt w:val="lowerLetter"/>
      <w:lvlText w:val="%5."/>
      <w:lvlJc w:val="left"/>
      <w:pPr>
        <w:ind w:left="396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00D8FA">
      <w:start w:val="1"/>
      <w:numFmt w:val="lowerRoman"/>
      <w:lvlText w:val="%6."/>
      <w:lvlJc w:val="left"/>
      <w:pPr>
        <w:ind w:left="4680" w:hanging="28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247838">
      <w:start w:val="1"/>
      <w:numFmt w:val="decimal"/>
      <w:lvlText w:val="%7."/>
      <w:lvlJc w:val="left"/>
      <w:pPr>
        <w:ind w:left="540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D67D14">
      <w:start w:val="1"/>
      <w:numFmt w:val="lowerLetter"/>
      <w:lvlText w:val="%8."/>
      <w:lvlJc w:val="left"/>
      <w:pPr>
        <w:ind w:left="612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8C341E">
      <w:start w:val="1"/>
      <w:numFmt w:val="lowerRoman"/>
      <w:lvlText w:val="%9."/>
      <w:lvlJc w:val="left"/>
      <w:pPr>
        <w:ind w:left="6840" w:hanging="28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C622451"/>
    <w:multiLevelType w:val="hybridMultilevel"/>
    <w:tmpl w:val="13D2B92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3A11E2A"/>
    <w:multiLevelType w:val="hybridMultilevel"/>
    <w:tmpl w:val="AD402634"/>
    <w:numStyleLink w:val="ImportedStyle1"/>
  </w:abstractNum>
  <w:abstractNum w:abstractNumId="3" w15:restartNumberingAfterBreak="0">
    <w:nsid w:val="3B6F5EA5"/>
    <w:multiLevelType w:val="hybridMultilevel"/>
    <w:tmpl w:val="2B56CE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9033D7"/>
    <w:multiLevelType w:val="hybridMultilevel"/>
    <w:tmpl w:val="474EF2D8"/>
    <w:lvl w:ilvl="0" w:tplc="A588CF54">
      <w:start w:val="6"/>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9211E4"/>
    <w:multiLevelType w:val="hybridMultilevel"/>
    <w:tmpl w:val="3028EB62"/>
    <w:numStyleLink w:val="ImportedStyle10"/>
  </w:abstractNum>
  <w:abstractNum w:abstractNumId="6" w15:restartNumberingAfterBreak="0">
    <w:nsid w:val="60E32554"/>
    <w:multiLevelType w:val="hybridMultilevel"/>
    <w:tmpl w:val="9C0291AE"/>
    <w:lvl w:ilvl="0" w:tplc="A3AA46FC">
      <w:start w:val="20"/>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725BE5"/>
    <w:multiLevelType w:val="hybridMultilevel"/>
    <w:tmpl w:val="3028EB62"/>
    <w:styleLink w:val="ImportedStyle10"/>
    <w:lvl w:ilvl="0" w:tplc="A296D83E">
      <w:start w:val="1"/>
      <w:numFmt w:val="decimal"/>
      <w:lvlText w:val="%1."/>
      <w:lvlJc w:val="left"/>
      <w:pPr>
        <w:ind w:left="36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10160C">
      <w:start w:val="1"/>
      <w:numFmt w:val="lowerLetter"/>
      <w:lvlText w:val="%2."/>
      <w:lvlJc w:val="left"/>
      <w:pPr>
        <w:ind w:left="108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3EB720">
      <w:start w:val="1"/>
      <w:numFmt w:val="lowerRoman"/>
      <w:lvlText w:val="%3."/>
      <w:lvlJc w:val="left"/>
      <w:pPr>
        <w:ind w:left="1800" w:hanging="28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6C424">
      <w:start w:val="1"/>
      <w:numFmt w:val="decimal"/>
      <w:lvlText w:val="%4."/>
      <w:lvlJc w:val="left"/>
      <w:pPr>
        <w:ind w:left="252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FE41BA">
      <w:start w:val="1"/>
      <w:numFmt w:val="lowerLetter"/>
      <w:lvlText w:val="%5."/>
      <w:lvlJc w:val="left"/>
      <w:pPr>
        <w:ind w:left="324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A81E66">
      <w:start w:val="1"/>
      <w:numFmt w:val="lowerRoman"/>
      <w:lvlText w:val="%6."/>
      <w:lvlJc w:val="left"/>
      <w:pPr>
        <w:ind w:left="3960" w:hanging="28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BB2C100">
      <w:start w:val="1"/>
      <w:numFmt w:val="decimal"/>
      <w:lvlText w:val="%7."/>
      <w:lvlJc w:val="left"/>
      <w:pPr>
        <w:ind w:left="468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367AC2">
      <w:start w:val="1"/>
      <w:numFmt w:val="lowerLetter"/>
      <w:lvlText w:val="%8."/>
      <w:lvlJc w:val="left"/>
      <w:pPr>
        <w:ind w:left="540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82E190">
      <w:start w:val="1"/>
      <w:numFmt w:val="lowerRoman"/>
      <w:lvlText w:val="%9."/>
      <w:lvlJc w:val="left"/>
      <w:pPr>
        <w:ind w:left="6120" w:hanging="28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num>
  <w:num w:numId="2">
    <w:abstractNumId w:val="2"/>
  </w:num>
  <w:num w:numId="3">
    <w:abstractNumId w:val="7"/>
  </w:num>
  <w:num w:numId="4">
    <w:abstractNumId w:val="5"/>
  </w:num>
  <w:num w:numId="5">
    <w:abstractNumId w:val="4"/>
  </w:num>
  <w:num w:numId="6">
    <w:abstractNumId w:val="6"/>
  </w:num>
  <w:num w:numId="7">
    <w:abstractNumId w:val="3"/>
  </w:num>
  <w:num w:numId="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 ">
    <w15:presenceInfo w15:providerId="Windows Live" w15:userId="98162d554386f8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B23527"/>
    <w:rsid w:val="00000C78"/>
    <w:rsid w:val="000024C7"/>
    <w:rsid w:val="00003C1A"/>
    <w:rsid w:val="00004B4C"/>
    <w:rsid w:val="00005A34"/>
    <w:rsid w:val="00006A26"/>
    <w:rsid w:val="000100EA"/>
    <w:rsid w:val="0001046D"/>
    <w:rsid w:val="00011145"/>
    <w:rsid w:val="0001175E"/>
    <w:rsid w:val="000124A2"/>
    <w:rsid w:val="00013C82"/>
    <w:rsid w:val="00013F75"/>
    <w:rsid w:val="0001545D"/>
    <w:rsid w:val="00016130"/>
    <w:rsid w:val="000171B5"/>
    <w:rsid w:val="00017366"/>
    <w:rsid w:val="00017390"/>
    <w:rsid w:val="00017789"/>
    <w:rsid w:val="00020339"/>
    <w:rsid w:val="00020617"/>
    <w:rsid w:val="0002085B"/>
    <w:rsid w:val="00021317"/>
    <w:rsid w:val="00021A8D"/>
    <w:rsid w:val="000233A7"/>
    <w:rsid w:val="000236BD"/>
    <w:rsid w:val="000237C3"/>
    <w:rsid w:val="00023980"/>
    <w:rsid w:val="000261A7"/>
    <w:rsid w:val="00026988"/>
    <w:rsid w:val="00026B91"/>
    <w:rsid w:val="0002759E"/>
    <w:rsid w:val="0003094F"/>
    <w:rsid w:val="00030D63"/>
    <w:rsid w:val="00031DB9"/>
    <w:rsid w:val="000338C9"/>
    <w:rsid w:val="000353AA"/>
    <w:rsid w:val="00035416"/>
    <w:rsid w:val="0003642A"/>
    <w:rsid w:val="00036D55"/>
    <w:rsid w:val="000408C4"/>
    <w:rsid w:val="0004329F"/>
    <w:rsid w:val="00044188"/>
    <w:rsid w:val="00044A01"/>
    <w:rsid w:val="0004579B"/>
    <w:rsid w:val="0004619D"/>
    <w:rsid w:val="00047BC4"/>
    <w:rsid w:val="00047F97"/>
    <w:rsid w:val="00050D3A"/>
    <w:rsid w:val="0005151B"/>
    <w:rsid w:val="000534E5"/>
    <w:rsid w:val="00053D23"/>
    <w:rsid w:val="000541EC"/>
    <w:rsid w:val="00054838"/>
    <w:rsid w:val="00054C0D"/>
    <w:rsid w:val="0005501C"/>
    <w:rsid w:val="000550B9"/>
    <w:rsid w:val="00055778"/>
    <w:rsid w:val="00056662"/>
    <w:rsid w:val="00056D4F"/>
    <w:rsid w:val="00056FC2"/>
    <w:rsid w:val="00057FAC"/>
    <w:rsid w:val="000604F1"/>
    <w:rsid w:val="00062A3D"/>
    <w:rsid w:val="00063E3A"/>
    <w:rsid w:val="000646E2"/>
    <w:rsid w:val="0006475B"/>
    <w:rsid w:val="00064B13"/>
    <w:rsid w:val="00064D0D"/>
    <w:rsid w:val="00065ADD"/>
    <w:rsid w:val="000667AA"/>
    <w:rsid w:val="00066BD5"/>
    <w:rsid w:val="00066C51"/>
    <w:rsid w:val="00067463"/>
    <w:rsid w:val="00067BB6"/>
    <w:rsid w:val="00071384"/>
    <w:rsid w:val="00073B7B"/>
    <w:rsid w:val="000751AB"/>
    <w:rsid w:val="00075B73"/>
    <w:rsid w:val="000764C3"/>
    <w:rsid w:val="00077111"/>
    <w:rsid w:val="00077838"/>
    <w:rsid w:val="0008096C"/>
    <w:rsid w:val="000811C0"/>
    <w:rsid w:val="00081614"/>
    <w:rsid w:val="00081BB7"/>
    <w:rsid w:val="00082BBD"/>
    <w:rsid w:val="00083177"/>
    <w:rsid w:val="00083BA0"/>
    <w:rsid w:val="000840FE"/>
    <w:rsid w:val="000843CB"/>
    <w:rsid w:val="00084B59"/>
    <w:rsid w:val="000856A2"/>
    <w:rsid w:val="000856DB"/>
    <w:rsid w:val="000858BD"/>
    <w:rsid w:val="00086C82"/>
    <w:rsid w:val="00086DDE"/>
    <w:rsid w:val="000870FF"/>
    <w:rsid w:val="00087F8E"/>
    <w:rsid w:val="00090B5B"/>
    <w:rsid w:val="00090D5E"/>
    <w:rsid w:val="00092BE3"/>
    <w:rsid w:val="000940ED"/>
    <w:rsid w:val="00094878"/>
    <w:rsid w:val="000950F8"/>
    <w:rsid w:val="00095F41"/>
    <w:rsid w:val="00095F6F"/>
    <w:rsid w:val="00097ED0"/>
    <w:rsid w:val="000A057E"/>
    <w:rsid w:val="000A0897"/>
    <w:rsid w:val="000A0BE4"/>
    <w:rsid w:val="000A12DD"/>
    <w:rsid w:val="000A16EF"/>
    <w:rsid w:val="000A18BE"/>
    <w:rsid w:val="000A1CB5"/>
    <w:rsid w:val="000A2B1D"/>
    <w:rsid w:val="000A354F"/>
    <w:rsid w:val="000A4D54"/>
    <w:rsid w:val="000A5AE1"/>
    <w:rsid w:val="000A5CB8"/>
    <w:rsid w:val="000A7A5D"/>
    <w:rsid w:val="000B0A7E"/>
    <w:rsid w:val="000B1F55"/>
    <w:rsid w:val="000B2A9B"/>
    <w:rsid w:val="000B4707"/>
    <w:rsid w:val="000B49B5"/>
    <w:rsid w:val="000B4D63"/>
    <w:rsid w:val="000C0093"/>
    <w:rsid w:val="000C0920"/>
    <w:rsid w:val="000C10FD"/>
    <w:rsid w:val="000C39AD"/>
    <w:rsid w:val="000C3DF7"/>
    <w:rsid w:val="000C57B1"/>
    <w:rsid w:val="000C59F0"/>
    <w:rsid w:val="000C6273"/>
    <w:rsid w:val="000C765D"/>
    <w:rsid w:val="000C7AD6"/>
    <w:rsid w:val="000D0997"/>
    <w:rsid w:val="000D1285"/>
    <w:rsid w:val="000D1ACF"/>
    <w:rsid w:val="000D20E2"/>
    <w:rsid w:val="000D243F"/>
    <w:rsid w:val="000D273B"/>
    <w:rsid w:val="000D2C9A"/>
    <w:rsid w:val="000D3FB1"/>
    <w:rsid w:val="000D4D03"/>
    <w:rsid w:val="000D4EB7"/>
    <w:rsid w:val="000D62DF"/>
    <w:rsid w:val="000E0502"/>
    <w:rsid w:val="000E165D"/>
    <w:rsid w:val="000E1C1C"/>
    <w:rsid w:val="000E1E48"/>
    <w:rsid w:val="000E2AB3"/>
    <w:rsid w:val="000E2F6F"/>
    <w:rsid w:val="000E316F"/>
    <w:rsid w:val="000E36C8"/>
    <w:rsid w:val="000E3BE1"/>
    <w:rsid w:val="000E438D"/>
    <w:rsid w:val="000E5318"/>
    <w:rsid w:val="000E5673"/>
    <w:rsid w:val="000E5AD7"/>
    <w:rsid w:val="000E69BB"/>
    <w:rsid w:val="000E7C13"/>
    <w:rsid w:val="000F0255"/>
    <w:rsid w:val="000F02AD"/>
    <w:rsid w:val="000F0545"/>
    <w:rsid w:val="000F0A2E"/>
    <w:rsid w:val="000F0A37"/>
    <w:rsid w:val="000F0AD2"/>
    <w:rsid w:val="000F0D96"/>
    <w:rsid w:val="000F2193"/>
    <w:rsid w:val="000F56B3"/>
    <w:rsid w:val="000F5A55"/>
    <w:rsid w:val="000F5F46"/>
    <w:rsid w:val="000F7207"/>
    <w:rsid w:val="001007FC"/>
    <w:rsid w:val="00100DFA"/>
    <w:rsid w:val="0010112B"/>
    <w:rsid w:val="00101ACC"/>
    <w:rsid w:val="00102795"/>
    <w:rsid w:val="001030F2"/>
    <w:rsid w:val="0010321A"/>
    <w:rsid w:val="00103F96"/>
    <w:rsid w:val="00103FBC"/>
    <w:rsid w:val="001048E1"/>
    <w:rsid w:val="0010544F"/>
    <w:rsid w:val="0010576F"/>
    <w:rsid w:val="0010631F"/>
    <w:rsid w:val="00106D36"/>
    <w:rsid w:val="00107EEA"/>
    <w:rsid w:val="00110889"/>
    <w:rsid w:val="00110BDC"/>
    <w:rsid w:val="00110F09"/>
    <w:rsid w:val="001112E2"/>
    <w:rsid w:val="00112111"/>
    <w:rsid w:val="001126C1"/>
    <w:rsid w:val="001132F6"/>
    <w:rsid w:val="0011445C"/>
    <w:rsid w:val="00114845"/>
    <w:rsid w:val="00114E6B"/>
    <w:rsid w:val="0011606B"/>
    <w:rsid w:val="00116558"/>
    <w:rsid w:val="001169AD"/>
    <w:rsid w:val="00116E9C"/>
    <w:rsid w:val="001201E5"/>
    <w:rsid w:val="00120D12"/>
    <w:rsid w:val="0012113A"/>
    <w:rsid w:val="001211E5"/>
    <w:rsid w:val="00121E22"/>
    <w:rsid w:val="00122E61"/>
    <w:rsid w:val="00122F6B"/>
    <w:rsid w:val="0012329D"/>
    <w:rsid w:val="001234DE"/>
    <w:rsid w:val="00123929"/>
    <w:rsid w:val="00123CA8"/>
    <w:rsid w:val="00125552"/>
    <w:rsid w:val="001264C8"/>
    <w:rsid w:val="0012669B"/>
    <w:rsid w:val="00127289"/>
    <w:rsid w:val="001275B8"/>
    <w:rsid w:val="001279DF"/>
    <w:rsid w:val="00127BA7"/>
    <w:rsid w:val="00127FD4"/>
    <w:rsid w:val="00130FCC"/>
    <w:rsid w:val="0013108D"/>
    <w:rsid w:val="001313A1"/>
    <w:rsid w:val="00131847"/>
    <w:rsid w:val="00131A9D"/>
    <w:rsid w:val="00131D1A"/>
    <w:rsid w:val="00131FB3"/>
    <w:rsid w:val="001327CE"/>
    <w:rsid w:val="00132E3C"/>
    <w:rsid w:val="00133022"/>
    <w:rsid w:val="001341B8"/>
    <w:rsid w:val="00134563"/>
    <w:rsid w:val="00134B2E"/>
    <w:rsid w:val="00134C75"/>
    <w:rsid w:val="00134DF6"/>
    <w:rsid w:val="00135DB0"/>
    <w:rsid w:val="00136C53"/>
    <w:rsid w:val="001373CC"/>
    <w:rsid w:val="00137D1A"/>
    <w:rsid w:val="00137DC7"/>
    <w:rsid w:val="0014045F"/>
    <w:rsid w:val="001410C9"/>
    <w:rsid w:val="001440CE"/>
    <w:rsid w:val="00144358"/>
    <w:rsid w:val="0014450B"/>
    <w:rsid w:val="00144E0B"/>
    <w:rsid w:val="001459DD"/>
    <w:rsid w:val="00145CA7"/>
    <w:rsid w:val="001461FF"/>
    <w:rsid w:val="00146284"/>
    <w:rsid w:val="00146461"/>
    <w:rsid w:val="00146EF0"/>
    <w:rsid w:val="00150B23"/>
    <w:rsid w:val="00150DB2"/>
    <w:rsid w:val="00151421"/>
    <w:rsid w:val="00151A1A"/>
    <w:rsid w:val="00151B68"/>
    <w:rsid w:val="00151DD8"/>
    <w:rsid w:val="00152F93"/>
    <w:rsid w:val="00154AB9"/>
    <w:rsid w:val="00154C26"/>
    <w:rsid w:val="00155526"/>
    <w:rsid w:val="00155540"/>
    <w:rsid w:val="001556FF"/>
    <w:rsid w:val="00156608"/>
    <w:rsid w:val="001600F5"/>
    <w:rsid w:val="00160DBF"/>
    <w:rsid w:val="00161664"/>
    <w:rsid w:val="0016180B"/>
    <w:rsid w:val="0016189C"/>
    <w:rsid w:val="00162387"/>
    <w:rsid w:val="00162B00"/>
    <w:rsid w:val="00162E16"/>
    <w:rsid w:val="00163294"/>
    <w:rsid w:val="00163775"/>
    <w:rsid w:val="00163A24"/>
    <w:rsid w:val="00165163"/>
    <w:rsid w:val="001658D9"/>
    <w:rsid w:val="001661A5"/>
    <w:rsid w:val="001662BF"/>
    <w:rsid w:val="001669A3"/>
    <w:rsid w:val="00167549"/>
    <w:rsid w:val="001676C9"/>
    <w:rsid w:val="00167F0F"/>
    <w:rsid w:val="00170498"/>
    <w:rsid w:val="00170820"/>
    <w:rsid w:val="0017160D"/>
    <w:rsid w:val="00171A57"/>
    <w:rsid w:val="0017265D"/>
    <w:rsid w:val="00172B26"/>
    <w:rsid w:val="00173051"/>
    <w:rsid w:val="0017463B"/>
    <w:rsid w:val="00174F0D"/>
    <w:rsid w:val="00175304"/>
    <w:rsid w:val="00175335"/>
    <w:rsid w:val="001770B3"/>
    <w:rsid w:val="001771AE"/>
    <w:rsid w:val="0017725A"/>
    <w:rsid w:val="0017756E"/>
    <w:rsid w:val="00177929"/>
    <w:rsid w:val="001779B6"/>
    <w:rsid w:val="00180C5A"/>
    <w:rsid w:val="00180DDA"/>
    <w:rsid w:val="00180F58"/>
    <w:rsid w:val="001814F4"/>
    <w:rsid w:val="001825A7"/>
    <w:rsid w:val="001833A3"/>
    <w:rsid w:val="00183F24"/>
    <w:rsid w:val="00184352"/>
    <w:rsid w:val="0018462C"/>
    <w:rsid w:val="00184CAD"/>
    <w:rsid w:val="001859F8"/>
    <w:rsid w:val="00186787"/>
    <w:rsid w:val="00187575"/>
    <w:rsid w:val="0018775B"/>
    <w:rsid w:val="00187B2D"/>
    <w:rsid w:val="0019051C"/>
    <w:rsid w:val="001908FE"/>
    <w:rsid w:val="00192367"/>
    <w:rsid w:val="00193766"/>
    <w:rsid w:val="00193E45"/>
    <w:rsid w:val="0019449A"/>
    <w:rsid w:val="00194FBD"/>
    <w:rsid w:val="00195C78"/>
    <w:rsid w:val="00195D99"/>
    <w:rsid w:val="00195DC1"/>
    <w:rsid w:val="0019655E"/>
    <w:rsid w:val="00197AD7"/>
    <w:rsid w:val="001A193A"/>
    <w:rsid w:val="001A199B"/>
    <w:rsid w:val="001A1AFD"/>
    <w:rsid w:val="001A1E4B"/>
    <w:rsid w:val="001A240A"/>
    <w:rsid w:val="001A280B"/>
    <w:rsid w:val="001A2C75"/>
    <w:rsid w:val="001A43F2"/>
    <w:rsid w:val="001A4706"/>
    <w:rsid w:val="001A599A"/>
    <w:rsid w:val="001A6628"/>
    <w:rsid w:val="001A7186"/>
    <w:rsid w:val="001A71C8"/>
    <w:rsid w:val="001A74C3"/>
    <w:rsid w:val="001A7D83"/>
    <w:rsid w:val="001B019D"/>
    <w:rsid w:val="001B058A"/>
    <w:rsid w:val="001B0A4D"/>
    <w:rsid w:val="001B0F88"/>
    <w:rsid w:val="001B1042"/>
    <w:rsid w:val="001B160E"/>
    <w:rsid w:val="001B201B"/>
    <w:rsid w:val="001B2748"/>
    <w:rsid w:val="001B2FB2"/>
    <w:rsid w:val="001B30AC"/>
    <w:rsid w:val="001B3443"/>
    <w:rsid w:val="001B4824"/>
    <w:rsid w:val="001B4CA5"/>
    <w:rsid w:val="001B5145"/>
    <w:rsid w:val="001B6675"/>
    <w:rsid w:val="001B76DE"/>
    <w:rsid w:val="001C0490"/>
    <w:rsid w:val="001C366A"/>
    <w:rsid w:val="001C431C"/>
    <w:rsid w:val="001C4468"/>
    <w:rsid w:val="001C5166"/>
    <w:rsid w:val="001C543D"/>
    <w:rsid w:val="001C6164"/>
    <w:rsid w:val="001C7B15"/>
    <w:rsid w:val="001D096F"/>
    <w:rsid w:val="001D0C4E"/>
    <w:rsid w:val="001D0D66"/>
    <w:rsid w:val="001D1144"/>
    <w:rsid w:val="001D24BD"/>
    <w:rsid w:val="001D2C4B"/>
    <w:rsid w:val="001D2D62"/>
    <w:rsid w:val="001D3078"/>
    <w:rsid w:val="001D3AF2"/>
    <w:rsid w:val="001D422E"/>
    <w:rsid w:val="001D546A"/>
    <w:rsid w:val="001D5A4F"/>
    <w:rsid w:val="001D6990"/>
    <w:rsid w:val="001E0224"/>
    <w:rsid w:val="001E05E6"/>
    <w:rsid w:val="001E1278"/>
    <w:rsid w:val="001E1C95"/>
    <w:rsid w:val="001E32E5"/>
    <w:rsid w:val="001E495E"/>
    <w:rsid w:val="001E550D"/>
    <w:rsid w:val="001E5FA6"/>
    <w:rsid w:val="001E7041"/>
    <w:rsid w:val="001E70F4"/>
    <w:rsid w:val="001F0029"/>
    <w:rsid w:val="001F004E"/>
    <w:rsid w:val="001F06DB"/>
    <w:rsid w:val="001F1B22"/>
    <w:rsid w:val="001F1E06"/>
    <w:rsid w:val="001F238E"/>
    <w:rsid w:val="001F2C76"/>
    <w:rsid w:val="001F335E"/>
    <w:rsid w:val="001F335F"/>
    <w:rsid w:val="001F3923"/>
    <w:rsid w:val="001F40AF"/>
    <w:rsid w:val="001F44F3"/>
    <w:rsid w:val="001F45FA"/>
    <w:rsid w:val="001F4E19"/>
    <w:rsid w:val="001F6334"/>
    <w:rsid w:val="001F6D28"/>
    <w:rsid w:val="001F6EE8"/>
    <w:rsid w:val="001F6F67"/>
    <w:rsid w:val="001F76D1"/>
    <w:rsid w:val="00200271"/>
    <w:rsid w:val="00201DF7"/>
    <w:rsid w:val="00202CBC"/>
    <w:rsid w:val="00204A83"/>
    <w:rsid w:val="00204D46"/>
    <w:rsid w:val="00205280"/>
    <w:rsid w:val="0020580A"/>
    <w:rsid w:val="00206F8B"/>
    <w:rsid w:val="002074E3"/>
    <w:rsid w:val="00207771"/>
    <w:rsid w:val="00207EF1"/>
    <w:rsid w:val="00210074"/>
    <w:rsid w:val="00210A10"/>
    <w:rsid w:val="00210C57"/>
    <w:rsid w:val="0021122D"/>
    <w:rsid w:val="002115F1"/>
    <w:rsid w:val="00211814"/>
    <w:rsid w:val="00211B1F"/>
    <w:rsid w:val="002131C3"/>
    <w:rsid w:val="002133E9"/>
    <w:rsid w:val="00213BBA"/>
    <w:rsid w:val="00215CFC"/>
    <w:rsid w:val="00216038"/>
    <w:rsid w:val="00217136"/>
    <w:rsid w:val="002218DE"/>
    <w:rsid w:val="00221A7B"/>
    <w:rsid w:val="002223CA"/>
    <w:rsid w:val="0022286B"/>
    <w:rsid w:val="00223494"/>
    <w:rsid w:val="00223BB6"/>
    <w:rsid w:val="00223CF7"/>
    <w:rsid w:val="00223EEF"/>
    <w:rsid w:val="0022584A"/>
    <w:rsid w:val="0022612C"/>
    <w:rsid w:val="00226565"/>
    <w:rsid w:val="00226AF8"/>
    <w:rsid w:val="00226FD9"/>
    <w:rsid w:val="0022761B"/>
    <w:rsid w:val="00230020"/>
    <w:rsid w:val="00230B59"/>
    <w:rsid w:val="0023114D"/>
    <w:rsid w:val="00233368"/>
    <w:rsid w:val="002335B7"/>
    <w:rsid w:val="0023502C"/>
    <w:rsid w:val="00235DEF"/>
    <w:rsid w:val="0023630B"/>
    <w:rsid w:val="00236955"/>
    <w:rsid w:val="002373D2"/>
    <w:rsid w:val="00237DB3"/>
    <w:rsid w:val="00240B78"/>
    <w:rsid w:val="0024251D"/>
    <w:rsid w:val="00242600"/>
    <w:rsid w:val="00242E65"/>
    <w:rsid w:val="0024364A"/>
    <w:rsid w:val="00243653"/>
    <w:rsid w:val="00244A23"/>
    <w:rsid w:val="00244BF1"/>
    <w:rsid w:val="00244C76"/>
    <w:rsid w:val="0024539F"/>
    <w:rsid w:val="0024587C"/>
    <w:rsid w:val="002462AE"/>
    <w:rsid w:val="00246B91"/>
    <w:rsid w:val="00247519"/>
    <w:rsid w:val="002502C0"/>
    <w:rsid w:val="0025064E"/>
    <w:rsid w:val="00250D9F"/>
    <w:rsid w:val="002510ED"/>
    <w:rsid w:val="002516E7"/>
    <w:rsid w:val="002518AB"/>
    <w:rsid w:val="00251918"/>
    <w:rsid w:val="002519C5"/>
    <w:rsid w:val="00252772"/>
    <w:rsid w:val="00252C1B"/>
    <w:rsid w:val="00252C62"/>
    <w:rsid w:val="00253726"/>
    <w:rsid w:val="0025554B"/>
    <w:rsid w:val="00255796"/>
    <w:rsid w:val="00255D8F"/>
    <w:rsid w:val="002569B7"/>
    <w:rsid w:val="00257D36"/>
    <w:rsid w:val="00262793"/>
    <w:rsid w:val="002631B0"/>
    <w:rsid w:val="002642B5"/>
    <w:rsid w:val="0026558F"/>
    <w:rsid w:val="002656ED"/>
    <w:rsid w:val="0026571A"/>
    <w:rsid w:val="00266A4F"/>
    <w:rsid w:val="00267186"/>
    <w:rsid w:val="00270420"/>
    <w:rsid w:val="0027070C"/>
    <w:rsid w:val="002717A8"/>
    <w:rsid w:val="002718E3"/>
    <w:rsid w:val="00271A12"/>
    <w:rsid w:val="00272BF4"/>
    <w:rsid w:val="00272E29"/>
    <w:rsid w:val="002732A2"/>
    <w:rsid w:val="00273D84"/>
    <w:rsid w:val="002742CE"/>
    <w:rsid w:val="00276585"/>
    <w:rsid w:val="0027676D"/>
    <w:rsid w:val="002769A5"/>
    <w:rsid w:val="002769F2"/>
    <w:rsid w:val="002771DC"/>
    <w:rsid w:val="002777CF"/>
    <w:rsid w:val="00277FCF"/>
    <w:rsid w:val="00280073"/>
    <w:rsid w:val="0028248E"/>
    <w:rsid w:val="00282A70"/>
    <w:rsid w:val="00282B85"/>
    <w:rsid w:val="00283054"/>
    <w:rsid w:val="00284139"/>
    <w:rsid w:val="00284A28"/>
    <w:rsid w:val="002862E2"/>
    <w:rsid w:val="002865EB"/>
    <w:rsid w:val="0028746C"/>
    <w:rsid w:val="00287804"/>
    <w:rsid w:val="00292CB3"/>
    <w:rsid w:val="00293B4E"/>
    <w:rsid w:val="00294261"/>
    <w:rsid w:val="0029437F"/>
    <w:rsid w:val="00294651"/>
    <w:rsid w:val="00294E37"/>
    <w:rsid w:val="00295304"/>
    <w:rsid w:val="002966D3"/>
    <w:rsid w:val="00296E9A"/>
    <w:rsid w:val="0029702E"/>
    <w:rsid w:val="002A034A"/>
    <w:rsid w:val="002A03C5"/>
    <w:rsid w:val="002A1073"/>
    <w:rsid w:val="002A1D2A"/>
    <w:rsid w:val="002A2EB9"/>
    <w:rsid w:val="002A3163"/>
    <w:rsid w:val="002A3355"/>
    <w:rsid w:val="002A3405"/>
    <w:rsid w:val="002A3CFB"/>
    <w:rsid w:val="002A4A86"/>
    <w:rsid w:val="002A4DDC"/>
    <w:rsid w:val="002A57C5"/>
    <w:rsid w:val="002A5FBC"/>
    <w:rsid w:val="002B006C"/>
    <w:rsid w:val="002B0D45"/>
    <w:rsid w:val="002B1188"/>
    <w:rsid w:val="002B1DEF"/>
    <w:rsid w:val="002B1E4A"/>
    <w:rsid w:val="002B23B2"/>
    <w:rsid w:val="002B26C8"/>
    <w:rsid w:val="002B3BAA"/>
    <w:rsid w:val="002B5805"/>
    <w:rsid w:val="002B6B99"/>
    <w:rsid w:val="002B6CAE"/>
    <w:rsid w:val="002B78DD"/>
    <w:rsid w:val="002C051C"/>
    <w:rsid w:val="002C0570"/>
    <w:rsid w:val="002C08A1"/>
    <w:rsid w:val="002C0A5C"/>
    <w:rsid w:val="002C0A7F"/>
    <w:rsid w:val="002C2D2F"/>
    <w:rsid w:val="002C2E98"/>
    <w:rsid w:val="002C317D"/>
    <w:rsid w:val="002C5567"/>
    <w:rsid w:val="002C56B8"/>
    <w:rsid w:val="002C7B3A"/>
    <w:rsid w:val="002D017D"/>
    <w:rsid w:val="002D01DD"/>
    <w:rsid w:val="002D0765"/>
    <w:rsid w:val="002D0B14"/>
    <w:rsid w:val="002D1455"/>
    <w:rsid w:val="002D2066"/>
    <w:rsid w:val="002D3B1F"/>
    <w:rsid w:val="002D4409"/>
    <w:rsid w:val="002D4EBF"/>
    <w:rsid w:val="002D51CF"/>
    <w:rsid w:val="002D5638"/>
    <w:rsid w:val="002E0287"/>
    <w:rsid w:val="002E03D3"/>
    <w:rsid w:val="002E03FE"/>
    <w:rsid w:val="002E0618"/>
    <w:rsid w:val="002E3420"/>
    <w:rsid w:val="002E368F"/>
    <w:rsid w:val="002E5077"/>
    <w:rsid w:val="002E5ABC"/>
    <w:rsid w:val="002E6733"/>
    <w:rsid w:val="002E6C1A"/>
    <w:rsid w:val="002E6DF2"/>
    <w:rsid w:val="002E70A4"/>
    <w:rsid w:val="002E75B7"/>
    <w:rsid w:val="002F1A1A"/>
    <w:rsid w:val="002F380B"/>
    <w:rsid w:val="002F4C12"/>
    <w:rsid w:val="002F56EC"/>
    <w:rsid w:val="002F583D"/>
    <w:rsid w:val="002F6D9B"/>
    <w:rsid w:val="002F7A55"/>
    <w:rsid w:val="0030008C"/>
    <w:rsid w:val="0030017F"/>
    <w:rsid w:val="00301EBA"/>
    <w:rsid w:val="003035D2"/>
    <w:rsid w:val="003041DB"/>
    <w:rsid w:val="0030477A"/>
    <w:rsid w:val="003050CA"/>
    <w:rsid w:val="003058C6"/>
    <w:rsid w:val="00306A21"/>
    <w:rsid w:val="003071C7"/>
    <w:rsid w:val="003072B4"/>
    <w:rsid w:val="003074F2"/>
    <w:rsid w:val="0031028F"/>
    <w:rsid w:val="00310A0F"/>
    <w:rsid w:val="00311271"/>
    <w:rsid w:val="003113AE"/>
    <w:rsid w:val="00312A5F"/>
    <w:rsid w:val="003135CA"/>
    <w:rsid w:val="00313C80"/>
    <w:rsid w:val="00313EEA"/>
    <w:rsid w:val="00316B32"/>
    <w:rsid w:val="00316E7F"/>
    <w:rsid w:val="00317070"/>
    <w:rsid w:val="0032056B"/>
    <w:rsid w:val="00320635"/>
    <w:rsid w:val="00320D22"/>
    <w:rsid w:val="003214D7"/>
    <w:rsid w:val="003218ED"/>
    <w:rsid w:val="00322814"/>
    <w:rsid w:val="0032318C"/>
    <w:rsid w:val="003267D1"/>
    <w:rsid w:val="00326EC6"/>
    <w:rsid w:val="00327DCE"/>
    <w:rsid w:val="003305F0"/>
    <w:rsid w:val="00330B27"/>
    <w:rsid w:val="00332394"/>
    <w:rsid w:val="003327C3"/>
    <w:rsid w:val="00332890"/>
    <w:rsid w:val="003334BD"/>
    <w:rsid w:val="003335F5"/>
    <w:rsid w:val="00335287"/>
    <w:rsid w:val="00336189"/>
    <w:rsid w:val="00336BC7"/>
    <w:rsid w:val="003377C3"/>
    <w:rsid w:val="00337C2C"/>
    <w:rsid w:val="00341DE9"/>
    <w:rsid w:val="00341F99"/>
    <w:rsid w:val="00341FC3"/>
    <w:rsid w:val="00342EE3"/>
    <w:rsid w:val="00344A4F"/>
    <w:rsid w:val="00345FA6"/>
    <w:rsid w:val="00346558"/>
    <w:rsid w:val="003465EF"/>
    <w:rsid w:val="00346D47"/>
    <w:rsid w:val="00346EC8"/>
    <w:rsid w:val="00350489"/>
    <w:rsid w:val="0035065D"/>
    <w:rsid w:val="00350E90"/>
    <w:rsid w:val="00351EA3"/>
    <w:rsid w:val="00353242"/>
    <w:rsid w:val="0035373F"/>
    <w:rsid w:val="00353748"/>
    <w:rsid w:val="00353D92"/>
    <w:rsid w:val="0035421C"/>
    <w:rsid w:val="00355030"/>
    <w:rsid w:val="003555AD"/>
    <w:rsid w:val="00355811"/>
    <w:rsid w:val="003562E8"/>
    <w:rsid w:val="00356456"/>
    <w:rsid w:val="00356CF7"/>
    <w:rsid w:val="003570B8"/>
    <w:rsid w:val="00357CEF"/>
    <w:rsid w:val="00360438"/>
    <w:rsid w:val="00361149"/>
    <w:rsid w:val="0036131C"/>
    <w:rsid w:val="00361670"/>
    <w:rsid w:val="00363BBD"/>
    <w:rsid w:val="00364707"/>
    <w:rsid w:val="00364970"/>
    <w:rsid w:val="00366973"/>
    <w:rsid w:val="0037076C"/>
    <w:rsid w:val="00370DF9"/>
    <w:rsid w:val="003710B8"/>
    <w:rsid w:val="0037111E"/>
    <w:rsid w:val="00371248"/>
    <w:rsid w:val="00371F42"/>
    <w:rsid w:val="00372B29"/>
    <w:rsid w:val="00373E3F"/>
    <w:rsid w:val="00380D9F"/>
    <w:rsid w:val="00381BF0"/>
    <w:rsid w:val="0038234D"/>
    <w:rsid w:val="00382ECF"/>
    <w:rsid w:val="003844D8"/>
    <w:rsid w:val="0038467E"/>
    <w:rsid w:val="00384BCF"/>
    <w:rsid w:val="00385EE2"/>
    <w:rsid w:val="003861DB"/>
    <w:rsid w:val="00386498"/>
    <w:rsid w:val="003868C1"/>
    <w:rsid w:val="00387077"/>
    <w:rsid w:val="00387554"/>
    <w:rsid w:val="00387D22"/>
    <w:rsid w:val="00387DE9"/>
    <w:rsid w:val="00390D14"/>
    <w:rsid w:val="0039122D"/>
    <w:rsid w:val="00391E3F"/>
    <w:rsid w:val="00392731"/>
    <w:rsid w:val="00392FA6"/>
    <w:rsid w:val="00393254"/>
    <w:rsid w:val="003942BF"/>
    <w:rsid w:val="00394319"/>
    <w:rsid w:val="003949AC"/>
    <w:rsid w:val="00394EE1"/>
    <w:rsid w:val="0039605C"/>
    <w:rsid w:val="00397AD9"/>
    <w:rsid w:val="00397D98"/>
    <w:rsid w:val="003A1846"/>
    <w:rsid w:val="003A4FAC"/>
    <w:rsid w:val="003A541C"/>
    <w:rsid w:val="003A57B0"/>
    <w:rsid w:val="003A638F"/>
    <w:rsid w:val="003A6BBF"/>
    <w:rsid w:val="003A724A"/>
    <w:rsid w:val="003B035D"/>
    <w:rsid w:val="003B0C1C"/>
    <w:rsid w:val="003B1578"/>
    <w:rsid w:val="003B3447"/>
    <w:rsid w:val="003B379F"/>
    <w:rsid w:val="003B449B"/>
    <w:rsid w:val="003B58F9"/>
    <w:rsid w:val="003B678B"/>
    <w:rsid w:val="003B687B"/>
    <w:rsid w:val="003C043F"/>
    <w:rsid w:val="003C0B07"/>
    <w:rsid w:val="003C0B09"/>
    <w:rsid w:val="003C0FE5"/>
    <w:rsid w:val="003C2AC4"/>
    <w:rsid w:val="003C48D4"/>
    <w:rsid w:val="003C5C8E"/>
    <w:rsid w:val="003C752A"/>
    <w:rsid w:val="003D0467"/>
    <w:rsid w:val="003D07FA"/>
    <w:rsid w:val="003D08D5"/>
    <w:rsid w:val="003D1F36"/>
    <w:rsid w:val="003D2BB6"/>
    <w:rsid w:val="003D2F0C"/>
    <w:rsid w:val="003D3970"/>
    <w:rsid w:val="003D3A1B"/>
    <w:rsid w:val="003D3A64"/>
    <w:rsid w:val="003D4233"/>
    <w:rsid w:val="003D4B3E"/>
    <w:rsid w:val="003D56E0"/>
    <w:rsid w:val="003D6313"/>
    <w:rsid w:val="003D6368"/>
    <w:rsid w:val="003D77C3"/>
    <w:rsid w:val="003E032A"/>
    <w:rsid w:val="003E0E16"/>
    <w:rsid w:val="003E20B6"/>
    <w:rsid w:val="003E2864"/>
    <w:rsid w:val="003E3026"/>
    <w:rsid w:val="003E3C48"/>
    <w:rsid w:val="003E4D38"/>
    <w:rsid w:val="003E67BB"/>
    <w:rsid w:val="003E706D"/>
    <w:rsid w:val="003E740B"/>
    <w:rsid w:val="003F049B"/>
    <w:rsid w:val="003F0BFC"/>
    <w:rsid w:val="003F0E0C"/>
    <w:rsid w:val="003F189F"/>
    <w:rsid w:val="003F23B0"/>
    <w:rsid w:val="003F2757"/>
    <w:rsid w:val="003F321E"/>
    <w:rsid w:val="003F3B22"/>
    <w:rsid w:val="003F3E53"/>
    <w:rsid w:val="003F65EC"/>
    <w:rsid w:val="0040056E"/>
    <w:rsid w:val="0040091B"/>
    <w:rsid w:val="0040212E"/>
    <w:rsid w:val="004022E7"/>
    <w:rsid w:val="00403D68"/>
    <w:rsid w:val="00403FC7"/>
    <w:rsid w:val="004107D1"/>
    <w:rsid w:val="00410E7C"/>
    <w:rsid w:val="00410ED4"/>
    <w:rsid w:val="00411093"/>
    <w:rsid w:val="004118BA"/>
    <w:rsid w:val="0041190C"/>
    <w:rsid w:val="00412372"/>
    <w:rsid w:val="0041287A"/>
    <w:rsid w:val="0041451C"/>
    <w:rsid w:val="00414C98"/>
    <w:rsid w:val="00416548"/>
    <w:rsid w:val="0041657D"/>
    <w:rsid w:val="0041677D"/>
    <w:rsid w:val="00417E17"/>
    <w:rsid w:val="004202EF"/>
    <w:rsid w:val="004211F7"/>
    <w:rsid w:val="0042127C"/>
    <w:rsid w:val="004216E9"/>
    <w:rsid w:val="00421837"/>
    <w:rsid w:val="004249B7"/>
    <w:rsid w:val="00425B70"/>
    <w:rsid w:val="00426419"/>
    <w:rsid w:val="00427B49"/>
    <w:rsid w:val="00427FA7"/>
    <w:rsid w:val="00430AD2"/>
    <w:rsid w:val="0043204E"/>
    <w:rsid w:val="0043215E"/>
    <w:rsid w:val="004337D9"/>
    <w:rsid w:val="00434477"/>
    <w:rsid w:val="00435F66"/>
    <w:rsid w:val="0043762E"/>
    <w:rsid w:val="004418D5"/>
    <w:rsid w:val="004440D8"/>
    <w:rsid w:val="00444E0D"/>
    <w:rsid w:val="00445557"/>
    <w:rsid w:val="00445646"/>
    <w:rsid w:val="00445DF1"/>
    <w:rsid w:val="00445E29"/>
    <w:rsid w:val="00447201"/>
    <w:rsid w:val="004503B6"/>
    <w:rsid w:val="00450FB3"/>
    <w:rsid w:val="004521F1"/>
    <w:rsid w:val="0045245F"/>
    <w:rsid w:val="00452497"/>
    <w:rsid w:val="00452A69"/>
    <w:rsid w:val="00452A8C"/>
    <w:rsid w:val="00453022"/>
    <w:rsid w:val="004536C7"/>
    <w:rsid w:val="00453C06"/>
    <w:rsid w:val="004544D9"/>
    <w:rsid w:val="004548D2"/>
    <w:rsid w:val="00454C3F"/>
    <w:rsid w:val="00455050"/>
    <w:rsid w:val="0045529B"/>
    <w:rsid w:val="00456274"/>
    <w:rsid w:val="00456535"/>
    <w:rsid w:val="00456D4C"/>
    <w:rsid w:val="004606F3"/>
    <w:rsid w:val="00460C70"/>
    <w:rsid w:val="00461333"/>
    <w:rsid w:val="00461BE7"/>
    <w:rsid w:val="00462C67"/>
    <w:rsid w:val="00462D7C"/>
    <w:rsid w:val="0046332E"/>
    <w:rsid w:val="0046490F"/>
    <w:rsid w:val="00466174"/>
    <w:rsid w:val="004678CF"/>
    <w:rsid w:val="0047042B"/>
    <w:rsid w:val="004709B2"/>
    <w:rsid w:val="00471347"/>
    <w:rsid w:val="00471402"/>
    <w:rsid w:val="0047210D"/>
    <w:rsid w:val="00472E51"/>
    <w:rsid w:val="00473228"/>
    <w:rsid w:val="0047362E"/>
    <w:rsid w:val="00473B7D"/>
    <w:rsid w:val="00473E97"/>
    <w:rsid w:val="0047548D"/>
    <w:rsid w:val="00477C54"/>
    <w:rsid w:val="00480169"/>
    <w:rsid w:val="004817F2"/>
    <w:rsid w:val="0048180B"/>
    <w:rsid w:val="00481FE1"/>
    <w:rsid w:val="004832B4"/>
    <w:rsid w:val="00484594"/>
    <w:rsid w:val="00485E34"/>
    <w:rsid w:val="00486793"/>
    <w:rsid w:val="004873F5"/>
    <w:rsid w:val="00487A8B"/>
    <w:rsid w:val="00487E16"/>
    <w:rsid w:val="00490197"/>
    <w:rsid w:val="004902AE"/>
    <w:rsid w:val="0049084D"/>
    <w:rsid w:val="00491583"/>
    <w:rsid w:val="00493539"/>
    <w:rsid w:val="00493588"/>
    <w:rsid w:val="00493DB5"/>
    <w:rsid w:val="004943F8"/>
    <w:rsid w:val="004964F7"/>
    <w:rsid w:val="00497B84"/>
    <w:rsid w:val="004A16B5"/>
    <w:rsid w:val="004A17E3"/>
    <w:rsid w:val="004A1C59"/>
    <w:rsid w:val="004A2212"/>
    <w:rsid w:val="004A2C24"/>
    <w:rsid w:val="004A4C49"/>
    <w:rsid w:val="004A5177"/>
    <w:rsid w:val="004A783E"/>
    <w:rsid w:val="004A7A5D"/>
    <w:rsid w:val="004B166D"/>
    <w:rsid w:val="004B16E0"/>
    <w:rsid w:val="004B1907"/>
    <w:rsid w:val="004B2B87"/>
    <w:rsid w:val="004B2F5D"/>
    <w:rsid w:val="004B40BC"/>
    <w:rsid w:val="004B45B5"/>
    <w:rsid w:val="004B4606"/>
    <w:rsid w:val="004B4BC6"/>
    <w:rsid w:val="004B5162"/>
    <w:rsid w:val="004B6FAF"/>
    <w:rsid w:val="004B7E02"/>
    <w:rsid w:val="004C0269"/>
    <w:rsid w:val="004C0387"/>
    <w:rsid w:val="004C07CF"/>
    <w:rsid w:val="004C1060"/>
    <w:rsid w:val="004C215A"/>
    <w:rsid w:val="004C28D6"/>
    <w:rsid w:val="004C2AB8"/>
    <w:rsid w:val="004C3B8F"/>
    <w:rsid w:val="004C439B"/>
    <w:rsid w:val="004C4979"/>
    <w:rsid w:val="004C4A6C"/>
    <w:rsid w:val="004C5B48"/>
    <w:rsid w:val="004D051F"/>
    <w:rsid w:val="004D0F11"/>
    <w:rsid w:val="004D1D64"/>
    <w:rsid w:val="004D28F0"/>
    <w:rsid w:val="004D3A9C"/>
    <w:rsid w:val="004D4330"/>
    <w:rsid w:val="004D451C"/>
    <w:rsid w:val="004D5240"/>
    <w:rsid w:val="004D7FB5"/>
    <w:rsid w:val="004E0716"/>
    <w:rsid w:val="004E07E8"/>
    <w:rsid w:val="004E2782"/>
    <w:rsid w:val="004E30BC"/>
    <w:rsid w:val="004E453A"/>
    <w:rsid w:val="004E54EE"/>
    <w:rsid w:val="004E7231"/>
    <w:rsid w:val="004E749A"/>
    <w:rsid w:val="004E7800"/>
    <w:rsid w:val="004E7F34"/>
    <w:rsid w:val="004F062B"/>
    <w:rsid w:val="004F07FD"/>
    <w:rsid w:val="004F0D68"/>
    <w:rsid w:val="004F0FF8"/>
    <w:rsid w:val="004F1C37"/>
    <w:rsid w:val="004F278F"/>
    <w:rsid w:val="004F2885"/>
    <w:rsid w:val="004F354C"/>
    <w:rsid w:val="004F3554"/>
    <w:rsid w:val="004F3C30"/>
    <w:rsid w:val="004F4B7F"/>
    <w:rsid w:val="004F6A98"/>
    <w:rsid w:val="004F79C7"/>
    <w:rsid w:val="00500216"/>
    <w:rsid w:val="00500EAD"/>
    <w:rsid w:val="00501120"/>
    <w:rsid w:val="00502E11"/>
    <w:rsid w:val="00503B9D"/>
    <w:rsid w:val="00503F85"/>
    <w:rsid w:val="005040D9"/>
    <w:rsid w:val="0050411A"/>
    <w:rsid w:val="00504492"/>
    <w:rsid w:val="00504B2F"/>
    <w:rsid w:val="00505B98"/>
    <w:rsid w:val="00506425"/>
    <w:rsid w:val="0050668C"/>
    <w:rsid w:val="00507575"/>
    <w:rsid w:val="0050793C"/>
    <w:rsid w:val="00507999"/>
    <w:rsid w:val="00510DAF"/>
    <w:rsid w:val="0051150D"/>
    <w:rsid w:val="005116CE"/>
    <w:rsid w:val="00512B46"/>
    <w:rsid w:val="005134B2"/>
    <w:rsid w:val="00513BF4"/>
    <w:rsid w:val="00514C38"/>
    <w:rsid w:val="00516C23"/>
    <w:rsid w:val="005171E6"/>
    <w:rsid w:val="00517577"/>
    <w:rsid w:val="005179FA"/>
    <w:rsid w:val="00517F8C"/>
    <w:rsid w:val="005214F1"/>
    <w:rsid w:val="0052198D"/>
    <w:rsid w:val="00521A3B"/>
    <w:rsid w:val="0052254B"/>
    <w:rsid w:val="00522A51"/>
    <w:rsid w:val="005231C7"/>
    <w:rsid w:val="00523E4C"/>
    <w:rsid w:val="0052426F"/>
    <w:rsid w:val="005242FF"/>
    <w:rsid w:val="005244D0"/>
    <w:rsid w:val="005246D0"/>
    <w:rsid w:val="00524BCB"/>
    <w:rsid w:val="00525645"/>
    <w:rsid w:val="00525D3F"/>
    <w:rsid w:val="005276E9"/>
    <w:rsid w:val="0053070B"/>
    <w:rsid w:val="0053146D"/>
    <w:rsid w:val="00531C4D"/>
    <w:rsid w:val="00532DC7"/>
    <w:rsid w:val="00533122"/>
    <w:rsid w:val="0053382B"/>
    <w:rsid w:val="00533E0C"/>
    <w:rsid w:val="00534DEF"/>
    <w:rsid w:val="00535EE2"/>
    <w:rsid w:val="005361F9"/>
    <w:rsid w:val="0053781B"/>
    <w:rsid w:val="00537D30"/>
    <w:rsid w:val="00541547"/>
    <w:rsid w:val="00542AD6"/>
    <w:rsid w:val="00542EE5"/>
    <w:rsid w:val="0054411B"/>
    <w:rsid w:val="005446D2"/>
    <w:rsid w:val="00545250"/>
    <w:rsid w:val="005454C5"/>
    <w:rsid w:val="00545A35"/>
    <w:rsid w:val="00545A3D"/>
    <w:rsid w:val="00545D83"/>
    <w:rsid w:val="0054618C"/>
    <w:rsid w:val="005475BD"/>
    <w:rsid w:val="00547772"/>
    <w:rsid w:val="005501E8"/>
    <w:rsid w:val="00552953"/>
    <w:rsid w:val="0055495B"/>
    <w:rsid w:val="00555644"/>
    <w:rsid w:val="0055667C"/>
    <w:rsid w:val="00556ECE"/>
    <w:rsid w:val="0055724C"/>
    <w:rsid w:val="005579DA"/>
    <w:rsid w:val="00557F9B"/>
    <w:rsid w:val="00560474"/>
    <w:rsid w:val="00560627"/>
    <w:rsid w:val="005607F0"/>
    <w:rsid w:val="00561439"/>
    <w:rsid w:val="00562B8C"/>
    <w:rsid w:val="00564200"/>
    <w:rsid w:val="005644E5"/>
    <w:rsid w:val="00565B43"/>
    <w:rsid w:val="00566CE8"/>
    <w:rsid w:val="00570069"/>
    <w:rsid w:val="00571144"/>
    <w:rsid w:val="00571820"/>
    <w:rsid w:val="00571B21"/>
    <w:rsid w:val="00571DC6"/>
    <w:rsid w:val="00572F0F"/>
    <w:rsid w:val="005744BC"/>
    <w:rsid w:val="00575F88"/>
    <w:rsid w:val="00576131"/>
    <w:rsid w:val="005805DD"/>
    <w:rsid w:val="00580B7C"/>
    <w:rsid w:val="005814C4"/>
    <w:rsid w:val="00581A18"/>
    <w:rsid w:val="00582518"/>
    <w:rsid w:val="00583870"/>
    <w:rsid w:val="005848F1"/>
    <w:rsid w:val="0058492C"/>
    <w:rsid w:val="0058646D"/>
    <w:rsid w:val="005864DE"/>
    <w:rsid w:val="005866F4"/>
    <w:rsid w:val="00587566"/>
    <w:rsid w:val="00587A75"/>
    <w:rsid w:val="00590054"/>
    <w:rsid w:val="00590747"/>
    <w:rsid w:val="00590DD4"/>
    <w:rsid w:val="00591656"/>
    <w:rsid w:val="00593CAD"/>
    <w:rsid w:val="00595559"/>
    <w:rsid w:val="00595A8E"/>
    <w:rsid w:val="00595D00"/>
    <w:rsid w:val="00596EF4"/>
    <w:rsid w:val="00597AE2"/>
    <w:rsid w:val="005A1662"/>
    <w:rsid w:val="005A1FC3"/>
    <w:rsid w:val="005A25BC"/>
    <w:rsid w:val="005A26DC"/>
    <w:rsid w:val="005A285E"/>
    <w:rsid w:val="005A408F"/>
    <w:rsid w:val="005A4BEE"/>
    <w:rsid w:val="005A4D7D"/>
    <w:rsid w:val="005A5117"/>
    <w:rsid w:val="005A6D6F"/>
    <w:rsid w:val="005A76A1"/>
    <w:rsid w:val="005A7C0A"/>
    <w:rsid w:val="005B0C28"/>
    <w:rsid w:val="005B0CB2"/>
    <w:rsid w:val="005B2174"/>
    <w:rsid w:val="005B29C4"/>
    <w:rsid w:val="005B2BC6"/>
    <w:rsid w:val="005B3143"/>
    <w:rsid w:val="005B31F2"/>
    <w:rsid w:val="005B343A"/>
    <w:rsid w:val="005B40BC"/>
    <w:rsid w:val="005B6196"/>
    <w:rsid w:val="005C02C6"/>
    <w:rsid w:val="005C07D9"/>
    <w:rsid w:val="005C0A2D"/>
    <w:rsid w:val="005C0E1F"/>
    <w:rsid w:val="005C11F5"/>
    <w:rsid w:val="005C183A"/>
    <w:rsid w:val="005C4BD8"/>
    <w:rsid w:val="005C521A"/>
    <w:rsid w:val="005C5555"/>
    <w:rsid w:val="005C5899"/>
    <w:rsid w:val="005C5CF5"/>
    <w:rsid w:val="005C7242"/>
    <w:rsid w:val="005D0553"/>
    <w:rsid w:val="005D0ACF"/>
    <w:rsid w:val="005D1545"/>
    <w:rsid w:val="005D1757"/>
    <w:rsid w:val="005D1D57"/>
    <w:rsid w:val="005D2336"/>
    <w:rsid w:val="005D3389"/>
    <w:rsid w:val="005D345B"/>
    <w:rsid w:val="005D3C2C"/>
    <w:rsid w:val="005D3E57"/>
    <w:rsid w:val="005D6905"/>
    <w:rsid w:val="005D7089"/>
    <w:rsid w:val="005D777E"/>
    <w:rsid w:val="005E01D9"/>
    <w:rsid w:val="005E12D1"/>
    <w:rsid w:val="005E22D3"/>
    <w:rsid w:val="005E239D"/>
    <w:rsid w:val="005E442D"/>
    <w:rsid w:val="005E46BC"/>
    <w:rsid w:val="005E56B1"/>
    <w:rsid w:val="005E74C3"/>
    <w:rsid w:val="005E7E81"/>
    <w:rsid w:val="005F02A7"/>
    <w:rsid w:val="005F039E"/>
    <w:rsid w:val="005F2329"/>
    <w:rsid w:val="005F3CC6"/>
    <w:rsid w:val="005F4541"/>
    <w:rsid w:val="005F55FD"/>
    <w:rsid w:val="005F6073"/>
    <w:rsid w:val="005F60C1"/>
    <w:rsid w:val="005F69C2"/>
    <w:rsid w:val="005F70CC"/>
    <w:rsid w:val="006005F2"/>
    <w:rsid w:val="00600D34"/>
    <w:rsid w:val="0060109E"/>
    <w:rsid w:val="0060174C"/>
    <w:rsid w:val="00603793"/>
    <w:rsid w:val="00603DE0"/>
    <w:rsid w:val="00604771"/>
    <w:rsid w:val="006054CF"/>
    <w:rsid w:val="00605891"/>
    <w:rsid w:val="006062FD"/>
    <w:rsid w:val="006065A0"/>
    <w:rsid w:val="00606AEB"/>
    <w:rsid w:val="00610A3D"/>
    <w:rsid w:val="006116D4"/>
    <w:rsid w:val="00611861"/>
    <w:rsid w:val="006119BC"/>
    <w:rsid w:val="0061202C"/>
    <w:rsid w:val="006129EB"/>
    <w:rsid w:val="00613915"/>
    <w:rsid w:val="00613D59"/>
    <w:rsid w:val="00614490"/>
    <w:rsid w:val="00615330"/>
    <w:rsid w:val="0061547F"/>
    <w:rsid w:val="0061686F"/>
    <w:rsid w:val="00616C32"/>
    <w:rsid w:val="00620E2B"/>
    <w:rsid w:val="00621AE5"/>
    <w:rsid w:val="00621D55"/>
    <w:rsid w:val="00621E7C"/>
    <w:rsid w:val="00623EA8"/>
    <w:rsid w:val="0062559F"/>
    <w:rsid w:val="00626325"/>
    <w:rsid w:val="00626971"/>
    <w:rsid w:val="006270A0"/>
    <w:rsid w:val="006275B1"/>
    <w:rsid w:val="00627BC3"/>
    <w:rsid w:val="00627F69"/>
    <w:rsid w:val="006306C0"/>
    <w:rsid w:val="00630874"/>
    <w:rsid w:val="00630B09"/>
    <w:rsid w:val="006314BE"/>
    <w:rsid w:val="00631BE1"/>
    <w:rsid w:val="00631E13"/>
    <w:rsid w:val="00631ED3"/>
    <w:rsid w:val="0063226F"/>
    <w:rsid w:val="0063376E"/>
    <w:rsid w:val="00633E0B"/>
    <w:rsid w:val="00634779"/>
    <w:rsid w:val="00634F13"/>
    <w:rsid w:val="00637377"/>
    <w:rsid w:val="0063740C"/>
    <w:rsid w:val="00637E85"/>
    <w:rsid w:val="006401AF"/>
    <w:rsid w:val="0064277F"/>
    <w:rsid w:val="00643608"/>
    <w:rsid w:val="006441AB"/>
    <w:rsid w:val="00644600"/>
    <w:rsid w:val="006449B2"/>
    <w:rsid w:val="00644B3A"/>
    <w:rsid w:val="00644E34"/>
    <w:rsid w:val="0064509F"/>
    <w:rsid w:val="006450BB"/>
    <w:rsid w:val="00646378"/>
    <w:rsid w:val="006467D9"/>
    <w:rsid w:val="00646DE5"/>
    <w:rsid w:val="00647104"/>
    <w:rsid w:val="00647475"/>
    <w:rsid w:val="006478E3"/>
    <w:rsid w:val="00647E22"/>
    <w:rsid w:val="00650B17"/>
    <w:rsid w:val="0065325D"/>
    <w:rsid w:val="00655171"/>
    <w:rsid w:val="00655FBF"/>
    <w:rsid w:val="0065747E"/>
    <w:rsid w:val="006574DA"/>
    <w:rsid w:val="006579BC"/>
    <w:rsid w:val="00657C0A"/>
    <w:rsid w:val="00657CD4"/>
    <w:rsid w:val="00661683"/>
    <w:rsid w:val="00661E7C"/>
    <w:rsid w:val="00662288"/>
    <w:rsid w:val="00663FE4"/>
    <w:rsid w:val="006646D6"/>
    <w:rsid w:val="006647E2"/>
    <w:rsid w:val="00664B2D"/>
    <w:rsid w:val="006653C9"/>
    <w:rsid w:val="00666107"/>
    <w:rsid w:val="006668E9"/>
    <w:rsid w:val="00666927"/>
    <w:rsid w:val="00666C18"/>
    <w:rsid w:val="00666EC3"/>
    <w:rsid w:val="00666F16"/>
    <w:rsid w:val="00667BDA"/>
    <w:rsid w:val="006702E8"/>
    <w:rsid w:val="006708A6"/>
    <w:rsid w:val="006709A8"/>
    <w:rsid w:val="00671315"/>
    <w:rsid w:val="006716FA"/>
    <w:rsid w:val="006722CC"/>
    <w:rsid w:val="00672B9A"/>
    <w:rsid w:val="00673B71"/>
    <w:rsid w:val="006753DD"/>
    <w:rsid w:val="006771CC"/>
    <w:rsid w:val="00677808"/>
    <w:rsid w:val="006808D9"/>
    <w:rsid w:val="00682748"/>
    <w:rsid w:val="00683208"/>
    <w:rsid w:val="006840A9"/>
    <w:rsid w:val="006843FB"/>
    <w:rsid w:val="00684C71"/>
    <w:rsid w:val="00686325"/>
    <w:rsid w:val="00686641"/>
    <w:rsid w:val="00690600"/>
    <w:rsid w:val="00690FE1"/>
    <w:rsid w:val="006910C8"/>
    <w:rsid w:val="006915E4"/>
    <w:rsid w:val="00691C3E"/>
    <w:rsid w:val="006927BB"/>
    <w:rsid w:val="0069282A"/>
    <w:rsid w:val="00692921"/>
    <w:rsid w:val="00692A6A"/>
    <w:rsid w:val="00695034"/>
    <w:rsid w:val="0069514F"/>
    <w:rsid w:val="00695BA4"/>
    <w:rsid w:val="0069680B"/>
    <w:rsid w:val="006969A4"/>
    <w:rsid w:val="00697048"/>
    <w:rsid w:val="0069730E"/>
    <w:rsid w:val="0069741B"/>
    <w:rsid w:val="006A03D3"/>
    <w:rsid w:val="006A09FC"/>
    <w:rsid w:val="006A0D4A"/>
    <w:rsid w:val="006A0F34"/>
    <w:rsid w:val="006A1015"/>
    <w:rsid w:val="006A25C1"/>
    <w:rsid w:val="006A26D4"/>
    <w:rsid w:val="006A49E0"/>
    <w:rsid w:val="006A574A"/>
    <w:rsid w:val="006A6D92"/>
    <w:rsid w:val="006A7DFF"/>
    <w:rsid w:val="006B2007"/>
    <w:rsid w:val="006B32C3"/>
    <w:rsid w:val="006B330B"/>
    <w:rsid w:val="006B45CD"/>
    <w:rsid w:val="006B4A89"/>
    <w:rsid w:val="006B4DB8"/>
    <w:rsid w:val="006B5750"/>
    <w:rsid w:val="006B6234"/>
    <w:rsid w:val="006B6608"/>
    <w:rsid w:val="006B7E85"/>
    <w:rsid w:val="006C08CE"/>
    <w:rsid w:val="006C09BA"/>
    <w:rsid w:val="006C0B75"/>
    <w:rsid w:val="006C2528"/>
    <w:rsid w:val="006C3039"/>
    <w:rsid w:val="006C60AE"/>
    <w:rsid w:val="006C6614"/>
    <w:rsid w:val="006C6660"/>
    <w:rsid w:val="006C7084"/>
    <w:rsid w:val="006C73D8"/>
    <w:rsid w:val="006C7B3A"/>
    <w:rsid w:val="006D16A1"/>
    <w:rsid w:val="006D1B4A"/>
    <w:rsid w:val="006D24BB"/>
    <w:rsid w:val="006D2F8F"/>
    <w:rsid w:val="006D302E"/>
    <w:rsid w:val="006D3D1B"/>
    <w:rsid w:val="006D45F0"/>
    <w:rsid w:val="006D4EA3"/>
    <w:rsid w:val="006D63A8"/>
    <w:rsid w:val="006D66E5"/>
    <w:rsid w:val="006D743F"/>
    <w:rsid w:val="006D751F"/>
    <w:rsid w:val="006D78F8"/>
    <w:rsid w:val="006D7AE7"/>
    <w:rsid w:val="006D7E8B"/>
    <w:rsid w:val="006E10AB"/>
    <w:rsid w:val="006E2509"/>
    <w:rsid w:val="006E3035"/>
    <w:rsid w:val="006E35D0"/>
    <w:rsid w:val="006E38EF"/>
    <w:rsid w:val="006E402B"/>
    <w:rsid w:val="006E4A3D"/>
    <w:rsid w:val="006E4E23"/>
    <w:rsid w:val="006E5A19"/>
    <w:rsid w:val="006E5D39"/>
    <w:rsid w:val="006E63FB"/>
    <w:rsid w:val="006E6E5A"/>
    <w:rsid w:val="006E6FDE"/>
    <w:rsid w:val="006E751B"/>
    <w:rsid w:val="006E7708"/>
    <w:rsid w:val="006E7F1A"/>
    <w:rsid w:val="006F03E4"/>
    <w:rsid w:val="006F0901"/>
    <w:rsid w:val="006F155D"/>
    <w:rsid w:val="006F1A77"/>
    <w:rsid w:val="006F1C46"/>
    <w:rsid w:val="006F2AEA"/>
    <w:rsid w:val="006F34BD"/>
    <w:rsid w:val="006F427A"/>
    <w:rsid w:val="006F4422"/>
    <w:rsid w:val="006F46E4"/>
    <w:rsid w:val="006F49E1"/>
    <w:rsid w:val="006F538B"/>
    <w:rsid w:val="006F57C2"/>
    <w:rsid w:val="006F5B38"/>
    <w:rsid w:val="006F5C0E"/>
    <w:rsid w:val="006F6154"/>
    <w:rsid w:val="006F673A"/>
    <w:rsid w:val="006F7630"/>
    <w:rsid w:val="006F76AE"/>
    <w:rsid w:val="006F7A47"/>
    <w:rsid w:val="007004EB"/>
    <w:rsid w:val="007021DD"/>
    <w:rsid w:val="00702620"/>
    <w:rsid w:val="007028A6"/>
    <w:rsid w:val="00702C77"/>
    <w:rsid w:val="00703381"/>
    <w:rsid w:val="0070590D"/>
    <w:rsid w:val="007069D5"/>
    <w:rsid w:val="00707512"/>
    <w:rsid w:val="007075F5"/>
    <w:rsid w:val="00710C97"/>
    <w:rsid w:val="00710D3F"/>
    <w:rsid w:val="00711886"/>
    <w:rsid w:val="0071224A"/>
    <w:rsid w:val="007129CE"/>
    <w:rsid w:val="00712E64"/>
    <w:rsid w:val="00713532"/>
    <w:rsid w:val="00714330"/>
    <w:rsid w:val="0071502C"/>
    <w:rsid w:val="00715105"/>
    <w:rsid w:val="007162EC"/>
    <w:rsid w:val="00717A72"/>
    <w:rsid w:val="00720009"/>
    <w:rsid w:val="00720376"/>
    <w:rsid w:val="0072039F"/>
    <w:rsid w:val="007209FD"/>
    <w:rsid w:val="00720B19"/>
    <w:rsid w:val="00721447"/>
    <w:rsid w:val="00721448"/>
    <w:rsid w:val="007223B1"/>
    <w:rsid w:val="0072299A"/>
    <w:rsid w:val="00723E56"/>
    <w:rsid w:val="00723F2E"/>
    <w:rsid w:val="00724046"/>
    <w:rsid w:val="00724B87"/>
    <w:rsid w:val="00724D5B"/>
    <w:rsid w:val="00725D39"/>
    <w:rsid w:val="007270AE"/>
    <w:rsid w:val="00727293"/>
    <w:rsid w:val="00727544"/>
    <w:rsid w:val="0073000B"/>
    <w:rsid w:val="00730049"/>
    <w:rsid w:val="00730267"/>
    <w:rsid w:val="00730A74"/>
    <w:rsid w:val="0073125B"/>
    <w:rsid w:val="007313EE"/>
    <w:rsid w:val="0073145E"/>
    <w:rsid w:val="007315BD"/>
    <w:rsid w:val="00731915"/>
    <w:rsid w:val="0073287F"/>
    <w:rsid w:val="00732AF2"/>
    <w:rsid w:val="007348FA"/>
    <w:rsid w:val="007351A1"/>
    <w:rsid w:val="00735256"/>
    <w:rsid w:val="00735775"/>
    <w:rsid w:val="00736410"/>
    <w:rsid w:val="00736A53"/>
    <w:rsid w:val="00736B24"/>
    <w:rsid w:val="00736B78"/>
    <w:rsid w:val="00736EB7"/>
    <w:rsid w:val="00737624"/>
    <w:rsid w:val="007377D7"/>
    <w:rsid w:val="00741450"/>
    <w:rsid w:val="00741643"/>
    <w:rsid w:val="00741F42"/>
    <w:rsid w:val="00742459"/>
    <w:rsid w:val="00743136"/>
    <w:rsid w:val="0074366F"/>
    <w:rsid w:val="00746450"/>
    <w:rsid w:val="007469FB"/>
    <w:rsid w:val="00746B90"/>
    <w:rsid w:val="00747672"/>
    <w:rsid w:val="00747827"/>
    <w:rsid w:val="00747AA2"/>
    <w:rsid w:val="007504E3"/>
    <w:rsid w:val="00750745"/>
    <w:rsid w:val="007515F2"/>
    <w:rsid w:val="00751A5A"/>
    <w:rsid w:val="00752DDA"/>
    <w:rsid w:val="00754E54"/>
    <w:rsid w:val="007551A7"/>
    <w:rsid w:val="00756B9B"/>
    <w:rsid w:val="007572D0"/>
    <w:rsid w:val="00757835"/>
    <w:rsid w:val="00757E21"/>
    <w:rsid w:val="007606F2"/>
    <w:rsid w:val="00761B6E"/>
    <w:rsid w:val="00761D69"/>
    <w:rsid w:val="0076245B"/>
    <w:rsid w:val="00762DED"/>
    <w:rsid w:val="00763022"/>
    <w:rsid w:val="0076321E"/>
    <w:rsid w:val="0076385E"/>
    <w:rsid w:val="00764EAB"/>
    <w:rsid w:val="007673EA"/>
    <w:rsid w:val="0077091E"/>
    <w:rsid w:val="0077092D"/>
    <w:rsid w:val="00770A4A"/>
    <w:rsid w:val="00771325"/>
    <w:rsid w:val="007730BE"/>
    <w:rsid w:val="00773508"/>
    <w:rsid w:val="0077396F"/>
    <w:rsid w:val="00774A2D"/>
    <w:rsid w:val="0077555F"/>
    <w:rsid w:val="00775A93"/>
    <w:rsid w:val="00776042"/>
    <w:rsid w:val="007761C4"/>
    <w:rsid w:val="00776CC0"/>
    <w:rsid w:val="00777BDD"/>
    <w:rsid w:val="00780AD9"/>
    <w:rsid w:val="00781768"/>
    <w:rsid w:val="00781801"/>
    <w:rsid w:val="007824E0"/>
    <w:rsid w:val="00782DCF"/>
    <w:rsid w:val="00786B87"/>
    <w:rsid w:val="00787CD1"/>
    <w:rsid w:val="007900D9"/>
    <w:rsid w:val="007911D4"/>
    <w:rsid w:val="00791F64"/>
    <w:rsid w:val="007929FE"/>
    <w:rsid w:val="00792BE7"/>
    <w:rsid w:val="00792CED"/>
    <w:rsid w:val="0079315A"/>
    <w:rsid w:val="00794379"/>
    <w:rsid w:val="0079451C"/>
    <w:rsid w:val="007946A5"/>
    <w:rsid w:val="00795892"/>
    <w:rsid w:val="0079683D"/>
    <w:rsid w:val="00796EF0"/>
    <w:rsid w:val="007A0DC8"/>
    <w:rsid w:val="007A13F9"/>
    <w:rsid w:val="007A1C65"/>
    <w:rsid w:val="007A2559"/>
    <w:rsid w:val="007A319F"/>
    <w:rsid w:val="007A61EE"/>
    <w:rsid w:val="007A6944"/>
    <w:rsid w:val="007A731D"/>
    <w:rsid w:val="007A74CA"/>
    <w:rsid w:val="007A75BB"/>
    <w:rsid w:val="007A7B6B"/>
    <w:rsid w:val="007B03A8"/>
    <w:rsid w:val="007B2076"/>
    <w:rsid w:val="007B2D41"/>
    <w:rsid w:val="007B2E09"/>
    <w:rsid w:val="007B318E"/>
    <w:rsid w:val="007B35B7"/>
    <w:rsid w:val="007B3A67"/>
    <w:rsid w:val="007B5535"/>
    <w:rsid w:val="007B6301"/>
    <w:rsid w:val="007B662B"/>
    <w:rsid w:val="007B6E42"/>
    <w:rsid w:val="007B7AFE"/>
    <w:rsid w:val="007C07DB"/>
    <w:rsid w:val="007C132B"/>
    <w:rsid w:val="007C2B52"/>
    <w:rsid w:val="007C3E03"/>
    <w:rsid w:val="007C3F8D"/>
    <w:rsid w:val="007C5780"/>
    <w:rsid w:val="007C6300"/>
    <w:rsid w:val="007C654B"/>
    <w:rsid w:val="007C6BD7"/>
    <w:rsid w:val="007C7DF3"/>
    <w:rsid w:val="007D057B"/>
    <w:rsid w:val="007D1624"/>
    <w:rsid w:val="007D1823"/>
    <w:rsid w:val="007D2262"/>
    <w:rsid w:val="007D23F0"/>
    <w:rsid w:val="007D249E"/>
    <w:rsid w:val="007D24B8"/>
    <w:rsid w:val="007D275A"/>
    <w:rsid w:val="007D3FB1"/>
    <w:rsid w:val="007D585B"/>
    <w:rsid w:val="007D59D0"/>
    <w:rsid w:val="007D6401"/>
    <w:rsid w:val="007D651E"/>
    <w:rsid w:val="007D73C6"/>
    <w:rsid w:val="007D7BB3"/>
    <w:rsid w:val="007D7F21"/>
    <w:rsid w:val="007E08E5"/>
    <w:rsid w:val="007E128B"/>
    <w:rsid w:val="007E2C05"/>
    <w:rsid w:val="007E3493"/>
    <w:rsid w:val="007E3D51"/>
    <w:rsid w:val="007E421F"/>
    <w:rsid w:val="007E4BF9"/>
    <w:rsid w:val="007E4F84"/>
    <w:rsid w:val="007E5024"/>
    <w:rsid w:val="007E51DE"/>
    <w:rsid w:val="007E5A31"/>
    <w:rsid w:val="007E5C89"/>
    <w:rsid w:val="007E70F4"/>
    <w:rsid w:val="007E7E04"/>
    <w:rsid w:val="007F0180"/>
    <w:rsid w:val="007F1510"/>
    <w:rsid w:val="007F21A4"/>
    <w:rsid w:val="007F23F8"/>
    <w:rsid w:val="007F380C"/>
    <w:rsid w:val="007F38C7"/>
    <w:rsid w:val="007F4200"/>
    <w:rsid w:val="007F4485"/>
    <w:rsid w:val="007F4A46"/>
    <w:rsid w:val="007F5BAC"/>
    <w:rsid w:val="007F5F76"/>
    <w:rsid w:val="007F6F94"/>
    <w:rsid w:val="00801617"/>
    <w:rsid w:val="0080175D"/>
    <w:rsid w:val="00802250"/>
    <w:rsid w:val="0080225B"/>
    <w:rsid w:val="008029F1"/>
    <w:rsid w:val="00803271"/>
    <w:rsid w:val="008035B3"/>
    <w:rsid w:val="00803DE6"/>
    <w:rsid w:val="008040DA"/>
    <w:rsid w:val="00804BA8"/>
    <w:rsid w:val="00804D93"/>
    <w:rsid w:val="0080608B"/>
    <w:rsid w:val="0080629A"/>
    <w:rsid w:val="00806876"/>
    <w:rsid w:val="00811101"/>
    <w:rsid w:val="00811325"/>
    <w:rsid w:val="0081202E"/>
    <w:rsid w:val="008120BD"/>
    <w:rsid w:val="008127EE"/>
    <w:rsid w:val="00812890"/>
    <w:rsid w:val="00812E12"/>
    <w:rsid w:val="008134AE"/>
    <w:rsid w:val="008134BD"/>
    <w:rsid w:val="00814E9C"/>
    <w:rsid w:val="00814FA1"/>
    <w:rsid w:val="0081680F"/>
    <w:rsid w:val="0081749C"/>
    <w:rsid w:val="008176D6"/>
    <w:rsid w:val="008179C7"/>
    <w:rsid w:val="00821009"/>
    <w:rsid w:val="00821751"/>
    <w:rsid w:val="00821B0F"/>
    <w:rsid w:val="00821E2F"/>
    <w:rsid w:val="0082286C"/>
    <w:rsid w:val="00824100"/>
    <w:rsid w:val="00825C4E"/>
    <w:rsid w:val="00825D04"/>
    <w:rsid w:val="008277BB"/>
    <w:rsid w:val="00827AB2"/>
    <w:rsid w:val="00827E58"/>
    <w:rsid w:val="008300BB"/>
    <w:rsid w:val="00830D0D"/>
    <w:rsid w:val="00831F0B"/>
    <w:rsid w:val="00833D05"/>
    <w:rsid w:val="00833D96"/>
    <w:rsid w:val="008341E7"/>
    <w:rsid w:val="00834D36"/>
    <w:rsid w:val="0083537F"/>
    <w:rsid w:val="0083625F"/>
    <w:rsid w:val="008409A6"/>
    <w:rsid w:val="00841F07"/>
    <w:rsid w:val="00842199"/>
    <w:rsid w:val="00842312"/>
    <w:rsid w:val="00842A64"/>
    <w:rsid w:val="0084330E"/>
    <w:rsid w:val="00843868"/>
    <w:rsid w:val="008445A6"/>
    <w:rsid w:val="0084481A"/>
    <w:rsid w:val="00844AEF"/>
    <w:rsid w:val="00844C41"/>
    <w:rsid w:val="008451CE"/>
    <w:rsid w:val="00845D1C"/>
    <w:rsid w:val="0084756B"/>
    <w:rsid w:val="00847716"/>
    <w:rsid w:val="00847896"/>
    <w:rsid w:val="00850793"/>
    <w:rsid w:val="00850AA5"/>
    <w:rsid w:val="008513B2"/>
    <w:rsid w:val="008515D9"/>
    <w:rsid w:val="00851729"/>
    <w:rsid w:val="00851789"/>
    <w:rsid w:val="00851B1B"/>
    <w:rsid w:val="00851D0E"/>
    <w:rsid w:val="008521BC"/>
    <w:rsid w:val="00852524"/>
    <w:rsid w:val="00853462"/>
    <w:rsid w:val="00854127"/>
    <w:rsid w:val="00854767"/>
    <w:rsid w:val="0085527D"/>
    <w:rsid w:val="00855EBA"/>
    <w:rsid w:val="00857D1D"/>
    <w:rsid w:val="00860628"/>
    <w:rsid w:val="00862999"/>
    <w:rsid w:val="00862C29"/>
    <w:rsid w:val="008632BA"/>
    <w:rsid w:val="00863A31"/>
    <w:rsid w:val="00863B18"/>
    <w:rsid w:val="00863B50"/>
    <w:rsid w:val="00863EEE"/>
    <w:rsid w:val="008646F4"/>
    <w:rsid w:val="00864E5E"/>
    <w:rsid w:val="008660BB"/>
    <w:rsid w:val="0086689A"/>
    <w:rsid w:val="0086694D"/>
    <w:rsid w:val="00866C9D"/>
    <w:rsid w:val="0086710F"/>
    <w:rsid w:val="008701AF"/>
    <w:rsid w:val="008714E1"/>
    <w:rsid w:val="008741D3"/>
    <w:rsid w:val="0087451C"/>
    <w:rsid w:val="00874768"/>
    <w:rsid w:val="008749EE"/>
    <w:rsid w:val="0087596E"/>
    <w:rsid w:val="00875CC3"/>
    <w:rsid w:val="00876187"/>
    <w:rsid w:val="00876C91"/>
    <w:rsid w:val="00876D95"/>
    <w:rsid w:val="00877F73"/>
    <w:rsid w:val="008806E2"/>
    <w:rsid w:val="00880721"/>
    <w:rsid w:val="00880CB7"/>
    <w:rsid w:val="00880CE6"/>
    <w:rsid w:val="00881455"/>
    <w:rsid w:val="00882501"/>
    <w:rsid w:val="00882657"/>
    <w:rsid w:val="008826B8"/>
    <w:rsid w:val="008844C8"/>
    <w:rsid w:val="0088552A"/>
    <w:rsid w:val="0088582D"/>
    <w:rsid w:val="00885BAE"/>
    <w:rsid w:val="008860FE"/>
    <w:rsid w:val="0088686D"/>
    <w:rsid w:val="008873AF"/>
    <w:rsid w:val="00887430"/>
    <w:rsid w:val="008875C6"/>
    <w:rsid w:val="0088764C"/>
    <w:rsid w:val="0089030B"/>
    <w:rsid w:val="008906B3"/>
    <w:rsid w:val="008913AD"/>
    <w:rsid w:val="00892B33"/>
    <w:rsid w:val="00893960"/>
    <w:rsid w:val="00894D10"/>
    <w:rsid w:val="00894F5E"/>
    <w:rsid w:val="008964BC"/>
    <w:rsid w:val="008973FD"/>
    <w:rsid w:val="00897AAC"/>
    <w:rsid w:val="008A00D1"/>
    <w:rsid w:val="008A02C3"/>
    <w:rsid w:val="008A0434"/>
    <w:rsid w:val="008A08C0"/>
    <w:rsid w:val="008A0FFC"/>
    <w:rsid w:val="008A3079"/>
    <w:rsid w:val="008A55E4"/>
    <w:rsid w:val="008A5B34"/>
    <w:rsid w:val="008A628F"/>
    <w:rsid w:val="008A68CA"/>
    <w:rsid w:val="008A6D28"/>
    <w:rsid w:val="008A7B1B"/>
    <w:rsid w:val="008A7FD4"/>
    <w:rsid w:val="008B00A3"/>
    <w:rsid w:val="008B072B"/>
    <w:rsid w:val="008B0903"/>
    <w:rsid w:val="008B11D0"/>
    <w:rsid w:val="008B123D"/>
    <w:rsid w:val="008B2074"/>
    <w:rsid w:val="008B2271"/>
    <w:rsid w:val="008B2D42"/>
    <w:rsid w:val="008B2D5D"/>
    <w:rsid w:val="008B4436"/>
    <w:rsid w:val="008B4AAC"/>
    <w:rsid w:val="008B51C0"/>
    <w:rsid w:val="008B523A"/>
    <w:rsid w:val="008B62C1"/>
    <w:rsid w:val="008B6789"/>
    <w:rsid w:val="008B6CB7"/>
    <w:rsid w:val="008B7217"/>
    <w:rsid w:val="008C0336"/>
    <w:rsid w:val="008C0AC4"/>
    <w:rsid w:val="008C11D5"/>
    <w:rsid w:val="008C154C"/>
    <w:rsid w:val="008C1913"/>
    <w:rsid w:val="008C1E79"/>
    <w:rsid w:val="008C21CD"/>
    <w:rsid w:val="008C3515"/>
    <w:rsid w:val="008C358B"/>
    <w:rsid w:val="008C3827"/>
    <w:rsid w:val="008C3E79"/>
    <w:rsid w:val="008C437B"/>
    <w:rsid w:val="008C4499"/>
    <w:rsid w:val="008C487F"/>
    <w:rsid w:val="008C50EC"/>
    <w:rsid w:val="008C6E8A"/>
    <w:rsid w:val="008D0ED3"/>
    <w:rsid w:val="008D18B9"/>
    <w:rsid w:val="008D285E"/>
    <w:rsid w:val="008D2F3B"/>
    <w:rsid w:val="008D3226"/>
    <w:rsid w:val="008D3337"/>
    <w:rsid w:val="008D3B50"/>
    <w:rsid w:val="008D568A"/>
    <w:rsid w:val="008D5876"/>
    <w:rsid w:val="008D6443"/>
    <w:rsid w:val="008D730A"/>
    <w:rsid w:val="008E13FD"/>
    <w:rsid w:val="008E28AB"/>
    <w:rsid w:val="008E373F"/>
    <w:rsid w:val="008E3859"/>
    <w:rsid w:val="008E3A34"/>
    <w:rsid w:val="008E5AA7"/>
    <w:rsid w:val="008E5AA8"/>
    <w:rsid w:val="008E63AD"/>
    <w:rsid w:val="008E6647"/>
    <w:rsid w:val="008E6786"/>
    <w:rsid w:val="008E6E02"/>
    <w:rsid w:val="008E6EFE"/>
    <w:rsid w:val="008F086E"/>
    <w:rsid w:val="008F117E"/>
    <w:rsid w:val="008F14BC"/>
    <w:rsid w:val="008F1575"/>
    <w:rsid w:val="008F17F1"/>
    <w:rsid w:val="008F1C38"/>
    <w:rsid w:val="008F26EB"/>
    <w:rsid w:val="008F3F6E"/>
    <w:rsid w:val="008F4C84"/>
    <w:rsid w:val="008F5446"/>
    <w:rsid w:val="008F5861"/>
    <w:rsid w:val="008F5A4F"/>
    <w:rsid w:val="008F685A"/>
    <w:rsid w:val="008F7C21"/>
    <w:rsid w:val="008F7E84"/>
    <w:rsid w:val="0090170C"/>
    <w:rsid w:val="00901802"/>
    <w:rsid w:val="0090183E"/>
    <w:rsid w:val="00901930"/>
    <w:rsid w:val="00901E45"/>
    <w:rsid w:val="009022C7"/>
    <w:rsid w:val="00902503"/>
    <w:rsid w:val="00902611"/>
    <w:rsid w:val="00903036"/>
    <w:rsid w:val="00903E48"/>
    <w:rsid w:val="009051F5"/>
    <w:rsid w:val="0090540F"/>
    <w:rsid w:val="00906075"/>
    <w:rsid w:val="00906A63"/>
    <w:rsid w:val="00906E6A"/>
    <w:rsid w:val="00907B60"/>
    <w:rsid w:val="009105A9"/>
    <w:rsid w:val="00910A7E"/>
    <w:rsid w:val="0091154C"/>
    <w:rsid w:val="0091156C"/>
    <w:rsid w:val="0091183A"/>
    <w:rsid w:val="00911962"/>
    <w:rsid w:val="009119A2"/>
    <w:rsid w:val="00912767"/>
    <w:rsid w:val="009139DE"/>
    <w:rsid w:val="00913B2B"/>
    <w:rsid w:val="00913C01"/>
    <w:rsid w:val="00913C11"/>
    <w:rsid w:val="0091470D"/>
    <w:rsid w:val="00915F83"/>
    <w:rsid w:val="009166F4"/>
    <w:rsid w:val="009167B0"/>
    <w:rsid w:val="00917387"/>
    <w:rsid w:val="00917B40"/>
    <w:rsid w:val="00917E3D"/>
    <w:rsid w:val="00920034"/>
    <w:rsid w:val="009200E8"/>
    <w:rsid w:val="00920E6F"/>
    <w:rsid w:val="009210A1"/>
    <w:rsid w:val="009212BA"/>
    <w:rsid w:val="00922805"/>
    <w:rsid w:val="00922F25"/>
    <w:rsid w:val="0092373F"/>
    <w:rsid w:val="00923ECA"/>
    <w:rsid w:val="00924189"/>
    <w:rsid w:val="00924441"/>
    <w:rsid w:val="0092531E"/>
    <w:rsid w:val="0092568C"/>
    <w:rsid w:val="00925DB8"/>
    <w:rsid w:val="009266CD"/>
    <w:rsid w:val="00926DE8"/>
    <w:rsid w:val="0092796F"/>
    <w:rsid w:val="00927B1D"/>
    <w:rsid w:val="00930D01"/>
    <w:rsid w:val="00930E81"/>
    <w:rsid w:val="00931512"/>
    <w:rsid w:val="00931881"/>
    <w:rsid w:val="00931B05"/>
    <w:rsid w:val="009324B1"/>
    <w:rsid w:val="00932965"/>
    <w:rsid w:val="00933382"/>
    <w:rsid w:val="00935FD3"/>
    <w:rsid w:val="00936630"/>
    <w:rsid w:val="00936B6A"/>
    <w:rsid w:val="00936BFB"/>
    <w:rsid w:val="00937C23"/>
    <w:rsid w:val="00937F6A"/>
    <w:rsid w:val="0094017B"/>
    <w:rsid w:val="0094024E"/>
    <w:rsid w:val="009403D1"/>
    <w:rsid w:val="00940D63"/>
    <w:rsid w:val="00942188"/>
    <w:rsid w:val="00942CDD"/>
    <w:rsid w:val="009438C2"/>
    <w:rsid w:val="00944077"/>
    <w:rsid w:val="00944166"/>
    <w:rsid w:val="009444D7"/>
    <w:rsid w:val="00944AA6"/>
    <w:rsid w:val="009450F0"/>
    <w:rsid w:val="00945AB3"/>
    <w:rsid w:val="009468A9"/>
    <w:rsid w:val="00946C94"/>
    <w:rsid w:val="00947F54"/>
    <w:rsid w:val="00950621"/>
    <w:rsid w:val="00950677"/>
    <w:rsid w:val="009515AB"/>
    <w:rsid w:val="009516BF"/>
    <w:rsid w:val="009526F7"/>
    <w:rsid w:val="00952BE6"/>
    <w:rsid w:val="00952DB8"/>
    <w:rsid w:val="0095311F"/>
    <w:rsid w:val="00953A56"/>
    <w:rsid w:val="009542C2"/>
    <w:rsid w:val="00954F9B"/>
    <w:rsid w:val="00955C14"/>
    <w:rsid w:val="009560D7"/>
    <w:rsid w:val="00956310"/>
    <w:rsid w:val="00956795"/>
    <w:rsid w:val="0095696C"/>
    <w:rsid w:val="00957386"/>
    <w:rsid w:val="00960527"/>
    <w:rsid w:val="009613E1"/>
    <w:rsid w:val="00961B92"/>
    <w:rsid w:val="00962DEC"/>
    <w:rsid w:val="00963E07"/>
    <w:rsid w:val="009660D5"/>
    <w:rsid w:val="009662B2"/>
    <w:rsid w:val="0096780C"/>
    <w:rsid w:val="009702D5"/>
    <w:rsid w:val="00971EFF"/>
    <w:rsid w:val="009721ED"/>
    <w:rsid w:val="0097392D"/>
    <w:rsid w:val="0097397E"/>
    <w:rsid w:val="00974600"/>
    <w:rsid w:val="00974AA4"/>
    <w:rsid w:val="00974ECB"/>
    <w:rsid w:val="00975A53"/>
    <w:rsid w:val="00976975"/>
    <w:rsid w:val="0097707E"/>
    <w:rsid w:val="00980235"/>
    <w:rsid w:val="00981EB6"/>
    <w:rsid w:val="00982C27"/>
    <w:rsid w:val="00983629"/>
    <w:rsid w:val="00983718"/>
    <w:rsid w:val="00985DCE"/>
    <w:rsid w:val="00987602"/>
    <w:rsid w:val="00990052"/>
    <w:rsid w:val="009926E4"/>
    <w:rsid w:val="00994738"/>
    <w:rsid w:val="0099507A"/>
    <w:rsid w:val="00995756"/>
    <w:rsid w:val="00996654"/>
    <w:rsid w:val="009969A7"/>
    <w:rsid w:val="00996B28"/>
    <w:rsid w:val="00996F29"/>
    <w:rsid w:val="00997D74"/>
    <w:rsid w:val="009A072B"/>
    <w:rsid w:val="009A0BC2"/>
    <w:rsid w:val="009A0CAE"/>
    <w:rsid w:val="009A137B"/>
    <w:rsid w:val="009A434B"/>
    <w:rsid w:val="009A51BB"/>
    <w:rsid w:val="009A58DB"/>
    <w:rsid w:val="009A6D8B"/>
    <w:rsid w:val="009B08E8"/>
    <w:rsid w:val="009B23BF"/>
    <w:rsid w:val="009B3A22"/>
    <w:rsid w:val="009B45BD"/>
    <w:rsid w:val="009B623C"/>
    <w:rsid w:val="009B657C"/>
    <w:rsid w:val="009C00DB"/>
    <w:rsid w:val="009C0691"/>
    <w:rsid w:val="009C0EE0"/>
    <w:rsid w:val="009C1036"/>
    <w:rsid w:val="009C1BFE"/>
    <w:rsid w:val="009C2383"/>
    <w:rsid w:val="009C2DD2"/>
    <w:rsid w:val="009C31DD"/>
    <w:rsid w:val="009C348D"/>
    <w:rsid w:val="009C5D74"/>
    <w:rsid w:val="009C5D77"/>
    <w:rsid w:val="009C6EDC"/>
    <w:rsid w:val="009D0D40"/>
    <w:rsid w:val="009D1207"/>
    <w:rsid w:val="009D15BF"/>
    <w:rsid w:val="009D27F5"/>
    <w:rsid w:val="009D3972"/>
    <w:rsid w:val="009D42FE"/>
    <w:rsid w:val="009D54B8"/>
    <w:rsid w:val="009D6093"/>
    <w:rsid w:val="009D641D"/>
    <w:rsid w:val="009D748B"/>
    <w:rsid w:val="009D76CA"/>
    <w:rsid w:val="009D76CB"/>
    <w:rsid w:val="009E00B2"/>
    <w:rsid w:val="009E1D1D"/>
    <w:rsid w:val="009E3A61"/>
    <w:rsid w:val="009E3CEA"/>
    <w:rsid w:val="009E6099"/>
    <w:rsid w:val="009E63DE"/>
    <w:rsid w:val="009E6FA0"/>
    <w:rsid w:val="009E7FB4"/>
    <w:rsid w:val="009F0192"/>
    <w:rsid w:val="009F065C"/>
    <w:rsid w:val="009F177C"/>
    <w:rsid w:val="009F2090"/>
    <w:rsid w:val="009F2CD3"/>
    <w:rsid w:val="009F2D63"/>
    <w:rsid w:val="009F38ED"/>
    <w:rsid w:val="009F3C57"/>
    <w:rsid w:val="009F446A"/>
    <w:rsid w:val="009F5491"/>
    <w:rsid w:val="009F57E1"/>
    <w:rsid w:val="009F5DF1"/>
    <w:rsid w:val="009F6C17"/>
    <w:rsid w:val="009F7037"/>
    <w:rsid w:val="009F7A45"/>
    <w:rsid w:val="00A00283"/>
    <w:rsid w:val="00A01051"/>
    <w:rsid w:val="00A018B4"/>
    <w:rsid w:val="00A01F79"/>
    <w:rsid w:val="00A022B7"/>
    <w:rsid w:val="00A03A0F"/>
    <w:rsid w:val="00A03EA6"/>
    <w:rsid w:val="00A043ED"/>
    <w:rsid w:val="00A04C2E"/>
    <w:rsid w:val="00A0521B"/>
    <w:rsid w:val="00A054DE"/>
    <w:rsid w:val="00A1024A"/>
    <w:rsid w:val="00A105ED"/>
    <w:rsid w:val="00A10B25"/>
    <w:rsid w:val="00A12461"/>
    <w:rsid w:val="00A125B8"/>
    <w:rsid w:val="00A13BEB"/>
    <w:rsid w:val="00A14F00"/>
    <w:rsid w:val="00A1530D"/>
    <w:rsid w:val="00A1558B"/>
    <w:rsid w:val="00A15934"/>
    <w:rsid w:val="00A1712D"/>
    <w:rsid w:val="00A17C9C"/>
    <w:rsid w:val="00A211C1"/>
    <w:rsid w:val="00A21866"/>
    <w:rsid w:val="00A22E28"/>
    <w:rsid w:val="00A23020"/>
    <w:rsid w:val="00A2497D"/>
    <w:rsid w:val="00A27719"/>
    <w:rsid w:val="00A3096F"/>
    <w:rsid w:val="00A30F7A"/>
    <w:rsid w:val="00A313EE"/>
    <w:rsid w:val="00A31FBA"/>
    <w:rsid w:val="00A338B7"/>
    <w:rsid w:val="00A34E43"/>
    <w:rsid w:val="00A351C1"/>
    <w:rsid w:val="00A3667B"/>
    <w:rsid w:val="00A367F1"/>
    <w:rsid w:val="00A4081D"/>
    <w:rsid w:val="00A40ED9"/>
    <w:rsid w:val="00A42827"/>
    <w:rsid w:val="00A441AC"/>
    <w:rsid w:val="00A4490E"/>
    <w:rsid w:val="00A45158"/>
    <w:rsid w:val="00A453B9"/>
    <w:rsid w:val="00A46780"/>
    <w:rsid w:val="00A46C8E"/>
    <w:rsid w:val="00A476C5"/>
    <w:rsid w:val="00A47BC3"/>
    <w:rsid w:val="00A50470"/>
    <w:rsid w:val="00A508CF"/>
    <w:rsid w:val="00A50E2B"/>
    <w:rsid w:val="00A52C9F"/>
    <w:rsid w:val="00A541E0"/>
    <w:rsid w:val="00A5441E"/>
    <w:rsid w:val="00A55535"/>
    <w:rsid w:val="00A55BB2"/>
    <w:rsid w:val="00A563BA"/>
    <w:rsid w:val="00A611B4"/>
    <w:rsid w:val="00A61E47"/>
    <w:rsid w:val="00A63CC6"/>
    <w:rsid w:val="00A64277"/>
    <w:rsid w:val="00A64A47"/>
    <w:rsid w:val="00A65D19"/>
    <w:rsid w:val="00A665C0"/>
    <w:rsid w:val="00A67DB0"/>
    <w:rsid w:val="00A72D0C"/>
    <w:rsid w:val="00A73152"/>
    <w:rsid w:val="00A744AC"/>
    <w:rsid w:val="00A74C06"/>
    <w:rsid w:val="00A74F40"/>
    <w:rsid w:val="00A75951"/>
    <w:rsid w:val="00A75E29"/>
    <w:rsid w:val="00A75FE1"/>
    <w:rsid w:val="00A77328"/>
    <w:rsid w:val="00A779AA"/>
    <w:rsid w:val="00A779E5"/>
    <w:rsid w:val="00A77F80"/>
    <w:rsid w:val="00A817CC"/>
    <w:rsid w:val="00A83170"/>
    <w:rsid w:val="00A8387C"/>
    <w:rsid w:val="00A85325"/>
    <w:rsid w:val="00A85D2F"/>
    <w:rsid w:val="00A86126"/>
    <w:rsid w:val="00A8647E"/>
    <w:rsid w:val="00A86858"/>
    <w:rsid w:val="00A8702A"/>
    <w:rsid w:val="00A875F7"/>
    <w:rsid w:val="00A9047A"/>
    <w:rsid w:val="00A908A6"/>
    <w:rsid w:val="00A90DF1"/>
    <w:rsid w:val="00A932A2"/>
    <w:rsid w:val="00A94119"/>
    <w:rsid w:val="00A943EF"/>
    <w:rsid w:val="00A9509C"/>
    <w:rsid w:val="00A96BE3"/>
    <w:rsid w:val="00A96FF3"/>
    <w:rsid w:val="00A978F8"/>
    <w:rsid w:val="00A97B67"/>
    <w:rsid w:val="00A97BAD"/>
    <w:rsid w:val="00AA144F"/>
    <w:rsid w:val="00AA33A5"/>
    <w:rsid w:val="00AA3892"/>
    <w:rsid w:val="00AA3A2A"/>
    <w:rsid w:val="00AA3FA6"/>
    <w:rsid w:val="00AA4817"/>
    <w:rsid w:val="00AA4B94"/>
    <w:rsid w:val="00AA4CAF"/>
    <w:rsid w:val="00AA5FE6"/>
    <w:rsid w:val="00AA72EE"/>
    <w:rsid w:val="00AA789D"/>
    <w:rsid w:val="00AA7B4B"/>
    <w:rsid w:val="00AB0AA5"/>
    <w:rsid w:val="00AB0FD7"/>
    <w:rsid w:val="00AB1BC0"/>
    <w:rsid w:val="00AB2AA1"/>
    <w:rsid w:val="00AB33D2"/>
    <w:rsid w:val="00AB3DF7"/>
    <w:rsid w:val="00AB465C"/>
    <w:rsid w:val="00AB4929"/>
    <w:rsid w:val="00AB5D79"/>
    <w:rsid w:val="00AB5E0B"/>
    <w:rsid w:val="00AC1351"/>
    <w:rsid w:val="00AC2460"/>
    <w:rsid w:val="00AC297D"/>
    <w:rsid w:val="00AC29D3"/>
    <w:rsid w:val="00AC3BB5"/>
    <w:rsid w:val="00AC4E7F"/>
    <w:rsid w:val="00AC5CEF"/>
    <w:rsid w:val="00AC5D23"/>
    <w:rsid w:val="00AC745A"/>
    <w:rsid w:val="00AC7831"/>
    <w:rsid w:val="00AD06C0"/>
    <w:rsid w:val="00AD1332"/>
    <w:rsid w:val="00AD1502"/>
    <w:rsid w:val="00AD1AB6"/>
    <w:rsid w:val="00AD263B"/>
    <w:rsid w:val="00AD2B32"/>
    <w:rsid w:val="00AD2CCB"/>
    <w:rsid w:val="00AD4D7E"/>
    <w:rsid w:val="00AD4D9E"/>
    <w:rsid w:val="00AD4DBC"/>
    <w:rsid w:val="00AD54C1"/>
    <w:rsid w:val="00AD58D3"/>
    <w:rsid w:val="00AD61A6"/>
    <w:rsid w:val="00AD6D0C"/>
    <w:rsid w:val="00AD7987"/>
    <w:rsid w:val="00AD7B06"/>
    <w:rsid w:val="00AD7F22"/>
    <w:rsid w:val="00AE0B5E"/>
    <w:rsid w:val="00AE0D4A"/>
    <w:rsid w:val="00AE0EC2"/>
    <w:rsid w:val="00AE1ADB"/>
    <w:rsid w:val="00AE1C46"/>
    <w:rsid w:val="00AE20F0"/>
    <w:rsid w:val="00AE5BCA"/>
    <w:rsid w:val="00AE5D5A"/>
    <w:rsid w:val="00AE669D"/>
    <w:rsid w:val="00AE6894"/>
    <w:rsid w:val="00AE6D85"/>
    <w:rsid w:val="00AE6F09"/>
    <w:rsid w:val="00AE77B7"/>
    <w:rsid w:val="00AE7ABC"/>
    <w:rsid w:val="00AE7C5B"/>
    <w:rsid w:val="00AF1422"/>
    <w:rsid w:val="00AF16BC"/>
    <w:rsid w:val="00AF23D6"/>
    <w:rsid w:val="00AF3927"/>
    <w:rsid w:val="00AF4FE1"/>
    <w:rsid w:val="00AF57F0"/>
    <w:rsid w:val="00AF66ED"/>
    <w:rsid w:val="00AF67CE"/>
    <w:rsid w:val="00AF6AD4"/>
    <w:rsid w:val="00AF6BAA"/>
    <w:rsid w:val="00B0078C"/>
    <w:rsid w:val="00B00E8D"/>
    <w:rsid w:val="00B0127C"/>
    <w:rsid w:val="00B013F6"/>
    <w:rsid w:val="00B0279A"/>
    <w:rsid w:val="00B02984"/>
    <w:rsid w:val="00B03025"/>
    <w:rsid w:val="00B0395F"/>
    <w:rsid w:val="00B04369"/>
    <w:rsid w:val="00B04576"/>
    <w:rsid w:val="00B053EC"/>
    <w:rsid w:val="00B055B1"/>
    <w:rsid w:val="00B055BE"/>
    <w:rsid w:val="00B05CDE"/>
    <w:rsid w:val="00B05D81"/>
    <w:rsid w:val="00B1093B"/>
    <w:rsid w:val="00B10B19"/>
    <w:rsid w:val="00B1195F"/>
    <w:rsid w:val="00B11B4D"/>
    <w:rsid w:val="00B12B0F"/>
    <w:rsid w:val="00B12D26"/>
    <w:rsid w:val="00B13112"/>
    <w:rsid w:val="00B1718D"/>
    <w:rsid w:val="00B17462"/>
    <w:rsid w:val="00B20C2E"/>
    <w:rsid w:val="00B20EBA"/>
    <w:rsid w:val="00B217F6"/>
    <w:rsid w:val="00B21CDB"/>
    <w:rsid w:val="00B21E70"/>
    <w:rsid w:val="00B2285F"/>
    <w:rsid w:val="00B23527"/>
    <w:rsid w:val="00B24C55"/>
    <w:rsid w:val="00B24ED4"/>
    <w:rsid w:val="00B26085"/>
    <w:rsid w:val="00B260B9"/>
    <w:rsid w:val="00B260FF"/>
    <w:rsid w:val="00B2611F"/>
    <w:rsid w:val="00B270BD"/>
    <w:rsid w:val="00B30761"/>
    <w:rsid w:val="00B30813"/>
    <w:rsid w:val="00B31D0A"/>
    <w:rsid w:val="00B31F52"/>
    <w:rsid w:val="00B33A04"/>
    <w:rsid w:val="00B33AFF"/>
    <w:rsid w:val="00B33D24"/>
    <w:rsid w:val="00B35E90"/>
    <w:rsid w:val="00B35FEF"/>
    <w:rsid w:val="00B3675A"/>
    <w:rsid w:val="00B36BE5"/>
    <w:rsid w:val="00B372A3"/>
    <w:rsid w:val="00B37A22"/>
    <w:rsid w:val="00B37E63"/>
    <w:rsid w:val="00B37E8B"/>
    <w:rsid w:val="00B37E9E"/>
    <w:rsid w:val="00B40E50"/>
    <w:rsid w:val="00B40F51"/>
    <w:rsid w:val="00B414D2"/>
    <w:rsid w:val="00B42589"/>
    <w:rsid w:val="00B429B6"/>
    <w:rsid w:val="00B42B00"/>
    <w:rsid w:val="00B43BFC"/>
    <w:rsid w:val="00B43EE5"/>
    <w:rsid w:val="00B44F3C"/>
    <w:rsid w:val="00B45729"/>
    <w:rsid w:val="00B46212"/>
    <w:rsid w:val="00B464AF"/>
    <w:rsid w:val="00B46EAF"/>
    <w:rsid w:val="00B47F34"/>
    <w:rsid w:val="00B50378"/>
    <w:rsid w:val="00B50C0A"/>
    <w:rsid w:val="00B50D6B"/>
    <w:rsid w:val="00B50DA9"/>
    <w:rsid w:val="00B50F94"/>
    <w:rsid w:val="00B512FA"/>
    <w:rsid w:val="00B52722"/>
    <w:rsid w:val="00B540CE"/>
    <w:rsid w:val="00B54724"/>
    <w:rsid w:val="00B555C6"/>
    <w:rsid w:val="00B55C65"/>
    <w:rsid w:val="00B56D5E"/>
    <w:rsid w:val="00B57DB2"/>
    <w:rsid w:val="00B6033F"/>
    <w:rsid w:val="00B611DF"/>
    <w:rsid w:val="00B61509"/>
    <w:rsid w:val="00B61ED4"/>
    <w:rsid w:val="00B62C8B"/>
    <w:rsid w:val="00B62EBF"/>
    <w:rsid w:val="00B6328E"/>
    <w:rsid w:val="00B672D0"/>
    <w:rsid w:val="00B70C9D"/>
    <w:rsid w:val="00B71AD7"/>
    <w:rsid w:val="00B73ED3"/>
    <w:rsid w:val="00B74BCD"/>
    <w:rsid w:val="00B75A21"/>
    <w:rsid w:val="00B764FE"/>
    <w:rsid w:val="00B76D74"/>
    <w:rsid w:val="00B8008E"/>
    <w:rsid w:val="00B80D10"/>
    <w:rsid w:val="00B82265"/>
    <w:rsid w:val="00B82621"/>
    <w:rsid w:val="00B82F96"/>
    <w:rsid w:val="00B83774"/>
    <w:rsid w:val="00B83B3B"/>
    <w:rsid w:val="00B84B6D"/>
    <w:rsid w:val="00B84D63"/>
    <w:rsid w:val="00B8567F"/>
    <w:rsid w:val="00B86097"/>
    <w:rsid w:val="00B86125"/>
    <w:rsid w:val="00B866E9"/>
    <w:rsid w:val="00B86773"/>
    <w:rsid w:val="00B87BD5"/>
    <w:rsid w:val="00B87CD4"/>
    <w:rsid w:val="00B9091F"/>
    <w:rsid w:val="00B91D6D"/>
    <w:rsid w:val="00B927E3"/>
    <w:rsid w:val="00B9306F"/>
    <w:rsid w:val="00B9356F"/>
    <w:rsid w:val="00B943FF"/>
    <w:rsid w:val="00B95961"/>
    <w:rsid w:val="00B971B8"/>
    <w:rsid w:val="00B97522"/>
    <w:rsid w:val="00B9760E"/>
    <w:rsid w:val="00BA01A9"/>
    <w:rsid w:val="00BA0B71"/>
    <w:rsid w:val="00BA2803"/>
    <w:rsid w:val="00BA2CDB"/>
    <w:rsid w:val="00BA44FE"/>
    <w:rsid w:val="00BA4551"/>
    <w:rsid w:val="00BA4C2C"/>
    <w:rsid w:val="00BA532A"/>
    <w:rsid w:val="00BA5A34"/>
    <w:rsid w:val="00BB0435"/>
    <w:rsid w:val="00BB05AD"/>
    <w:rsid w:val="00BB26BA"/>
    <w:rsid w:val="00BB2841"/>
    <w:rsid w:val="00BB3362"/>
    <w:rsid w:val="00BB3910"/>
    <w:rsid w:val="00BB47B1"/>
    <w:rsid w:val="00BB4BA0"/>
    <w:rsid w:val="00BB6588"/>
    <w:rsid w:val="00BB7180"/>
    <w:rsid w:val="00BB7341"/>
    <w:rsid w:val="00BB7ECF"/>
    <w:rsid w:val="00BC1380"/>
    <w:rsid w:val="00BC19D7"/>
    <w:rsid w:val="00BC1B23"/>
    <w:rsid w:val="00BC24B8"/>
    <w:rsid w:val="00BC2736"/>
    <w:rsid w:val="00BC4161"/>
    <w:rsid w:val="00BC4B69"/>
    <w:rsid w:val="00BC4C16"/>
    <w:rsid w:val="00BC637C"/>
    <w:rsid w:val="00BC6EE2"/>
    <w:rsid w:val="00BC7130"/>
    <w:rsid w:val="00BC73CC"/>
    <w:rsid w:val="00BD0E88"/>
    <w:rsid w:val="00BD1DCE"/>
    <w:rsid w:val="00BD2874"/>
    <w:rsid w:val="00BD2BE3"/>
    <w:rsid w:val="00BD3CDA"/>
    <w:rsid w:val="00BD3F08"/>
    <w:rsid w:val="00BD4FE1"/>
    <w:rsid w:val="00BD5445"/>
    <w:rsid w:val="00BD5BF9"/>
    <w:rsid w:val="00BD71EC"/>
    <w:rsid w:val="00BD74E8"/>
    <w:rsid w:val="00BD7618"/>
    <w:rsid w:val="00BE1CDB"/>
    <w:rsid w:val="00BE37AE"/>
    <w:rsid w:val="00BE3F00"/>
    <w:rsid w:val="00BE5F61"/>
    <w:rsid w:val="00BE61FD"/>
    <w:rsid w:val="00BE7194"/>
    <w:rsid w:val="00BF0DD7"/>
    <w:rsid w:val="00BF14D6"/>
    <w:rsid w:val="00BF1C58"/>
    <w:rsid w:val="00BF27DC"/>
    <w:rsid w:val="00BF4665"/>
    <w:rsid w:val="00BF4C89"/>
    <w:rsid w:val="00BF4CAA"/>
    <w:rsid w:val="00BF4D3A"/>
    <w:rsid w:val="00BF5799"/>
    <w:rsid w:val="00BF6D7D"/>
    <w:rsid w:val="00BF708B"/>
    <w:rsid w:val="00BF79C2"/>
    <w:rsid w:val="00C02158"/>
    <w:rsid w:val="00C03708"/>
    <w:rsid w:val="00C05D4D"/>
    <w:rsid w:val="00C06831"/>
    <w:rsid w:val="00C07594"/>
    <w:rsid w:val="00C0766A"/>
    <w:rsid w:val="00C10956"/>
    <w:rsid w:val="00C10CED"/>
    <w:rsid w:val="00C11442"/>
    <w:rsid w:val="00C135D2"/>
    <w:rsid w:val="00C1433B"/>
    <w:rsid w:val="00C16C5F"/>
    <w:rsid w:val="00C17CF6"/>
    <w:rsid w:val="00C208F2"/>
    <w:rsid w:val="00C20C67"/>
    <w:rsid w:val="00C21FFB"/>
    <w:rsid w:val="00C22DE3"/>
    <w:rsid w:val="00C255D0"/>
    <w:rsid w:val="00C25E73"/>
    <w:rsid w:val="00C265EE"/>
    <w:rsid w:val="00C267EB"/>
    <w:rsid w:val="00C26BE9"/>
    <w:rsid w:val="00C27811"/>
    <w:rsid w:val="00C27D0A"/>
    <w:rsid w:val="00C305FC"/>
    <w:rsid w:val="00C316D1"/>
    <w:rsid w:val="00C319EE"/>
    <w:rsid w:val="00C31FC2"/>
    <w:rsid w:val="00C32171"/>
    <w:rsid w:val="00C33295"/>
    <w:rsid w:val="00C33A20"/>
    <w:rsid w:val="00C34497"/>
    <w:rsid w:val="00C35180"/>
    <w:rsid w:val="00C36334"/>
    <w:rsid w:val="00C40292"/>
    <w:rsid w:val="00C408D8"/>
    <w:rsid w:val="00C429EB"/>
    <w:rsid w:val="00C4327D"/>
    <w:rsid w:val="00C43512"/>
    <w:rsid w:val="00C43638"/>
    <w:rsid w:val="00C43FDD"/>
    <w:rsid w:val="00C4402E"/>
    <w:rsid w:val="00C44FDB"/>
    <w:rsid w:val="00C452C5"/>
    <w:rsid w:val="00C465E1"/>
    <w:rsid w:val="00C46668"/>
    <w:rsid w:val="00C46EFE"/>
    <w:rsid w:val="00C4720B"/>
    <w:rsid w:val="00C47620"/>
    <w:rsid w:val="00C47D04"/>
    <w:rsid w:val="00C5283D"/>
    <w:rsid w:val="00C53219"/>
    <w:rsid w:val="00C53A1F"/>
    <w:rsid w:val="00C542C0"/>
    <w:rsid w:val="00C544AB"/>
    <w:rsid w:val="00C54888"/>
    <w:rsid w:val="00C54C3C"/>
    <w:rsid w:val="00C54DCC"/>
    <w:rsid w:val="00C553E1"/>
    <w:rsid w:val="00C560FB"/>
    <w:rsid w:val="00C56363"/>
    <w:rsid w:val="00C57802"/>
    <w:rsid w:val="00C57A43"/>
    <w:rsid w:val="00C60486"/>
    <w:rsid w:val="00C61281"/>
    <w:rsid w:val="00C62673"/>
    <w:rsid w:val="00C627F3"/>
    <w:rsid w:val="00C62F49"/>
    <w:rsid w:val="00C63A89"/>
    <w:rsid w:val="00C64DE3"/>
    <w:rsid w:val="00C659DB"/>
    <w:rsid w:val="00C6607F"/>
    <w:rsid w:val="00C66C7B"/>
    <w:rsid w:val="00C66EF4"/>
    <w:rsid w:val="00C7050F"/>
    <w:rsid w:val="00C70673"/>
    <w:rsid w:val="00C717B2"/>
    <w:rsid w:val="00C74C5D"/>
    <w:rsid w:val="00C75B2E"/>
    <w:rsid w:val="00C75C2C"/>
    <w:rsid w:val="00C76085"/>
    <w:rsid w:val="00C76255"/>
    <w:rsid w:val="00C76EEC"/>
    <w:rsid w:val="00C770C3"/>
    <w:rsid w:val="00C77C7C"/>
    <w:rsid w:val="00C77FB8"/>
    <w:rsid w:val="00C82372"/>
    <w:rsid w:val="00C83433"/>
    <w:rsid w:val="00C845D3"/>
    <w:rsid w:val="00C84BA4"/>
    <w:rsid w:val="00C84BFB"/>
    <w:rsid w:val="00C85B24"/>
    <w:rsid w:val="00C86F2F"/>
    <w:rsid w:val="00C876A3"/>
    <w:rsid w:val="00C902B3"/>
    <w:rsid w:val="00C9089E"/>
    <w:rsid w:val="00C91CC1"/>
    <w:rsid w:val="00C91F30"/>
    <w:rsid w:val="00C92D07"/>
    <w:rsid w:val="00C94068"/>
    <w:rsid w:val="00C96173"/>
    <w:rsid w:val="00C9626F"/>
    <w:rsid w:val="00C96C9A"/>
    <w:rsid w:val="00C9716F"/>
    <w:rsid w:val="00C97213"/>
    <w:rsid w:val="00C97D44"/>
    <w:rsid w:val="00CA154E"/>
    <w:rsid w:val="00CA15BD"/>
    <w:rsid w:val="00CA33AC"/>
    <w:rsid w:val="00CA4D54"/>
    <w:rsid w:val="00CA51F0"/>
    <w:rsid w:val="00CA53DD"/>
    <w:rsid w:val="00CA6E0B"/>
    <w:rsid w:val="00CA7A16"/>
    <w:rsid w:val="00CB071D"/>
    <w:rsid w:val="00CB0B24"/>
    <w:rsid w:val="00CB1550"/>
    <w:rsid w:val="00CB1E2D"/>
    <w:rsid w:val="00CB2BF3"/>
    <w:rsid w:val="00CB3024"/>
    <w:rsid w:val="00CB4131"/>
    <w:rsid w:val="00CB4437"/>
    <w:rsid w:val="00CB61E0"/>
    <w:rsid w:val="00CB67F2"/>
    <w:rsid w:val="00CB6ACC"/>
    <w:rsid w:val="00CB6B3A"/>
    <w:rsid w:val="00CB6BD3"/>
    <w:rsid w:val="00CB6CB0"/>
    <w:rsid w:val="00CC08FA"/>
    <w:rsid w:val="00CC0D31"/>
    <w:rsid w:val="00CC2B83"/>
    <w:rsid w:val="00CC37F7"/>
    <w:rsid w:val="00CC42AD"/>
    <w:rsid w:val="00CC488C"/>
    <w:rsid w:val="00CC4ACC"/>
    <w:rsid w:val="00CC5204"/>
    <w:rsid w:val="00CC585A"/>
    <w:rsid w:val="00CC6192"/>
    <w:rsid w:val="00CC63A8"/>
    <w:rsid w:val="00CC677B"/>
    <w:rsid w:val="00CD001F"/>
    <w:rsid w:val="00CD04AA"/>
    <w:rsid w:val="00CD131B"/>
    <w:rsid w:val="00CD147E"/>
    <w:rsid w:val="00CD1712"/>
    <w:rsid w:val="00CD20E9"/>
    <w:rsid w:val="00CD3375"/>
    <w:rsid w:val="00CD3655"/>
    <w:rsid w:val="00CD4184"/>
    <w:rsid w:val="00CD4487"/>
    <w:rsid w:val="00CD48E2"/>
    <w:rsid w:val="00CD4B48"/>
    <w:rsid w:val="00CD64E2"/>
    <w:rsid w:val="00CD6E3F"/>
    <w:rsid w:val="00CD6F1E"/>
    <w:rsid w:val="00CD76A7"/>
    <w:rsid w:val="00CE0120"/>
    <w:rsid w:val="00CE0F1A"/>
    <w:rsid w:val="00CE1D96"/>
    <w:rsid w:val="00CE1F19"/>
    <w:rsid w:val="00CE1F59"/>
    <w:rsid w:val="00CE2790"/>
    <w:rsid w:val="00CE2F47"/>
    <w:rsid w:val="00CE3424"/>
    <w:rsid w:val="00CE3F08"/>
    <w:rsid w:val="00CE42A5"/>
    <w:rsid w:val="00CE430F"/>
    <w:rsid w:val="00CE51F1"/>
    <w:rsid w:val="00CE647D"/>
    <w:rsid w:val="00CE6B53"/>
    <w:rsid w:val="00CE739A"/>
    <w:rsid w:val="00CE79FB"/>
    <w:rsid w:val="00CE7B23"/>
    <w:rsid w:val="00CE7B3B"/>
    <w:rsid w:val="00CF0217"/>
    <w:rsid w:val="00CF0E2B"/>
    <w:rsid w:val="00CF13AD"/>
    <w:rsid w:val="00CF17B9"/>
    <w:rsid w:val="00CF1B7B"/>
    <w:rsid w:val="00CF214A"/>
    <w:rsid w:val="00CF2414"/>
    <w:rsid w:val="00CF2B2D"/>
    <w:rsid w:val="00CF4D29"/>
    <w:rsid w:val="00CF4EEF"/>
    <w:rsid w:val="00CF5EFD"/>
    <w:rsid w:val="00CF61AC"/>
    <w:rsid w:val="00CF6666"/>
    <w:rsid w:val="00CF7918"/>
    <w:rsid w:val="00D006F0"/>
    <w:rsid w:val="00D00705"/>
    <w:rsid w:val="00D0163F"/>
    <w:rsid w:val="00D01D17"/>
    <w:rsid w:val="00D01D8C"/>
    <w:rsid w:val="00D0258E"/>
    <w:rsid w:val="00D0298B"/>
    <w:rsid w:val="00D03069"/>
    <w:rsid w:val="00D03733"/>
    <w:rsid w:val="00D03B12"/>
    <w:rsid w:val="00D03E15"/>
    <w:rsid w:val="00D04053"/>
    <w:rsid w:val="00D04DD7"/>
    <w:rsid w:val="00D0761E"/>
    <w:rsid w:val="00D116B0"/>
    <w:rsid w:val="00D11D7D"/>
    <w:rsid w:val="00D12898"/>
    <w:rsid w:val="00D12E40"/>
    <w:rsid w:val="00D12ECE"/>
    <w:rsid w:val="00D13D2D"/>
    <w:rsid w:val="00D1534B"/>
    <w:rsid w:val="00D163B6"/>
    <w:rsid w:val="00D17E34"/>
    <w:rsid w:val="00D2070F"/>
    <w:rsid w:val="00D20722"/>
    <w:rsid w:val="00D21208"/>
    <w:rsid w:val="00D2140E"/>
    <w:rsid w:val="00D22267"/>
    <w:rsid w:val="00D22831"/>
    <w:rsid w:val="00D22EFB"/>
    <w:rsid w:val="00D231CB"/>
    <w:rsid w:val="00D239EC"/>
    <w:rsid w:val="00D23BDC"/>
    <w:rsid w:val="00D23C96"/>
    <w:rsid w:val="00D25C75"/>
    <w:rsid w:val="00D27079"/>
    <w:rsid w:val="00D31341"/>
    <w:rsid w:val="00D31B3D"/>
    <w:rsid w:val="00D31E1A"/>
    <w:rsid w:val="00D320C0"/>
    <w:rsid w:val="00D32BC7"/>
    <w:rsid w:val="00D349A2"/>
    <w:rsid w:val="00D34AC4"/>
    <w:rsid w:val="00D3522E"/>
    <w:rsid w:val="00D35808"/>
    <w:rsid w:val="00D36E6B"/>
    <w:rsid w:val="00D40134"/>
    <w:rsid w:val="00D40D84"/>
    <w:rsid w:val="00D41064"/>
    <w:rsid w:val="00D42063"/>
    <w:rsid w:val="00D424F9"/>
    <w:rsid w:val="00D42694"/>
    <w:rsid w:val="00D4325B"/>
    <w:rsid w:val="00D435E5"/>
    <w:rsid w:val="00D43B0F"/>
    <w:rsid w:val="00D43E05"/>
    <w:rsid w:val="00D444A1"/>
    <w:rsid w:val="00D450E2"/>
    <w:rsid w:val="00D45C13"/>
    <w:rsid w:val="00D46D2D"/>
    <w:rsid w:val="00D478D4"/>
    <w:rsid w:val="00D47C48"/>
    <w:rsid w:val="00D501D0"/>
    <w:rsid w:val="00D509C6"/>
    <w:rsid w:val="00D50E0D"/>
    <w:rsid w:val="00D513F3"/>
    <w:rsid w:val="00D52973"/>
    <w:rsid w:val="00D52F4A"/>
    <w:rsid w:val="00D53C14"/>
    <w:rsid w:val="00D55D01"/>
    <w:rsid w:val="00D602C0"/>
    <w:rsid w:val="00D603B6"/>
    <w:rsid w:val="00D60888"/>
    <w:rsid w:val="00D609C3"/>
    <w:rsid w:val="00D61E0E"/>
    <w:rsid w:val="00D61E22"/>
    <w:rsid w:val="00D628D3"/>
    <w:rsid w:val="00D62A57"/>
    <w:rsid w:val="00D63F4E"/>
    <w:rsid w:val="00D64342"/>
    <w:rsid w:val="00D659AF"/>
    <w:rsid w:val="00D66609"/>
    <w:rsid w:val="00D6672D"/>
    <w:rsid w:val="00D66DEA"/>
    <w:rsid w:val="00D67068"/>
    <w:rsid w:val="00D703F7"/>
    <w:rsid w:val="00D70ACB"/>
    <w:rsid w:val="00D716F6"/>
    <w:rsid w:val="00D717F4"/>
    <w:rsid w:val="00D73B8A"/>
    <w:rsid w:val="00D73CCE"/>
    <w:rsid w:val="00D741B8"/>
    <w:rsid w:val="00D7487A"/>
    <w:rsid w:val="00D74E34"/>
    <w:rsid w:val="00D75A16"/>
    <w:rsid w:val="00D761F1"/>
    <w:rsid w:val="00D7690B"/>
    <w:rsid w:val="00D76B91"/>
    <w:rsid w:val="00D770AF"/>
    <w:rsid w:val="00D77276"/>
    <w:rsid w:val="00D779EF"/>
    <w:rsid w:val="00D77A07"/>
    <w:rsid w:val="00D77DD6"/>
    <w:rsid w:val="00D826CD"/>
    <w:rsid w:val="00D82C32"/>
    <w:rsid w:val="00D83345"/>
    <w:rsid w:val="00D836B2"/>
    <w:rsid w:val="00D84168"/>
    <w:rsid w:val="00D856C1"/>
    <w:rsid w:val="00D86C8F"/>
    <w:rsid w:val="00D87AC3"/>
    <w:rsid w:val="00D87FE2"/>
    <w:rsid w:val="00D90785"/>
    <w:rsid w:val="00D910A2"/>
    <w:rsid w:val="00D91969"/>
    <w:rsid w:val="00D92C42"/>
    <w:rsid w:val="00D93947"/>
    <w:rsid w:val="00D9490F"/>
    <w:rsid w:val="00D94C65"/>
    <w:rsid w:val="00D9551D"/>
    <w:rsid w:val="00D95B87"/>
    <w:rsid w:val="00D971C6"/>
    <w:rsid w:val="00D97B43"/>
    <w:rsid w:val="00D97F22"/>
    <w:rsid w:val="00DA0221"/>
    <w:rsid w:val="00DA06F6"/>
    <w:rsid w:val="00DA2ECC"/>
    <w:rsid w:val="00DA2F6A"/>
    <w:rsid w:val="00DA34C8"/>
    <w:rsid w:val="00DA3591"/>
    <w:rsid w:val="00DA36D9"/>
    <w:rsid w:val="00DA4BBF"/>
    <w:rsid w:val="00DA4E50"/>
    <w:rsid w:val="00DA51E8"/>
    <w:rsid w:val="00DA7A8F"/>
    <w:rsid w:val="00DB07A3"/>
    <w:rsid w:val="00DB0C74"/>
    <w:rsid w:val="00DB29AC"/>
    <w:rsid w:val="00DB29B1"/>
    <w:rsid w:val="00DB3C65"/>
    <w:rsid w:val="00DB42AA"/>
    <w:rsid w:val="00DB49FF"/>
    <w:rsid w:val="00DB4C6A"/>
    <w:rsid w:val="00DB591F"/>
    <w:rsid w:val="00DB6009"/>
    <w:rsid w:val="00DB7AE6"/>
    <w:rsid w:val="00DB7C23"/>
    <w:rsid w:val="00DC0580"/>
    <w:rsid w:val="00DC0CE0"/>
    <w:rsid w:val="00DC10F4"/>
    <w:rsid w:val="00DC21B2"/>
    <w:rsid w:val="00DC2250"/>
    <w:rsid w:val="00DC2877"/>
    <w:rsid w:val="00DC2E40"/>
    <w:rsid w:val="00DC34DE"/>
    <w:rsid w:val="00DC4240"/>
    <w:rsid w:val="00DC4FCF"/>
    <w:rsid w:val="00DC4FFE"/>
    <w:rsid w:val="00DC694C"/>
    <w:rsid w:val="00DC7230"/>
    <w:rsid w:val="00DD0110"/>
    <w:rsid w:val="00DD20EB"/>
    <w:rsid w:val="00DD21BA"/>
    <w:rsid w:val="00DD22BC"/>
    <w:rsid w:val="00DD2536"/>
    <w:rsid w:val="00DD40A2"/>
    <w:rsid w:val="00DD5973"/>
    <w:rsid w:val="00DD60B6"/>
    <w:rsid w:val="00DD6230"/>
    <w:rsid w:val="00DD7DC1"/>
    <w:rsid w:val="00DD7EFA"/>
    <w:rsid w:val="00DE0E15"/>
    <w:rsid w:val="00DE1DB2"/>
    <w:rsid w:val="00DE20B2"/>
    <w:rsid w:val="00DE20C3"/>
    <w:rsid w:val="00DE4D46"/>
    <w:rsid w:val="00DE519A"/>
    <w:rsid w:val="00DF2435"/>
    <w:rsid w:val="00DF24AA"/>
    <w:rsid w:val="00DF3894"/>
    <w:rsid w:val="00DF56A5"/>
    <w:rsid w:val="00E00AB6"/>
    <w:rsid w:val="00E0188E"/>
    <w:rsid w:val="00E01A01"/>
    <w:rsid w:val="00E01B2E"/>
    <w:rsid w:val="00E0339E"/>
    <w:rsid w:val="00E044B5"/>
    <w:rsid w:val="00E04564"/>
    <w:rsid w:val="00E0498A"/>
    <w:rsid w:val="00E071E4"/>
    <w:rsid w:val="00E0788C"/>
    <w:rsid w:val="00E103F9"/>
    <w:rsid w:val="00E10530"/>
    <w:rsid w:val="00E10BB0"/>
    <w:rsid w:val="00E118FE"/>
    <w:rsid w:val="00E120F5"/>
    <w:rsid w:val="00E12102"/>
    <w:rsid w:val="00E12C79"/>
    <w:rsid w:val="00E15452"/>
    <w:rsid w:val="00E15867"/>
    <w:rsid w:val="00E1663C"/>
    <w:rsid w:val="00E17C8C"/>
    <w:rsid w:val="00E20743"/>
    <w:rsid w:val="00E20A52"/>
    <w:rsid w:val="00E214B0"/>
    <w:rsid w:val="00E21E17"/>
    <w:rsid w:val="00E21FBB"/>
    <w:rsid w:val="00E2272E"/>
    <w:rsid w:val="00E244EF"/>
    <w:rsid w:val="00E250D2"/>
    <w:rsid w:val="00E261A5"/>
    <w:rsid w:val="00E273D1"/>
    <w:rsid w:val="00E2767E"/>
    <w:rsid w:val="00E305C0"/>
    <w:rsid w:val="00E31015"/>
    <w:rsid w:val="00E313A0"/>
    <w:rsid w:val="00E321F3"/>
    <w:rsid w:val="00E32209"/>
    <w:rsid w:val="00E32519"/>
    <w:rsid w:val="00E3291D"/>
    <w:rsid w:val="00E32FF0"/>
    <w:rsid w:val="00E3408B"/>
    <w:rsid w:val="00E36134"/>
    <w:rsid w:val="00E36471"/>
    <w:rsid w:val="00E36CC8"/>
    <w:rsid w:val="00E3714B"/>
    <w:rsid w:val="00E40908"/>
    <w:rsid w:val="00E40EB6"/>
    <w:rsid w:val="00E41BA0"/>
    <w:rsid w:val="00E41C13"/>
    <w:rsid w:val="00E41CFC"/>
    <w:rsid w:val="00E41E63"/>
    <w:rsid w:val="00E4432C"/>
    <w:rsid w:val="00E4445A"/>
    <w:rsid w:val="00E44AC9"/>
    <w:rsid w:val="00E44BCE"/>
    <w:rsid w:val="00E45F37"/>
    <w:rsid w:val="00E46B26"/>
    <w:rsid w:val="00E5076F"/>
    <w:rsid w:val="00E50B9E"/>
    <w:rsid w:val="00E517C4"/>
    <w:rsid w:val="00E51D95"/>
    <w:rsid w:val="00E524D1"/>
    <w:rsid w:val="00E52508"/>
    <w:rsid w:val="00E530C1"/>
    <w:rsid w:val="00E55183"/>
    <w:rsid w:val="00E56431"/>
    <w:rsid w:val="00E56963"/>
    <w:rsid w:val="00E5776D"/>
    <w:rsid w:val="00E57862"/>
    <w:rsid w:val="00E57CB6"/>
    <w:rsid w:val="00E612FD"/>
    <w:rsid w:val="00E62CC3"/>
    <w:rsid w:val="00E64B3B"/>
    <w:rsid w:val="00E652A2"/>
    <w:rsid w:val="00E65ADA"/>
    <w:rsid w:val="00E66CF4"/>
    <w:rsid w:val="00E67F98"/>
    <w:rsid w:val="00E70372"/>
    <w:rsid w:val="00E7159D"/>
    <w:rsid w:val="00E71B6E"/>
    <w:rsid w:val="00E71EA6"/>
    <w:rsid w:val="00E73361"/>
    <w:rsid w:val="00E739EB"/>
    <w:rsid w:val="00E743CF"/>
    <w:rsid w:val="00E746AD"/>
    <w:rsid w:val="00E74AB0"/>
    <w:rsid w:val="00E75676"/>
    <w:rsid w:val="00E75C54"/>
    <w:rsid w:val="00E77B06"/>
    <w:rsid w:val="00E8011E"/>
    <w:rsid w:val="00E80833"/>
    <w:rsid w:val="00E808DC"/>
    <w:rsid w:val="00E821D1"/>
    <w:rsid w:val="00E876B2"/>
    <w:rsid w:val="00E87CE4"/>
    <w:rsid w:val="00E9113B"/>
    <w:rsid w:val="00E9181A"/>
    <w:rsid w:val="00E91B56"/>
    <w:rsid w:val="00E92780"/>
    <w:rsid w:val="00E9325A"/>
    <w:rsid w:val="00E9344A"/>
    <w:rsid w:val="00E936F2"/>
    <w:rsid w:val="00E946C6"/>
    <w:rsid w:val="00E95D70"/>
    <w:rsid w:val="00E963BD"/>
    <w:rsid w:val="00E9664D"/>
    <w:rsid w:val="00E9678A"/>
    <w:rsid w:val="00EA0803"/>
    <w:rsid w:val="00EA0BA2"/>
    <w:rsid w:val="00EA1794"/>
    <w:rsid w:val="00EA2FE8"/>
    <w:rsid w:val="00EA4D63"/>
    <w:rsid w:val="00EA5BD1"/>
    <w:rsid w:val="00EB036C"/>
    <w:rsid w:val="00EB045E"/>
    <w:rsid w:val="00EB2238"/>
    <w:rsid w:val="00EB2841"/>
    <w:rsid w:val="00EB33AA"/>
    <w:rsid w:val="00EB45A8"/>
    <w:rsid w:val="00EB4DC6"/>
    <w:rsid w:val="00EB57FE"/>
    <w:rsid w:val="00EB6415"/>
    <w:rsid w:val="00EB6B54"/>
    <w:rsid w:val="00EC03E9"/>
    <w:rsid w:val="00EC1104"/>
    <w:rsid w:val="00EC19DD"/>
    <w:rsid w:val="00EC22F0"/>
    <w:rsid w:val="00EC23BA"/>
    <w:rsid w:val="00EC2C64"/>
    <w:rsid w:val="00EC30C9"/>
    <w:rsid w:val="00EC4541"/>
    <w:rsid w:val="00EC518D"/>
    <w:rsid w:val="00EC5552"/>
    <w:rsid w:val="00EC5AFB"/>
    <w:rsid w:val="00EC5EE4"/>
    <w:rsid w:val="00EC686E"/>
    <w:rsid w:val="00EC7A75"/>
    <w:rsid w:val="00ED1F2D"/>
    <w:rsid w:val="00ED4895"/>
    <w:rsid w:val="00ED51D0"/>
    <w:rsid w:val="00ED5722"/>
    <w:rsid w:val="00ED63FD"/>
    <w:rsid w:val="00ED753B"/>
    <w:rsid w:val="00ED793D"/>
    <w:rsid w:val="00EE0BB9"/>
    <w:rsid w:val="00EE0C4B"/>
    <w:rsid w:val="00EE1248"/>
    <w:rsid w:val="00EE1D13"/>
    <w:rsid w:val="00EE2152"/>
    <w:rsid w:val="00EE2E29"/>
    <w:rsid w:val="00EE2E56"/>
    <w:rsid w:val="00EE3311"/>
    <w:rsid w:val="00EE34F0"/>
    <w:rsid w:val="00EE35C8"/>
    <w:rsid w:val="00EE411D"/>
    <w:rsid w:val="00EE4F11"/>
    <w:rsid w:val="00EE541F"/>
    <w:rsid w:val="00EE7835"/>
    <w:rsid w:val="00EF0E0E"/>
    <w:rsid w:val="00EF10AF"/>
    <w:rsid w:val="00EF1CBF"/>
    <w:rsid w:val="00EF485D"/>
    <w:rsid w:val="00EF4929"/>
    <w:rsid w:val="00EF5F11"/>
    <w:rsid w:val="00EF5F1A"/>
    <w:rsid w:val="00EF60ED"/>
    <w:rsid w:val="00EF632F"/>
    <w:rsid w:val="00EF6651"/>
    <w:rsid w:val="00EF688F"/>
    <w:rsid w:val="00EF7EC3"/>
    <w:rsid w:val="00F00469"/>
    <w:rsid w:val="00F0097B"/>
    <w:rsid w:val="00F00A63"/>
    <w:rsid w:val="00F014EA"/>
    <w:rsid w:val="00F01F9D"/>
    <w:rsid w:val="00F02004"/>
    <w:rsid w:val="00F0261C"/>
    <w:rsid w:val="00F02768"/>
    <w:rsid w:val="00F03133"/>
    <w:rsid w:val="00F03DD3"/>
    <w:rsid w:val="00F0509A"/>
    <w:rsid w:val="00F05D2A"/>
    <w:rsid w:val="00F06189"/>
    <w:rsid w:val="00F06213"/>
    <w:rsid w:val="00F06CA4"/>
    <w:rsid w:val="00F07E54"/>
    <w:rsid w:val="00F07F36"/>
    <w:rsid w:val="00F12907"/>
    <w:rsid w:val="00F13F04"/>
    <w:rsid w:val="00F14005"/>
    <w:rsid w:val="00F14507"/>
    <w:rsid w:val="00F14927"/>
    <w:rsid w:val="00F15504"/>
    <w:rsid w:val="00F15954"/>
    <w:rsid w:val="00F15D92"/>
    <w:rsid w:val="00F17F68"/>
    <w:rsid w:val="00F20721"/>
    <w:rsid w:val="00F2182E"/>
    <w:rsid w:val="00F21C21"/>
    <w:rsid w:val="00F21E21"/>
    <w:rsid w:val="00F21EE9"/>
    <w:rsid w:val="00F22868"/>
    <w:rsid w:val="00F22F74"/>
    <w:rsid w:val="00F23A17"/>
    <w:rsid w:val="00F23C77"/>
    <w:rsid w:val="00F2477E"/>
    <w:rsid w:val="00F25251"/>
    <w:rsid w:val="00F256FF"/>
    <w:rsid w:val="00F26EE6"/>
    <w:rsid w:val="00F27410"/>
    <w:rsid w:val="00F31A3C"/>
    <w:rsid w:val="00F321AA"/>
    <w:rsid w:val="00F32B29"/>
    <w:rsid w:val="00F339A7"/>
    <w:rsid w:val="00F3559A"/>
    <w:rsid w:val="00F358F5"/>
    <w:rsid w:val="00F37B82"/>
    <w:rsid w:val="00F4008B"/>
    <w:rsid w:val="00F40765"/>
    <w:rsid w:val="00F40AEA"/>
    <w:rsid w:val="00F4110A"/>
    <w:rsid w:val="00F41552"/>
    <w:rsid w:val="00F41AEC"/>
    <w:rsid w:val="00F423CD"/>
    <w:rsid w:val="00F4273E"/>
    <w:rsid w:val="00F4302B"/>
    <w:rsid w:val="00F44D24"/>
    <w:rsid w:val="00F44DDF"/>
    <w:rsid w:val="00F44F05"/>
    <w:rsid w:val="00F46187"/>
    <w:rsid w:val="00F4629B"/>
    <w:rsid w:val="00F4755A"/>
    <w:rsid w:val="00F51096"/>
    <w:rsid w:val="00F516A0"/>
    <w:rsid w:val="00F51934"/>
    <w:rsid w:val="00F51F33"/>
    <w:rsid w:val="00F522C6"/>
    <w:rsid w:val="00F53A4D"/>
    <w:rsid w:val="00F56FC9"/>
    <w:rsid w:val="00F5722C"/>
    <w:rsid w:val="00F57C15"/>
    <w:rsid w:val="00F6052A"/>
    <w:rsid w:val="00F60D78"/>
    <w:rsid w:val="00F61A25"/>
    <w:rsid w:val="00F61C64"/>
    <w:rsid w:val="00F628AA"/>
    <w:rsid w:val="00F62984"/>
    <w:rsid w:val="00F62D2C"/>
    <w:rsid w:val="00F63C05"/>
    <w:rsid w:val="00F63F45"/>
    <w:rsid w:val="00F64D64"/>
    <w:rsid w:val="00F65A24"/>
    <w:rsid w:val="00F66680"/>
    <w:rsid w:val="00F6696A"/>
    <w:rsid w:val="00F66D42"/>
    <w:rsid w:val="00F672EC"/>
    <w:rsid w:val="00F701EE"/>
    <w:rsid w:val="00F70F57"/>
    <w:rsid w:val="00F71CA9"/>
    <w:rsid w:val="00F7267B"/>
    <w:rsid w:val="00F7291B"/>
    <w:rsid w:val="00F72C1F"/>
    <w:rsid w:val="00F72F90"/>
    <w:rsid w:val="00F74D1B"/>
    <w:rsid w:val="00F75B95"/>
    <w:rsid w:val="00F769F5"/>
    <w:rsid w:val="00F7710E"/>
    <w:rsid w:val="00F77412"/>
    <w:rsid w:val="00F77A09"/>
    <w:rsid w:val="00F80228"/>
    <w:rsid w:val="00F814F6"/>
    <w:rsid w:val="00F82D5C"/>
    <w:rsid w:val="00F83F1F"/>
    <w:rsid w:val="00F841FE"/>
    <w:rsid w:val="00F845C2"/>
    <w:rsid w:val="00F84FEB"/>
    <w:rsid w:val="00F85CCD"/>
    <w:rsid w:val="00F91134"/>
    <w:rsid w:val="00F92115"/>
    <w:rsid w:val="00F9262F"/>
    <w:rsid w:val="00F9368C"/>
    <w:rsid w:val="00F93FC3"/>
    <w:rsid w:val="00F94748"/>
    <w:rsid w:val="00F9618C"/>
    <w:rsid w:val="00F96A52"/>
    <w:rsid w:val="00F96BED"/>
    <w:rsid w:val="00F96E84"/>
    <w:rsid w:val="00F97EE7"/>
    <w:rsid w:val="00FA0167"/>
    <w:rsid w:val="00FA16CE"/>
    <w:rsid w:val="00FA198E"/>
    <w:rsid w:val="00FA23B8"/>
    <w:rsid w:val="00FA2D67"/>
    <w:rsid w:val="00FA2FD5"/>
    <w:rsid w:val="00FA60B9"/>
    <w:rsid w:val="00FA6D9A"/>
    <w:rsid w:val="00FB0587"/>
    <w:rsid w:val="00FB095E"/>
    <w:rsid w:val="00FB0C23"/>
    <w:rsid w:val="00FB26DD"/>
    <w:rsid w:val="00FB2F6B"/>
    <w:rsid w:val="00FB3795"/>
    <w:rsid w:val="00FB3B6E"/>
    <w:rsid w:val="00FB4469"/>
    <w:rsid w:val="00FB5A2B"/>
    <w:rsid w:val="00FB6291"/>
    <w:rsid w:val="00FB738F"/>
    <w:rsid w:val="00FB76E8"/>
    <w:rsid w:val="00FB7FB4"/>
    <w:rsid w:val="00FC2671"/>
    <w:rsid w:val="00FC2DCE"/>
    <w:rsid w:val="00FC2F54"/>
    <w:rsid w:val="00FC4AC8"/>
    <w:rsid w:val="00FC4FF5"/>
    <w:rsid w:val="00FC5284"/>
    <w:rsid w:val="00FC5B1B"/>
    <w:rsid w:val="00FC5B82"/>
    <w:rsid w:val="00FC5DED"/>
    <w:rsid w:val="00FC6105"/>
    <w:rsid w:val="00FC668E"/>
    <w:rsid w:val="00FC73E3"/>
    <w:rsid w:val="00FC7B49"/>
    <w:rsid w:val="00FD00AA"/>
    <w:rsid w:val="00FD0185"/>
    <w:rsid w:val="00FD05B4"/>
    <w:rsid w:val="00FD19B3"/>
    <w:rsid w:val="00FD4566"/>
    <w:rsid w:val="00FD5FD9"/>
    <w:rsid w:val="00FD5FF0"/>
    <w:rsid w:val="00FD715A"/>
    <w:rsid w:val="00FD77B1"/>
    <w:rsid w:val="00FE20B2"/>
    <w:rsid w:val="00FE26C0"/>
    <w:rsid w:val="00FE275C"/>
    <w:rsid w:val="00FE3CF8"/>
    <w:rsid w:val="00FE5E58"/>
    <w:rsid w:val="00FE5F85"/>
    <w:rsid w:val="00FE6318"/>
    <w:rsid w:val="00FE77BA"/>
    <w:rsid w:val="00FE790E"/>
    <w:rsid w:val="00FE7B0A"/>
    <w:rsid w:val="00FF05D4"/>
    <w:rsid w:val="00FF0BFB"/>
    <w:rsid w:val="00FF0F25"/>
    <w:rsid w:val="00FF1072"/>
    <w:rsid w:val="00FF160E"/>
    <w:rsid w:val="00FF194C"/>
    <w:rsid w:val="00FF34CA"/>
    <w:rsid w:val="00FF3A0D"/>
    <w:rsid w:val="00FF5DE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33596"/>
  <w15:docId w15:val="{F30FECB8-0B7A-4C02-8768-8F82F75D6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rPr>
      <w:rFonts w:ascii="Calibri" w:hAnsi="Calibri" w:cs="Arial Unicode MS"/>
      <w:color w:val="000000"/>
      <w:sz w:val="22"/>
      <w:szCs w:val="22"/>
      <w:u w:color="000000"/>
    </w:rPr>
  </w:style>
  <w:style w:type="numbering" w:customStyle="1" w:styleId="ImportedStyle1">
    <w:name w:val="Imported Style 1"/>
    <w:pPr>
      <w:numPr>
        <w:numId w:val="1"/>
      </w:numPr>
    </w:pPr>
  </w:style>
  <w:style w:type="paragraph" w:customStyle="1" w:styleId="Default">
    <w:name w:val="Default"/>
    <w:rPr>
      <w:rFonts w:ascii="Lucida Sans" w:eastAsia="Lucida Sans" w:hAnsi="Lucida Sans" w:cs="Lucida Sans"/>
      <w:color w:val="000000"/>
      <w:sz w:val="24"/>
      <w:szCs w:val="24"/>
      <w:u w:color="000000"/>
    </w:rPr>
  </w:style>
  <w:style w:type="paragraph" w:customStyle="1" w:styleId="Body">
    <w:name w:val="Body"/>
    <w:rPr>
      <w:rFonts w:eastAsia="Times New Roman"/>
      <w:color w:val="000000"/>
      <w:sz w:val="24"/>
      <w:szCs w:val="24"/>
      <w:u w:color="000000"/>
    </w:rPr>
  </w:style>
  <w:style w:type="paragraph" w:customStyle="1" w:styleId="BodyB">
    <w:name w:val="Body B"/>
    <w:rPr>
      <w:rFonts w:cs="Arial Unicode MS"/>
      <w:color w:val="000000"/>
      <w:sz w:val="24"/>
      <w:szCs w:val="24"/>
      <w:u w:color="000000"/>
    </w:rPr>
  </w:style>
  <w:style w:type="numbering" w:customStyle="1" w:styleId="ImportedStyle10">
    <w:name w:val="Imported Style 1.0"/>
    <w:pPr>
      <w:numPr>
        <w:numId w:val="3"/>
      </w:numPr>
    </w:pPr>
  </w:style>
  <w:style w:type="paragraph" w:customStyle="1" w:styleId="EndNoteBibliographyTitle">
    <w:name w:val="EndNote Bibliography Title"/>
    <w:pPr>
      <w:jc w:val="center"/>
    </w:pPr>
    <w:rPr>
      <w:rFonts w:cs="Arial Unicode MS"/>
      <w:color w:val="000000"/>
      <w:sz w:val="24"/>
      <w:szCs w:val="24"/>
      <w:u w:color="000000"/>
    </w:rPr>
  </w:style>
  <w:style w:type="paragraph" w:customStyle="1" w:styleId="EndNoteBibliography">
    <w:name w:val="EndNote Bibliography"/>
    <w:rPr>
      <w:rFonts w:eastAsia="Times New Roman"/>
      <w:color w:val="000000"/>
      <w:sz w:val="24"/>
      <w:szCs w:val="24"/>
      <w:u w:color="000000"/>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sz w:val="24"/>
      <w:szCs w:val="24"/>
      <w:lang w:eastAsia="en-US"/>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961B92"/>
    <w:rPr>
      <w:sz w:val="18"/>
      <w:szCs w:val="18"/>
    </w:rPr>
  </w:style>
  <w:style w:type="character" w:customStyle="1" w:styleId="BalloonTextChar">
    <w:name w:val="Balloon Text Char"/>
    <w:basedOn w:val="DefaultParagraphFont"/>
    <w:link w:val="BalloonText"/>
    <w:uiPriority w:val="99"/>
    <w:semiHidden/>
    <w:rsid w:val="00961B92"/>
    <w:rPr>
      <w:sz w:val="18"/>
      <w:szCs w:val="18"/>
      <w:lang w:eastAsia="en-US"/>
    </w:rPr>
  </w:style>
  <w:style w:type="paragraph" w:styleId="CommentSubject">
    <w:name w:val="annotation subject"/>
    <w:basedOn w:val="CommentText"/>
    <w:next w:val="CommentText"/>
    <w:link w:val="CommentSubjectChar"/>
    <w:uiPriority w:val="99"/>
    <w:semiHidden/>
    <w:unhideWhenUsed/>
    <w:rsid w:val="00E517C4"/>
    <w:rPr>
      <w:b/>
      <w:bCs/>
      <w:sz w:val="20"/>
      <w:szCs w:val="20"/>
    </w:rPr>
  </w:style>
  <w:style w:type="character" w:customStyle="1" w:styleId="CommentSubjectChar">
    <w:name w:val="Comment Subject Char"/>
    <w:basedOn w:val="CommentTextChar"/>
    <w:link w:val="CommentSubject"/>
    <w:uiPriority w:val="99"/>
    <w:semiHidden/>
    <w:rsid w:val="00E517C4"/>
    <w:rPr>
      <w:b/>
      <w:bCs/>
      <w:sz w:val="24"/>
      <w:szCs w:val="24"/>
      <w:lang w:eastAsia="en-US"/>
    </w:rPr>
  </w:style>
  <w:style w:type="paragraph" w:styleId="BodyText">
    <w:name w:val="Body Text"/>
    <w:basedOn w:val="Normal"/>
    <w:link w:val="BodyTextChar"/>
    <w:uiPriority w:val="1"/>
    <w:qFormat/>
    <w:rsid w:val="00B4621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eastAsia="Times New Roman"/>
      <w:bdr w:val="none" w:sz="0" w:space="0" w:color="auto"/>
    </w:rPr>
  </w:style>
  <w:style w:type="character" w:customStyle="1" w:styleId="BodyTextChar">
    <w:name w:val="Body Text Char"/>
    <w:basedOn w:val="DefaultParagraphFont"/>
    <w:link w:val="BodyText"/>
    <w:uiPriority w:val="1"/>
    <w:rsid w:val="00B46212"/>
    <w:rPr>
      <w:rFonts w:eastAsia="Times New Roman"/>
      <w:sz w:val="24"/>
      <w:szCs w:val="24"/>
      <w:bdr w:val="none" w:sz="0" w:space="0" w:color="auto"/>
      <w:lang w:eastAsia="en-US"/>
    </w:rPr>
  </w:style>
  <w:style w:type="paragraph" w:styleId="ListParagraph">
    <w:name w:val="List Paragraph"/>
    <w:basedOn w:val="Normal"/>
    <w:uiPriority w:val="34"/>
    <w:qFormat/>
    <w:rsid w:val="004B2F5D"/>
    <w:pPr>
      <w:ind w:left="720"/>
      <w:contextualSpacing/>
    </w:pPr>
  </w:style>
  <w:style w:type="paragraph" w:styleId="Header">
    <w:name w:val="header"/>
    <w:basedOn w:val="Normal"/>
    <w:link w:val="HeaderChar"/>
    <w:uiPriority w:val="99"/>
    <w:unhideWhenUsed/>
    <w:rsid w:val="00620E2B"/>
    <w:pPr>
      <w:tabs>
        <w:tab w:val="center" w:pos="4680"/>
        <w:tab w:val="right" w:pos="9360"/>
      </w:tabs>
    </w:pPr>
  </w:style>
  <w:style w:type="character" w:customStyle="1" w:styleId="HeaderChar">
    <w:name w:val="Header Char"/>
    <w:basedOn w:val="DefaultParagraphFont"/>
    <w:link w:val="Header"/>
    <w:uiPriority w:val="99"/>
    <w:rsid w:val="00620E2B"/>
    <w:rPr>
      <w:sz w:val="24"/>
      <w:szCs w:val="24"/>
      <w:lang w:eastAsia="en-US"/>
    </w:rPr>
  </w:style>
  <w:style w:type="paragraph" w:styleId="Footer">
    <w:name w:val="footer"/>
    <w:basedOn w:val="Normal"/>
    <w:link w:val="FooterChar"/>
    <w:uiPriority w:val="99"/>
    <w:unhideWhenUsed/>
    <w:rsid w:val="00620E2B"/>
    <w:pPr>
      <w:tabs>
        <w:tab w:val="center" w:pos="4680"/>
        <w:tab w:val="right" w:pos="9360"/>
      </w:tabs>
    </w:pPr>
  </w:style>
  <w:style w:type="character" w:customStyle="1" w:styleId="FooterChar">
    <w:name w:val="Footer Char"/>
    <w:basedOn w:val="DefaultParagraphFont"/>
    <w:link w:val="Footer"/>
    <w:uiPriority w:val="99"/>
    <w:rsid w:val="00620E2B"/>
    <w:rPr>
      <w:sz w:val="24"/>
      <w:szCs w:val="24"/>
      <w:lang w:eastAsia="en-US"/>
    </w:rPr>
  </w:style>
  <w:style w:type="character" w:styleId="LineNumber">
    <w:name w:val="line number"/>
    <w:basedOn w:val="DefaultParagraphFont"/>
    <w:uiPriority w:val="99"/>
    <w:semiHidden/>
    <w:unhideWhenUsed/>
    <w:rsid w:val="008E6647"/>
  </w:style>
  <w:style w:type="table" w:styleId="TableGrid">
    <w:name w:val="Table Grid"/>
    <w:basedOn w:val="TableNormal"/>
    <w:uiPriority w:val="39"/>
    <w:rsid w:val="00D116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9730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heme="minorEastAsia"/>
      <w:bdr w:val="none" w:sz="0" w:space="0" w:color="auto"/>
    </w:rPr>
  </w:style>
  <w:style w:type="character" w:customStyle="1" w:styleId="UnresolvedMention1">
    <w:name w:val="Unresolved Mention1"/>
    <w:basedOn w:val="DefaultParagraphFont"/>
    <w:uiPriority w:val="99"/>
    <w:semiHidden/>
    <w:unhideWhenUsed/>
    <w:rsid w:val="00CE1F59"/>
    <w:rPr>
      <w:color w:val="605E5C"/>
      <w:shd w:val="clear" w:color="auto" w:fill="E1DFDD"/>
    </w:rPr>
  </w:style>
  <w:style w:type="paragraph" w:styleId="Revision">
    <w:name w:val="Revision"/>
    <w:hidden/>
    <w:uiPriority w:val="99"/>
    <w:semiHidden/>
    <w:rsid w:val="00E9181A"/>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983693">
      <w:bodyDiv w:val="1"/>
      <w:marLeft w:val="0"/>
      <w:marRight w:val="0"/>
      <w:marTop w:val="0"/>
      <w:marBottom w:val="0"/>
      <w:divBdr>
        <w:top w:val="none" w:sz="0" w:space="0" w:color="auto"/>
        <w:left w:val="none" w:sz="0" w:space="0" w:color="auto"/>
        <w:bottom w:val="none" w:sz="0" w:space="0" w:color="auto"/>
        <w:right w:val="none" w:sz="0" w:space="0" w:color="auto"/>
      </w:divBdr>
      <w:divsChild>
        <w:div w:id="1084061881">
          <w:marLeft w:val="0"/>
          <w:marRight w:val="0"/>
          <w:marTop w:val="0"/>
          <w:marBottom w:val="0"/>
          <w:divBdr>
            <w:top w:val="none" w:sz="0" w:space="0" w:color="auto"/>
            <w:left w:val="none" w:sz="0" w:space="0" w:color="auto"/>
            <w:bottom w:val="none" w:sz="0" w:space="0" w:color="auto"/>
            <w:right w:val="none" w:sz="0" w:space="0" w:color="auto"/>
          </w:divBdr>
        </w:div>
      </w:divsChild>
    </w:div>
    <w:div w:id="638610383">
      <w:bodyDiv w:val="1"/>
      <w:marLeft w:val="0"/>
      <w:marRight w:val="0"/>
      <w:marTop w:val="0"/>
      <w:marBottom w:val="0"/>
      <w:divBdr>
        <w:top w:val="none" w:sz="0" w:space="0" w:color="auto"/>
        <w:left w:val="none" w:sz="0" w:space="0" w:color="auto"/>
        <w:bottom w:val="none" w:sz="0" w:space="0" w:color="auto"/>
        <w:right w:val="none" w:sz="0" w:space="0" w:color="auto"/>
      </w:divBdr>
    </w:div>
    <w:div w:id="849680702">
      <w:bodyDiv w:val="1"/>
      <w:marLeft w:val="0"/>
      <w:marRight w:val="0"/>
      <w:marTop w:val="0"/>
      <w:marBottom w:val="0"/>
      <w:divBdr>
        <w:top w:val="none" w:sz="0" w:space="0" w:color="auto"/>
        <w:left w:val="none" w:sz="0" w:space="0" w:color="auto"/>
        <w:bottom w:val="none" w:sz="0" w:space="0" w:color="auto"/>
        <w:right w:val="none" w:sz="0" w:space="0" w:color="auto"/>
      </w:divBdr>
    </w:div>
    <w:div w:id="1592818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ivu1ZACP8B1XdrlrqraTvALm4cIA==">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12547</Words>
  <Characters>71522</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83902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dc:creator>
  <cp:lastModifiedBy> </cp:lastModifiedBy>
  <cp:revision>2</cp:revision>
  <cp:lastPrinted>2019-03-13T14:00:00Z</cp:lastPrinted>
  <dcterms:created xsi:type="dcterms:W3CDTF">2019-07-05T17:05:00Z</dcterms:created>
  <dcterms:modified xsi:type="dcterms:W3CDTF">2019-07-05T17:05:00Z</dcterms:modified>
</cp:coreProperties>
</file>