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52C" w:rsidRPr="005113A0" w:rsidRDefault="000D052C" w:rsidP="009A7F94">
      <w:pPr>
        <w:rPr>
          <w:rFonts w:asciiTheme="minorHAnsi" w:hAnsiTheme="minorHAnsi"/>
          <w:kern w:val="28"/>
          <w:sz w:val="24"/>
          <w:szCs w:val="24"/>
        </w:rPr>
      </w:pPr>
    </w:p>
    <w:p w:rsidR="00E94A74" w:rsidRPr="00E94A74" w:rsidRDefault="00E94A74" w:rsidP="00E94A74">
      <w:pPr>
        <w:rPr>
          <w:rFonts w:asciiTheme="minorHAnsi" w:hAnsiTheme="minorHAnsi"/>
          <w:sz w:val="24"/>
          <w:szCs w:val="24"/>
          <w:lang w:val="de-DE"/>
        </w:rPr>
      </w:pPr>
      <w:r w:rsidRPr="00E94A74">
        <w:rPr>
          <w:rFonts w:asciiTheme="minorHAnsi" w:hAnsiTheme="minorHAnsi"/>
          <w:sz w:val="24"/>
          <w:szCs w:val="24"/>
          <w:lang w:val="de-DE"/>
        </w:rPr>
        <w:t>Das deutsche Infektionsschutzgesetz (IfSG) regelt die gesetzlichen Pflichten zur Verhütung und Bekämpfung von Infektionskrankheiten beim Menschen. Zweck des Gesetzes ist es, übertragbaren Krankheiten vorzubeugen, Infektionen frühzeitig zu erkennen und ihre Weiterverbreitung zu verhindern (§ 1 Abs. 1 IfSG).</w:t>
      </w:r>
    </w:p>
    <w:p w:rsidR="00E94A74" w:rsidRPr="008874A2" w:rsidRDefault="00E94A74" w:rsidP="00E94A74">
      <w:pPr>
        <w:rPr>
          <w:rFonts w:asciiTheme="minorHAnsi" w:hAnsiTheme="minorHAnsi"/>
          <w:sz w:val="24"/>
          <w:szCs w:val="24"/>
          <w:lang w:val="de-DE"/>
        </w:rPr>
      </w:pPr>
      <w:r w:rsidRPr="00E94A74">
        <w:rPr>
          <w:rFonts w:asciiTheme="minorHAnsi" w:hAnsiTheme="minorHAnsi"/>
          <w:sz w:val="24"/>
          <w:szCs w:val="24"/>
          <w:lang w:val="de-DE"/>
        </w:rPr>
        <w:t>Gemäß § 52 IfSG dürfen krankheitserregende Organismen sowie M</w:t>
      </w:r>
      <w:bookmarkStart w:id="0" w:name="_GoBack"/>
      <w:bookmarkEnd w:id="0"/>
      <w:r w:rsidRPr="00E94A74">
        <w:rPr>
          <w:rFonts w:asciiTheme="minorHAnsi" w:hAnsiTheme="minorHAnsi"/>
          <w:sz w:val="24"/>
          <w:szCs w:val="24"/>
          <w:lang w:val="de-DE"/>
        </w:rPr>
        <w:t xml:space="preserve">aterial, das Krankheitserreger enthält, nur an Personen abgegeben werden, die eine Umgangsgenehmigung nach § 44 IfSG besitzen, die unter Aufsicht einer genehmigungspflichtigen Person arbeiten oder die nach § 45 Abs. 1, 2, 3 IfSG keiner Genehmigung bedürfen. </w:t>
      </w:r>
      <w:r w:rsidRPr="008874A2">
        <w:rPr>
          <w:rFonts w:asciiTheme="minorHAnsi" w:hAnsiTheme="minorHAnsi"/>
          <w:sz w:val="24"/>
          <w:szCs w:val="24"/>
          <w:lang w:val="de-DE"/>
        </w:rPr>
        <w:t>Diese Regelung gilt nicht für staatliche human- oder veterinärmedizinische Untersuchungseinrichtungen.</w:t>
      </w:r>
    </w:p>
    <w:p w:rsidR="00E94A74" w:rsidRPr="008874A2" w:rsidRDefault="00E94A74" w:rsidP="00E94A74">
      <w:pPr>
        <w:rPr>
          <w:rFonts w:asciiTheme="minorHAnsi" w:hAnsiTheme="minorHAnsi"/>
          <w:sz w:val="24"/>
          <w:szCs w:val="24"/>
          <w:lang w:val="de-DE"/>
        </w:rPr>
      </w:pPr>
    </w:p>
    <w:p w:rsidR="00F71BBE" w:rsidRDefault="00E94A74" w:rsidP="00E94A74">
      <w:pPr>
        <w:rPr>
          <w:rFonts w:asciiTheme="minorHAnsi" w:hAnsiTheme="minorHAnsi"/>
          <w:sz w:val="24"/>
          <w:szCs w:val="24"/>
          <w:lang w:val="de-DE"/>
        </w:rPr>
      </w:pPr>
      <w:r w:rsidRPr="00E94A74">
        <w:rPr>
          <w:rFonts w:asciiTheme="minorHAnsi" w:hAnsiTheme="minorHAnsi"/>
          <w:sz w:val="24"/>
          <w:szCs w:val="24"/>
          <w:lang w:val="de-DE"/>
        </w:rPr>
        <w:t xml:space="preserve">Die angeforderten Proben </w:t>
      </w:r>
    </w:p>
    <w:p w:rsidR="00F71BBE" w:rsidRPr="00E63DB6" w:rsidRDefault="00F71BBE" w:rsidP="00E63DB6">
      <w:pPr>
        <w:pStyle w:val="Listenabsatz"/>
        <w:numPr>
          <w:ilvl w:val="0"/>
          <w:numId w:val="47"/>
        </w:numPr>
        <w:rPr>
          <w:rFonts w:asciiTheme="minorHAnsi" w:hAnsiTheme="minorHAnsi"/>
          <w:szCs w:val="24"/>
          <w:lang w:val="de-DE"/>
        </w:rPr>
      </w:pPr>
      <w:r w:rsidRPr="00E63DB6">
        <w:rPr>
          <w:rFonts w:asciiTheme="minorHAnsi" w:hAnsiTheme="minorHAnsi"/>
          <w:szCs w:val="24"/>
          <w:lang w:val="de-DE"/>
        </w:rPr>
        <w:t xml:space="preserve">sind als potentiell infektiös zu betrachten und </w:t>
      </w:r>
      <w:r w:rsidR="00E94A74" w:rsidRPr="00E63DB6">
        <w:rPr>
          <w:rFonts w:asciiTheme="minorHAnsi" w:hAnsiTheme="minorHAnsi"/>
          <w:szCs w:val="24"/>
          <w:lang w:val="de-DE"/>
        </w:rPr>
        <w:t xml:space="preserve">können </w:t>
      </w:r>
      <w:r w:rsidRPr="00E63DB6">
        <w:rPr>
          <w:rFonts w:asciiTheme="minorHAnsi" w:hAnsiTheme="minorHAnsi"/>
          <w:szCs w:val="24"/>
          <w:lang w:val="de-DE"/>
        </w:rPr>
        <w:t>Erreger</w:t>
      </w:r>
      <w:r w:rsidR="00E63DB6" w:rsidRPr="00E63DB6">
        <w:rPr>
          <w:rFonts w:asciiTheme="minorHAnsi" w:hAnsiTheme="minorHAnsi"/>
          <w:szCs w:val="24"/>
          <w:lang w:val="de-DE"/>
        </w:rPr>
        <w:t xml:space="preserve"> </w:t>
      </w:r>
      <w:r w:rsidRPr="00E63DB6">
        <w:rPr>
          <w:rFonts w:asciiTheme="minorHAnsi" w:hAnsiTheme="minorHAnsi"/>
          <w:szCs w:val="24"/>
          <w:lang w:val="de-DE"/>
        </w:rPr>
        <w:t>der RG</w:t>
      </w:r>
      <w:r w:rsidR="00E63DB6" w:rsidRPr="00E63DB6">
        <w:rPr>
          <w:rFonts w:asciiTheme="minorHAnsi" w:hAnsiTheme="minorHAnsi"/>
          <w:szCs w:val="24"/>
          <w:lang w:val="de-DE"/>
        </w:rPr>
        <w:t xml:space="preserve"> </w:t>
      </w:r>
      <w:r w:rsidRPr="00E63DB6">
        <w:rPr>
          <w:rFonts w:asciiTheme="minorHAnsi" w:hAnsiTheme="minorHAnsi"/>
          <w:szCs w:val="24"/>
          <w:lang w:val="de-DE"/>
        </w:rPr>
        <w:t>2/3**/3</w:t>
      </w:r>
      <w:r w:rsidR="00E63DB6" w:rsidRPr="00E63DB6">
        <w:rPr>
          <w:rFonts w:asciiTheme="minorHAnsi" w:hAnsiTheme="minorHAnsi"/>
          <w:szCs w:val="24"/>
          <w:lang w:val="de-DE"/>
        </w:rPr>
        <w:t xml:space="preserve"> </w:t>
      </w:r>
      <w:r w:rsidR="00E63DB6" w:rsidRPr="00E63DB6">
        <w:rPr>
          <w:rFonts w:asciiTheme="minorHAnsi" w:hAnsiTheme="minorHAnsi"/>
          <w:i/>
          <w:color w:val="FF0000"/>
          <w:szCs w:val="24"/>
          <w:lang w:val="de-DE"/>
        </w:rPr>
        <w:t xml:space="preserve">(bitte </w:t>
      </w:r>
      <w:r w:rsidR="00E63DB6">
        <w:rPr>
          <w:rFonts w:asciiTheme="minorHAnsi" w:hAnsiTheme="minorHAnsi"/>
          <w:i/>
          <w:color w:val="FF0000"/>
          <w:szCs w:val="24"/>
          <w:lang w:val="de-DE"/>
        </w:rPr>
        <w:t>auswählen</w:t>
      </w:r>
      <w:r w:rsidR="00E63DB6" w:rsidRPr="00E63DB6">
        <w:rPr>
          <w:rFonts w:asciiTheme="minorHAnsi" w:hAnsiTheme="minorHAnsi"/>
          <w:i/>
          <w:color w:val="FF0000"/>
          <w:szCs w:val="24"/>
          <w:lang w:val="de-DE"/>
        </w:rPr>
        <w:t>)</w:t>
      </w:r>
      <w:r w:rsidR="00E94A74" w:rsidRPr="00E63DB6">
        <w:rPr>
          <w:rFonts w:asciiTheme="minorHAnsi" w:hAnsiTheme="minorHAnsi"/>
          <w:szCs w:val="24"/>
          <w:lang w:val="de-DE"/>
        </w:rPr>
        <w:t> </w:t>
      </w:r>
      <w:del w:id="1" w:author="Hartfeldt, Christiane" w:date="2020-04-28T22:19:00Z">
        <w:r w:rsidR="00E94A74" w:rsidRPr="00E63DB6" w:rsidDel="00367C78">
          <w:rPr>
            <w:rFonts w:asciiTheme="minorHAnsi" w:hAnsiTheme="minorHAnsi"/>
            <w:szCs w:val="24"/>
            <w:lang w:val="de-DE"/>
          </w:rPr>
          <w:delText xml:space="preserve"> </w:delText>
        </w:r>
      </w:del>
      <w:r w:rsidR="00E94A74" w:rsidRPr="00E63DB6">
        <w:rPr>
          <w:rFonts w:asciiTheme="minorHAnsi" w:hAnsiTheme="minorHAnsi"/>
          <w:szCs w:val="24"/>
          <w:lang w:val="de-DE"/>
        </w:rPr>
        <w:t>enthalten</w:t>
      </w:r>
      <w:r w:rsidR="00E63DB6">
        <w:rPr>
          <w:rFonts w:asciiTheme="minorHAnsi" w:hAnsiTheme="minorHAnsi"/>
          <w:szCs w:val="24"/>
          <w:lang w:val="de-DE"/>
        </w:rPr>
        <w:t>.</w:t>
      </w:r>
    </w:p>
    <w:p w:rsidR="00F71BBE" w:rsidRPr="00E63DB6" w:rsidRDefault="00F71BBE" w:rsidP="00E63DB6">
      <w:pPr>
        <w:rPr>
          <w:rFonts w:asciiTheme="minorHAnsi" w:hAnsiTheme="minorHAnsi"/>
          <w:szCs w:val="24"/>
          <w:lang w:val="de-DE"/>
        </w:rPr>
      </w:pPr>
    </w:p>
    <w:p w:rsidR="00E94A74" w:rsidRPr="00E63DB6" w:rsidRDefault="00E94A74" w:rsidP="00E63DB6">
      <w:pPr>
        <w:pStyle w:val="Listenabsatz"/>
        <w:numPr>
          <w:ilvl w:val="0"/>
          <w:numId w:val="47"/>
        </w:numPr>
        <w:rPr>
          <w:rFonts w:asciiTheme="minorHAnsi" w:hAnsiTheme="minorHAnsi"/>
          <w:szCs w:val="24"/>
          <w:lang w:val="de-DE"/>
        </w:rPr>
      </w:pPr>
      <w:r w:rsidRPr="00E63DB6">
        <w:rPr>
          <w:rFonts w:asciiTheme="minorHAnsi" w:hAnsiTheme="minorHAnsi"/>
          <w:szCs w:val="24"/>
          <w:lang w:val="de-DE"/>
        </w:rPr>
        <w:t xml:space="preserve">enthalten </w:t>
      </w:r>
      <w:r w:rsidR="00F71BBE" w:rsidRPr="00E63DB6">
        <w:rPr>
          <w:rFonts w:asciiTheme="minorHAnsi" w:hAnsiTheme="minorHAnsi"/>
          <w:szCs w:val="24"/>
          <w:lang w:val="de-DE"/>
        </w:rPr>
        <w:t xml:space="preserve">Erreger der </w:t>
      </w:r>
      <w:del w:id="2" w:author="Hartfeldt, Christiane" w:date="2020-04-28T22:19:00Z">
        <w:r w:rsidR="00F71BBE" w:rsidRPr="00E63DB6" w:rsidDel="00367C78">
          <w:rPr>
            <w:lang w:val="de-DE"/>
          </w:rPr>
          <w:delText xml:space="preserve"> </w:delText>
        </w:r>
      </w:del>
      <w:r w:rsidR="00F71BBE" w:rsidRPr="00E63DB6">
        <w:rPr>
          <w:rFonts w:asciiTheme="minorHAnsi" w:hAnsiTheme="minorHAnsi"/>
          <w:szCs w:val="24"/>
          <w:lang w:val="de-DE"/>
        </w:rPr>
        <w:t>RG2/3**/3</w:t>
      </w:r>
      <w:ins w:id="3" w:author="Hartfeldt, Christiane" w:date="2020-04-28T22:21:00Z">
        <w:r w:rsidR="008C4A00">
          <w:rPr>
            <w:rFonts w:asciiTheme="minorHAnsi" w:hAnsiTheme="minorHAnsi"/>
            <w:szCs w:val="24"/>
            <w:lang w:val="de-DE"/>
          </w:rPr>
          <w:t xml:space="preserve"> </w:t>
        </w:r>
        <w:r w:rsidR="008C4A00" w:rsidRPr="00E63DB6">
          <w:rPr>
            <w:rFonts w:asciiTheme="minorHAnsi" w:hAnsiTheme="minorHAnsi"/>
            <w:i/>
            <w:color w:val="FF0000"/>
            <w:szCs w:val="24"/>
            <w:lang w:val="de-DE"/>
          </w:rPr>
          <w:t xml:space="preserve">(bitte </w:t>
        </w:r>
        <w:r w:rsidR="008C4A00">
          <w:rPr>
            <w:rFonts w:asciiTheme="minorHAnsi" w:hAnsiTheme="minorHAnsi"/>
            <w:i/>
            <w:color w:val="FF0000"/>
            <w:szCs w:val="24"/>
            <w:lang w:val="de-DE"/>
          </w:rPr>
          <w:t>auswählen</w:t>
        </w:r>
        <w:r w:rsidR="008C4A00" w:rsidRPr="00E63DB6">
          <w:rPr>
            <w:rFonts w:asciiTheme="minorHAnsi" w:hAnsiTheme="minorHAnsi"/>
            <w:i/>
            <w:color w:val="FF0000"/>
            <w:szCs w:val="24"/>
            <w:lang w:val="de-DE"/>
          </w:rPr>
          <w:t>)</w:t>
        </w:r>
      </w:ins>
      <w:r w:rsidR="00E63DB6">
        <w:rPr>
          <w:rFonts w:asciiTheme="minorHAnsi" w:hAnsiTheme="minorHAnsi"/>
          <w:szCs w:val="24"/>
          <w:lang w:val="de-DE"/>
        </w:rPr>
        <w:t>.</w:t>
      </w:r>
    </w:p>
    <w:p w:rsidR="00E94A74" w:rsidRPr="00E94A74" w:rsidRDefault="00E94A74" w:rsidP="00E94A74">
      <w:pPr>
        <w:rPr>
          <w:rFonts w:asciiTheme="minorHAnsi" w:hAnsiTheme="minorHAnsi"/>
          <w:sz w:val="24"/>
          <w:szCs w:val="24"/>
          <w:lang w:val="de-DE"/>
        </w:rPr>
      </w:pPr>
    </w:p>
    <w:p w:rsidR="00E63DB6" w:rsidRDefault="00E94A74" w:rsidP="00E94A74">
      <w:pPr>
        <w:rPr>
          <w:rFonts w:asciiTheme="minorHAnsi" w:hAnsiTheme="minorHAnsi"/>
          <w:sz w:val="24"/>
          <w:szCs w:val="24"/>
          <w:lang w:val="de-DE"/>
        </w:rPr>
      </w:pPr>
      <w:r w:rsidRPr="00E94A74">
        <w:rPr>
          <w:rFonts w:asciiTheme="minorHAnsi" w:hAnsiTheme="minorHAnsi"/>
          <w:sz w:val="24"/>
          <w:szCs w:val="24"/>
          <w:lang w:val="de-DE"/>
        </w:rPr>
        <w:t xml:space="preserve">Nutzer der </w:t>
      </w:r>
      <w:r>
        <w:rPr>
          <w:rFonts w:asciiTheme="minorHAnsi" w:hAnsiTheme="minorHAnsi"/>
          <w:sz w:val="24"/>
          <w:szCs w:val="24"/>
          <w:lang w:val="de-DE"/>
        </w:rPr>
        <w:t>Biobank</w:t>
      </w:r>
      <w:r w:rsidRPr="00E94A74">
        <w:rPr>
          <w:rFonts w:asciiTheme="minorHAnsi" w:hAnsiTheme="minorHAnsi"/>
          <w:sz w:val="24"/>
          <w:szCs w:val="24"/>
          <w:lang w:val="de-DE"/>
        </w:rPr>
        <w:t xml:space="preserve"> werden deshalb formell gebeten</w:t>
      </w:r>
      <w:r w:rsidR="00E63DB6">
        <w:rPr>
          <w:rFonts w:asciiTheme="minorHAnsi" w:hAnsiTheme="minorHAnsi"/>
          <w:sz w:val="24"/>
          <w:szCs w:val="24"/>
          <w:lang w:val="de-DE"/>
        </w:rPr>
        <w:t>:</w:t>
      </w:r>
    </w:p>
    <w:p w:rsidR="00E63DB6" w:rsidRDefault="00E94A74" w:rsidP="00E63DB6">
      <w:pPr>
        <w:pStyle w:val="Listenabsatz"/>
        <w:numPr>
          <w:ilvl w:val="0"/>
          <w:numId w:val="48"/>
        </w:numPr>
        <w:rPr>
          <w:rFonts w:asciiTheme="minorHAnsi" w:hAnsiTheme="minorHAnsi"/>
          <w:szCs w:val="24"/>
          <w:lang w:val="de-DE"/>
        </w:rPr>
      </w:pPr>
      <w:r w:rsidRPr="00E63DB6">
        <w:rPr>
          <w:rFonts w:asciiTheme="minorHAnsi" w:hAnsiTheme="minorHAnsi"/>
          <w:szCs w:val="24"/>
          <w:lang w:val="de-DE"/>
        </w:rPr>
        <w:t xml:space="preserve">die Genehmigung zum </w:t>
      </w:r>
      <w:r w:rsidR="00F71BBE" w:rsidRPr="00E63DB6">
        <w:rPr>
          <w:rFonts w:asciiTheme="minorHAnsi" w:hAnsiTheme="minorHAnsi"/>
          <w:szCs w:val="24"/>
          <w:lang w:val="de-DE"/>
        </w:rPr>
        <w:t>Erhalt und Umgang</w:t>
      </w:r>
      <w:r w:rsidRPr="00E63DB6">
        <w:rPr>
          <w:rFonts w:asciiTheme="minorHAnsi" w:hAnsiTheme="minorHAnsi"/>
          <w:szCs w:val="24"/>
          <w:lang w:val="de-DE"/>
        </w:rPr>
        <w:t xml:space="preserve"> </w:t>
      </w:r>
      <w:r w:rsidR="00E63DB6" w:rsidRPr="00E63DB6">
        <w:rPr>
          <w:rFonts w:asciiTheme="minorHAnsi" w:hAnsiTheme="minorHAnsi"/>
          <w:szCs w:val="24"/>
          <w:lang w:val="de-DE"/>
        </w:rPr>
        <w:t xml:space="preserve">mit infektiösen </w:t>
      </w:r>
      <w:del w:id="4" w:author="Hartfeldt, Christiane" w:date="2020-04-28T22:24:00Z">
        <w:r w:rsidR="00E63DB6" w:rsidRPr="00E63DB6" w:rsidDel="008C4A00">
          <w:rPr>
            <w:rFonts w:asciiTheme="minorHAnsi" w:hAnsiTheme="minorHAnsi"/>
            <w:szCs w:val="24"/>
            <w:lang w:val="de-DE"/>
          </w:rPr>
          <w:delText xml:space="preserve">Material </w:delText>
        </w:r>
      </w:del>
      <w:ins w:id="5" w:author="Hartfeldt, Christiane" w:date="2020-04-28T22:24:00Z">
        <w:r w:rsidR="008C4A00">
          <w:rPr>
            <w:rFonts w:asciiTheme="minorHAnsi" w:hAnsiTheme="minorHAnsi"/>
            <w:szCs w:val="24"/>
            <w:lang w:val="de-DE"/>
          </w:rPr>
          <w:t>Proben</w:t>
        </w:r>
        <w:r w:rsidR="008C4A00" w:rsidRPr="00E63DB6">
          <w:rPr>
            <w:rFonts w:asciiTheme="minorHAnsi" w:hAnsiTheme="minorHAnsi"/>
            <w:szCs w:val="24"/>
            <w:lang w:val="de-DE"/>
          </w:rPr>
          <w:t xml:space="preserve"> </w:t>
        </w:r>
      </w:ins>
      <w:r w:rsidR="00E63DB6" w:rsidRPr="00E63DB6">
        <w:rPr>
          <w:rFonts w:asciiTheme="minorHAnsi" w:hAnsiTheme="minorHAnsi"/>
          <w:szCs w:val="24"/>
          <w:lang w:val="de-DE"/>
        </w:rPr>
        <w:t xml:space="preserve">nach § 52 IfSG hier </w:t>
      </w:r>
      <w:r w:rsidR="00E72720" w:rsidRPr="00E63DB6">
        <w:rPr>
          <w:rFonts w:asciiTheme="minorHAnsi" w:hAnsiTheme="minorHAnsi"/>
          <w:szCs w:val="24"/>
          <w:lang w:val="de-DE"/>
        </w:rPr>
        <w:t xml:space="preserve">schriftlich </w:t>
      </w:r>
      <w:r w:rsidR="00E63DB6" w:rsidRPr="00E63DB6">
        <w:rPr>
          <w:rFonts w:asciiTheme="minorHAnsi" w:hAnsiTheme="minorHAnsi"/>
          <w:szCs w:val="24"/>
          <w:lang w:val="de-DE"/>
        </w:rPr>
        <w:t>durch den Empfänger</w:t>
      </w:r>
      <w:del w:id="6" w:author="Hartfeldt, Christiane" w:date="2020-04-28T22:23:00Z">
        <w:r w:rsidR="00E63DB6" w:rsidRPr="00E63DB6" w:rsidDel="008C4A00">
          <w:rPr>
            <w:rFonts w:asciiTheme="minorHAnsi" w:hAnsiTheme="minorHAnsi"/>
            <w:szCs w:val="24"/>
            <w:lang w:val="de-DE"/>
          </w:rPr>
          <w:delText xml:space="preserve"> </w:delText>
        </w:r>
      </w:del>
      <w:r w:rsidR="00E72720" w:rsidRPr="00E63DB6">
        <w:rPr>
          <w:rFonts w:asciiTheme="minorHAnsi" w:hAnsiTheme="minorHAnsi"/>
          <w:szCs w:val="24"/>
          <w:lang w:val="de-DE"/>
        </w:rPr>
        <w:t xml:space="preserve"> </w:t>
      </w:r>
      <w:r w:rsidRPr="00E63DB6">
        <w:rPr>
          <w:rFonts w:asciiTheme="minorHAnsi" w:hAnsiTheme="minorHAnsi"/>
          <w:szCs w:val="24"/>
          <w:lang w:val="de-DE"/>
        </w:rPr>
        <w:t>zu bestätigen</w:t>
      </w:r>
      <w:r w:rsidR="00E72720" w:rsidRPr="00E63DB6">
        <w:rPr>
          <w:rFonts w:asciiTheme="minorHAnsi" w:hAnsiTheme="minorHAnsi"/>
          <w:szCs w:val="24"/>
          <w:lang w:val="de-DE"/>
        </w:rPr>
        <w:t xml:space="preserve"> </w:t>
      </w:r>
    </w:p>
    <w:p w:rsidR="00E63DB6" w:rsidRPr="00E63DB6" w:rsidRDefault="00E63DB6" w:rsidP="00E63DB6">
      <w:pPr>
        <w:pStyle w:val="Listenabsatz"/>
        <w:rPr>
          <w:rFonts w:asciiTheme="minorHAnsi" w:hAnsiTheme="minorHAnsi"/>
          <w:szCs w:val="24"/>
          <w:lang w:val="de-DE"/>
        </w:rPr>
      </w:pPr>
    </w:p>
    <w:p w:rsidR="00E94A74" w:rsidRPr="00E63DB6" w:rsidRDefault="00E72720" w:rsidP="00E63DB6">
      <w:pPr>
        <w:pStyle w:val="Listenabsatz"/>
        <w:numPr>
          <w:ilvl w:val="0"/>
          <w:numId w:val="48"/>
        </w:numPr>
        <w:rPr>
          <w:rFonts w:asciiTheme="minorHAnsi" w:hAnsiTheme="minorHAnsi"/>
          <w:szCs w:val="24"/>
          <w:lang w:val="de-DE"/>
        </w:rPr>
      </w:pPr>
      <w:r w:rsidRPr="00E63DB6">
        <w:rPr>
          <w:rFonts w:asciiTheme="minorHAnsi" w:hAnsiTheme="minorHAnsi"/>
          <w:szCs w:val="24"/>
          <w:lang w:val="de-DE"/>
        </w:rPr>
        <w:t>eine entsprechende Kopie der Umgangsgenehmigung mit Krankheitserregern nach § 44 IfSG dem Antrag beizulegen ODER</w:t>
      </w:r>
      <w:r w:rsidR="008874A2" w:rsidRPr="00E63DB6">
        <w:rPr>
          <w:rFonts w:asciiTheme="minorHAnsi" w:hAnsiTheme="minorHAnsi"/>
          <w:szCs w:val="24"/>
          <w:lang w:val="de-DE"/>
        </w:rPr>
        <w:t xml:space="preserve"> </w:t>
      </w:r>
      <w:r w:rsidR="00E94A74" w:rsidRPr="00E63DB6">
        <w:rPr>
          <w:rFonts w:asciiTheme="minorHAnsi" w:hAnsiTheme="minorHAnsi"/>
          <w:szCs w:val="24"/>
          <w:lang w:val="de-DE"/>
        </w:rPr>
        <w:t>eine schriftliche Erklärung zu übermitteln, in der der Empfänger bestätigt, dass er keine Bewilligung nach § 45 IfSG benötigt.</w:t>
      </w:r>
    </w:p>
    <w:p w:rsidR="008874A2" w:rsidRDefault="008874A2" w:rsidP="00E94A74">
      <w:pPr>
        <w:rPr>
          <w:rFonts w:asciiTheme="minorHAnsi" w:hAnsiTheme="minorHAnsi"/>
          <w:sz w:val="24"/>
          <w:szCs w:val="24"/>
          <w:lang w:val="de-DE"/>
        </w:rPr>
      </w:pPr>
    </w:p>
    <w:p w:rsidR="008874A2" w:rsidRPr="00E94A74" w:rsidRDefault="008874A2" w:rsidP="008874A2">
      <w:pPr>
        <w:rPr>
          <w:rFonts w:asciiTheme="minorHAnsi" w:hAnsiTheme="minorHAnsi"/>
          <w:sz w:val="24"/>
          <w:szCs w:val="24"/>
          <w:lang w:val="de-DE"/>
        </w:rPr>
      </w:pPr>
      <w:r w:rsidRPr="00E94A74">
        <w:rPr>
          <w:rFonts w:asciiTheme="minorHAnsi" w:hAnsiTheme="minorHAnsi"/>
          <w:sz w:val="24"/>
          <w:szCs w:val="24"/>
          <w:lang w:val="de-DE"/>
        </w:rPr>
        <w:t>___________________________</w:t>
      </w:r>
      <w:r>
        <w:rPr>
          <w:rFonts w:asciiTheme="minorHAnsi" w:hAnsiTheme="minorHAnsi"/>
          <w:sz w:val="24"/>
          <w:szCs w:val="24"/>
          <w:lang w:val="de-DE"/>
        </w:rPr>
        <w:tab/>
        <w:t xml:space="preserve"> </w:t>
      </w:r>
      <w:r>
        <w:rPr>
          <w:rFonts w:asciiTheme="minorHAnsi" w:hAnsiTheme="minorHAnsi"/>
          <w:sz w:val="24"/>
          <w:szCs w:val="24"/>
          <w:lang w:val="de-DE"/>
        </w:rPr>
        <w:tab/>
      </w:r>
      <w:r>
        <w:rPr>
          <w:rFonts w:asciiTheme="minorHAnsi" w:hAnsiTheme="minorHAnsi"/>
          <w:sz w:val="24"/>
          <w:szCs w:val="24"/>
          <w:lang w:val="de-DE"/>
        </w:rPr>
        <w:tab/>
        <w:t xml:space="preserve"> </w:t>
      </w:r>
      <w:r w:rsidRPr="00E94A74">
        <w:rPr>
          <w:rFonts w:asciiTheme="minorHAnsi" w:hAnsiTheme="minorHAnsi"/>
          <w:sz w:val="24"/>
          <w:szCs w:val="24"/>
          <w:lang w:val="de-DE"/>
        </w:rPr>
        <w:t>____</w:t>
      </w:r>
      <w:r>
        <w:rPr>
          <w:rFonts w:asciiTheme="minorHAnsi" w:hAnsiTheme="minorHAnsi"/>
          <w:sz w:val="24"/>
          <w:szCs w:val="24"/>
          <w:lang w:val="de-DE"/>
        </w:rPr>
        <w:t>__________________________</w:t>
      </w:r>
    </w:p>
    <w:p w:rsidR="008874A2" w:rsidRPr="00E94A74" w:rsidRDefault="008874A2" w:rsidP="008874A2">
      <w:pPr>
        <w:rPr>
          <w:rFonts w:asciiTheme="minorHAnsi" w:hAnsiTheme="minorHAnsi"/>
          <w:sz w:val="24"/>
          <w:szCs w:val="24"/>
          <w:lang w:val="de-DE"/>
        </w:rPr>
      </w:pPr>
      <w:r>
        <w:rPr>
          <w:rFonts w:asciiTheme="minorHAnsi" w:hAnsiTheme="minorHAnsi"/>
          <w:sz w:val="24"/>
          <w:szCs w:val="24"/>
          <w:lang w:val="de-DE"/>
        </w:rPr>
        <w:t>Biobank Name</w:t>
      </w:r>
      <w:r w:rsidRPr="00E94A74">
        <w:rPr>
          <w:rFonts w:asciiTheme="minorHAnsi" w:hAnsiTheme="minorHAnsi"/>
          <w:sz w:val="24"/>
          <w:szCs w:val="24"/>
          <w:lang w:val="de-DE"/>
        </w:rPr>
        <w:t>, Datum</w:t>
      </w:r>
      <w:r>
        <w:rPr>
          <w:rFonts w:asciiTheme="minorHAnsi" w:hAnsiTheme="minorHAnsi"/>
          <w:sz w:val="24"/>
          <w:szCs w:val="24"/>
          <w:lang w:val="de-DE"/>
        </w:rPr>
        <w:tab/>
      </w:r>
      <w:r>
        <w:rPr>
          <w:rFonts w:asciiTheme="minorHAnsi" w:hAnsiTheme="minorHAnsi"/>
          <w:sz w:val="24"/>
          <w:szCs w:val="24"/>
          <w:lang w:val="de-DE"/>
        </w:rPr>
        <w:tab/>
      </w:r>
      <w:r>
        <w:rPr>
          <w:rFonts w:asciiTheme="minorHAnsi" w:hAnsiTheme="minorHAnsi"/>
          <w:sz w:val="24"/>
          <w:szCs w:val="24"/>
          <w:lang w:val="de-DE"/>
        </w:rPr>
        <w:tab/>
      </w:r>
      <w:r>
        <w:rPr>
          <w:rFonts w:asciiTheme="minorHAnsi" w:hAnsiTheme="minorHAnsi"/>
          <w:sz w:val="24"/>
          <w:szCs w:val="24"/>
          <w:lang w:val="de-DE"/>
        </w:rPr>
        <w:tab/>
      </w:r>
      <w:r w:rsidRPr="00E94A74">
        <w:rPr>
          <w:rFonts w:asciiTheme="minorHAnsi" w:hAnsiTheme="minorHAnsi"/>
          <w:sz w:val="24"/>
          <w:szCs w:val="24"/>
          <w:lang w:val="de-DE"/>
        </w:rPr>
        <w:t> Name, Vorname Empfänger</w:t>
      </w:r>
    </w:p>
    <w:p w:rsidR="008874A2" w:rsidRPr="00E94A74" w:rsidRDefault="008874A2" w:rsidP="00E94A74">
      <w:pPr>
        <w:rPr>
          <w:rFonts w:asciiTheme="minorHAnsi" w:hAnsiTheme="minorHAnsi"/>
          <w:sz w:val="24"/>
          <w:szCs w:val="24"/>
          <w:lang w:val="de-DE"/>
        </w:rPr>
      </w:pPr>
    </w:p>
    <w:p w:rsidR="005113A0" w:rsidRPr="00F71BBE" w:rsidRDefault="005113A0" w:rsidP="009A7F94">
      <w:pPr>
        <w:rPr>
          <w:rFonts w:asciiTheme="minorHAnsi" w:hAnsiTheme="minorHAnsi"/>
          <w:kern w:val="28"/>
          <w:sz w:val="24"/>
          <w:szCs w:val="24"/>
          <w:lang w:val="de-DE"/>
        </w:rPr>
      </w:pPr>
    </w:p>
    <w:p w:rsidR="000D052C" w:rsidRDefault="000D052C" w:rsidP="009A7F94">
      <w:pPr>
        <w:rPr>
          <w:rFonts w:asciiTheme="minorHAnsi" w:hAnsiTheme="minorHAnsi"/>
          <w:kern w:val="28"/>
          <w:sz w:val="24"/>
          <w:szCs w:val="24"/>
          <w:lang w:val="de-DE"/>
        </w:rPr>
      </w:pPr>
    </w:p>
    <w:p w:rsidR="00E63DB6" w:rsidRDefault="00E63DB6" w:rsidP="009A7F94">
      <w:pPr>
        <w:rPr>
          <w:rFonts w:asciiTheme="minorHAnsi" w:hAnsiTheme="minorHAnsi"/>
          <w:kern w:val="28"/>
          <w:sz w:val="24"/>
          <w:szCs w:val="24"/>
          <w:lang w:val="de-DE"/>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5113A0"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5113A0" w:rsidRDefault="000D052C" w:rsidP="00A640FD">
            <w:pPr>
              <w:pStyle w:val="TableContents"/>
              <w:rPr>
                <w:rFonts w:asciiTheme="minorHAnsi" w:hAnsiTheme="minorHAnsi"/>
              </w:rPr>
              <w:pPrChange w:id="7" w:author="Hartfeldt, Christiane" w:date="2020-04-29T09:52:00Z">
                <w:pPr>
                  <w:pStyle w:val="TableContents"/>
                </w:pPr>
              </w:pPrChange>
            </w:pPr>
            <w:del w:id="8" w:author="Hartfeldt, Christiane" w:date="2020-04-29T09:52:00Z">
              <w:r w:rsidRPr="005113A0" w:rsidDel="00A640FD">
                <w:rPr>
                  <w:rFonts w:asciiTheme="minorHAnsi" w:hAnsiTheme="minorHAnsi"/>
                </w:rPr>
                <w:delText>Created by</w:delText>
              </w:r>
            </w:del>
            <w:proofErr w:type="spellStart"/>
            <w:ins w:id="9" w:author="Hartfeldt, Christiane" w:date="2020-04-29T09:52:00Z">
              <w:r w:rsidR="00A640FD">
                <w:rPr>
                  <w:rFonts w:asciiTheme="minorHAnsi" w:hAnsiTheme="minorHAnsi"/>
                </w:rPr>
                <w:t>Erstellt</w:t>
              </w:r>
            </w:ins>
            <w:proofErr w:type="spellEnd"/>
            <w:r w:rsidRPr="005113A0">
              <w:rPr>
                <w:rFonts w:asciiTheme="minorHAnsi" w:hAnsiTheme="minorHAnsi"/>
              </w:rPr>
              <w: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5113A0" w:rsidRDefault="000D052C" w:rsidP="00A640FD">
            <w:pPr>
              <w:pStyle w:val="TableContents"/>
              <w:rPr>
                <w:rFonts w:asciiTheme="minorHAnsi" w:hAnsiTheme="minorHAnsi"/>
                <w:shd w:val="clear" w:color="auto" w:fill="C0C0C0"/>
              </w:rPr>
              <w:pPrChange w:id="10" w:author="Hartfeldt, Christiane" w:date="2020-04-29T09:53:00Z">
                <w:pPr>
                  <w:pStyle w:val="TableContents"/>
                </w:pPr>
              </w:pPrChange>
            </w:pPr>
            <w:r w:rsidRPr="005113A0">
              <w:rPr>
                <w:rFonts w:asciiTheme="minorHAnsi" w:hAnsiTheme="minorHAnsi"/>
                <w:shd w:val="clear" w:color="auto" w:fill="C0C0C0"/>
              </w:rPr>
              <w:t xml:space="preserve">Name </w:t>
            </w:r>
            <w:del w:id="11" w:author="Hartfeldt, Christiane" w:date="2020-04-29T09:53:00Z">
              <w:r w:rsidRPr="005113A0" w:rsidDel="00A640FD">
                <w:rPr>
                  <w:rFonts w:asciiTheme="minorHAnsi" w:hAnsiTheme="minorHAnsi"/>
                  <w:shd w:val="clear" w:color="auto" w:fill="C0C0C0"/>
                </w:rPr>
                <w:delText>of creator</w:delText>
              </w:r>
            </w:del>
            <w:proofErr w:type="spellStart"/>
            <w:ins w:id="12" w:author="Hartfeldt, Christiane" w:date="2020-04-29T09:53:00Z">
              <w:r w:rsidR="00A640FD">
                <w:rPr>
                  <w:rFonts w:asciiTheme="minorHAnsi" w:hAnsiTheme="minorHAnsi"/>
                  <w:shd w:val="clear" w:color="auto" w:fill="C0C0C0"/>
                </w:rPr>
                <w:t>Ersteller</w:t>
              </w:r>
            </w:ins>
            <w:proofErr w:type="spellEnd"/>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5113A0" w:rsidRDefault="000D052C" w:rsidP="00A640FD">
            <w:pPr>
              <w:pStyle w:val="TableContents"/>
              <w:rPr>
                <w:rFonts w:asciiTheme="minorHAnsi" w:hAnsiTheme="minorHAnsi"/>
              </w:rPr>
              <w:pPrChange w:id="13" w:author="Hartfeldt, Christiane" w:date="2020-04-29T09:53:00Z">
                <w:pPr>
                  <w:pStyle w:val="TableContents"/>
                </w:pPr>
              </w:pPrChange>
            </w:pPr>
            <w:del w:id="14" w:author="Hartfeldt, Christiane" w:date="2020-04-29T09:53:00Z">
              <w:r w:rsidRPr="005113A0" w:rsidDel="00A640FD">
                <w:rPr>
                  <w:rFonts w:asciiTheme="minorHAnsi" w:hAnsiTheme="minorHAnsi"/>
                </w:rPr>
                <w:delText xml:space="preserve">Date </w:delText>
              </w:r>
            </w:del>
            <w:ins w:id="15" w:author="Hartfeldt, Christiane" w:date="2020-04-29T09:53:00Z">
              <w:r w:rsidR="00A640FD">
                <w:rPr>
                  <w:rFonts w:asciiTheme="minorHAnsi" w:hAnsiTheme="minorHAnsi"/>
                </w:rPr>
                <w:t>Datum u</w:t>
              </w:r>
            </w:ins>
            <w:del w:id="16" w:author="Hartfeldt, Christiane" w:date="2020-04-29T09:53:00Z">
              <w:r w:rsidRPr="005113A0" w:rsidDel="00A640FD">
                <w:rPr>
                  <w:rFonts w:asciiTheme="minorHAnsi" w:hAnsiTheme="minorHAnsi"/>
                </w:rPr>
                <w:delText>a</w:delText>
              </w:r>
            </w:del>
            <w:r w:rsidRPr="005113A0">
              <w:rPr>
                <w:rFonts w:asciiTheme="minorHAnsi" w:hAnsiTheme="minorHAnsi"/>
              </w:rPr>
              <w:t xml:space="preserve">nd </w:t>
            </w:r>
            <w:del w:id="17" w:author="Hartfeldt, Christiane" w:date="2020-04-29T09:53:00Z">
              <w:r w:rsidRPr="005113A0" w:rsidDel="00A640FD">
                <w:rPr>
                  <w:rFonts w:asciiTheme="minorHAnsi" w:hAnsiTheme="minorHAnsi"/>
                </w:rPr>
                <w:delText>signature</w:delText>
              </w:r>
            </w:del>
            <w:proofErr w:type="spellStart"/>
            <w:ins w:id="18" w:author="Hartfeldt, Christiane" w:date="2020-04-29T09:53:00Z">
              <w:r w:rsidR="00A640FD">
                <w:rPr>
                  <w:rFonts w:asciiTheme="minorHAnsi" w:hAnsiTheme="minorHAnsi"/>
                </w:rPr>
                <w:t>Unterschrift</w:t>
              </w:r>
            </w:ins>
            <w:proofErr w:type="spellEnd"/>
            <w:r w:rsidRPr="005113A0">
              <w:rPr>
                <w:rFonts w:asciiTheme="minorHAnsi" w:hAnsiTheme="minorHAnsi"/>
              </w:rPr>
              <w:t>:</w:t>
            </w:r>
          </w:p>
        </w:tc>
      </w:tr>
      <w:tr w:rsidR="000D052C" w:rsidRPr="005113A0"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5113A0" w:rsidRDefault="000D052C" w:rsidP="00A640FD">
            <w:pPr>
              <w:pStyle w:val="TableContents"/>
              <w:rPr>
                <w:rFonts w:asciiTheme="minorHAnsi" w:hAnsiTheme="minorHAnsi"/>
              </w:rPr>
              <w:pPrChange w:id="19" w:author="Hartfeldt, Christiane" w:date="2020-04-29T09:52:00Z">
                <w:pPr>
                  <w:pStyle w:val="TableContents"/>
                </w:pPr>
              </w:pPrChange>
            </w:pPr>
            <w:del w:id="20" w:author="Hartfeldt, Christiane" w:date="2020-04-29T09:52:00Z">
              <w:r w:rsidRPr="005113A0" w:rsidDel="00A640FD">
                <w:rPr>
                  <w:rFonts w:asciiTheme="minorHAnsi" w:hAnsiTheme="minorHAnsi"/>
                </w:rPr>
                <w:delText>Reviewed by</w:delText>
              </w:r>
            </w:del>
            <w:proofErr w:type="spellStart"/>
            <w:ins w:id="21" w:author="Hartfeldt, Christiane" w:date="2020-04-29T09:52:00Z">
              <w:r w:rsidR="00A640FD">
                <w:rPr>
                  <w:rFonts w:asciiTheme="minorHAnsi" w:hAnsiTheme="minorHAnsi"/>
                </w:rPr>
                <w:t>Geprüft</w:t>
              </w:r>
            </w:ins>
            <w:proofErr w:type="spellEnd"/>
            <w:r w:rsidRPr="005113A0">
              <w:rPr>
                <w:rFonts w:asciiTheme="minorHAnsi" w:hAnsiTheme="minorHAnsi"/>
              </w:rPr>
              <w: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5113A0" w:rsidRDefault="000D052C" w:rsidP="00A640FD">
            <w:pPr>
              <w:pStyle w:val="TableContents"/>
              <w:rPr>
                <w:rFonts w:asciiTheme="minorHAnsi" w:hAnsiTheme="minorHAnsi"/>
                <w:shd w:val="clear" w:color="auto" w:fill="C0C0C0"/>
              </w:rPr>
              <w:pPrChange w:id="22" w:author="Hartfeldt, Christiane" w:date="2020-04-29T09:53:00Z">
                <w:pPr>
                  <w:pStyle w:val="TableContents"/>
                </w:pPr>
              </w:pPrChange>
            </w:pPr>
            <w:r w:rsidRPr="005113A0">
              <w:rPr>
                <w:rFonts w:asciiTheme="minorHAnsi" w:hAnsiTheme="minorHAnsi"/>
                <w:shd w:val="clear" w:color="auto" w:fill="C0C0C0"/>
              </w:rPr>
              <w:t xml:space="preserve">Name </w:t>
            </w:r>
            <w:del w:id="23" w:author="Hartfeldt, Christiane" w:date="2020-04-29T09:53:00Z">
              <w:r w:rsidRPr="005113A0" w:rsidDel="00A640FD">
                <w:rPr>
                  <w:rFonts w:asciiTheme="minorHAnsi" w:hAnsiTheme="minorHAnsi"/>
                  <w:shd w:val="clear" w:color="auto" w:fill="C0C0C0"/>
                </w:rPr>
                <w:delText>of reviewer</w:delText>
              </w:r>
            </w:del>
            <w:ins w:id="24" w:author="Hartfeldt, Christiane" w:date="2020-04-29T09:53:00Z">
              <w:r w:rsidR="00A640FD">
                <w:rPr>
                  <w:rFonts w:asciiTheme="minorHAnsi" w:hAnsiTheme="minorHAnsi"/>
                  <w:shd w:val="clear" w:color="auto" w:fill="C0C0C0"/>
                </w:rPr>
                <w:t xml:space="preserve">der </w:t>
              </w:r>
              <w:proofErr w:type="spellStart"/>
              <w:r w:rsidR="00A640FD">
                <w:rPr>
                  <w:rFonts w:asciiTheme="minorHAnsi" w:hAnsiTheme="minorHAnsi"/>
                  <w:shd w:val="clear" w:color="auto" w:fill="C0C0C0"/>
                </w:rPr>
                <w:t>prüfenden</w:t>
              </w:r>
              <w:proofErr w:type="spellEnd"/>
              <w:r w:rsidR="00A640FD">
                <w:rPr>
                  <w:rFonts w:asciiTheme="minorHAnsi" w:hAnsiTheme="minorHAnsi"/>
                  <w:shd w:val="clear" w:color="auto" w:fill="C0C0C0"/>
                </w:rPr>
                <w:t xml:space="preserve"> Person</w:t>
              </w:r>
            </w:ins>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5113A0" w:rsidRDefault="00A640FD" w:rsidP="00B24EE5">
            <w:pPr>
              <w:pStyle w:val="TableContents"/>
              <w:rPr>
                <w:rFonts w:asciiTheme="minorHAnsi" w:hAnsiTheme="minorHAnsi"/>
              </w:rPr>
            </w:pPr>
            <w:ins w:id="25" w:author="Hartfeldt, Christiane" w:date="2020-04-29T09:53:00Z">
              <w:r>
                <w:rPr>
                  <w:rFonts w:asciiTheme="minorHAnsi" w:hAnsiTheme="minorHAnsi"/>
                </w:rPr>
                <w:t>Datum u</w:t>
              </w:r>
              <w:r w:rsidRPr="005113A0">
                <w:rPr>
                  <w:rFonts w:asciiTheme="minorHAnsi" w:hAnsiTheme="minorHAnsi"/>
                </w:rPr>
                <w:t xml:space="preserve">nd </w:t>
              </w:r>
              <w:proofErr w:type="spellStart"/>
              <w:r>
                <w:rPr>
                  <w:rFonts w:asciiTheme="minorHAnsi" w:hAnsiTheme="minorHAnsi"/>
                </w:rPr>
                <w:t>Unterschrift</w:t>
              </w:r>
            </w:ins>
            <w:proofErr w:type="spellEnd"/>
            <w:del w:id="26" w:author="Hartfeldt, Christiane" w:date="2020-04-29T09:53:00Z">
              <w:r w:rsidR="000D052C" w:rsidRPr="005113A0" w:rsidDel="00A640FD">
                <w:rPr>
                  <w:rFonts w:asciiTheme="minorHAnsi" w:hAnsiTheme="minorHAnsi"/>
                </w:rPr>
                <w:delText>Date and signature</w:delText>
              </w:r>
            </w:del>
            <w:r w:rsidR="000D052C" w:rsidRPr="005113A0">
              <w:rPr>
                <w:rFonts w:asciiTheme="minorHAnsi" w:hAnsiTheme="minorHAnsi"/>
              </w:rPr>
              <w:t>:</w:t>
            </w:r>
          </w:p>
        </w:tc>
      </w:tr>
      <w:tr w:rsidR="000D052C" w:rsidRPr="005113A0"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5113A0" w:rsidRDefault="000D052C" w:rsidP="00A640FD">
            <w:pPr>
              <w:pStyle w:val="TableContents"/>
              <w:rPr>
                <w:rFonts w:asciiTheme="minorHAnsi" w:hAnsiTheme="minorHAnsi"/>
              </w:rPr>
              <w:pPrChange w:id="27" w:author="Hartfeldt, Christiane" w:date="2020-04-29T09:53:00Z">
                <w:pPr>
                  <w:pStyle w:val="TableContents"/>
                </w:pPr>
              </w:pPrChange>
            </w:pPr>
            <w:del w:id="28" w:author="Hartfeldt, Christiane" w:date="2020-04-29T09:53:00Z">
              <w:r w:rsidRPr="005113A0" w:rsidDel="00A640FD">
                <w:rPr>
                  <w:rFonts w:asciiTheme="minorHAnsi" w:hAnsiTheme="minorHAnsi"/>
                </w:rPr>
                <w:delText>A</w:delText>
              </w:r>
            </w:del>
            <w:del w:id="29" w:author="Hartfeldt, Christiane" w:date="2020-04-29T09:52:00Z">
              <w:r w:rsidRPr="005113A0" w:rsidDel="00A640FD">
                <w:rPr>
                  <w:rFonts w:asciiTheme="minorHAnsi" w:hAnsiTheme="minorHAnsi"/>
                </w:rPr>
                <w:delText>pprove</w:delText>
              </w:r>
            </w:del>
            <w:del w:id="30" w:author="Hartfeldt, Christiane" w:date="2020-04-29T09:53:00Z">
              <w:r w:rsidRPr="005113A0" w:rsidDel="00A640FD">
                <w:rPr>
                  <w:rFonts w:asciiTheme="minorHAnsi" w:hAnsiTheme="minorHAnsi"/>
                </w:rPr>
                <w:delText>d b</w:delText>
              </w:r>
            </w:del>
            <w:proofErr w:type="spellStart"/>
            <w:ins w:id="31" w:author="Hartfeldt, Christiane" w:date="2020-04-29T09:53:00Z">
              <w:r w:rsidR="00A640FD">
                <w:rPr>
                  <w:rFonts w:asciiTheme="minorHAnsi" w:hAnsiTheme="minorHAnsi"/>
                </w:rPr>
                <w:t>Freigegeben</w:t>
              </w:r>
            </w:ins>
            <w:proofErr w:type="spellEnd"/>
            <w:del w:id="32" w:author="Hartfeldt, Christiane" w:date="2020-04-29T09:53:00Z">
              <w:r w:rsidRPr="005113A0" w:rsidDel="00A640FD">
                <w:rPr>
                  <w:rFonts w:asciiTheme="minorHAnsi" w:hAnsiTheme="minorHAnsi"/>
                </w:rPr>
                <w:delText>y</w:delText>
              </w:r>
            </w:del>
            <w:r w:rsidRPr="005113A0">
              <w:rPr>
                <w:rFonts w:asciiTheme="minorHAnsi" w:hAnsiTheme="minorHAnsi"/>
              </w:rPr>
              <w: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5113A0" w:rsidRDefault="000D052C" w:rsidP="00A640FD">
            <w:pPr>
              <w:pStyle w:val="TableContents"/>
              <w:rPr>
                <w:rFonts w:asciiTheme="minorHAnsi" w:hAnsiTheme="minorHAnsi"/>
                <w:shd w:val="clear" w:color="auto" w:fill="C0C0C0"/>
              </w:rPr>
              <w:pPrChange w:id="33" w:author="Hartfeldt, Christiane" w:date="2020-04-29T09:54:00Z">
                <w:pPr>
                  <w:pStyle w:val="TableContents"/>
                </w:pPr>
              </w:pPrChange>
            </w:pPr>
            <w:r w:rsidRPr="005113A0">
              <w:rPr>
                <w:rFonts w:asciiTheme="minorHAnsi" w:hAnsiTheme="minorHAnsi"/>
                <w:shd w:val="clear" w:color="auto" w:fill="C0C0C0"/>
              </w:rPr>
              <w:t xml:space="preserve">Name </w:t>
            </w:r>
            <w:del w:id="34" w:author="Hartfeldt, Christiane" w:date="2020-04-29T09:54:00Z">
              <w:r w:rsidRPr="005113A0" w:rsidDel="00A640FD">
                <w:rPr>
                  <w:rFonts w:asciiTheme="minorHAnsi" w:hAnsiTheme="minorHAnsi"/>
                  <w:shd w:val="clear" w:color="auto" w:fill="C0C0C0"/>
                </w:rPr>
                <w:delText>of approver</w:delText>
              </w:r>
            </w:del>
            <w:ins w:id="35" w:author="Hartfeldt, Christiane" w:date="2020-04-29T09:54:00Z">
              <w:r w:rsidR="00A640FD">
                <w:rPr>
                  <w:rFonts w:asciiTheme="minorHAnsi" w:hAnsiTheme="minorHAnsi"/>
                  <w:shd w:val="clear" w:color="auto" w:fill="C0C0C0"/>
                </w:rPr>
                <w:t xml:space="preserve">der </w:t>
              </w:r>
              <w:proofErr w:type="spellStart"/>
              <w:r w:rsidR="00A640FD">
                <w:rPr>
                  <w:rFonts w:asciiTheme="minorHAnsi" w:hAnsiTheme="minorHAnsi"/>
                  <w:shd w:val="clear" w:color="auto" w:fill="C0C0C0"/>
                </w:rPr>
                <w:t>freigegebenen</w:t>
              </w:r>
              <w:proofErr w:type="spellEnd"/>
              <w:r w:rsidR="00A640FD">
                <w:rPr>
                  <w:rFonts w:asciiTheme="minorHAnsi" w:hAnsiTheme="minorHAnsi"/>
                  <w:shd w:val="clear" w:color="auto" w:fill="C0C0C0"/>
                </w:rPr>
                <w:t xml:space="preserve"> Person</w:t>
              </w:r>
            </w:ins>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5113A0" w:rsidRDefault="00A640FD" w:rsidP="00B24EE5">
            <w:pPr>
              <w:pStyle w:val="TableContents"/>
              <w:rPr>
                <w:rFonts w:asciiTheme="minorHAnsi" w:hAnsiTheme="minorHAnsi"/>
              </w:rPr>
            </w:pPr>
            <w:ins w:id="36" w:author="Hartfeldt, Christiane" w:date="2020-04-29T09:53:00Z">
              <w:r>
                <w:rPr>
                  <w:rFonts w:asciiTheme="minorHAnsi" w:hAnsiTheme="minorHAnsi"/>
                </w:rPr>
                <w:t>Datum u</w:t>
              </w:r>
              <w:r w:rsidRPr="005113A0">
                <w:rPr>
                  <w:rFonts w:asciiTheme="minorHAnsi" w:hAnsiTheme="minorHAnsi"/>
                </w:rPr>
                <w:t xml:space="preserve">nd </w:t>
              </w:r>
              <w:proofErr w:type="spellStart"/>
              <w:r>
                <w:rPr>
                  <w:rFonts w:asciiTheme="minorHAnsi" w:hAnsiTheme="minorHAnsi"/>
                </w:rPr>
                <w:t>Unterschrift</w:t>
              </w:r>
            </w:ins>
            <w:proofErr w:type="spellEnd"/>
            <w:del w:id="37" w:author="Hartfeldt, Christiane" w:date="2020-04-29T09:53:00Z">
              <w:r w:rsidR="000D052C" w:rsidRPr="005113A0" w:rsidDel="00A640FD">
                <w:rPr>
                  <w:rFonts w:asciiTheme="minorHAnsi" w:hAnsiTheme="minorHAnsi"/>
                </w:rPr>
                <w:delText>Date and signature</w:delText>
              </w:r>
            </w:del>
            <w:r w:rsidR="000D052C" w:rsidRPr="005113A0">
              <w:rPr>
                <w:rFonts w:asciiTheme="minorHAnsi" w:hAnsiTheme="minorHAnsi"/>
              </w:rPr>
              <w:t>:</w:t>
            </w:r>
          </w:p>
        </w:tc>
      </w:tr>
    </w:tbl>
    <w:p w:rsidR="000D052C" w:rsidRPr="005113A0" w:rsidRDefault="000D052C" w:rsidP="009A7F94">
      <w:pPr>
        <w:rPr>
          <w:rFonts w:asciiTheme="minorHAnsi" w:hAnsiTheme="minorHAnsi"/>
          <w:kern w:val="28"/>
          <w:sz w:val="24"/>
          <w:szCs w:val="24"/>
        </w:rPr>
      </w:pPr>
    </w:p>
    <w:sectPr w:rsidR="000D052C" w:rsidRPr="005113A0" w:rsidSect="00B665CE">
      <w:headerReference w:type="default" r:id="rId8"/>
      <w:footerReference w:type="default" r:id="rId9"/>
      <w:pgSz w:w="11906" w:h="16838"/>
      <w:pgMar w:top="1134" w:right="1418" w:bottom="1134" w:left="1418"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192211" w16cid:durableId="22245B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CEE" w:rsidRDefault="003C5CEE">
      <w:r>
        <w:separator/>
      </w:r>
    </w:p>
  </w:endnote>
  <w:endnote w:type="continuationSeparator" w:id="0">
    <w:p w:rsidR="003C5CEE" w:rsidRDefault="003C5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font>
  <w:font w:name="Symbol">
    <w:panose1 w:val="05050102010706020507"/>
    <w:charset w:val="02"/>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00"/>
    <w:family w:val="swiss"/>
    <w:notTrueType/>
    <w:pitch w:val="default"/>
    <w:sig w:usb0="00000001"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Ind w:w="197" w:type="dxa"/>
      <w:tblLayout w:type="fixed"/>
      <w:tblCellMar>
        <w:left w:w="10" w:type="dxa"/>
        <w:right w:w="10" w:type="dxa"/>
      </w:tblCellMar>
      <w:tblLook w:val="04A0" w:firstRow="1" w:lastRow="0" w:firstColumn="1" w:lastColumn="0" w:noHBand="0" w:noVBand="1"/>
      <w:tblPrChange w:id="49" w:author="Hartfeldt, Christiane" w:date="2020-04-29T09:52:00Z">
        <w:tblPr>
          <w:tblW w:w="9214" w:type="dxa"/>
          <w:tblInd w:w="197" w:type="dxa"/>
          <w:tblLayout w:type="fixed"/>
          <w:tblCellMar>
            <w:left w:w="10" w:type="dxa"/>
            <w:right w:w="10" w:type="dxa"/>
          </w:tblCellMar>
          <w:tblLook w:val="04A0" w:firstRow="1" w:lastRow="0" w:firstColumn="1" w:lastColumn="0" w:noHBand="0" w:noVBand="1"/>
        </w:tblPr>
      </w:tblPrChange>
    </w:tblPr>
    <w:tblGrid>
      <w:gridCol w:w="1501"/>
      <w:gridCol w:w="5728"/>
      <w:gridCol w:w="1985"/>
      <w:tblGridChange w:id="50">
        <w:tblGrid>
          <w:gridCol w:w="2126"/>
          <w:gridCol w:w="5103"/>
          <w:gridCol w:w="1985"/>
        </w:tblGrid>
      </w:tblGridChange>
    </w:tblGrid>
    <w:tr w:rsidR="000D052C" w:rsidRPr="005316C4" w:rsidTr="00A640FD">
      <w:tc>
        <w:tcPr>
          <w:tcW w:w="1501" w:type="dxa"/>
          <w:tcBorders>
            <w:top w:val="single" w:sz="2" w:space="0" w:color="000000"/>
            <w:left w:val="single" w:sz="2" w:space="0" w:color="000000"/>
            <w:bottom w:val="single" w:sz="2" w:space="0" w:color="000000"/>
          </w:tcBorders>
          <w:tcMar>
            <w:top w:w="55" w:type="dxa"/>
            <w:left w:w="55" w:type="dxa"/>
            <w:bottom w:w="55" w:type="dxa"/>
            <w:right w:w="55" w:type="dxa"/>
          </w:tcMar>
          <w:tcPrChange w:id="51" w:author="Hartfeldt, Christiane" w:date="2020-04-29T09:52:00Z">
            <w:tcPr>
              <w:tcW w:w="2126" w:type="dxa"/>
              <w:tcBorders>
                <w:top w:val="single" w:sz="2" w:space="0" w:color="000000"/>
                <w:left w:val="single" w:sz="2" w:space="0" w:color="000000"/>
                <w:bottom w:val="single" w:sz="2" w:space="0" w:color="000000"/>
              </w:tcBorders>
              <w:tcMar>
                <w:top w:w="55" w:type="dxa"/>
                <w:left w:w="55" w:type="dxa"/>
                <w:bottom w:w="55" w:type="dxa"/>
                <w:right w:w="55" w:type="dxa"/>
              </w:tcMar>
            </w:tcPr>
          </w:tcPrChange>
        </w:tcPr>
        <w:p w:rsidR="000D052C" w:rsidRPr="005316C4" w:rsidRDefault="00A640FD" w:rsidP="00A640FD">
          <w:pPr>
            <w:pStyle w:val="QEP-FuzeileUV"/>
            <w:snapToGrid w:val="0"/>
            <w:rPr>
              <w:rFonts w:asciiTheme="minorHAnsi" w:hAnsiTheme="minorHAnsi" w:cs="Arial"/>
              <w:color w:val="808080"/>
              <w:sz w:val="24"/>
              <w:szCs w:val="24"/>
            </w:rPr>
            <w:pPrChange w:id="52" w:author="Hartfeldt, Christiane" w:date="2020-04-29T09:52:00Z">
              <w:pPr>
                <w:pStyle w:val="QEP-FuzeileUV"/>
                <w:snapToGrid w:val="0"/>
              </w:pPr>
            </w:pPrChange>
          </w:pPr>
          <w:ins w:id="53" w:author="Hartfeldt, Christiane" w:date="2020-04-29T09:52:00Z">
            <w:r>
              <w:rPr>
                <w:rFonts w:asciiTheme="minorHAnsi" w:hAnsiTheme="minorHAnsi"/>
                <w:color w:val="808080"/>
                <w:sz w:val="24"/>
                <w:szCs w:val="24"/>
              </w:rPr>
              <w:t>Revis</w:t>
            </w:r>
          </w:ins>
          <w:del w:id="54" w:author="Hartfeldt, Christiane" w:date="2020-04-29T09:52:00Z">
            <w:r w:rsidR="000D052C" w:rsidDel="00A640FD">
              <w:rPr>
                <w:rFonts w:asciiTheme="minorHAnsi" w:hAnsiTheme="minorHAnsi"/>
                <w:color w:val="808080"/>
                <w:sz w:val="24"/>
                <w:szCs w:val="24"/>
              </w:rPr>
              <w:delText>Vers</w:delText>
            </w:r>
          </w:del>
          <w:r w:rsidR="000D052C">
            <w:rPr>
              <w:rFonts w:asciiTheme="minorHAnsi" w:hAnsiTheme="minorHAnsi"/>
              <w:color w:val="808080"/>
              <w:sz w:val="24"/>
              <w:szCs w:val="24"/>
            </w:rPr>
            <w:t>ion:</w:t>
          </w:r>
        </w:p>
      </w:tc>
      <w:tc>
        <w:tcPr>
          <w:tcW w:w="5728" w:type="dxa"/>
          <w:tcBorders>
            <w:top w:val="single" w:sz="2" w:space="0" w:color="000000"/>
            <w:left w:val="single" w:sz="2" w:space="0" w:color="000000"/>
            <w:bottom w:val="single" w:sz="2" w:space="0" w:color="000000"/>
          </w:tcBorders>
          <w:tcMar>
            <w:top w:w="55" w:type="dxa"/>
            <w:left w:w="55" w:type="dxa"/>
            <w:bottom w:w="55" w:type="dxa"/>
            <w:right w:w="55" w:type="dxa"/>
          </w:tcMar>
          <w:tcPrChange w:id="55" w:author="Hartfeldt, Christiane" w:date="2020-04-29T09:52:00Z">
            <w:tcPr>
              <w:tcW w:w="5103" w:type="dxa"/>
              <w:tcBorders>
                <w:top w:val="single" w:sz="2" w:space="0" w:color="000000"/>
                <w:left w:val="single" w:sz="2" w:space="0" w:color="000000"/>
                <w:bottom w:val="single" w:sz="2" w:space="0" w:color="000000"/>
              </w:tcBorders>
              <w:tcMar>
                <w:top w:w="55" w:type="dxa"/>
                <w:left w:w="55" w:type="dxa"/>
                <w:bottom w:w="55" w:type="dxa"/>
                <w:right w:w="55" w:type="dxa"/>
              </w:tcMar>
            </w:tcPr>
          </w:tcPrChange>
        </w:tcPr>
        <w:p w:rsidR="000D052C" w:rsidRPr="00A640FD" w:rsidRDefault="005316C4" w:rsidP="000D052C">
          <w:pPr>
            <w:pStyle w:val="QEP-FuzeileUV"/>
            <w:snapToGrid w:val="0"/>
            <w:rPr>
              <w:rFonts w:asciiTheme="minorHAnsi" w:hAnsiTheme="minorHAnsi" w:cs="Arial"/>
              <w:color w:val="808080"/>
              <w:sz w:val="24"/>
              <w:szCs w:val="24"/>
              <w:lang w:val="de-DE"/>
              <w:rPrChange w:id="56" w:author="Hartfeldt, Christiane" w:date="2020-04-29T09:52:00Z">
                <w:rPr>
                  <w:rFonts w:asciiTheme="minorHAnsi" w:hAnsiTheme="minorHAnsi" w:cs="Arial"/>
                  <w:color w:val="808080"/>
                  <w:sz w:val="24"/>
                  <w:szCs w:val="24"/>
                </w:rPr>
              </w:rPrChange>
            </w:rPr>
          </w:pPr>
          <w:r>
            <w:rPr>
              <w:rFonts w:asciiTheme="minorHAnsi" w:hAnsiTheme="minorHAnsi" w:cs="Arial"/>
              <w:color w:val="808080"/>
              <w:sz w:val="24"/>
              <w:szCs w:val="24"/>
            </w:rPr>
            <w:fldChar w:fldCharType="begin"/>
          </w:r>
          <w:r w:rsidRPr="00A640FD">
            <w:rPr>
              <w:rFonts w:asciiTheme="minorHAnsi" w:hAnsiTheme="minorHAnsi" w:cs="Arial"/>
              <w:color w:val="808080"/>
              <w:sz w:val="24"/>
              <w:szCs w:val="24"/>
              <w:lang w:val="de-DE"/>
              <w:rPrChange w:id="57" w:author="Hartfeldt, Christiane" w:date="2020-04-29T09:52:00Z">
                <w:rPr>
                  <w:rFonts w:asciiTheme="minorHAnsi" w:hAnsiTheme="minorHAnsi" w:cs="Arial"/>
                  <w:color w:val="808080"/>
                  <w:sz w:val="24"/>
                  <w:szCs w:val="24"/>
                </w:rPr>
              </w:rPrChange>
            </w:rPr>
            <w:instrText xml:space="preserve"> FILENAME   \* MERGEFORMAT </w:instrText>
          </w:r>
          <w:r>
            <w:rPr>
              <w:rFonts w:asciiTheme="minorHAnsi" w:hAnsiTheme="minorHAnsi" w:cs="Arial"/>
              <w:color w:val="808080"/>
              <w:sz w:val="24"/>
              <w:szCs w:val="24"/>
            </w:rPr>
            <w:fldChar w:fldCharType="separate"/>
          </w:r>
          <w:ins w:id="58" w:author="Hartfeldt, Christiane" w:date="2020-04-29T09:51:00Z">
            <w:r w:rsidR="00A640FD" w:rsidRPr="00A640FD">
              <w:rPr>
                <w:rFonts w:asciiTheme="minorHAnsi" w:hAnsiTheme="minorHAnsi" w:cs="Arial"/>
                <w:noProof/>
                <w:color w:val="808080"/>
                <w:sz w:val="24"/>
                <w:szCs w:val="24"/>
                <w:lang w:val="de-DE"/>
                <w:rPrChange w:id="59" w:author="Hartfeldt, Christiane" w:date="2020-04-29T09:52:00Z">
                  <w:rPr>
                    <w:rFonts w:asciiTheme="minorHAnsi" w:hAnsiTheme="minorHAnsi" w:cs="Arial"/>
                    <w:noProof/>
                    <w:color w:val="808080"/>
                    <w:sz w:val="24"/>
                    <w:szCs w:val="24"/>
                  </w:rPr>
                </w:rPrChange>
              </w:rPr>
              <w:t>07.04c_GBN_FB_Abgabe_von_infektioesen_Proben.docx</w:t>
            </w:r>
          </w:ins>
          <w:del w:id="60" w:author="Hartfeldt, Christiane" w:date="2020-04-29T09:51:00Z">
            <w:r w:rsidR="005113A0" w:rsidRPr="00A640FD" w:rsidDel="00A640FD">
              <w:rPr>
                <w:rFonts w:asciiTheme="minorHAnsi" w:hAnsiTheme="minorHAnsi" w:cs="Arial"/>
                <w:noProof/>
                <w:color w:val="808080"/>
                <w:sz w:val="24"/>
                <w:szCs w:val="24"/>
                <w:lang w:val="de-DE"/>
                <w:rPrChange w:id="61" w:author="Hartfeldt, Christiane" w:date="2020-04-29T09:52:00Z">
                  <w:rPr>
                    <w:rFonts w:asciiTheme="minorHAnsi" w:hAnsiTheme="minorHAnsi" w:cs="Arial"/>
                    <w:noProof/>
                    <w:color w:val="808080"/>
                    <w:sz w:val="24"/>
                    <w:szCs w:val="24"/>
                  </w:rPr>
                </w:rPrChange>
              </w:rPr>
              <w:delText>05.f_GBN_F_Context</w:delText>
            </w:r>
          </w:del>
          <w:r>
            <w:rPr>
              <w:rFonts w:asciiTheme="minorHAnsi" w:hAnsiTheme="minorHAnsi" w:cs="Arial"/>
              <w:color w:val="808080"/>
              <w:sz w:val="24"/>
              <w:szCs w:val="24"/>
            </w:rPr>
            <w:fldChar w:fldCharType="end"/>
          </w:r>
        </w:p>
      </w:tc>
      <w:tc>
        <w:tcPr>
          <w:tcW w:w="198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Change w:id="62" w:author="Hartfeldt, Christiane" w:date="2020-04-29T09:52:00Z">
            <w:tcPr>
              <w:tcW w:w="198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tcPrChange>
        </w:tcPr>
        <w:p w:rsidR="000D052C" w:rsidRPr="005316C4" w:rsidRDefault="000D052C" w:rsidP="000D052C">
          <w:pPr>
            <w:pStyle w:val="QEP-FuzeileUV"/>
            <w:snapToGrid w:val="0"/>
            <w:jc w:val="right"/>
            <w:rPr>
              <w:rFonts w:asciiTheme="minorHAnsi" w:hAnsiTheme="minorHAnsi" w:cs="Arial"/>
              <w:color w:val="808080"/>
              <w:sz w:val="24"/>
              <w:szCs w:val="24"/>
            </w:rPr>
          </w:pPr>
          <w:del w:id="63" w:author="Hartfeldt, Christiane" w:date="2020-04-29T09:51:00Z">
            <w:r w:rsidDel="00A640FD">
              <w:rPr>
                <w:rFonts w:asciiTheme="minorHAnsi" w:hAnsiTheme="minorHAnsi"/>
                <w:color w:val="808080"/>
                <w:sz w:val="24"/>
                <w:szCs w:val="24"/>
              </w:rPr>
              <w:delText>Page</w:delText>
            </w:r>
          </w:del>
          <w:ins w:id="64" w:author="Hartfeldt, Christiane" w:date="2020-04-29T09:51:00Z">
            <w:r w:rsidR="00A640FD">
              <w:rPr>
                <w:rFonts w:asciiTheme="minorHAnsi" w:hAnsiTheme="minorHAnsi"/>
                <w:color w:val="808080"/>
                <w:sz w:val="24"/>
                <w:szCs w:val="24"/>
              </w:rPr>
              <w:t>Seiten</w:t>
            </w:r>
          </w:ins>
          <w:r>
            <w:rPr>
              <w:rFonts w:asciiTheme="minorHAnsi" w:hAnsiTheme="minorHAnsi"/>
              <w:color w:val="808080"/>
              <w:sz w:val="24"/>
              <w:szCs w:val="24"/>
            </w:rPr>
            <w:t>:</w:t>
          </w:r>
        </w:p>
      </w:tc>
    </w:tr>
  </w:tbl>
  <w:p w:rsidR="00CF368A" w:rsidRPr="00117DC4" w:rsidRDefault="00CF368A" w:rsidP="00CF368A">
    <w:pPr>
      <w:rPr>
        <w:sz w:val="4"/>
        <w:szCs w:val="17"/>
      </w:rPr>
    </w:pPr>
  </w:p>
  <w:p w:rsidR="000D052C" w:rsidRPr="00694079" w:rsidRDefault="00A640FD" w:rsidP="00A640FD">
    <w:pPr>
      <w:rPr>
        <w:rFonts w:ascii="Calibri" w:hAnsi="Calibri"/>
        <w:i/>
        <w:sz w:val="17"/>
        <w:szCs w:val="17"/>
      </w:rPr>
    </w:pPr>
    <w:ins w:id="65" w:author="Hartfeldt, Christiane" w:date="2020-04-29T09:52:00Z">
      <w:r w:rsidRPr="00A640FD">
        <w:rPr>
          <w:i/>
          <w:sz w:val="17"/>
          <w:szCs w:val="17"/>
          <w:lang w:val="de-DE"/>
          <w:rPrChange w:id="66" w:author="Hartfeldt, Christiane" w:date="2020-04-29T09:52:00Z">
            <w:rPr>
              <w:i/>
              <w:sz w:val="17"/>
              <w:szCs w:val="17"/>
            </w:rPr>
          </w:rPrChange>
        </w:rPr>
        <w:t xml:space="preserve">Das Urheberrecht (Copyright) für dieses Dokument liegt beim German Biobank </w:t>
      </w:r>
      <w:proofErr w:type="spellStart"/>
      <w:r w:rsidRPr="00A640FD">
        <w:rPr>
          <w:i/>
          <w:sz w:val="17"/>
          <w:szCs w:val="17"/>
          <w:lang w:val="de-DE"/>
          <w:rPrChange w:id="67" w:author="Hartfeldt, Christiane" w:date="2020-04-29T09:52:00Z">
            <w:rPr>
              <w:i/>
              <w:sz w:val="17"/>
              <w:szCs w:val="17"/>
            </w:rPr>
          </w:rPrChange>
        </w:rPr>
        <w:t>Node</w:t>
      </w:r>
      <w:proofErr w:type="spellEnd"/>
      <w:r w:rsidRPr="00A640FD">
        <w:rPr>
          <w:i/>
          <w:sz w:val="17"/>
          <w:szCs w:val="17"/>
          <w:lang w:val="de-DE"/>
          <w:rPrChange w:id="68" w:author="Hartfeldt, Christiane" w:date="2020-04-29T09:52:00Z">
            <w:rPr>
              <w:i/>
              <w:sz w:val="17"/>
              <w:szCs w:val="17"/>
            </w:rPr>
          </w:rPrChange>
        </w:rPr>
        <w:t xml:space="preserve"> (GBN). </w:t>
      </w:r>
      <w:r w:rsidRPr="00DA4DD0">
        <w:rPr>
          <w:i/>
          <w:sz w:val="17"/>
          <w:szCs w:val="17"/>
        </w:rPr>
        <w:t xml:space="preserve">Die </w:t>
      </w:r>
      <w:proofErr w:type="spellStart"/>
      <w:r w:rsidRPr="00DA4DD0">
        <w:rPr>
          <w:i/>
          <w:sz w:val="17"/>
          <w:szCs w:val="17"/>
        </w:rPr>
        <w:t>Weitergabe</w:t>
      </w:r>
      <w:proofErr w:type="spellEnd"/>
      <w:r w:rsidRPr="00DA4DD0">
        <w:rPr>
          <w:i/>
          <w:sz w:val="17"/>
          <w:szCs w:val="17"/>
        </w:rPr>
        <w:t xml:space="preserve"> der </w:t>
      </w:r>
      <w:proofErr w:type="spellStart"/>
      <w:r w:rsidRPr="00DA4DD0">
        <w:rPr>
          <w:i/>
          <w:sz w:val="17"/>
          <w:szCs w:val="17"/>
        </w:rPr>
        <w:t>Inhalte</w:t>
      </w:r>
      <w:proofErr w:type="spellEnd"/>
      <w:r w:rsidRPr="00DA4DD0">
        <w:rPr>
          <w:i/>
          <w:sz w:val="17"/>
          <w:szCs w:val="17"/>
        </w:rPr>
        <w:t xml:space="preserve"> an </w:t>
      </w:r>
      <w:proofErr w:type="spellStart"/>
      <w:r w:rsidRPr="00DA4DD0">
        <w:rPr>
          <w:i/>
          <w:sz w:val="17"/>
          <w:szCs w:val="17"/>
        </w:rPr>
        <w:t>Dritte</w:t>
      </w:r>
      <w:proofErr w:type="spellEnd"/>
      <w:r w:rsidRPr="00DA4DD0">
        <w:rPr>
          <w:i/>
          <w:sz w:val="17"/>
          <w:szCs w:val="17"/>
        </w:rPr>
        <w:t xml:space="preserve"> </w:t>
      </w:r>
      <w:proofErr w:type="spellStart"/>
      <w:r w:rsidRPr="00DA4DD0">
        <w:rPr>
          <w:i/>
          <w:sz w:val="17"/>
          <w:szCs w:val="17"/>
        </w:rPr>
        <w:t>ist</w:t>
      </w:r>
      <w:proofErr w:type="spellEnd"/>
      <w:r w:rsidRPr="00DA4DD0">
        <w:rPr>
          <w:i/>
          <w:sz w:val="17"/>
          <w:szCs w:val="17"/>
        </w:rPr>
        <w:t xml:space="preserve"> </w:t>
      </w:r>
      <w:proofErr w:type="spellStart"/>
      <w:r w:rsidRPr="00DA4DD0">
        <w:rPr>
          <w:i/>
          <w:sz w:val="17"/>
          <w:szCs w:val="17"/>
        </w:rPr>
        <w:t>nicht</w:t>
      </w:r>
      <w:proofErr w:type="spellEnd"/>
      <w:r w:rsidRPr="00DA4DD0">
        <w:rPr>
          <w:i/>
          <w:sz w:val="17"/>
          <w:szCs w:val="17"/>
        </w:rPr>
        <w:t xml:space="preserve"> </w:t>
      </w:r>
      <w:proofErr w:type="spellStart"/>
      <w:r w:rsidRPr="00DA4DD0">
        <w:rPr>
          <w:i/>
          <w:sz w:val="17"/>
          <w:szCs w:val="17"/>
        </w:rPr>
        <w:t>gestattet</w:t>
      </w:r>
      <w:proofErr w:type="spellEnd"/>
      <w:r w:rsidRPr="00DA4DD0">
        <w:rPr>
          <w:i/>
          <w:sz w:val="17"/>
          <w:szCs w:val="17"/>
        </w:rPr>
        <w:t>.</w:t>
      </w:r>
    </w:ins>
    <w:del w:id="69" w:author="Hartfeldt, Christiane" w:date="2020-04-29T09:52:00Z">
      <w:r w:rsidR="00694079" w:rsidDel="00A640FD">
        <w:rPr>
          <w:i/>
          <w:sz w:val="17"/>
          <w:szCs w:val="17"/>
        </w:rPr>
        <w:delText>The copyright for this document lies with the German Biobank Node (GBN). The content of this document may not be passed on to third parties.</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CEE" w:rsidRDefault="003C5CEE">
      <w:r>
        <w:separator/>
      </w:r>
    </w:p>
  </w:footnote>
  <w:footnote w:type="continuationSeparator" w:id="0">
    <w:p w:rsidR="003C5CEE" w:rsidRDefault="003C5C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1FE" w:rsidRDefault="000841FE" w:rsidP="008E1D79">
    <w:pPr>
      <w:pStyle w:val="Kopfzeile"/>
      <w:rPr>
        <w:sz w:val="2"/>
      </w:rPr>
    </w:pPr>
    <w:r>
      <w:rPr>
        <w:noProof/>
        <w:sz w:val="2"/>
        <w:lang w:val="de-DE"/>
      </w:rPr>
      <w:drawing>
        <wp:anchor distT="0" distB="0" distL="114300" distR="114300" simplePos="0" relativeHeight="251658240" behindDoc="1" locked="0" layoutInCell="1" allowOverlap="1" wp14:anchorId="39451D26" wp14:editId="2B7C018A">
          <wp:simplePos x="0" y="0"/>
          <wp:positionH relativeFrom="column">
            <wp:posOffset>4014290</wp:posOffset>
          </wp:positionH>
          <wp:positionV relativeFrom="paragraph">
            <wp:posOffset>-335915</wp:posOffset>
          </wp:positionV>
          <wp:extent cx="2044700" cy="9264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0841FE" w:rsidRDefault="000841FE" w:rsidP="008E1D79">
    <w:pPr>
      <w:pStyle w:val="Kopfzeile"/>
      <w:rPr>
        <w:sz w:val="2"/>
      </w:rPr>
    </w:pPr>
  </w:p>
  <w:p w:rsidR="000841FE" w:rsidRDefault="000841FE" w:rsidP="008E1D79">
    <w:pPr>
      <w:pStyle w:val="Kopfzeile"/>
      <w:rPr>
        <w:sz w:val="2"/>
      </w:rPr>
    </w:pPr>
  </w:p>
  <w:p w:rsidR="000841FE" w:rsidRDefault="000841FE" w:rsidP="008E1D79">
    <w:pPr>
      <w:pStyle w:val="Kopfzeile"/>
      <w:rPr>
        <w:sz w:val="2"/>
      </w:rPr>
    </w:pPr>
  </w:p>
  <w:p w:rsidR="000841FE" w:rsidRDefault="000841FE" w:rsidP="008E1D79">
    <w:pPr>
      <w:pStyle w:val="Kopfzeile"/>
      <w:rPr>
        <w:sz w:val="2"/>
      </w:rPr>
    </w:pPr>
  </w:p>
  <w:p w:rsidR="000841FE" w:rsidRDefault="000841FE" w:rsidP="008E1D79">
    <w:pPr>
      <w:pStyle w:val="Kopfzeile"/>
      <w:rPr>
        <w:sz w:val="2"/>
      </w:rPr>
    </w:pPr>
  </w:p>
  <w:p w:rsidR="000841FE" w:rsidRDefault="000841FE" w:rsidP="008E1D79">
    <w:pPr>
      <w:pStyle w:val="Kopfzeile"/>
      <w:rPr>
        <w:sz w:val="2"/>
      </w:rPr>
    </w:pPr>
  </w:p>
  <w:p w:rsidR="00B665CE" w:rsidRDefault="00B665CE" w:rsidP="008E1D79">
    <w:pPr>
      <w:pStyle w:val="Kopfzeile"/>
      <w:rPr>
        <w:sz w:val="2"/>
      </w:rPr>
    </w:pPr>
  </w:p>
  <w:p w:rsidR="00E47164" w:rsidRDefault="00E47164" w:rsidP="008E1D79">
    <w:pPr>
      <w:pStyle w:val="Kopfzeile"/>
      <w:rPr>
        <w:sz w:val="2"/>
      </w:rPr>
    </w:pPr>
  </w:p>
  <w:p w:rsidR="00E47164" w:rsidRDefault="00E47164" w:rsidP="008E1D79">
    <w:pPr>
      <w:pStyle w:val="Kopfzeile"/>
      <w:rPr>
        <w:sz w:val="2"/>
      </w:rPr>
    </w:pPr>
  </w:p>
  <w:tbl>
    <w:tblPr>
      <w:tblW w:w="9556" w:type="dxa"/>
      <w:tblInd w:w="-145" w:type="dxa"/>
      <w:tblLayout w:type="fixed"/>
      <w:tblCellMar>
        <w:left w:w="10" w:type="dxa"/>
        <w:right w:w="10" w:type="dxa"/>
      </w:tblCellMar>
      <w:tblLook w:val="04A0" w:firstRow="1" w:lastRow="0" w:firstColumn="1" w:lastColumn="0" w:noHBand="0" w:noVBand="1"/>
    </w:tblPr>
    <w:tblGrid>
      <w:gridCol w:w="3357"/>
      <w:gridCol w:w="3213"/>
      <w:gridCol w:w="2986"/>
    </w:tblGrid>
    <w:tr w:rsidR="00E47164" w:rsidRPr="00914EB1" w:rsidTr="00AF73C9">
      <w:tc>
        <w:tcPr>
          <w:tcW w:w="3357" w:type="dxa"/>
          <w:tcBorders>
            <w:top w:val="single" w:sz="2" w:space="0" w:color="000000"/>
            <w:left w:val="single" w:sz="2" w:space="0" w:color="000000"/>
            <w:bottom w:val="single" w:sz="2" w:space="0" w:color="000000"/>
          </w:tcBorders>
          <w:tcMar>
            <w:top w:w="55" w:type="dxa"/>
            <w:left w:w="55" w:type="dxa"/>
            <w:bottom w:w="55" w:type="dxa"/>
            <w:right w:w="55" w:type="dxa"/>
          </w:tcMar>
        </w:tcPr>
        <w:p w:rsidR="00E47164" w:rsidRPr="00914EB1" w:rsidRDefault="00A640FD" w:rsidP="00A640FD">
          <w:pPr>
            <w:pStyle w:val="TableContents"/>
            <w:rPr>
              <w:rStyle w:val="Hervorhebung"/>
              <w:rFonts w:asciiTheme="minorHAnsi" w:hAnsiTheme="minorHAnsi" w:cs="Arial"/>
              <w:i w:val="0"/>
              <w:sz w:val="28"/>
              <w:szCs w:val="28"/>
            </w:rPr>
          </w:pPr>
          <w:ins w:id="38" w:author="Hartfeldt, Christiane" w:date="2020-04-29T09:51:00Z">
            <w:r>
              <w:rPr>
                <w:rStyle w:val="Hervorhebung"/>
                <w:rFonts w:asciiTheme="minorHAnsi" w:hAnsiTheme="minorHAnsi"/>
                <w:i w:val="0"/>
                <w:sz w:val="28"/>
                <w:szCs w:val="28"/>
              </w:rPr>
              <w:t xml:space="preserve">Name der </w:t>
            </w:r>
          </w:ins>
          <w:r w:rsidR="00E47164">
            <w:rPr>
              <w:rStyle w:val="Hervorhebung"/>
              <w:rFonts w:asciiTheme="minorHAnsi" w:hAnsiTheme="minorHAnsi"/>
              <w:i w:val="0"/>
              <w:sz w:val="28"/>
              <w:szCs w:val="28"/>
            </w:rPr>
            <w:t>Biobank</w:t>
          </w:r>
          <w:del w:id="39" w:author="Hartfeldt, Christiane" w:date="2020-04-29T09:50:00Z">
            <w:r w:rsidR="00E47164" w:rsidDel="00A640FD">
              <w:rPr>
                <w:rStyle w:val="Hervorhebung"/>
                <w:rFonts w:asciiTheme="minorHAnsi" w:hAnsiTheme="minorHAnsi"/>
                <w:i w:val="0"/>
                <w:sz w:val="28"/>
                <w:szCs w:val="28"/>
              </w:rPr>
              <w:delText xml:space="preserve"> </w:delText>
            </w:r>
          </w:del>
          <w:del w:id="40" w:author="Hartfeldt, Christiane" w:date="2020-04-29T09:51:00Z">
            <w:r w:rsidR="00E47164" w:rsidDel="00A640FD">
              <w:rPr>
                <w:rStyle w:val="Hervorhebung"/>
                <w:rFonts w:asciiTheme="minorHAnsi" w:hAnsiTheme="minorHAnsi"/>
                <w:i w:val="0"/>
                <w:sz w:val="28"/>
                <w:szCs w:val="28"/>
              </w:rPr>
              <w:delText>name</w:delText>
            </w:r>
          </w:del>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E47164" w:rsidRPr="005316C4" w:rsidRDefault="00E67232" w:rsidP="00195AA2">
          <w:pPr>
            <w:pStyle w:val="TableContents"/>
            <w:jc w:val="center"/>
            <w:rPr>
              <w:rStyle w:val="Hervorhebung"/>
              <w:rFonts w:asciiTheme="minorHAnsi" w:hAnsiTheme="minorHAnsi" w:cs="Arial"/>
              <w:b/>
              <w:i w:val="0"/>
              <w:color w:val="FFFFFF" w:themeColor="background1"/>
              <w:sz w:val="28"/>
              <w:szCs w:val="28"/>
            </w:rPr>
          </w:pPr>
          <w:proofErr w:type="spellStart"/>
          <w:r>
            <w:rPr>
              <w:rFonts w:asciiTheme="minorHAnsi" w:hAnsiTheme="minorHAnsi"/>
              <w:b/>
              <w:bCs/>
              <w:iCs/>
              <w:color w:val="FFFFFF" w:themeColor="background1"/>
              <w:sz w:val="28"/>
              <w:szCs w:val="28"/>
            </w:rPr>
            <w:t>Probenabgabe</w:t>
          </w:r>
          <w:proofErr w:type="spellEnd"/>
          <w:r>
            <w:rPr>
              <w:rFonts w:asciiTheme="minorHAnsi" w:hAnsiTheme="minorHAnsi"/>
              <w:b/>
              <w:bCs/>
              <w:iCs/>
              <w:color w:val="FFFFFF" w:themeColor="background1"/>
              <w:sz w:val="28"/>
              <w:szCs w:val="28"/>
            </w:rPr>
            <w:t xml:space="preserve"> von </w:t>
          </w:r>
          <w:proofErr w:type="spellStart"/>
          <w:r>
            <w:rPr>
              <w:rFonts w:asciiTheme="minorHAnsi" w:hAnsiTheme="minorHAnsi"/>
              <w:b/>
              <w:bCs/>
              <w:iCs/>
              <w:color w:val="FFFFFF" w:themeColor="background1"/>
              <w:sz w:val="28"/>
              <w:szCs w:val="28"/>
            </w:rPr>
            <w:t>infektiösen</w:t>
          </w:r>
          <w:proofErr w:type="spellEnd"/>
          <w:r>
            <w:rPr>
              <w:rFonts w:asciiTheme="minorHAnsi" w:hAnsiTheme="minorHAnsi"/>
              <w:b/>
              <w:bCs/>
              <w:iCs/>
              <w:color w:val="FFFFFF" w:themeColor="background1"/>
              <w:sz w:val="28"/>
              <w:szCs w:val="28"/>
            </w:rPr>
            <w:t xml:space="preserve"> </w:t>
          </w:r>
          <w:proofErr w:type="spellStart"/>
          <w:r>
            <w:rPr>
              <w:rFonts w:asciiTheme="minorHAnsi" w:hAnsiTheme="minorHAnsi"/>
              <w:b/>
              <w:bCs/>
              <w:iCs/>
              <w:color w:val="FFFFFF" w:themeColor="background1"/>
              <w:sz w:val="28"/>
              <w:szCs w:val="28"/>
            </w:rPr>
            <w:t>Proben</w:t>
          </w:r>
          <w:proofErr w:type="spellEnd"/>
        </w:p>
      </w:tc>
      <w:tc>
        <w:tcPr>
          <w:tcW w:w="298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47164" w:rsidRPr="00914EB1" w:rsidRDefault="00E47164" w:rsidP="00A640FD">
          <w:pPr>
            <w:pStyle w:val="TableContents"/>
            <w:rPr>
              <w:rStyle w:val="Hervorhebung"/>
              <w:rFonts w:asciiTheme="minorHAnsi" w:hAnsiTheme="minorHAnsi" w:cs="Arial"/>
              <w:i w:val="0"/>
              <w:sz w:val="28"/>
              <w:szCs w:val="28"/>
            </w:rPr>
            <w:pPrChange w:id="41" w:author="Hartfeldt, Christiane" w:date="2020-04-29T09:51:00Z">
              <w:pPr>
                <w:pStyle w:val="TableContents"/>
              </w:pPr>
            </w:pPrChange>
          </w:pPr>
          <w:del w:id="42" w:author="Hartfeldt, Christiane" w:date="2020-04-29T09:51:00Z">
            <w:r w:rsidDel="00A640FD">
              <w:rPr>
                <w:rStyle w:val="Hervorhebung"/>
                <w:rFonts w:asciiTheme="minorHAnsi" w:hAnsiTheme="minorHAnsi"/>
                <w:i w:val="0"/>
                <w:sz w:val="28"/>
                <w:szCs w:val="28"/>
              </w:rPr>
              <w:delText xml:space="preserve">Head </w:delText>
            </w:r>
          </w:del>
          <w:proofErr w:type="spellStart"/>
          <w:ins w:id="43" w:author="Hartfeldt, Christiane" w:date="2020-04-29T09:51:00Z">
            <w:r w:rsidR="00A640FD">
              <w:rPr>
                <w:rStyle w:val="Hervorhebung"/>
                <w:rFonts w:asciiTheme="minorHAnsi" w:hAnsiTheme="minorHAnsi"/>
                <w:i w:val="0"/>
                <w:sz w:val="28"/>
                <w:szCs w:val="28"/>
              </w:rPr>
              <w:t>Leitung</w:t>
            </w:r>
            <w:proofErr w:type="spellEnd"/>
            <w:r w:rsidR="00A640FD">
              <w:rPr>
                <w:rStyle w:val="Hervorhebung"/>
                <w:rFonts w:asciiTheme="minorHAnsi" w:hAnsiTheme="minorHAnsi"/>
                <w:i w:val="0"/>
                <w:sz w:val="28"/>
                <w:szCs w:val="28"/>
              </w:rPr>
              <w:t xml:space="preserve"> der</w:t>
            </w:r>
          </w:ins>
          <w:del w:id="44" w:author="Hartfeldt, Christiane" w:date="2020-04-29T09:51:00Z">
            <w:r w:rsidDel="00A640FD">
              <w:rPr>
                <w:rStyle w:val="Hervorhebung"/>
                <w:rFonts w:asciiTheme="minorHAnsi" w:hAnsiTheme="minorHAnsi"/>
                <w:i w:val="0"/>
                <w:sz w:val="28"/>
                <w:szCs w:val="28"/>
              </w:rPr>
              <w:delText xml:space="preserve">of </w:delText>
            </w:r>
          </w:del>
          <w:ins w:id="45" w:author="Hartfeldt, Christiane" w:date="2020-04-29T09:51:00Z">
            <w:r w:rsidR="00A640FD">
              <w:rPr>
                <w:rStyle w:val="Hervorhebung"/>
                <w:rFonts w:asciiTheme="minorHAnsi" w:hAnsiTheme="minorHAnsi"/>
                <w:i w:val="0"/>
                <w:sz w:val="28"/>
                <w:szCs w:val="28"/>
              </w:rPr>
              <w:t xml:space="preserve"> B</w:t>
            </w:r>
          </w:ins>
          <w:del w:id="46" w:author="Hartfeldt, Christiane" w:date="2020-04-29T09:51:00Z">
            <w:r w:rsidDel="00A640FD">
              <w:rPr>
                <w:rStyle w:val="Hervorhebung"/>
                <w:rFonts w:asciiTheme="minorHAnsi" w:hAnsiTheme="minorHAnsi"/>
                <w:i w:val="0"/>
                <w:sz w:val="28"/>
                <w:szCs w:val="28"/>
              </w:rPr>
              <w:delText>b</w:delText>
            </w:r>
          </w:del>
          <w:r>
            <w:rPr>
              <w:rStyle w:val="Hervorhebung"/>
              <w:rFonts w:asciiTheme="minorHAnsi" w:hAnsiTheme="minorHAnsi"/>
              <w:i w:val="0"/>
              <w:sz w:val="28"/>
              <w:szCs w:val="28"/>
            </w:rPr>
            <w:t>iobank XXX</w:t>
          </w:r>
        </w:p>
      </w:tc>
    </w:tr>
    <w:tr w:rsidR="00E47164" w:rsidRPr="00914EB1" w:rsidTr="00AF73C9">
      <w:trPr>
        <w:trHeight w:val="904"/>
      </w:trPr>
      <w:tc>
        <w:tcPr>
          <w:tcW w:w="3357" w:type="dxa"/>
          <w:tcBorders>
            <w:left w:val="single" w:sz="2" w:space="0" w:color="000000"/>
            <w:bottom w:val="single" w:sz="2" w:space="0" w:color="000000"/>
          </w:tcBorders>
          <w:tcMar>
            <w:top w:w="55" w:type="dxa"/>
            <w:left w:w="55" w:type="dxa"/>
            <w:bottom w:w="55" w:type="dxa"/>
            <w:right w:w="55" w:type="dxa"/>
          </w:tcMar>
          <w:vAlign w:val="center"/>
        </w:tcPr>
        <w:p w:rsidR="00E47164" w:rsidRPr="00914EB1" w:rsidRDefault="00E47164" w:rsidP="00195AA2">
          <w:pPr>
            <w:pStyle w:val="TableContents"/>
            <w:jc w:val="center"/>
            <w:rPr>
              <w:rStyle w:val="Hervorhebung"/>
              <w:rFonts w:asciiTheme="minorHAnsi" w:hAnsiTheme="minorHAnsi" w:cs="Arial"/>
              <w:i w:val="0"/>
              <w:sz w:val="28"/>
              <w:szCs w:val="28"/>
            </w:rPr>
          </w:pPr>
          <w:r>
            <w:rPr>
              <w:rStyle w:val="Hervorhebung"/>
              <w:rFonts w:asciiTheme="minorHAnsi" w:hAnsiTheme="minorHAnsi"/>
              <w:i w:val="0"/>
              <w:sz w:val="28"/>
              <w:szCs w:val="28"/>
            </w:rPr>
            <w:t>Logo (optional)</w:t>
          </w:r>
        </w:p>
      </w:tc>
      <w:tc>
        <w:tcPr>
          <w:tcW w:w="3213" w:type="dxa"/>
          <w:vMerge/>
          <w:tcBorders>
            <w:top w:val="single" w:sz="2" w:space="0" w:color="000000"/>
            <w:left w:val="single" w:sz="2" w:space="0" w:color="000000"/>
            <w:bottom w:val="single" w:sz="4" w:space="0" w:color="auto"/>
          </w:tcBorders>
          <w:shd w:val="clear" w:color="auto" w:fill="939FAD"/>
          <w:tcMar>
            <w:top w:w="55" w:type="dxa"/>
            <w:left w:w="55" w:type="dxa"/>
            <w:bottom w:w="55" w:type="dxa"/>
            <w:right w:w="55" w:type="dxa"/>
          </w:tcMar>
        </w:tcPr>
        <w:p w:rsidR="00E47164" w:rsidRPr="005316C4" w:rsidRDefault="00E47164" w:rsidP="00195AA2">
          <w:pPr>
            <w:rPr>
              <w:rStyle w:val="Hervorhebung"/>
              <w:rFonts w:asciiTheme="minorHAnsi" w:hAnsiTheme="minorHAnsi" w:cs="Arial"/>
              <w:i w:val="0"/>
              <w:color w:val="FFFFFF" w:themeColor="background1"/>
              <w:sz w:val="28"/>
              <w:szCs w:val="28"/>
            </w:rPr>
          </w:pPr>
        </w:p>
      </w:tc>
      <w:tc>
        <w:tcPr>
          <w:tcW w:w="298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E47164" w:rsidRPr="00914EB1" w:rsidRDefault="00E47164" w:rsidP="00195AA2">
          <w:pPr>
            <w:pStyle w:val="TableContents"/>
            <w:jc w:val="center"/>
            <w:rPr>
              <w:rStyle w:val="Hervorhebung"/>
              <w:rFonts w:asciiTheme="minorHAnsi" w:hAnsiTheme="minorHAnsi" w:cs="Arial"/>
              <w:i w:val="0"/>
              <w:sz w:val="28"/>
              <w:szCs w:val="28"/>
            </w:rPr>
          </w:pPr>
          <w:del w:id="47" w:author="Hartfeldt, Christiane" w:date="2020-04-29T09:50:00Z">
            <w:r w:rsidDel="00A640FD">
              <w:rPr>
                <w:rStyle w:val="Hervorhebung"/>
                <w:rFonts w:asciiTheme="minorHAnsi" w:hAnsiTheme="minorHAnsi"/>
                <w:i w:val="0"/>
                <w:sz w:val="28"/>
                <w:szCs w:val="28"/>
              </w:rPr>
              <w:delText>Form</w:delText>
            </w:r>
          </w:del>
          <w:proofErr w:type="spellStart"/>
          <w:ins w:id="48" w:author="Hartfeldt, Christiane" w:date="2020-04-29T09:50:00Z">
            <w:r w:rsidR="00A640FD">
              <w:rPr>
                <w:rStyle w:val="Hervorhebung"/>
                <w:rFonts w:asciiTheme="minorHAnsi" w:hAnsiTheme="minorHAnsi"/>
                <w:i w:val="0"/>
                <w:sz w:val="28"/>
                <w:szCs w:val="28"/>
              </w:rPr>
              <w:t>Formblatt</w:t>
            </w:r>
          </w:ins>
          <w:proofErr w:type="spellEnd"/>
        </w:p>
      </w:tc>
    </w:tr>
  </w:tbl>
  <w:p w:rsidR="00E47164" w:rsidRPr="008E1D79" w:rsidRDefault="00E47164"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9.1pt;height:11.45pt" o:bullet="t">
        <v:imagedata r:id="rId1" o:title="Aufzaehlung klein Word"/>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F204B01"/>
    <w:multiLevelType w:val="hybridMultilevel"/>
    <w:tmpl w:val="2FBEEC9E"/>
    <w:lvl w:ilvl="0" w:tplc="AEA69772">
      <w:start w:val="1"/>
      <w:numFmt w:val="bullet"/>
      <w:lvlText w:val=""/>
      <w:lvlPicBulletId w:val="0"/>
      <w:lvlJc w:val="left"/>
      <w:pPr>
        <w:ind w:left="720" w:hanging="360"/>
      </w:pPr>
      <w:rPr>
        <w:rFonts w:ascii="Symbol" w:hAnsi="Symbol" w:hint="default"/>
        <w:color w:val="auto"/>
      </w:rPr>
    </w:lvl>
    <w:lvl w:ilvl="1" w:tplc="31CA6F7E">
      <w:start w:val="1"/>
      <w:numFmt w:val="bullet"/>
      <w:lvlText w:val="o"/>
      <w:lvlJc w:val="left"/>
      <w:pPr>
        <w:ind w:left="1495" w:hanging="360"/>
      </w:pPr>
      <w:rPr>
        <w:rFonts w:ascii="Courier New" w:hAnsi="Courier New" w:cs="Courier New" w:hint="default"/>
        <w:color w:val="auto"/>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275E6F1B"/>
    <w:multiLevelType w:val="hybridMultilevel"/>
    <w:tmpl w:val="80500A1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7"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20"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2" w15:restartNumberingAfterBreak="0">
    <w:nsid w:val="49283A82"/>
    <w:multiLevelType w:val="hybridMultilevel"/>
    <w:tmpl w:val="BDE21E16"/>
    <w:lvl w:ilvl="0" w:tplc="AE8A95A6">
      <w:start w:val="1"/>
      <w:numFmt w:val="bullet"/>
      <w:lvlText w:val=""/>
      <w:lvlPicBulletId w:val="0"/>
      <w:lvlJc w:val="left"/>
      <w:pPr>
        <w:tabs>
          <w:tab w:val="num" w:pos="1620"/>
        </w:tabs>
        <w:ind w:left="1620" w:hanging="360"/>
      </w:pPr>
      <w:rPr>
        <w:rFonts w:ascii="Symbol" w:hAnsi="Symbol" w:hint="default"/>
        <w:color w:val="auto"/>
      </w:rPr>
    </w:lvl>
    <w:lvl w:ilvl="1" w:tplc="04070003">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4"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5A5707C1"/>
    <w:multiLevelType w:val="hybridMultilevel"/>
    <w:tmpl w:val="66089B6C"/>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BD06520"/>
    <w:multiLevelType w:val="hybridMultilevel"/>
    <w:tmpl w:val="D5E423D8"/>
    <w:lvl w:ilvl="0" w:tplc="FE627BF4">
      <w:start w:val="4"/>
      <w:numFmt w:val="bullet"/>
      <w:lvlText w:val="-"/>
      <w:lvlJc w:val="left"/>
      <w:pPr>
        <w:ind w:left="720" w:hanging="360"/>
      </w:pPr>
      <w:rPr>
        <w:rFonts w:ascii="Calibri" w:eastAsia="Times New Roman" w:hAnsi="Calibri" w:cs="ArialMT"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9" w15:restartNumberingAfterBreak="0">
    <w:nsid w:val="736F3F94"/>
    <w:multiLevelType w:val="multilevel"/>
    <w:tmpl w:val="198A4950"/>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30"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B791D82"/>
    <w:multiLevelType w:val="hybridMultilevel"/>
    <w:tmpl w:val="8470210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3" w15:restartNumberingAfterBreak="0">
    <w:nsid w:val="7D573ABD"/>
    <w:multiLevelType w:val="hybridMultilevel"/>
    <w:tmpl w:val="46C423A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0"/>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4"/>
  </w:num>
  <w:num w:numId="5">
    <w:abstractNumId w:val="29"/>
  </w:num>
  <w:num w:numId="6">
    <w:abstractNumId w:val="23"/>
  </w:num>
  <w:num w:numId="7">
    <w:abstractNumId w:val="31"/>
  </w:num>
  <w:num w:numId="8">
    <w:abstractNumId w:val="4"/>
  </w:num>
  <w:num w:numId="9">
    <w:abstractNumId w:val="16"/>
  </w:num>
  <w:num w:numId="10">
    <w:abstractNumId w:val="21"/>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8"/>
  </w:num>
  <w:num w:numId="16">
    <w:abstractNumId w:val="2"/>
  </w:num>
  <w:num w:numId="17">
    <w:abstractNumId w:val="13"/>
  </w:num>
  <w:num w:numId="18">
    <w:abstractNumId w:val="1"/>
  </w:num>
  <w:num w:numId="19">
    <w:abstractNumId w:val="19"/>
  </w:num>
  <w:num w:numId="20">
    <w:abstractNumId w:val="29"/>
  </w:num>
  <w:num w:numId="21">
    <w:abstractNumId w:val="29"/>
  </w:num>
  <w:num w:numId="22">
    <w:abstractNumId w:val="29"/>
  </w:num>
  <w:num w:numId="23">
    <w:abstractNumId w:val="24"/>
  </w:num>
  <w:num w:numId="24">
    <w:abstractNumId w:val="29"/>
  </w:num>
  <w:num w:numId="25">
    <w:abstractNumId w:val="29"/>
  </w:num>
  <w:num w:numId="26">
    <w:abstractNumId w:val="29"/>
  </w:num>
  <w:num w:numId="27">
    <w:abstractNumId w:val="7"/>
  </w:num>
  <w:num w:numId="28">
    <w:abstractNumId w:val="30"/>
  </w:num>
  <w:num w:numId="29">
    <w:abstractNumId w:val="12"/>
  </w:num>
  <w:num w:numId="30">
    <w:abstractNumId w:val="15"/>
  </w:num>
  <w:num w:numId="31">
    <w:abstractNumId w:val="26"/>
  </w:num>
  <w:num w:numId="32">
    <w:abstractNumId w:val="20"/>
  </w:num>
  <w:num w:numId="33">
    <w:abstractNumId w:val="17"/>
  </w:num>
  <w:num w:numId="34">
    <w:abstractNumId w:val="9"/>
  </w:num>
  <w:num w:numId="35">
    <w:abstractNumId w:val="29"/>
  </w:num>
  <w:num w:numId="36">
    <w:abstractNumId w:val="29"/>
  </w:num>
  <w:num w:numId="37">
    <w:abstractNumId w:val="18"/>
  </w:num>
  <w:num w:numId="38">
    <w:abstractNumId w:val="29"/>
  </w:num>
  <w:num w:numId="39">
    <w:abstractNumId w:val="29"/>
  </w:num>
  <w:num w:numId="40">
    <w:abstractNumId w:val="29"/>
  </w:num>
  <w:num w:numId="41">
    <w:abstractNumId w:val="11"/>
  </w:num>
  <w:num w:numId="42">
    <w:abstractNumId w:val="27"/>
  </w:num>
  <w:num w:numId="43">
    <w:abstractNumId w:val="22"/>
  </w:num>
  <w:num w:numId="44">
    <w:abstractNumId w:val="29"/>
  </w:num>
  <w:num w:numId="45">
    <w:abstractNumId w:val="32"/>
  </w:num>
  <w:num w:numId="46">
    <w:abstractNumId w:val="25"/>
  </w:num>
  <w:num w:numId="47">
    <w:abstractNumId w:val="14"/>
  </w:num>
  <w:num w:numId="48">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rtfeldt, Christiane">
    <w15:presenceInfo w15:providerId="AD" w15:userId="S-1-5-21-1057563376-1269908281-367356602-2951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074CB"/>
    <w:rsid w:val="00023FB0"/>
    <w:rsid w:val="00025B16"/>
    <w:rsid w:val="00044986"/>
    <w:rsid w:val="0004551A"/>
    <w:rsid w:val="00064FDE"/>
    <w:rsid w:val="000841FE"/>
    <w:rsid w:val="00086718"/>
    <w:rsid w:val="000915E3"/>
    <w:rsid w:val="000A324E"/>
    <w:rsid w:val="000B5D9B"/>
    <w:rsid w:val="000C1ECD"/>
    <w:rsid w:val="000C433D"/>
    <w:rsid w:val="000D052C"/>
    <w:rsid w:val="000D2CBE"/>
    <w:rsid w:val="000D36E8"/>
    <w:rsid w:val="000F7D50"/>
    <w:rsid w:val="00117309"/>
    <w:rsid w:val="001267E1"/>
    <w:rsid w:val="001277E4"/>
    <w:rsid w:val="0014310C"/>
    <w:rsid w:val="00160751"/>
    <w:rsid w:val="0016740B"/>
    <w:rsid w:val="00177EF5"/>
    <w:rsid w:val="001E49D0"/>
    <w:rsid w:val="001F5E02"/>
    <w:rsid w:val="0021681D"/>
    <w:rsid w:val="00225A82"/>
    <w:rsid w:val="002550CB"/>
    <w:rsid w:val="00260711"/>
    <w:rsid w:val="002726DD"/>
    <w:rsid w:val="0028483C"/>
    <w:rsid w:val="002869BF"/>
    <w:rsid w:val="00291DA7"/>
    <w:rsid w:val="002A1ADA"/>
    <w:rsid w:val="002B3ED8"/>
    <w:rsid w:val="002C1DDA"/>
    <w:rsid w:val="002E0F75"/>
    <w:rsid w:val="002E3532"/>
    <w:rsid w:val="00330257"/>
    <w:rsid w:val="00367C78"/>
    <w:rsid w:val="00367F4C"/>
    <w:rsid w:val="00387E2F"/>
    <w:rsid w:val="003A3744"/>
    <w:rsid w:val="003C0099"/>
    <w:rsid w:val="003C5CEE"/>
    <w:rsid w:val="003D30EF"/>
    <w:rsid w:val="003D3AE1"/>
    <w:rsid w:val="0044736D"/>
    <w:rsid w:val="00464B6C"/>
    <w:rsid w:val="00467C0A"/>
    <w:rsid w:val="004B23BB"/>
    <w:rsid w:val="004C6996"/>
    <w:rsid w:val="005049A1"/>
    <w:rsid w:val="00505BF9"/>
    <w:rsid w:val="00506921"/>
    <w:rsid w:val="005103D9"/>
    <w:rsid w:val="0051132D"/>
    <w:rsid w:val="005113A0"/>
    <w:rsid w:val="00512712"/>
    <w:rsid w:val="00515497"/>
    <w:rsid w:val="00524CE5"/>
    <w:rsid w:val="005316C4"/>
    <w:rsid w:val="00574A99"/>
    <w:rsid w:val="00577DCE"/>
    <w:rsid w:val="00580CFA"/>
    <w:rsid w:val="00595CE4"/>
    <w:rsid w:val="005A5E71"/>
    <w:rsid w:val="005B60B9"/>
    <w:rsid w:val="005B7322"/>
    <w:rsid w:val="005C3769"/>
    <w:rsid w:val="005D75EC"/>
    <w:rsid w:val="005E2342"/>
    <w:rsid w:val="005E346E"/>
    <w:rsid w:val="006023F3"/>
    <w:rsid w:val="00627783"/>
    <w:rsid w:val="006307A8"/>
    <w:rsid w:val="0066235C"/>
    <w:rsid w:val="00666E29"/>
    <w:rsid w:val="006712E2"/>
    <w:rsid w:val="00675FDF"/>
    <w:rsid w:val="00690DE7"/>
    <w:rsid w:val="00694079"/>
    <w:rsid w:val="00697C86"/>
    <w:rsid w:val="006A1B8C"/>
    <w:rsid w:val="006A60C5"/>
    <w:rsid w:val="006C1322"/>
    <w:rsid w:val="006D3586"/>
    <w:rsid w:val="006D6FDF"/>
    <w:rsid w:val="007029E9"/>
    <w:rsid w:val="00704900"/>
    <w:rsid w:val="0071407A"/>
    <w:rsid w:val="00737116"/>
    <w:rsid w:val="00745448"/>
    <w:rsid w:val="00765294"/>
    <w:rsid w:val="00765BDE"/>
    <w:rsid w:val="00785DB6"/>
    <w:rsid w:val="007861F1"/>
    <w:rsid w:val="007A0B92"/>
    <w:rsid w:val="007B55A3"/>
    <w:rsid w:val="007C0963"/>
    <w:rsid w:val="007C3020"/>
    <w:rsid w:val="007D099F"/>
    <w:rsid w:val="007D6F14"/>
    <w:rsid w:val="008020AD"/>
    <w:rsid w:val="008055F3"/>
    <w:rsid w:val="00815EF6"/>
    <w:rsid w:val="00820E0F"/>
    <w:rsid w:val="008245F6"/>
    <w:rsid w:val="008271A5"/>
    <w:rsid w:val="0083212B"/>
    <w:rsid w:val="008445CC"/>
    <w:rsid w:val="0085198C"/>
    <w:rsid w:val="00862D2D"/>
    <w:rsid w:val="008821CA"/>
    <w:rsid w:val="008874A2"/>
    <w:rsid w:val="00895C01"/>
    <w:rsid w:val="00896E6D"/>
    <w:rsid w:val="008C41E8"/>
    <w:rsid w:val="008C4A00"/>
    <w:rsid w:val="008D348F"/>
    <w:rsid w:val="008D36B4"/>
    <w:rsid w:val="008E1D79"/>
    <w:rsid w:val="008F2312"/>
    <w:rsid w:val="008F578A"/>
    <w:rsid w:val="009016B2"/>
    <w:rsid w:val="00904F6E"/>
    <w:rsid w:val="00905ABF"/>
    <w:rsid w:val="00907226"/>
    <w:rsid w:val="00910490"/>
    <w:rsid w:val="009121F3"/>
    <w:rsid w:val="009149FF"/>
    <w:rsid w:val="00914EB1"/>
    <w:rsid w:val="009226DD"/>
    <w:rsid w:val="0092676B"/>
    <w:rsid w:val="009326BE"/>
    <w:rsid w:val="00941F0B"/>
    <w:rsid w:val="0095068C"/>
    <w:rsid w:val="00965540"/>
    <w:rsid w:val="009660EA"/>
    <w:rsid w:val="00971025"/>
    <w:rsid w:val="00980234"/>
    <w:rsid w:val="009952AB"/>
    <w:rsid w:val="009A0789"/>
    <w:rsid w:val="009A4838"/>
    <w:rsid w:val="009A7F94"/>
    <w:rsid w:val="009C00B9"/>
    <w:rsid w:val="00A00CB5"/>
    <w:rsid w:val="00A31553"/>
    <w:rsid w:val="00A35581"/>
    <w:rsid w:val="00A640FD"/>
    <w:rsid w:val="00A67F0F"/>
    <w:rsid w:val="00A728AC"/>
    <w:rsid w:val="00A773F7"/>
    <w:rsid w:val="00AC1045"/>
    <w:rsid w:val="00AC5F5F"/>
    <w:rsid w:val="00AD167C"/>
    <w:rsid w:val="00AD3C8D"/>
    <w:rsid w:val="00AD4A35"/>
    <w:rsid w:val="00AD5A92"/>
    <w:rsid w:val="00AD60BE"/>
    <w:rsid w:val="00AF73C9"/>
    <w:rsid w:val="00B012F9"/>
    <w:rsid w:val="00B24EE5"/>
    <w:rsid w:val="00B460D0"/>
    <w:rsid w:val="00B665CE"/>
    <w:rsid w:val="00B77F64"/>
    <w:rsid w:val="00BA7979"/>
    <w:rsid w:val="00BB7534"/>
    <w:rsid w:val="00BD700E"/>
    <w:rsid w:val="00BF3D91"/>
    <w:rsid w:val="00C371A1"/>
    <w:rsid w:val="00C44031"/>
    <w:rsid w:val="00C63F59"/>
    <w:rsid w:val="00C80859"/>
    <w:rsid w:val="00C8117B"/>
    <w:rsid w:val="00C8188F"/>
    <w:rsid w:val="00C85CEF"/>
    <w:rsid w:val="00CA2635"/>
    <w:rsid w:val="00CA4622"/>
    <w:rsid w:val="00CB34B8"/>
    <w:rsid w:val="00CB4A07"/>
    <w:rsid w:val="00CC1473"/>
    <w:rsid w:val="00CE65A3"/>
    <w:rsid w:val="00CF368A"/>
    <w:rsid w:val="00D67E32"/>
    <w:rsid w:val="00D91EBD"/>
    <w:rsid w:val="00DB1872"/>
    <w:rsid w:val="00DD7526"/>
    <w:rsid w:val="00DE5730"/>
    <w:rsid w:val="00E108CA"/>
    <w:rsid w:val="00E1540D"/>
    <w:rsid w:val="00E47164"/>
    <w:rsid w:val="00E559AC"/>
    <w:rsid w:val="00E57329"/>
    <w:rsid w:val="00E63DB6"/>
    <w:rsid w:val="00E67232"/>
    <w:rsid w:val="00E72720"/>
    <w:rsid w:val="00E81D95"/>
    <w:rsid w:val="00E85692"/>
    <w:rsid w:val="00E8733A"/>
    <w:rsid w:val="00E93630"/>
    <w:rsid w:val="00E94A74"/>
    <w:rsid w:val="00EA1A75"/>
    <w:rsid w:val="00EC726A"/>
    <w:rsid w:val="00ED2C29"/>
    <w:rsid w:val="00ED51DA"/>
    <w:rsid w:val="00F10F94"/>
    <w:rsid w:val="00F217C8"/>
    <w:rsid w:val="00F22BB6"/>
    <w:rsid w:val="00F24BA3"/>
    <w:rsid w:val="00F26751"/>
    <w:rsid w:val="00F27F5E"/>
    <w:rsid w:val="00F360C7"/>
    <w:rsid w:val="00F410B9"/>
    <w:rsid w:val="00F47583"/>
    <w:rsid w:val="00F53807"/>
    <w:rsid w:val="00F64509"/>
    <w:rsid w:val="00F71BBE"/>
    <w:rsid w:val="00F81AB7"/>
    <w:rsid w:val="00F83784"/>
    <w:rsid w:val="00F94DD7"/>
    <w:rsid w:val="00FA7ADE"/>
    <w:rsid w:val="00FC5AD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5302D8"/>
  <w15:docId w15:val="{ACF37CBF-A3EB-4028-822C-98F536D9A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en-GB"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en-GB"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 w:type="table" w:styleId="Tabellenraster">
    <w:name w:val="Table Grid"/>
    <w:basedOn w:val="NormaleTabelle"/>
    <w:uiPriority w:val="59"/>
    <w:rsid w:val="002869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74A2"/>
    <w:pPr>
      <w:autoSpaceDE w:val="0"/>
      <w:autoSpaceDN w:val="0"/>
      <w:adjustRightInd w:val="0"/>
    </w:pPr>
    <w:rPr>
      <w:rFonts w:ascii="Arial" w:hAnsi="Arial"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78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C2C07-1BCA-4A73-89A6-ACBBF3888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1519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2</cp:revision>
  <cp:lastPrinted>2000-09-07T05:37:00Z</cp:lastPrinted>
  <dcterms:created xsi:type="dcterms:W3CDTF">2020-04-29T07:55:00Z</dcterms:created>
  <dcterms:modified xsi:type="dcterms:W3CDTF">2020-04-29T07:55:00Z</dcterms:modified>
</cp:coreProperties>
</file>