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A0C8BB" w14:textId="1FA9F444" w:rsidR="00205297" w:rsidRPr="009E35AC" w:rsidRDefault="00516C39" w:rsidP="00425E1F">
      <w:r>
        <w:rPr>
          <w:noProof/>
        </w:rPr>
        <w:drawing>
          <wp:anchor distT="0" distB="0" distL="114300" distR="114300" simplePos="0" relativeHeight="251658241" behindDoc="1" locked="0" layoutInCell="1" allowOverlap="1" wp14:anchorId="3FFC54BD" wp14:editId="36977C59">
            <wp:simplePos x="0" y="0"/>
            <wp:positionH relativeFrom="column">
              <wp:posOffset>-720090</wp:posOffset>
            </wp:positionH>
            <wp:positionV relativeFrom="paragraph">
              <wp:posOffset>-885825</wp:posOffset>
            </wp:positionV>
            <wp:extent cx="7560873" cy="10699200"/>
            <wp:effectExtent l="0" t="0" r="0" b="0"/>
            <wp:wrapNone/>
            <wp:docPr id="640802948" name="Picture 640802948" descr="Immagine che contiene testo, schermata, design, model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802948" name="Immagine 1" descr="Immagine che contiene testo, schermata, design, modello&#10;&#10;Descrizione generata automaticamente"/>
                    <pic:cNvPicPr/>
                  </pic:nvPicPr>
                  <pic:blipFill>
                    <a:blip r:embed="rId11">
                      <a:extLst>
                        <a:ext uri="{28A0092B-C50C-407E-A947-70E740481C1C}">
                          <a14:useLocalDpi xmlns:a14="http://schemas.microsoft.com/office/drawing/2010/main" val="0"/>
                        </a:ext>
                      </a:extLst>
                    </a:blip>
                    <a:stretch>
                      <a:fillRect/>
                    </a:stretch>
                  </pic:blipFill>
                  <pic:spPr>
                    <a:xfrm>
                      <a:off x="0" y="0"/>
                      <a:ext cx="7560873" cy="10699200"/>
                    </a:xfrm>
                    <a:prstGeom prst="rect">
                      <a:avLst/>
                    </a:prstGeom>
                  </pic:spPr>
                </pic:pic>
              </a:graphicData>
            </a:graphic>
            <wp14:sizeRelH relativeFrom="page">
              <wp14:pctWidth>0</wp14:pctWidth>
            </wp14:sizeRelH>
            <wp14:sizeRelV relativeFrom="page">
              <wp14:pctHeight>0</wp14:pctHeight>
            </wp14:sizeRelV>
          </wp:anchor>
        </w:drawing>
      </w:r>
    </w:p>
    <w:p w14:paraId="1FC8DFAE" w14:textId="1FC973DB" w:rsidR="00205297" w:rsidRPr="009E35AC" w:rsidRDefault="00205297" w:rsidP="00425E1F"/>
    <w:p w14:paraId="5F4B3075" w14:textId="4029704E" w:rsidR="00205297" w:rsidRPr="009E35AC" w:rsidRDefault="00205297" w:rsidP="00425E1F"/>
    <w:p w14:paraId="1DE2F7BA" w14:textId="0BF2F986" w:rsidR="00205297" w:rsidRPr="009E35AC" w:rsidRDefault="00205297" w:rsidP="00425E1F"/>
    <w:p w14:paraId="52E92558" w14:textId="77777777" w:rsidR="00205297" w:rsidRPr="009E35AC" w:rsidRDefault="00205297" w:rsidP="00425E1F"/>
    <w:p w14:paraId="25A3D0D8" w14:textId="5E26B54E" w:rsidR="00205297" w:rsidRPr="009E35AC" w:rsidRDefault="00205297" w:rsidP="00425E1F"/>
    <w:p w14:paraId="5E84E174" w14:textId="20C0B509" w:rsidR="00205297" w:rsidRDefault="3A710180" w:rsidP="00516C39">
      <w:pPr>
        <w:spacing w:line="276" w:lineRule="auto"/>
        <w:ind w:left="426" w:right="2686"/>
        <w:jc w:val="left"/>
        <w:rPr>
          <w:rFonts w:ascii="Montserrat Light" w:hAnsi="Montserrat Light"/>
          <w:sz w:val="48"/>
          <w:szCs w:val="48"/>
        </w:rPr>
      </w:pPr>
      <w:r w:rsidRPr="4E5405E2">
        <w:rPr>
          <w:rFonts w:ascii="Montserrat Light" w:hAnsi="Montserrat Light"/>
          <w:sz w:val="48"/>
          <w:szCs w:val="48"/>
        </w:rPr>
        <w:t>GreenComp in Vocational Education and Training:</w:t>
      </w:r>
    </w:p>
    <w:p w14:paraId="70225BD9" w14:textId="5184EA96" w:rsidR="00516C39" w:rsidRDefault="3A710180" w:rsidP="00516C39">
      <w:pPr>
        <w:spacing w:line="276" w:lineRule="auto"/>
        <w:ind w:left="426" w:right="2686"/>
        <w:jc w:val="left"/>
        <w:rPr>
          <w:rFonts w:ascii="Montserrat" w:hAnsi="Montserrat"/>
          <w:b/>
          <w:bCs/>
          <w:sz w:val="48"/>
          <w:szCs w:val="48"/>
        </w:rPr>
      </w:pPr>
      <w:r w:rsidRPr="4E5405E2">
        <w:rPr>
          <w:rFonts w:ascii="Montserrat" w:hAnsi="Montserrat"/>
          <w:b/>
          <w:bCs/>
          <w:sz w:val="48"/>
          <w:szCs w:val="48"/>
        </w:rPr>
        <w:t>State of Art and Best</w:t>
      </w:r>
    </w:p>
    <w:p w14:paraId="70844A05" w14:textId="3A5E6340" w:rsidR="00516C39" w:rsidRPr="00516C39" w:rsidRDefault="3A710180" w:rsidP="00516C39">
      <w:pPr>
        <w:spacing w:line="276" w:lineRule="auto"/>
        <w:ind w:left="426" w:right="2686"/>
        <w:jc w:val="left"/>
        <w:rPr>
          <w:rFonts w:ascii="Montserrat" w:hAnsi="Montserrat"/>
          <w:b/>
          <w:bCs/>
          <w:sz w:val="48"/>
          <w:szCs w:val="48"/>
        </w:rPr>
      </w:pPr>
      <w:r w:rsidRPr="4E5405E2">
        <w:rPr>
          <w:rFonts w:ascii="Montserrat" w:hAnsi="Montserrat"/>
          <w:b/>
          <w:bCs/>
          <w:sz w:val="48"/>
          <w:szCs w:val="48"/>
        </w:rPr>
        <w:t xml:space="preserve">Practices in </w:t>
      </w:r>
      <w:r w:rsidR="1EC4E89C" w:rsidRPr="4E5405E2">
        <w:rPr>
          <w:rFonts w:ascii="Montserrat" w:hAnsi="Montserrat"/>
          <w:b/>
          <w:bCs/>
          <w:sz w:val="48"/>
          <w:szCs w:val="48"/>
        </w:rPr>
        <w:t>Ireland</w:t>
      </w:r>
    </w:p>
    <w:p w14:paraId="12ABF610" w14:textId="52125881" w:rsidR="00205297" w:rsidRPr="009E35AC" w:rsidRDefault="00205297" w:rsidP="00425E1F">
      <w:r>
        <w:br w:type="page"/>
      </w:r>
    </w:p>
    <w:p w14:paraId="787CCA4E" w14:textId="2E22A146" w:rsidR="00205297" w:rsidRPr="00F61A41" w:rsidRDefault="79CAC56A" w:rsidP="00425E1F">
      <w:pPr>
        <w:pStyle w:val="NoSpacing"/>
        <w:rPr>
          <w:color w:val="3B3838" w:themeColor="background2" w:themeShade="40"/>
          <w:sz w:val="18"/>
          <w:szCs w:val="18"/>
        </w:rPr>
      </w:pPr>
      <w:r w:rsidRPr="4E5405E2">
        <w:rPr>
          <w:color w:val="3B3838" w:themeColor="background2" w:themeShade="40"/>
          <w:sz w:val="18"/>
          <w:szCs w:val="18"/>
        </w:rPr>
        <w:lastRenderedPageBreak/>
        <w:t>© 2023 Green Hive Consortium</w:t>
      </w:r>
    </w:p>
    <w:p w14:paraId="666A0E91" w14:textId="77777777" w:rsidR="00205297" w:rsidRPr="00F61A41" w:rsidRDefault="00205297" w:rsidP="00425E1F">
      <w:pPr>
        <w:rPr>
          <w:color w:val="3B3838" w:themeColor="background2" w:themeShade="40"/>
          <w:sz w:val="18"/>
          <w:szCs w:val="18"/>
        </w:rPr>
      </w:pPr>
    </w:p>
    <w:p w14:paraId="0DBDBC34" w14:textId="7DB188DD" w:rsidR="00205297" w:rsidRPr="00F61A41" w:rsidRDefault="4182BCEE" w:rsidP="011F5725">
      <w:pPr>
        <w:rPr>
          <w:color w:val="3B3838" w:themeColor="background2" w:themeShade="40"/>
          <w:sz w:val="18"/>
          <w:szCs w:val="18"/>
        </w:rPr>
      </w:pPr>
      <w:r w:rsidRPr="011F5725">
        <w:rPr>
          <w:rFonts w:eastAsia="IBM Plex Serif" w:cs="IBM Plex Serif"/>
          <w:color w:val="3B3838" w:themeColor="background2" w:themeShade="40"/>
          <w:sz w:val="18"/>
          <w:szCs w:val="18"/>
          <w:lang w:val="en-GB"/>
        </w:rPr>
        <w:t>Cleary, E., R</w:t>
      </w:r>
      <w:r w:rsidR="00616E5E">
        <w:rPr>
          <w:rFonts w:eastAsia="IBM Plex Serif" w:cs="IBM Plex Serif"/>
          <w:color w:val="3B3838" w:themeColor="background2" w:themeShade="40"/>
          <w:sz w:val="18"/>
          <w:szCs w:val="18"/>
          <w:lang w:val="en-GB"/>
        </w:rPr>
        <w:t>o</w:t>
      </w:r>
      <w:r w:rsidRPr="011F5725">
        <w:rPr>
          <w:rFonts w:eastAsia="IBM Plex Serif" w:cs="IBM Plex Serif"/>
          <w:color w:val="3B3838" w:themeColor="background2" w:themeShade="40"/>
          <w:sz w:val="18"/>
          <w:szCs w:val="18"/>
          <w:lang w:val="en-GB"/>
        </w:rPr>
        <w:t>gan, S., &amp; Taylor, M., (2023). GreenComp in Vocational Education and Training: State of Art and Best Practices in Ireland. TUS</w:t>
      </w:r>
    </w:p>
    <w:p w14:paraId="42E9BD1B" w14:textId="77777777" w:rsidR="00205297" w:rsidRPr="00F61A41" w:rsidRDefault="00205297" w:rsidP="00425E1F">
      <w:pPr>
        <w:rPr>
          <w:color w:val="3B3838" w:themeColor="background2" w:themeShade="40"/>
          <w:sz w:val="18"/>
          <w:szCs w:val="18"/>
        </w:rPr>
      </w:pPr>
    </w:p>
    <w:p w14:paraId="2A457754" w14:textId="3DB65C4C" w:rsidR="00205297" w:rsidRPr="00616E5E" w:rsidRDefault="79CAC56A" w:rsidP="00425E1F">
      <w:pPr>
        <w:rPr>
          <w:color w:val="3B3838" w:themeColor="background2" w:themeShade="40"/>
          <w:sz w:val="18"/>
          <w:szCs w:val="18"/>
        </w:rPr>
      </w:pPr>
      <w:r w:rsidRPr="00616E5E">
        <w:rPr>
          <w:b/>
          <w:bCs/>
          <w:color w:val="3B3838" w:themeColor="background2" w:themeShade="40"/>
          <w:sz w:val="18"/>
          <w:szCs w:val="18"/>
        </w:rPr>
        <w:t>DOI</w:t>
      </w:r>
      <w:r w:rsidRPr="00616E5E">
        <w:rPr>
          <w:color w:val="3B3838" w:themeColor="background2" w:themeShade="40"/>
          <w:sz w:val="18"/>
          <w:szCs w:val="18"/>
        </w:rPr>
        <w:t xml:space="preserve">: </w:t>
      </w:r>
      <w:r w:rsidR="00616E5E" w:rsidRPr="00616E5E">
        <w:rPr>
          <w:rFonts w:cs="Helvetica"/>
          <w:color w:val="404040" w:themeColor="text1" w:themeTint="BF"/>
          <w:sz w:val="18"/>
          <w:szCs w:val="18"/>
          <w:shd w:val="clear" w:color="auto" w:fill="FFFFFF"/>
        </w:rPr>
        <w:t>10.5281/zenodo.11395511</w:t>
      </w:r>
    </w:p>
    <w:p w14:paraId="78EDFB4D" w14:textId="77777777" w:rsidR="00205297" w:rsidRPr="00F61A41" w:rsidRDefault="00205297" w:rsidP="00425E1F">
      <w:pPr>
        <w:rPr>
          <w:color w:val="3B3838" w:themeColor="background2" w:themeShade="40"/>
          <w:sz w:val="18"/>
          <w:szCs w:val="18"/>
        </w:rPr>
      </w:pPr>
    </w:p>
    <w:p w14:paraId="5CCEB3C7" w14:textId="0D1D724B" w:rsidR="00205297" w:rsidRPr="00F61A41" w:rsidRDefault="79CAC56A" w:rsidP="00425E1F">
      <w:pPr>
        <w:rPr>
          <w:color w:val="3B3838" w:themeColor="background2" w:themeShade="40"/>
          <w:sz w:val="18"/>
          <w:szCs w:val="18"/>
        </w:rPr>
      </w:pPr>
      <w:r w:rsidRPr="011F5725">
        <w:rPr>
          <w:b/>
          <w:bCs/>
          <w:color w:val="3B3838" w:themeColor="background2" w:themeShade="40"/>
          <w:sz w:val="18"/>
          <w:szCs w:val="18"/>
        </w:rPr>
        <w:t>Authors</w:t>
      </w:r>
      <w:r w:rsidRPr="011F5725">
        <w:rPr>
          <w:color w:val="3B3838" w:themeColor="background2" w:themeShade="40"/>
          <w:sz w:val="18"/>
          <w:szCs w:val="18"/>
        </w:rPr>
        <w:t xml:space="preserve">: </w:t>
      </w:r>
      <w:r w:rsidR="5CE1D057" w:rsidRPr="011F5725">
        <w:rPr>
          <w:color w:val="3B3838" w:themeColor="background2" w:themeShade="40"/>
          <w:sz w:val="18"/>
          <w:szCs w:val="18"/>
        </w:rPr>
        <w:t>Elaine Cleary, Sinead R</w:t>
      </w:r>
      <w:r w:rsidR="00616E5E">
        <w:rPr>
          <w:color w:val="3B3838" w:themeColor="background2" w:themeShade="40"/>
          <w:sz w:val="18"/>
          <w:szCs w:val="18"/>
        </w:rPr>
        <w:t>o</w:t>
      </w:r>
      <w:r w:rsidR="5CE1D057" w:rsidRPr="011F5725">
        <w:rPr>
          <w:color w:val="3B3838" w:themeColor="background2" w:themeShade="40"/>
          <w:sz w:val="18"/>
          <w:szCs w:val="18"/>
        </w:rPr>
        <w:t>gan</w:t>
      </w:r>
      <w:r w:rsidR="6313D5A1" w:rsidRPr="011F5725">
        <w:rPr>
          <w:color w:val="3B3838" w:themeColor="background2" w:themeShade="40"/>
          <w:sz w:val="18"/>
          <w:szCs w:val="18"/>
        </w:rPr>
        <w:t>, Marie Taylor</w:t>
      </w:r>
    </w:p>
    <w:p w14:paraId="00D3CE69" w14:textId="77777777" w:rsidR="00205297" w:rsidRPr="00F61A41" w:rsidRDefault="00205297" w:rsidP="00425E1F">
      <w:pPr>
        <w:rPr>
          <w:color w:val="3B3838" w:themeColor="background2" w:themeShade="40"/>
          <w:sz w:val="18"/>
          <w:szCs w:val="18"/>
        </w:rPr>
      </w:pPr>
    </w:p>
    <w:p w14:paraId="02ACBA90" w14:textId="4447843C" w:rsidR="00547AFC" w:rsidRPr="00F61A41" w:rsidRDefault="00547AFC" w:rsidP="063856AF">
      <w:pPr>
        <w:rPr>
          <w:rFonts w:eastAsia="IBM Plex Serif" w:cs="IBM Plex Serif"/>
          <w:color w:val="3B3838" w:themeColor="background2" w:themeShade="40"/>
          <w:sz w:val="18"/>
          <w:szCs w:val="18"/>
        </w:rPr>
      </w:pPr>
    </w:p>
    <w:p w14:paraId="61321B4D" w14:textId="231A03D1" w:rsidR="00547AFC" w:rsidRPr="00F61A41" w:rsidRDefault="42615DAF" w:rsidP="063856AF">
      <w:pPr>
        <w:rPr>
          <w:rFonts w:eastAsia="IBM Plex Serif" w:cs="IBM Plex Serif"/>
          <w:color w:val="3B3838" w:themeColor="background2" w:themeShade="40"/>
          <w:sz w:val="18"/>
          <w:szCs w:val="18"/>
        </w:rPr>
      </w:pPr>
      <w:r w:rsidRPr="063856AF">
        <w:rPr>
          <w:rFonts w:eastAsia="IBM Plex Serif" w:cs="IBM Plex Serif"/>
          <w:b/>
          <w:bCs/>
          <w:color w:val="3B3838" w:themeColor="background2" w:themeShade="40"/>
          <w:sz w:val="18"/>
          <w:szCs w:val="18"/>
          <w:lang w:val="en-GB"/>
        </w:rPr>
        <w:t>Version</w:t>
      </w:r>
      <w:r w:rsidRPr="063856AF">
        <w:rPr>
          <w:rFonts w:eastAsia="IBM Plex Serif" w:cs="IBM Plex Serif"/>
          <w:color w:val="3B3838" w:themeColor="background2" w:themeShade="40"/>
          <w:sz w:val="18"/>
          <w:szCs w:val="18"/>
          <w:lang w:val="en-GB"/>
        </w:rPr>
        <w:t>: 1.0 – August 2023</w:t>
      </w:r>
    </w:p>
    <w:p w14:paraId="79930E18" w14:textId="1CC0131C" w:rsidR="00547AFC" w:rsidRPr="00F61A41" w:rsidRDefault="00547AFC" w:rsidP="063856AF">
      <w:pPr>
        <w:rPr>
          <w:rFonts w:eastAsia="IBM Plex Serif" w:cs="IBM Plex Serif"/>
          <w:color w:val="3B3838" w:themeColor="background2" w:themeShade="40"/>
          <w:sz w:val="18"/>
          <w:szCs w:val="18"/>
        </w:rPr>
      </w:pPr>
    </w:p>
    <w:p w14:paraId="1E373B35" w14:textId="66E8DFC4" w:rsidR="00547AFC" w:rsidRPr="00F61A41" w:rsidRDefault="00547AFC" w:rsidP="063856AF">
      <w:pPr>
        <w:rPr>
          <w:rFonts w:eastAsia="IBM Plex Serif" w:cs="IBM Plex Serif"/>
          <w:color w:val="3B3838" w:themeColor="background2" w:themeShade="40"/>
          <w:sz w:val="18"/>
          <w:szCs w:val="18"/>
        </w:rPr>
      </w:pPr>
    </w:p>
    <w:p w14:paraId="25559D57" w14:textId="7566DA21" w:rsidR="00547AFC" w:rsidRPr="00F61A41" w:rsidRDefault="00547AFC" w:rsidP="063856AF">
      <w:pPr>
        <w:rPr>
          <w:rFonts w:eastAsia="IBM Plex Serif" w:cs="IBM Plex Serif"/>
          <w:color w:val="3B3838" w:themeColor="background2" w:themeShade="40"/>
          <w:sz w:val="18"/>
          <w:szCs w:val="18"/>
        </w:rPr>
      </w:pPr>
    </w:p>
    <w:p w14:paraId="0185E594" w14:textId="77777777" w:rsidR="00547AFC" w:rsidRPr="00F61A41" w:rsidRDefault="00547AFC" w:rsidP="063856AF">
      <w:pPr>
        <w:rPr>
          <w:color w:val="3B3838" w:themeColor="background2" w:themeShade="40"/>
          <w:sz w:val="18"/>
          <w:szCs w:val="18"/>
        </w:rPr>
      </w:pPr>
    </w:p>
    <w:p w14:paraId="0D6A8E67" w14:textId="77777777" w:rsidR="00547AFC" w:rsidRPr="00F61A41" w:rsidRDefault="00547AFC" w:rsidP="00425E1F">
      <w:pPr>
        <w:rPr>
          <w:color w:val="3B3838" w:themeColor="background2" w:themeShade="40"/>
          <w:sz w:val="18"/>
          <w:szCs w:val="18"/>
        </w:rPr>
      </w:pPr>
    </w:p>
    <w:p w14:paraId="49F3E845" w14:textId="77777777" w:rsidR="00547AFC" w:rsidRPr="00F61A41" w:rsidRDefault="00547AFC" w:rsidP="00425E1F">
      <w:pPr>
        <w:rPr>
          <w:color w:val="3B3838" w:themeColor="background2" w:themeShade="40"/>
          <w:sz w:val="18"/>
          <w:szCs w:val="18"/>
        </w:rPr>
      </w:pPr>
    </w:p>
    <w:p w14:paraId="104CE735" w14:textId="77777777" w:rsidR="00547AFC" w:rsidRPr="00F61A41" w:rsidRDefault="00547AFC" w:rsidP="00425E1F">
      <w:pPr>
        <w:rPr>
          <w:color w:val="3B3838" w:themeColor="background2" w:themeShade="40"/>
          <w:sz w:val="18"/>
          <w:szCs w:val="18"/>
        </w:rPr>
      </w:pPr>
    </w:p>
    <w:p w14:paraId="030AA09D" w14:textId="03BEEEA6" w:rsidR="00547AFC" w:rsidRPr="00F61A41" w:rsidRDefault="79CAC56A" w:rsidP="00425E1F">
      <w:pPr>
        <w:rPr>
          <w:color w:val="3B3838" w:themeColor="background2" w:themeShade="40"/>
          <w:sz w:val="18"/>
          <w:szCs w:val="18"/>
        </w:rPr>
      </w:pPr>
      <w:r w:rsidRPr="4E5405E2">
        <w:rPr>
          <w:b/>
          <w:bCs/>
          <w:color w:val="3B3838" w:themeColor="background2" w:themeShade="40"/>
          <w:sz w:val="18"/>
          <w:szCs w:val="18"/>
        </w:rPr>
        <w:t>Acknowledgemen</w:t>
      </w:r>
      <w:r w:rsidR="4D4787DC" w:rsidRPr="4E5405E2">
        <w:rPr>
          <w:b/>
          <w:bCs/>
          <w:color w:val="3B3838" w:themeColor="background2" w:themeShade="40"/>
          <w:sz w:val="18"/>
          <w:szCs w:val="18"/>
        </w:rPr>
        <w:t>t</w:t>
      </w:r>
    </w:p>
    <w:p w14:paraId="64D24DCF" w14:textId="0BFF95B3" w:rsidR="00205297" w:rsidRPr="00F61A41" w:rsidRDefault="79CAC56A" w:rsidP="00425E1F">
      <w:pPr>
        <w:rPr>
          <w:color w:val="3B3838" w:themeColor="background2" w:themeShade="40"/>
          <w:sz w:val="18"/>
          <w:szCs w:val="18"/>
        </w:rPr>
      </w:pPr>
      <w:r w:rsidRPr="4E5405E2">
        <w:rPr>
          <w:color w:val="3B3838" w:themeColor="background2" w:themeShade="40"/>
          <w:sz w:val="18"/>
          <w:szCs w:val="18"/>
        </w:rPr>
        <w:t xml:space="preserve">This publication has received funding from the European Commission under the Grant Agreement number </w:t>
      </w:r>
      <w:r w:rsidR="20D8B774" w:rsidRPr="4E5405E2">
        <w:rPr>
          <w:color w:val="3B3838" w:themeColor="background2" w:themeShade="40"/>
          <w:sz w:val="18"/>
          <w:szCs w:val="18"/>
        </w:rPr>
        <w:t>2022-2-IE01-KA220-VET-000097215</w:t>
      </w:r>
      <w:r w:rsidRPr="4E5405E2">
        <w:rPr>
          <w:color w:val="3B3838" w:themeColor="background2" w:themeShade="40"/>
          <w:sz w:val="18"/>
          <w:szCs w:val="18"/>
        </w:rPr>
        <w:t xml:space="preserve">, Erasmus+ Cooperation Partnership project </w:t>
      </w:r>
      <w:r w:rsidR="20D8B774" w:rsidRPr="4E5405E2">
        <w:rPr>
          <w:i/>
          <w:iCs/>
          <w:color w:val="3B3838" w:themeColor="background2" w:themeShade="40"/>
          <w:sz w:val="18"/>
          <w:szCs w:val="18"/>
        </w:rPr>
        <w:t>Green Hive</w:t>
      </w:r>
      <w:r w:rsidRPr="4E5405E2">
        <w:rPr>
          <w:color w:val="3B3838" w:themeColor="background2" w:themeShade="40"/>
          <w:sz w:val="18"/>
          <w:szCs w:val="18"/>
        </w:rPr>
        <w:t xml:space="preserve">. </w:t>
      </w:r>
    </w:p>
    <w:p w14:paraId="72FFF4A8" w14:textId="77777777" w:rsidR="00205297" w:rsidRPr="00F61A41" w:rsidRDefault="00205297" w:rsidP="00425E1F">
      <w:pPr>
        <w:rPr>
          <w:color w:val="3B3838" w:themeColor="background2" w:themeShade="40"/>
          <w:sz w:val="18"/>
          <w:szCs w:val="18"/>
        </w:rPr>
      </w:pPr>
    </w:p>
    <w:p w14:paraId="7E9EE3CB" w14:textId="557F4805" w:rsidR="00547AFC" w:rsidRPr="00F61A41" w:rsidRDefault="79CAC56A" w:rsidP="00425E1F">
      <w:pPr>
        <w:rPr>
          <w:b/>
          <w:bCs/>
          <w:color w:val="3B3838" w:themeColor="background2" w:themeShade="40"/>
          <w:sz w:val="18"/>
          <w:szCs w:val="18"/>
        </w:rPr>
      </w:pPr>
      <w:r w:rsidRPr="4E5405E2">
        <w:rPr>
          <w:b/>
          <w:bCs/>
          <w:color w:val="3B3838" w:themeColor="background2" w:themeShade="40"/>
          <w:sz w:val="18"/>
          <w:szCs w:val="18"/>
        </w:rPr>
        <w:t>Disclaimer</w:t>
      </w:r>
    </w:p>
    <w:p w14:paraId="71BC90F5" w14:textId="77777777" w:rsidR="00205297" w:rsidRPr="00F61A41" w:rsidRDefault="79CAC56A" w:rsidP="00425E1F">
      <w:pPr>
        <w:rPr>
          <w:color w:val="3B3838" w:themeColor="background2" w:themeShade="40"/>
          <w:sz w:val="18"/>
          <w:szCs w:val="18"/>
        </w:rPr>
      </w:pPr>
      <w:r w:rsidRPr="4E5405E2">
        <w:rPr>
          <w:color w:val="3B3838" w:themeColor="background2" w:themeShade="40"/>
          <w:sz w:val="18"/>
          <w:szCs w:val="18"/>
        </w:rPr>
        <w:t xml:space="preserve">The European Commission's support </w:t>
      </w:r>
      <w:bookmarkStart w:id="0" w:name="_Int_Yav4YANA"/>
      <w:r w:rsidRPr="4E5405E2">
        <w:rPr>
          <w:color w:val="3B3838" w:themeColor="background2" w:themeShade="40"/>
          <w:sz w:val="18"/>
          <w:szCs w:val="18"/>
        </w:rPr>
        <w:t>for the production of</w:t>
      </w:r>
      <w:bookmarkEnd w:id="0"/>
      <w:r w:rsidRPr="4E5405E2">
        <w:rPr>
          <w:color w:val="3B3838" w:themeColor="background2" w:themeShade="40"/>
          <w:sz w:val="18"/>
          <w:szCs w:val="18"/>
        </w:rPr>
        <w:t xml:space="preserve"> this publication does not constitute an endorsement of the content which reflects the views only of the authors, and the Commission cannot be held responsible for any use which may be made of the information contained therein.</w:t>
      </w:r>
    </w:p>
    <w:p w14:paraId="6A11F140" w14:textId="77777777" w:rsidR="00205297" w:rsidRPr="00F61A41" w:rsidRDefault="00205297" w:rsidP="00425E1F">
      <w:pPr>
        <w:rPr>
          <w:color w:val="3B3838" w:themeColor="background2" w:themeShade="40"/>
          <w:sz w:val="18"/>
          <w:szCs w:val="18"/>
        </w:rPr>
      </w:pPr>
    </w:p>
    <w:p w14:paraId="2047E444" w14:textId="4891641B" w:rsidR="00205297" w:rsidRPr="00F61A41" w:rsidRDefault="79CAC56A" w:rsidP="00425E1F">
      <w:pPr>
        <w:rPr>
          <w:b/>
          <w:bCs/>
          <w:color w:val="3B3838" w:themeColor="background2" w:themeShade="40"/>
          <w:sz w:val="18"/>
          <w:szCs w:val="18"/>
        </w:rPr>
      </w:pPr>
      <w:r w:rsidRPr="4E5405E2">
        <w:rPr>
          <w:b/>
          <w:bCs/>
          <w:color w:val="3B3838" w:themeColor="background2" w:themeShade="40"/>
          <w:sz w:val="18"/>
          <w:szCs w:val="18"/>
        </w:rPr>
        <w:t xml:space="preserve">Copyright notice </w:t>
      </w:r>
      <w:r w:rsidR="00205297" w:rsidRPr="4E5405E2">
        <w:rPr>
          <w:color w:val="3B3838" w:themeColor="background2" w:themeShade="40"/>
          <w:sz w:val="18"/>
          <w:szCs w:val="18"/>
        </w:rPr>
        <w:fldChar w:fldCharType="begin"/>
      </w:r>
      <w:r w:rsidR="00205297" w:rsidRPr="4E5405E2">
        <w:rPr>
          <w:color w:val="3B3838" w:themeColor="background2" w:themeShade="40"/>
          <w:sz w:val="18"/>
          <w:szCs w:val="18"/>
        </w:rPr>
        <w:instrText xml:space="preserve"> INCLUDEPICTURE "https://lh5.googleusercontent.com/HdDSjIm_wYr1vTp7yY_iZzLq8ZoKMW_f_uG0PEI1Q_9vxl3Irs5U4d5il6cPbxUoJtjzHJeGZfqaI8XKwMNQ01MiYtJbRGYCczc_FNfIz1-rGOu4ulfq5ht9MxD6vCKNBfPMYzmjwx8c" \* MERGEFORMATINET </w:instrText>
      </w:r>
      <w:r w:rsidR="00205297" w:rsidRPr="4E5405E2">
        <w:rPr>
          <w:color w:val="3B3838" w:themeColor="background2" w:themeShade="40"/>
          <w:sz w:val="18"/>
          <w:szCs w:val="18"/>
        </w:rPr>
        <w:fldChar w:fldCharType="end"/>
      </w:r>
    </w:p>
    <w:p w14:paraId="010CD003" w14:textId="7771B0D2" w:rsidR="00205297" w:rsidRPr="00F61A41" w:rsidRDefault="00F61A41" w:rsidP="00425E1F">
      <w:pPr>
        <w:rPr>
          <w:color w:val="3B3838" w:themeColor="background2" w:themeShade="40"/>
          <w:sz w:val="18"/>
          <w:szCs w:val="18"/>
        </w:rPr>
      </w:pPr>
      <w:r w:rsidRPr="00F61A41">
        <w:rPr>
          <w:noProof/>
          <w:color w:val="3B3838" w:themeColor="background2" w:themeShade="40"/>
          <w:sz w:val="18"/>
          <w:szCs w:val="18"/>
          <w:bdr w:val="none" w:sz="0" w:space="0" w:color="auto" w:frame="1"/>
        </w:rPr>
        <w:drawing>
          <wp:anchor distT="0" distB="0" distL="114300" distR="114300" simplePos="0" relativeHeight="251658240" behindDoc="0" locked="0" layoutInCell="1" allowOverlap="1" wp14:anchorId="7673F0B3" wp14:editId="5773BC7E">
            <wp:simplePos x="0" y="0"/>
            <wp:positionH relativeFrom="column">
              <wp:posOffset>8890</wp:posOffset>
            </wp:positionH>
            <wp:positionV relativeFrom="paragraph">
              <wp:posOffset>22860</wp:posOffset>
            </wp:positionV>
            <wp:extent cx="1441450" cy="511175"/>
            <wp:effectExtent l="0" t="0" r="6350" b="0"/>
            <wp:wrapSquare wrapText="bothSides"/>
            <wp:docPr id="75184611" name="Picture 75184611" descr="Immagine che contiene simbolo, Carattere, test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84611" name="Immagine 4" descr="Immagine che contiene simbolo, Carattere, testo, schermata&#10;&#10;Descrizione generata automaticamen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41450" cy="511175"/>
                    </a:xfrm>
                    <a:prstGeom prst="rect">
                      <a:avLst/>
                    </a:prstGeom>
                    <a:noFill/>
                    <a:ln>
                      <a:noFill/>
                    </a:ln>
                  </pic:spPr>
                </pic:pic>
              </a:graphicData>
            </a:graphic>
            <wp14:sizeRelH relativeFrom="page">
              <wp14:pctWidth>0</wp14:pctWidth>
            </wp14:sizeRelH>
            <wp14:sizeRelV relativeFrom="page">
              <wp14:pctHeight>0</wp14:pctHeight>
            </wp14:sizeRelV>
          </wp:anchor>
        </w:drawing>
      </w:r>
      <w:r w:rsidR="79CAC56A" w:rsidRPr="00F61A41">
        <w:rPr>
          <w:color w:val="3B3838" w:themeColor="background2" w:themeShade="40"/>
          <w:sz w:val="18"/>
          <w:szCs w:val="18"/>
        </w:rPr>
        <w:t>This work is licensed under the Creative Commons Attribution-</w:t>
      </w:r>
      <w:r w:rsidR="4D4787DC" w:rsidRPr="00F61A41">
        <w:rPr>
          <w:color w:val="3B3838" w:themeColor="background2" w:themeShade="40"/>
          <w:sz w:val="18"/>
          <w:szCs w:val="18"/>
        </w:rPr>
        <w:t>Non-</w:t>
      </w:r>
      <w:r w:rsidR="4D4787DC">
        <w:rPr>
          <w:color w:val="3B3838" w:themeColor="background2" w:themeShade="40"/>
          <w:sz w:val="18"/>
          <w:szCs w:val="18"/>
        </w:rPr>
        <w:t>C</w:t>
      </w:r>
      <w:r w:rsidR="4D4787DC" w:rsidRPr="00F61A41">
        <w:rPr>
          <w:color w:val="3B3838" w:themeColor="background2" w:themeShade="40"/>
          <w:sz w:val="18"/>
          <w:szCs w:val="18"/>
        </w:rPr>
        <w:t>ommercial</w:t>
      </w:r>
      <w:r w:rsidR="79CAC56A" w:rsidRPr="00F61A41">
        <w:rPr>
          <w:color w:val="3B3838" w:themeColor="background2" w:themeShade="40"/>
          <w:sz w:val="18"/>
          <w:szCs w:val="18"/>
        </w:rPr>
        <w:t xml:space="preserve"> 4.0 International License. You are free to copy, share, adapt, and use the material for non-commercial purposes, </w:t>
      </w:r>
      <w:r w:rsidR="1EE321D6" w:rsidRPr="00F61A41">
        <w:rPr>
          <w:color w:val="3B3838" w:themeColor="background2" w:themeShade="40"/>
          <w:sz w:val="18"/>
          <w:szCs w:val="18"/>
        </w:rPr>
        <w:t>if</w:t>
      </w:r>
      <w:r w:rsidR="79CAC56A" w:rsidRPr="00F61A41">
        <w:rPr>
          <w:color w:val="3B3838" w:themeColor="background2" w:themeShade="40"/>
          <w:sz w:val="18"/>
          <w:szCs w:val="18"/>
        </w:rPr>
        <w:t xml:space="preserve"> you meet the following conditions: </w:t>
      </w:r>
    </w:p>
    <w:p w14:paraId="6394A541" w14:textId="77777777" w:rsidR="00205297" w:rsidRPr="00F61A41" w:rsidRDefault="79CAC56A" w:rsidP="004E1C23">
      <w:pPr>
        <w:pStyle w:val="ListParagraph"/>
        <w:numPr>
          <w:ilvl w:val="0"/>
          <w:numId w:val="3"/>
        </w:numPr>
        <w:ind w:left="284" w:hanging="284"/>
        <w:rPr>
          <w:color w:val="3B3838" w:themeColor="background2" w:themeShade="40"/>
          <w:sz w:val="18"/>
          <w:szCs w:val="18"/>
        </w:rPr>
      </w:pPr>
      <w:r w:rsidRPr="4E5405E2">
        <w:rPr>
          <w:color w:val="3B3838" w:themeColor="background2" w:themeShade="40"/>
          <w:sz w:val="18"/>
          <w:szCs w:val="18"/>
        </w:rPr>
        <w:lastRenderedPageBreak/>
        <w:t xml:space="preserve">Attribution: You must give appropriate credit, provide a link to the licence, and indicate if changes were made. You may do so in any reasonable manner, but not in any way that suggests that Right to Remain endorses you or your use. </w:t>
      </w:r>
    </w:p>
    <w:p w14:paraId="7FF7B9B2" w14:textId="5894A839" w:rsidR="00205297" w:rsidRPr="00F61A41" w:rsidRDefault="79CAC56A" w:rsidP="004E1C23">
      <w:pPr>
        <w:pStyle w:val="ListParagraph"/>
        <w:numPr>
          <w:ilvl w:val="0"/>
          <w:numId w:val="3"/>
        </w:numPr>
        <w:ind w:left="284" w:hanging="284"/>
        <w:rPr>
          <w:color w:val="3B3838" w:themeColor="background2" w:themeShade="40"/>
          <w:sz w:val="18"/>
          <w:szCs w:val="18"/>
        </w:rPr>
      </w:pPr>
      <w:r w:rsidRPr="4E5405E2">
        <w:rPr>
          <w:color w:val="3B3838" w:themeColor="background2" w:themeShade="40"/>
          <w:sz w:val="18"/>
          <w:szCs w:val="18"/>
        </w:rPr>
        <w:t>Non-commercial: You may not use the material for commercial purposes.</w:t>
      </w:r>
    </w:p>
    <w:p w14:paraId="430EE94F" w14:textId="3E0D5244" w:rsidR="00547AFC" w:rsidRPr="009E35AC" w:rsidRDefault="00547AFC" w:rsidP="00425E1F">
      <w:r>
        <w:br w:type="page"/>
      </w:r>
    </w:p>
    <w:sdt>
      <w:sdtPr>
        <w:rPr>
          <w:rFonts w:ascii="IBM Plex Serif" w:hAnsi="IBM Plex Serif" w:cs="Times New Roman"/>
          <w:b w:val="0"/>
          <w:bCs w:val="0"/>
          <w:i w:val="0"/>
          <w:iCs w:val="0"/>
          <w:color w:val="74971F"/>
          <w:sz w:val="22"/>
          <w:szCs w:val="22"/>
        </w:rPr>
        <w:id w:val="780230065"/>
        <w:docPartObj>
          <w:docPartGallery w:val="Table of Contents"/>
          <w:docPartUnique/>
        </w:docPartObj>
      </w:sdtPr>
      <w:sdtEndPr>
        <w:rPr>
          <w:noProof/>
          <w:color w:val="auto"/>
        </w:rPr>
      </w:sdtEndPr>
      <w:sdtContent>
        <w:p w14:paraId="4ACDD833" w14:textId="659B7A82" w:rsidR="002F566A" w:rsidRDefault="002F566A" w:rsidP="4E5405E2">
          <w:pPr>
            <w:pStyle w:val="TOC1"/>
            <w:tabs>
              <w:tab w:val="right" w:leader="dot" w:pos="9622"/>
            </w:tabs>
            <w:rPr>
              <w:rFonts w:eastAsiaTheme="minorEastAsia"/>
              <w:b w:val="0"/>
              <w:bCs w:val="0"/>
              <w:i w:val="0"/>
              <w:iCs w:val="0"/>
              <w:noProof/>
              <w:sz w:val="22"/>
              <w:szCs w:val="22"/>
              <w:lang w:eastAsia="en-IE"/>
            </w:rPr>
          </w:pPr>
          <w:r w:rsidRPr="4E5405E2">
            <w:rPr>
              <w:b w:val="0"/>
              <w:bCs w:val="0"/>
            </w:rPr>
            <w:fldChar w:fldCharType="begin"/>
          </w:r>
          <w:r>
            <w:instrText>TOC \o "1-3" \h \z \u</w:instrText>
          </w:r>
          <w:r w:rsidRPr="4E5405E2">
            <w:rPr>
              <w:b w:val="0"/>
              <w:bCs w:val="0"/>
            </w:rPr>
            <w:fldChar w:fldCharType="separate"/>
          </w:r>
          <w:hyperlink w:anchor="_Toc144215056">
            <w:r w:rsidR="77E27BEE" w:rsidRPr="4E5405E2">
              <w:rPr>
                <w:rStyle w:val="Hyperlink"/>
                <w:noProof/>
              </w:rPr>
              <w:t>Introduction</w:t>
            </w:r>
            <w:r>
              <w:tab/>
            </w:r>
            <w:r w:rsidRPr="3D97C7BC">
              <w:rPr>
                <w:noProof/>
              </w:rPr>
              <w:fldChar w:fldCharType="begin"/>
            </w:r>
            <w:r w:rsidRPr="3D97C7BC">
              <w:rPr>
                <w:noProof/>
              </w:rPr>
              <w:instrText xml:space="preserve"> PAGEREF _Toc144215056 \h </w:instrText>
            </w:r>
            <w:r w:rsidRPr="3D97C7BC">
              <w:rPr>
                <w:noProof/>
              </w:rPr>
            </w:r>
            <w:r w:rsidRPr="3D97C7BC">
              <w:rPr>
                <w:noProof/>
              </w:rPr>
              <w:fldChar w:fldCharType="separate"/>
            </w:r>
            <w:r w:rsidR="77E27BEE" w:rsidRPr="4E5405E2">
              <w:rPr>
                <w:noProof/>
              </w:rPr>
              <w:t>2</w:t>
            </w:r>
            <w:r w:rsidRPr="3D97C7BC">
              <w:rPr>
                <w:noProof/>
              </w:rPr>
              <w:fldChar w:fldCharType="end"/>
            </w:r>
          </w:hyperlink>
        </w:p>
        <w:p w14:paraId="57C8E23C" w14:textId="7E759709" w:rsidR="007E684A" w:rsidRDefault="00000000" w:rsidP="4E5405E2">
          <w:pPr>
            <w:pStyle w:val="TOC1"/>
            <w:tabs>
              <w:tab w:val="right" w:leader="dot" w:pos="9622"/>
            </w:tabs>
            <w:rPr>
              <w:rFonts w:eastAsiaTheme="minorEastAsia"/>
              <w:b w:val="0"/>
              <w:bCs w:val="0"/>
              <w:i w:val="0"/>
              <w:iCs w:val="0"/>
              <w:noProof/>
              <w:sz w:val="22"/>
              <w:szCs w:val="22"/>
              <w:lang w:eastAsia="en-IE"/>
            </w:rPr>
          </w:pPr>
          <w:hyperlink w:anchor="_Toc144215057">
            <w:r w:rsidR="77E27BEE" w:rsidRPr="4E5405E2">
              <w:rPr>
                <w:rStyle w:val="Hyperlink"/>
                <w:noProof/>
              </w:rPr>
              <w:t>1. The Green Hive Project</w:t>
            </w:r>
            <w:r w:rsidR="007E684A">
              <w:tab/>
            </w:r>
            <w:r w:rsidR="007E684A" w:rsidRPr="3D97C7BC">
              <w:rPr>
                <w:noProof/>
              </w:rPr>
              <w:fldChar w:fldCharType="begin"/>
            </w:r>
            <w:r w:rsidR="007E684A" w:rsidRPr="3D97C7BC">
              <w:rPr>
                <w:noProof/>
              </w:rPr>
              <w:instrText xml:space="preserve"> PAGEREF _Toc144215057 \h </w:instrText>
            </w:r>
            <w:r w:rsidR="007E684A" w:rsidRPr="3D97C7BC">
              <w:rPr>
                <w:noProof/>
              </w:rPr>
            </w:r>
            <w:r w:rsidR="007E684A" w:rsidRPr="3D97C7BC">
              <w:rPr>
                <w:noProof/>
              </w:rPr>
              <w:fldChar w:fldCharType="separate"/>
            </w:r>
            <w:r w:rsidR="77E27BEE" w:rsidRPr="4E5405E2">
              <w:rPr>
                <w:noProof/>
              </w:rPr>
              <w:t>4</w:t>
            </w:r>
            <w:r w:rsidR="007E684A" w:rsidRPr="3D97C7BC">
              <w:rPr>
                <w:noProof/>
              </w:rPr>
              <w:fldChar w:fldCharType="end"/>
            </w:r>
          </w:hyperlink>
        </w:p>
        <w:p w14:paraId="64E05C09" w14:textId="3E2A5427" w:rsidR="007E684A" w:rsidRDefault="00000000" w:rsidP="4E5405E2">
          <w:pPr>
            <w:pStyle w:val="TOC1"/>
            <w:tabs>
              <w:tab w:val="right" w:leader="dot" w:pos="9622"/>
            </w:tabs>
            <w:rPr>
              <w:rFonts w:eastAsiaTheme="minorEastAsia"/>
              <w:b w:val="0"/>
              <w:bCs w:val="0"/>
              <w:i w:val="0"/>
              <w:iCs w:val="0"/>
              <w:noProof/>
              <w:sz w:val="22"/>
              <w:szCs w:val="22"/>
              <w:lang w:eastAsia="en-IE"/>
            </w:rPr>
          </w:pPr>
          <w:hyperlink w:anchor="_Toc144215058">
            <w:r w:rsidR="77E27BEE" w:rsidRPr="4E5405E2">
              <w:rPr>
                <w:rStyle w:val="Hyperlink"/>
                <w:noProof/>
              </w:rPr>
              <w:t>2. Sustainability Education in Vocational Education and Training: The Irish Context</w:t>
            </w:r>
            <w:r w:rsidR="007E684A">
              <w:tab/>
            </w:r>
            <w:r w:rsidR="007E684A" w:rsidRPr="3D97C7BC">
              <w:rPr>
                <w:noProof/>
              </w:rPr>
              <w:fldChar w:fldCharType="begin"/>
            </w:r>
            <w:r w:rsidR="007E684A" w:rsidRPr="3D97C7BC">
              <w:rPr>
                <w:noProof/>
              </w:rPr>
              <w:instrText xml:space="preserve"> PAGEREF _Toc144215058 \h </w:instrText>
            </w:r>
            <w:r w:rsidR="007E684A" w:rsidRPr="3D97C7BC">
              <w:rPr>
                <w:noProof/>
              </w:rPr>
            </w:r>
            <w:r w:rsidR="007E684A" w:rsidRPr="3D97C7BC">
              <w:rPr>
                <w:noProof/>
              </w:rPr>
              <w:fldChar w:fldCharType="separate"/>
            </w:r>
            <w:r w:rsidR="77E27BEE" w:rsidRPr="4E5405E2">
              <w:rPr>
                <w:noProof/>
              </w:rPr>
              <w:t>6</w:t>
            </w:r>
            <w:r w:rsidR="007E684A" w:rsidRPr="3D97C7BC">
              <w:rPr>
                <w:noProof/>
              </w:rPr>
              <w:fldChar w:fldCharType="end"/>
            </w:r>
          </w:hyperlink>
        </w:p>
        <w:p w14:paraId="3E43C8B0" w14:textId="74CAFC3F" w:rsidR="007E684A" w:rsidRDefault="00000000" w:rsidP="4E5405E2">
          <w:pPr>
            <w:pStyle w:val="TOC1"/>
            <w:tabs>
              <w:tab w:val="right" w:leader="dot" w:pos="9622"/>
            </w:tabs>
            <w:rPr>
              <w:rFonts w:eastAsiaTheme="minorEastAsia"/>
              <w:b w:val="0"/>
              <w:bCs w:val="0"/>
              <w:i w:val="0"/>
              <w:iCs w:val="0"/>
              <w:noProof/>
              <w:sz w:val="22"/>
              <w:szCs w:val="22"/>
              <w:lang w:eastAsia="en-IE"/>
            </w:rPr>
          </w:pPr>
          <w:hyperlink w:anchor="_Toc144215059">
            <w:r w:rsidR="77E27BEE" w:rsidRPr="4E5405E2">
              <w:rPr>
                <w:rStyle w:val="Hyperlink"/>
                <w:noProof/>
              </w:rPr>
              <w:t>3. GreenComp: State of the Art in Ireland</w:t>
            </w:r>
            <w:r w:rsidR="007E684A">
              <w:tab/>
            </w:r>
            <w:r w:rsidR="007E684A" w:rsidRPr="3D97C7BC">
              <w:rPr>
                <w:noProof/>
              </w:rPr>
              <w:fldChar w:fldCharType="begin"/>
            </w:r>
            <w:r w:rsidR="007E684A" w:rsidRPr="3D97C7BC">
              <w:rPr>
                <w:noProof/>
              </w:rPr>
              <w:instrText xml:space="preserve"> PAGEREF _Toc144215059 \h </w:instrText>
            </w:r>
            <w:r w:rsidR="007E684A" w:rsidRPr="3D97C7BC">
              <w:rPr>
                <w:noProof/>
              </w:rPr>
            </w:r>
            <w:r w:rsidR="007E684A" w:rsidRPr="3D97C7BC">
              <w:rPr>
                <w:noProof/>
              </w:rPr>
              <w:fldChar w:fldCharType="separate"/>
            </w:r>
            <w:r w:rsidR="77E27BEE" w:rsidRPr="4E5405E2">
              <w:rPr>
                <w:noProof/>
              </w:rPr>
              <w:t>8</w:t>
            </w:r>
            <w:r w:rsidR="007E684A" w:rsidRPr="3D97C7BC">
              <w:rPr>
                <w:noProof/>
              </w:rPr>
              <w:fldChar w:fldCharType="end"/>
            </w:r>
          </w:hyperlink>
        </w:p>
        <w:p w14:paraId="3F3F8C24" w14:textId="0B5851C1" w:rsidR="007E684A" w:rsidRDefault="00000000" w:rsidP="4E5405E2">
          <w:pPr>
            <w:pStyle w:val="TOC2"/>
            <w:tabs>
              <w:tab w:val="right" w:leader="dot" w:pos="9622"/>
            </w:tabs>
            <w:rPr>
              <w:rFonts w:eastAsiaTheme="minorEastAsia"/>
              <w:b w:val="0"/>
              <w:bCs w:val="0"/>
              <w:noProof/>
              <w:lang w:eastAsia="en-IE"/>
            </w:rPr>
          </w:pPr>
          <w:hyperlink w:anchor="_Toc144215060">
            <w:r w:rsidR="77E27BEE" w:rsidRPr="4E5405E2">
              <w:rPr>
                <w:rStyle w:val="Hyperlink"/>
                <w:noProof/>
              </w:rPr>
              <w:t>3.1 Research Methodology</w:t>
            </w:r>
            <w:r w:rsidR="007E684A">
              <w:tab/>
            </w:r>
            <w:r w:rsidR="007E684A" w:rsidRPr="3D97C7BC">
              <w:rPr>
                <w:noProof/>
              </w:rPr>
              <w:fldChar w:fldCharType="begin"/>
            </w:r>
            <w:r w:rsidR="007E684A" w:rsidRPr="3D97C7BC">
              <w:rPr>
                <w:noProof/>
              </w:rPr>
              <w:instrText xml:space="preserve"> PAGEREF _Toc144215060 \h </w:instrText>
            </w:r>
            <w:r w:rsidR="007E684A" w:rsidRPr="3D97C7BC">
              <w:rPr>
                <w:noProof/>
              </w:rPr>
            </w:r>
            <w:r w:rsidR="007E684A" w:rsidRPr="3D97C7BC">
              <w:rPr>
                <w:noProof/>
              </w:rPr>
              <w:fldChar w:fldCharType="separate"/>
            </w:r>
            <w:r w:rsidR="77E27BEE" w:rsidRPr="4E5405E2">
              <w:rPr>
                <w:noProof/>
              </w:rPr>
              <w:t>8</w:t>
            </w:r>
            <w:r w:rsidR="007E684A" w:rsidRPr="3D97C7BC">
              <w:rPr>
                <w:noProof/>
              </w:rPr>
              <w:fldChar w:fldCharType="end"/>
            </w:r>
          </w:hyperlink>
        </w:p>
        <w:p w14:paraId="06A79DE4" w14:textId="2E719D03" w:rsidR="007E684A" w:rsidRDefault="00000000" w:rsidP="4E5405E2">
          <w:pPr>
            <w:pStyle w:val="TOC3"/>
            <w:tabs>
              <w:tab w:val="right" w:leader="dot" w:pos="9622"/>
            </w:tabs>
            <w:rPr>
              <w:rFonts w:eastAsiaTheme="minorEastAsia"/>
              <w:noProof/>
              <w:sz w:val="22"/>
              <w:szCs w:val="22"/>
              <w:lang w:eastAsia="en-IE"/>
            </w:rPr>
          </w:pPr>
          <w:hyperlink w:anchor="_Toc144215061">
            <w:r w:rsidR="77E27BEE" w:rsidRPr="4E5405E2">
              <w:rPr>
                <w:rStyle w:val="Hyperlink"/>
                <w:noProof/>
              </w:rPr>
              <w:t>3.1.1 Research Strategy</w:t>
            </w:r>
            <w:r w:rsidR="007E684A">
              <w:tab/>
            </w:r>
            <w:r w:rsidR="007E684A" w:rsidRPr="3D97C7BC">
              <w:rPr>
                <w:noProof/>
              </w:rPr>
              <w:fldChar w:fldCharType="begin"/>
            </w:r>
            <w:r w:rsidR="007E684A" w:rsidRPr="3D97C7BC">
              <w:rPr>
                <w:noProof/>
              </w:rPr>
              <w:instrText xml:space="preserve"> PAGEREF _Toc144215061 \h </w:instrText>
            </w:r>
            <w:r w:rsidR="007E684A" w:rsidRPr="3D97C7BC">
              <w:rPr>
                <w:noProof/>
              </w:rPr>
            </w:r>
            <w:r w:rsidR="007E684A" w:rsidRPr="3D97C7BC">
              <w:rPr>
                <w:noProof/>
              </w:rPr>
              <w:fldChar w:fldCharType="separate"/>
            </w:r>
            <w:r w:rsidR="77E27BEE" w:rsidRPr="4E5405E2">
              <w:rPr>
                <w:noProof/>
              </w:rPr>
              <w:t>8</w:t>
            </w:r>
            <w:r w:rsidR="007E684A" w:rsidRPr="3D97C7BC">
              <w:rPr>
                <w:noProof/>
              </w:rPr>
              <w:fldChar w:fldCharType="end"/>
            </w:r>
          </w:hyperlink>
        </w:p>
        <w:p w14:paraId="16E20CB1" w14:textId="158B0669" w:rsidR="007E684A" w:rsidRDefault="00000000" w:rsidP="4E5405E2">
          <w:pPr>
            <w:pStyle w:val="TOC3"/>
            <w:tabs>
              <w:tab w:val="right" w:leader="dot" w:pos="9622"/>
            </w:tabs>
            <w:rPr>
              <w:rFonts w:eastAsiaTheme="minorEastAsia"/>
              <w:noProof/>
              <w:sz w:val="22"/>
              <w:szCs w:val="22"/>
              <w:lang w:eastAsia="en-IE"/>
            </w:rPr>
          </w:pPr>
          <w:hyperlink w:anchor="_Toc144215062">
            <w:r w:rsidR="77E27BEE" w:rsidRPr="4E5405E2">
              <w:rPr>
                <w:rStyle w:val="Hyperlink"/>
                <w:noProof/>
              </w:rPr>
              <w:t>3.1.2 Data Collection Method and Tools</w:t>
            </w:r>
            <w:r w:rsidR="007E684A">
              <w:tab/>
            </w:r>
            <w:r w:rsidR="007E684A" w:rsidRPr="3D97C7BC">
              <w:rPr>
                <w:noProof/>
              </w:rPr>
              <w:fldChar w:fldCharType="begin"/>
            </w:r>
            <w:r w:rsidR="007E684A" w:rsidRPr="3D97C7BC">
              <w:rPr>
                <w:noProof/>
              </w:rPr>
              <w:instrText xml:space="preserve"> PAGEREF _Toc144215062 \h </w:instrText>
            </w:r>
            <w:r w:rsidR="007E684A" w:rsidRPr="3D97C7BC">
              <w:rPr>
                <w:noProof/>
              </w:rPr>
            </w:r>
            <w:r w:rsidR="007E684A" w:rsidRPr="3D97C7BC">
              <w:rPr>
                <w:noProof/>
              </w:rPr>
              <w:fldChar w:fldCharType="separate"/>
            </w:r>
            <w:r w:rsidR="77E27BEE" w:rsidRPr="4E5405E2">
              <w:rPr>
                <w:noProof/>
              </w:rPr>
              <w:t>8</w:t>
            </w:r>
            <w:r w:rsidR="007E684A" w:rsidRPr="3D97C7BC">
              <w:rPr>
                <w:noProof/>
              </w:rPr>
              <w:fldChar w:fldCharType="end"/>
            </w:r>
          </w:hyperlink>
        </w:p>
        <w:p w14:paraId="63BC0D50" w14:textId="0EC378C7" w:rsidR="007E684A" w:rsidRDefault="00000000" w:rsidP="4E5405E2">
          <w:pPr>
            <w:pStyle w:val="TOC3"/>
            <w:tabs>
              <w:tab w:val="right" w:leader="dot" w:pos="9622"/>
            </w:tabs>
            <w:rPr>
              <w:rFonts w:eastAsiaTheme="minorEastAsia"/>
              <w:noProof/>
              <w:sz w:val="22"/>
              <w:szCs w:val="22"/>
              <w:lang w:eastAsia="en-IE"/>
            </w:rPr>
          </w:pPr>
          <w:hyperlink w:anchor="_Toc144215063">
            <w:r w:rsidR="77E27BEE" w:rsidRPr="4E5405E2">
              <w:rPr>
                <w:rStyle w:val="Hyperlink"/>
                <w:noProof/>
              </w:rPr>
              <w:t>3.1.3 Sample Selection</w:t>
            </w:r>
            <w:r w:rsidR="007E684A">
              <w:tab/>
            </w:r>
            <w:r w:rsidR="007E684A" w:rsidRPr="3D97C7BC">
              <w:rPr>
                <w:noProof/>
              </w:rPr>
              <w:fldChar w:fldCharType="begin"/>
            </w:r>
            <w:r w:rsidR="007E684A" w:rsidRPr="3D97C7BC">
              <w:rPr>
                <w:noProof/>
              </w:rPr>
              <w:instrText xml:space="preserve"> PAGEREF _Toc144215063 \h </w:instrText>
            </w:r>
            <w:r w:rsidR="007E684A" w:rsidRPr="3D97C7BC">
              <w:rPr>
                <w:noProof/>
              </w:rPr>
            </w:r>
            <w:r w:rsidR="007E684A" w:rsidRPr="3D97C7BC">
              <w:rPr>
                <w:noProof/>
              </w:rPr>
              <w:fldChar w:fldCharType="separate"/>
            </w:r>
            <w:r w:rsidR="77E27BEE" w:rsidRPr="4E5405E2">
              <w:rPr>
                <w:noProof/>
              </w:rPr>
              <w:t>9</w:t>
            </w:r>
            <w:r w:rsidR="007E684A" w:rsidRPr="3D97C7BC">
              <w:rPr>
                <w:noProof/>
              </w:rPr>
              <w:fldChar w:fldCharType="end"/>
            </w:r>
          </w:hyperlink>
        </w:p>
        <w:p w14:paraId="4353B830" w14:textId="280A357A" w:rsidR="007E684A" w:rsidRDefault="00000000" w:rsidP="4E5405E2">
          <w:pPr>
            <w:pStyle w:val="TOC3"/>
            <w:tabs>
              <w:tab w:val="right" w:leader="dot" w:pos="9622"/>
            </w:tabs>
            <w:rPr>
              <w:rFonts w:eastAsiaTheme="minorEastAsia"/>
              <w:noProof/>
              <w:sz w:val="22"/>
              <w:szCs w:val="22"/>
              <w:lang w:eastAsia="en-IE"/>
            </w:rPr>
          </w:pPr>
          <w:hyperlink w:anchor="_Toc144215064">
            <w:r w:rsidR="77E27BEE" w:rsidRPr="4E5405E2">
              <w:rPr>
                <w:rStyle w:val="Hyperlink"/>
                <w:noProof/>
              </w:rPr>
              <w:t>3.1.4 Data Analysis</w:t>
            </w:r>
            <w:r w:rsidR="007E684A">
              <w:tab/>
            </w:r>
            <w:r w:rsidR="007E684A" w:rsidRPr="3D97C7BC">
              <w:rPr>
                <w:noProof/>
              </w:rPr>
              <w:fldChar w:fldCharType="begin"/>
            </w:r>
            <w:r w:rsidR="007E684A" w:rsidRPr="3D97C7BC">
              <w:rPr>
                <w:noProof/>
              </w:rPr>
              <w:instrText xml:space="preserve"> PAGEREF _Toc144215064 \h </w:instrText>
            </w:r>
            <w:r w:rsidR="007E684A" w:rsidRPr="3D97C7BC">
              <w:rPr>
                <w:noProof/>
              </w:rPr>
            </w:r>
            <w:r w:rsidR="007E684A" w:rsidRPr="3D97C7BC">
              <w:rPr>
                <w:noProof/>
              </w:rPr>
              <w:fldChar w:fldCharType="separate"/>
            </w:r>
            <w:r w:rsidR="77E27BEE" w:rsidRPr="4E5405E2">
              <w:rPr>
                <w:noProof/>
              </w:rPr>
              <w:t>10</w:t>
            </w:r>
            <w:r w:rsidR="007E684A" w:rsidRPr="3D97C7BC">
              <w:rPr>
                <w:noProof/>
              </w:rPr>
              <w:fldChar w:fldCharType="end"/>
            </w:r>
          </w:hyperlink>
        </w:p>
        <w:p w14:paraId="7ACA1C2E" w14:textId="6C7B68DB" w:rsidR="007E684A" w:rsidRDefault="00000000" w:rsidP="4E5405E2">
          <w:pPr>
            <w:pStyle w:val="TOC3"/>
            <w:tabs>
              <w:tab w:val="right" w:leader="dot" w:pos="9622"/>
            </w:tabs>
            <w:rPr>
              <w:rFonts w:eastAsiaTheme="minorEastAsia"/>
              <w:noProof/>
              <w:sz w:val="22"/>
              <w:szCs w:val="22"/>
              <w:lang w:eastAsia="en-IE"/>
            </w:rPr>
          </w:pPr>
          <w:hyperlink w:anchor="_Toc144215065">
            <w:r w:rsidR="77E27BEE" w:rsidRPr="4E5405E2">
              <w:rPr>
                <w:rStyle w:val="Hyperlink"/>
                <w:noProof/>
              </w:rPr>
              <w:t>3.1.5 Ethical Considerations:</w:t>
            </w:r>
            <w:r w:rsidR="007E684A">
              <w:tab/>
            </w:r>
            <w:r w:rsidR="007E684A" w:rsidRPr="3D97C7BC">
              <w:rPr>
                <w:noProof/>
              </w:rPr>
              <w:fldChar w:fldCharType="begin"/>
            </w:r>
            <w:r w:rsidR="007E684A" w:rsidRPr="3D97C7BC">
              <w:rPr>
                <w:noProof/>
              </w:rPr>
              <w:instrText xml:space="preserve"> PAGEREF _Toc144215065 \h </w:instrText>
            </w:r>
            <w:r w:rsidR="007E684A" w:rsidRPr="3D97C7BC">
              <w:rPr>
                <w:noProof/>
              </w:rPr>
            </w:r>
            <w:r w:rsidR="007E684A" w:rsidRPr="3D97C7BC">
              <w:rPr>
                <w:noProof/>
              </w:rPr>
              <w:fldChar w:fldCharType="separate"/>
            </w:r>
            <w:r w:rsidR="77E27BEE" w:rsidRPr="4E5405E2">
              <w:rPr>
                <w:noProof/>
              </w:rPr>
              <w:t>10</w:t>
            </w:r>
            <w:r w:rsidR="007E684A" w:rsidRPr="3D97C7BC">
              <w:rPr>
                <w:noProof/>
              </w:rPr>
              <w:fldChar w:fldCharType="end"/>
            </w:r>
          </w:hyperlink>
        </w:p>
        <w:p w14:paraId="242B04B3" w14:textId="013E9F6E" w:rsidR="007E684A" w:rsidRDefault="00000000" w:rsidP="4E5405E2">
          <w:pPr>
            <w:pStyle w:val="TOC3"/>
            <w:tabs>
              <w:tab w:val="right" w:leader="dot" w:pos="9622"/>
            </w:tabs>
            <w:rPr>
              <w:rFonts w:eastAsiaTheme="minorEastAsia"/>
              <w:noProof/>
              <w:sz w:val="22"/>
              <w:szCs w:val="22"/>
              <w:lang w:eastAsia="en-IE"/>
            </w:rPr>
          </w:pPr>
          <w:hyperlink w:anchor="_Toc144215066">
            <w:r w:rsidR="77E27BEE" w:rsidRPr="4E5405E2">
              <w:rPr>
                <w:rStyle w:val="Hyperlink"/>
                <w:noProof/>
              </w:rPr>
              <w:t>3.1.6 Limitations</w:t>
            </w:r>
            <w:r w:rsidR="007E684A">
              <w:tab/>
            </w:r>
            <w:r w:rsidR="007E684A" w:rsidRPr="3D97C7BC">
              <w:rPr>
                <w:noProof/>
              </w:rPr>
              <w:fldChar w:fldCharType="begin"/>
            </w:r>
            <w:r w:rsidR="007E684A" w:rsidRPr="3D97C7BC">
              <w:rPr>
                <w:noProof/>
              </w:rPr>
              <w:instrText xml:space="preserve"> PAGEREF _Toc144215066 \h </w:instrText>
            </w:r>
            <w:r w:rsidR="007E684A" w:rsidRPr="3D97C7BC">
              <w:rPr>
                <w:noProof/>
              </w:rPr>
            </w:r>
            <w:r w:rsidR="007E684A" w:rsidRPr="3D97C7BC">
              <w:rPr>
                <w:noProof/>
              </w:rPr>
              <w:fldChar w:fldCharType="separate"/>
            </w:r>
            <w:r w:rsidR="77E27BEE" w:rsidRPr="4E5405E2">
              <w:rPr>
                <w:noProof/>
              </w:rPr>
              <w:t>10</w:t>
            </w:r>
            <w:r w:rsidR="007E684A" w:rsidRPr="3D97C7BC">
              <w:rPr>
                <w:noProof/>
              </w:rPr>
              <w:fldChar w:fldCharType="end"/>
            </w:r>
          </w:hyperlink>
        </w:p>
        <w:p w14:paraId="75AA3A82" w14:textId="71427FFA" w:rsidR="007E684A" w:rsidRDefault="00000000" w:rsidP="4E5405E2">
          <w:pPr>
            <w:pStyle w:val="TOC2"/>
            <w:tabs>
              <w:tab w:val="right" w:leader="dot" w:pos="9622"/>
            </w:tabs>
            <w:rPr>
              <w:rFonts w:eastAsiaTheme="minorEastAsia"/>
              <w:b w:val="0"/>
              <w:bCs w:val="0"/>
              <w:noProof/>
              <w:lang w:eastAsia="en-IE"/>
            </w:rPr>
          </w:pPr>
          <w:hyperlink w:anchor="_Toc144215067">
            <w:r w:rsidR="77E27BEE" w:rsidRPr="4E5405E2">
              <w:rPr>
                <w:rStyle w:val="Hyperlink"/>
                <w:noProof/>
              </w:rPr>
              <w:t>3.2 Sustainability competencies in Irelands formal education system: recent evolutions</w:t>
            </w:r>
            <w:r w:rsidR="007E684A">
              <w:tab/>
            </w:r>
            <w:r w:rsidR="007E684A" w:rsidRPr="3D97C7BC">
              <w:rPr>
                <w:noProof/>
              </w:rPr>
              <w:fldChar w:fldCharType="begin"/>
            </w:r>
            <w:r w:rsidR="007E684A" w:rsidRPr="3D97C7BC">
              <w:rPr>
                <w:noProof/>
              </w:rPr>
              <w:instrText xml:space="preserve"> PAGEREF _Toc144215067 \h </w:instrText>
            </w:r>
            <w:r w:rsidR="007E684A" w:rsidRPr="3D97C7BC">
              <w:rPr>
                <w:noProof/>
              </w:rPr>
            </w:r>
            <w:r w:rsidR="007E684A" w:rsidRPr="3D97C7BC">
              <w:rPr>
                <w:noProof/>
              </w:rPr>
              <w:fldChar w:fldCharType="separate"/>
            </w:r>
            <w:r w:rsidR="77E27BEE" w:rsidRPr="4E5405E2">
              <w:rPr>
                <w:noProof/>
              </w:rPr>
              <w:t>10</w:t>
            </w:r>
            <w:r w:rsidR="007E684A" w:rsidRPr="3D97C7BC">
              <w:rPr>
                <w:noProof/>
              </w:rPr>
              <w:fldChar w:fldCharType="end"/>
            </w:r>
          </w:hyperlink>
        </w:p>
        <w:p w14:paraId="54C0012B" w14:textId="6B45ABA0" w:rsidR="007E684A" w:rsidRDefault="00000000" w:rsidP="4E5405E2">
          <w:pPr>
            <w:pStyle w:val="TOC2"/>
            <w:tabs>
              <w:tab w:val="right" w:leader="dot" w:pos="9622"/>
            </w:tabs>
            <w:rPr>
              <w:rFonts w:eastAsiaTheme="minorEastAsia"/>
              <w:b w:val="0"/>
              <w:bCs w:val="0"/>
              <w:noProof/>
              <w:lang w:eastAsia="en-IE"/>
            </w:rPr>
          </w:pPr>
          <w:hyperlink w:anchor="_Toc144215068">
            <w:r w:rsidR="77E27BEE" w:rsidRPr="4E5405E2">
              <w:rPr>
                <w:rStyle w:val="Hyperlink"/>
                <w:noProof/>
              </w:rPr>
              <w:t>of the Country’s educational policies</w:t>
            </w:r>
            <w:r w:rsidR="007E684A">
              <w:tab/>
            </w:r>
            <w:r w:rsidR="007E684A" w:rsidRPr="3D97C7BC">
              <w:rPr>
                <w:noProof/>
              </w:rPr>
              <w:fldChar w:fldCharType="begin"/>
            </w:r>
            <w:r w:rsidR="007E684A" w:rsidRPr="3D97C7BC">
              <w:rPr>
                <w:noProof/>
              </w:rPr>
              <w:instrText xml:space="preserve"> PAGEREF _Toc144215068 \h </w:instrText>
            </w:r>
            <w:r w:rsidR="007E684A" w:rsidRPr="3D97C7BC">
              <w:rPr>
                <w:noProof/>
              </w:rPr>
            </w:r>
            <w:r w:rsidR="007E684A" w:rsidRPr="3D97C7BC">
              <w:rPr>
                <w:noProof/>
              </w:rPr>
              <w:fldChar w:fldCharType="separate"/>
            </w:r>
            <w:r w:rsidR="77E27BEE" w:rsidRPr="4E5405E2">
              <w:rPr>
                <w:noProof/>
              </w:rPr>
              <w:t>11</w:t>
            </w:r>
            <w:r w:rsidR="007E684A" w:rsidRPr="3D97C7BC">
              <w:rPr>
                <w:noProof/>
              </w:rPr>
              <w:fldChar w:fldCharType="end"/>
            </w:r>
          </w:hyperlink>
        </w:p>
        <w:p w14:paraId="52EDEF39" w14:textId="770CA2C6" w:rsidR="007E684A" w:rsidRDefault="00000000" w:rsidP="4E5405E2">
          <w:pPr>
            <w:pStyle w:val="TOC2"/>
            <w:tabs>
              <w:tab w:val="right" w:leader="dot" w:pos="9622"/>
            </w:tabs>
            <w:rPr>
              <w:rFonts w:eastAsiaTheme="minorEastAsia"/>
              <w:b w:val="0"/>
              <w:bCs w:val="0"/>
              <w:noProof/>
              <w:lang w:eastAsia="en-IE"/>
            </w:rPr>
          </w:pPr>
          <w:hyperlink w:anchor="_Toc144215069">
            <w:r w:rsidR="77E27BEE" w:rsidRPr="4E5405E2">
              <w:rPr>
                <w:rStyle w:val="Hyperlink"/>
                <w:noProof/>
              </w:rPr>
              <w:t>3.3 Experiences from the field: interviews with VET experts</w:t>
            </w:r>
            <w:r w:rsidR="007E684A">
              <w:tab/>
            </w:r>
            <w:r w:rsidR="007E684A" w:rsidRPr="3D97C7BC">
              <w:rPr>
                <w:noProof/>
              </w:rPr>
              <w:fldChar w:fldCharType="begin"/>
            </w:r>
            <w:r w:rsidR="007E684A" w:rsidRPr="3D97C7BC">
              <w:rPr>
                <w:noProof/>
              </w:rPr>
              <w:instrText xml:space="preserve"> PAGEREF _Toc144215069 \h </w:instrText>
            </w:r>
            <w:r w:rsidR="007E684A" w:rsidRPr="3D97C7BC">
              <w:rPr>
                <w:noProof/>
              </w:rPr>
            </w:r>
            <w:r w:rsidR="007E684A" w:rsidRPr="3D97C7BC">
              <w:rPr>
                <w:noProof/>
              </w:rPr>
              <w:fldChar w:fldCharType="separate"/>
            </w:r>
            <w:r w:rsidR="77E27BEE" w:rsidRPr="4E5405E2">
              <w:rPr>
                <w:noProof/>
              </w:rPr>
              <w:t>11</w:t>
            </w:r>
            <w:r w:rsidR="007E684A" w:rsidRPr="3D97C7BC">
              <w:rPr>
                <w:noProof/>
              </w:rPr>
              <w:fldChar w:fldCharType="end"/>
            </w:r>
          </w:hyperlink>
        </w:p>
        <w:p w14:paraId="687CB675" w14:textId="0706C147" w:rsidR="007E684A" w:rsidRDefault="00000000" w:rsidP="4E5405E2">
          <w:pPr>
            <w:pStyle w:val="TOC3"/>
            <w:tabs>
              <w:tab w:val="right" w:leader="dot" w:pos="9622"/>
            </w:tabs>
            <w:rPr>
              <w:rFonts w:eastAsiaTheme="minorEastAsia"/>
              <w:noProof/>
              <w:sz w:val="22"/>
              <w:szCs w:val="22"/>
              <w:lang w:eastAsia="en-IE"/>
            </w:rPr>
          </w:pPr>
          <w:hyperlink w:anchor="_Toc144215070">
            <w:r w:rsidR="77E27BEE" w:rsidRPr="4E5405E2">
              <w:rPr>
                <w:rStyle w:val="Hyperlink"/>
                <w:noProof/>
              </w:rPr>
              <w:t>3.3.2 Summary of the findings</w:t>
            </w:r>
            <w:r w:rsidR="007E684A">
              <w:tab/>
            </w:r>
            <w:r w:rsidR="007E684A" w:rsidRPr="3D97C7BC">
              <w:rPr>
                <w:noProof/>
              </w:rPr>
              <w:fldChar w:fldCharType="begin"/>
            </w:r>
            <w:r w:rsidR="007E684A" w:rsidRPr="3D97C7BC">
              <w:rPr>
                <w:noProof/>
              </w:rPr>
              <w:instrText xml:space="preserve"> PAGEREF _Toc144215070 \h </w:instrText>
            </w:r>
            <w:r w:rsidR="007E684A" w:rsidRPr="3D97C7BC">
              <w:rPr>
                <w:noProof/>
              </w:rPr>
            </w:r>
            <w:r w:rsidR="007E684A" w:rsidRPr="3D97C7BC">
              <w:rPr>
                <w:noProof/>
              </w:rPr>
              <w:fldChar w:fldCharType="separate"/>
            </w:r>
            <w:r w:rsidR="77E27BEE" w:rsidRPr="4E5405E2">
              <w:rPr>
                <w:noProof/>
              </w:rPr>
              <w:t>11</w:t>
            </w:r>
            <w:r w:rsidR="007E684A" w:rsidRPr="3D97C7BC">
              <w:rPr>
                <w:noProof/>
              </w:rPr>
              <w:fldChar w:fldCharType="end"/>
            </w:r>
          </w:hyperlink>
        </w:p>
        <w:p w14:paraId="70F3B01F" w14:textId="7901E19C" w:rsidR="007E684A" w:rsidRDefault="00000000" w:rsidP="4E5405E2">
          <w:pPr>
            <w:pStyle w:val="TOC1"/>
            <w:tabs>
              <w:tab w:val="right" w:leader="dot" w:pos="9622"/>
            </w:tabs>
            <w:rPr>
              <w:rFonts w:eastAsiaTheme="minorEastAsia"/>
              <w:b w:val="0"/>
              <w:bCs w:val="0"/>
              <w:i w:val="0"/>
              <w:iCs w:val="0"/>
              <w:noProof/>
              <w:sz w:val="22"/>
              <w:szCs w:val="22"/>
              <w:lang w:eastAsia="en-IE"/>
            </w:rPr>
          </w:pPr>
          <w:hyperlink w:anchor="_Toc144215071">
            <w:r w:rsidR="77E27BEE" w:rsidRPr="4E5405E2">
              <w:rPr>
                <w:rStyle w:val="Hyperlink"/>
                <w:noProof/>
              </w:rPr>
              <w:t>4. Developing sustainability competences: Best practices in Ireland</w:t>
            </w:r>
            <w:r w:rsidR="007E684A">
              <w:tab/>
            </w:r>
            <w:r w:rsidR="007E684A" w:rsidRPr="3D97C7BC">
              <w:rPr>
                <w:noProof/>
              </w:rPr>
              <w:fldChar w:fldCharType="begin"/>
            </w:r>
            <w:r w:rsidR="007E684A" w:rsidRPr="3D97C7BC">
              <w:rPr>
                <w:noProof/>
              </w:rPr>
              <w:instrText xml:space="preserve"> PAGEREF _Toc144215071 \h </w:instrText>
            </w:r>
            <w:r w:rsidR="007E684A" w:rsidRPr="3D97C7BC">
              <w:rPr>
                <w:noProof/>
              </w:rPr>
            </w:r>
            <w:r w:rsidR="007E684A" w:rsidRPr="3D97C7BC">
              <w:rPr>
                <w:noProof/>
              </w:rPr>
              <w:fldChar w:fldCharType="separate"/>
            </w:r>
            <w:r w:rsidR="77E27BEE" w:rsidRPr="4E5405E2">
              <w:rPr>
                <w:noProof/>
              </w:rPr>
              <w:t>18</w:t>
            </w:r>
            <w:r w:rsidR="007E684A" w:rsidRPr="3D97C7BC">
              <w:rPr>
                <w:noProof/>
              </w:rPr>
              <w:fldChar w:fldCharType="end"/>
            </w:r>
          </w:hyperlink>
        </w:p>
        <w:p w14:paraId="1A2F9DCC" w14:textId="4394A8A3" w:rsidR="007E684A" w:rsidRDefault="00000000" w:rsidP="4E5405E2">
          <w:pPr>
            <w:pStyle w:val="TOC2"/>
            <w:tabs>
              <w:tab w:val="right" w:leader="dot" w:pos="9622"/>
            </w:tabs>
            <w:rPr>
              <w:rFonts w:eastAsiaTheme="minorEastAsia"/>
              <w:b w:val="0"/>
              <w:bCs w:val="0"/>
              <w:noProof/>
              <w:lang w:eastAsia="en-IE"/>
            </w:rPr>
          </w:pPr>
          <w:hyperlink w:anchor="_Toc144215072">
            <w:r w:rsidR="77E27BEE" w:rsidRPr="4E5405E2">
              <w:rPr>
                <w:rStyle w:val="Hyperlink"/>
                <w:noProof/>
              </w:rPr>
              <w:t>4.1 [Water Ambassador]</w:t>
            </w:r>
            <w:r w:rsidR="007E684A">
              <w:tab/>
            </w:r>
            <w:r w:rsidR="007E684A" w:rsidRPr="3D97C7BC">
              <w:rPr>
                <w:noProof/>
              </w:rPr>
              <w:fldChar w:fldCharType="begin"/>
            </w:r>
            <w:r w:rsidR="007E684A" w:rsidRPr="3D97C7BC">
              <w:rPr>
                <w:noProof/>
              </w:rPr>
              <w:instrText xml:space="preserve"> PAGEREF _Toc144215072 \h </w:instrText>
            </w:r>
            <w:r w:rsidR="007E684A" w:rsidRPr="3D97C7BC">
              <w:rPr>
                <w:noProof/>
              </w:rPr>
            </w:r>
            <w:r w:rsidR="007E684A" w:rsidRPr="3D97C7BC">
              <w:rPr>
                <w:noProof/>
              </w:rPr>
              <w:fldChar w:fldCharType="separate"/>
            </w:r>
            <w:r w:rsidR="77E27BEE" w:rsidRPr="4E5405E2">
              <w:rPr>
                <w:noProof/>
              </w:rPr>
              <w:t>18</w:t>
            </w:r>
            <w:r w:rsidR="007E684A" w:rsidRPr="3D97C7BC">
              <w:rPr>
                <w:noProof/>
              </w:rPr>
              <w:fldChar w:fldCharType="end"/>
            </w:r>
          </w:hyperlink>
        </w:p>
        <w:p w14:paraId="0CC01211" w14:textId="6D37E452" w:rsidR="007E684A" w:rsidRDefault="00000000" w:rsidP="4E5405E2">
          <w:pPr>
            <w:pStyle w:val="TOC2"/>
            <w:tabs>
              <w:tab w:val="right" w:leader="dot" w:pos="9622"/>
            </w:tabs>
            <w:rPr>
              <w:rFonts w:eastAsiaTheme="minorEastAsia"/>
              <w:b w:val="0"/>
              <w:bCs w:val="0"/>
              <w:noProof/>
              <w:lang w:eastAsia="en-IE"/>
            </w:rPr>
          </w:pPr>
          <w:hyperlink w:anchor="_Toc144215073">
            <w:r w:rsidR="77E27BEE" w:rsidRPr="4E5405E2">
              <w:rPr>
                <w:rStyle w:val="Hyperlink"/>
                <w:noProof/>
              </w:rPr>
              <w:t>4.2 [Let’s Fix Fashion]</w:t>
            </w:r>
            <w:r w:rsidR="007E684A">
              <w:tab/>
            </w:r>
            <w:r w:rsidR="007E684A" w:rsidRPr="3D97C7BC">
              <w:rPr>
                <w:noProof/>
              </w:rPr>
              <w:fldChar w:fldCharType="begin"/>
            </w:r>
            <w:r w:rsidR="007E684A" w:rsidRPr="3D97C7BC">
              <w:rPr>
                <w:noProof/>
              </w:rPr>
              <w:instrText xml:space="preserve"> PAGEREF _Toc144215073 \h </w:instrText>
            </w:r>
            <w:r w:rsidR="007E684A" w:rsidRPr="3D97C7BC">
              <w:rPr>
                <w:noProof/>
              </w:rPr>
            </w:r>
            <w:r w:rsidR="007E684A" w:rsidRPr="3D97C7BC">
              <w:rPr>
                <w:noProof/>
              </w:rPr>
              <w:fldChar w:fldCharType="separate"/>
            </w:r>
            <w:r w:rsidR="77E27BEE" w:rsidRPr="4E5405E2">
              <w:rPr>
                <w:noProof/>
              </w:rPr>
              <w:t>20</w:t>
            </w:r>
            <w:r w:rsidR="007E684A" w:rsidRPr="3D97C7BC">
              <w:rPr>
                <w:noProof/>
              </w:rPr>
              <w:fldChar w:fldCharType="end"/>
            </w:r>
          </w:hyperlink>
        </w:p>
        <w:p w14:paraId="11E59318" w14:textId="620D37C5" w:rsidR="007E684A" w:rsidRDefault="00000000" w:rsidP="4E5405E2">
          <w:pPr>
            <w:pStyle w:val="TOC2"/>
            <w:tabs>
              <w:tab w:val="right" w:leader="dot" w:pos="9622"/>
            </w:tabs>
            <w:rPr>
              <w:rFonts w:eastAsiaTheme="minorEastAsia"/>
              <w:b w:val="0"/>
              <w:bCs w:val="0"/>
              <w:noProof/>
              <w:lang w:eastAsia="en-IE"/>
            </w:rPr>
          </w:pPr>
          <w:hyperlink w:anchor="_Toc144215074">
            <w:r w:rsidR="77E27BEE" w:rsidRPr="4E5405E2">
              <w:rPr>
                <w:rStyle w:val="Hyperlink"/>
                <w:noProof/>
              </w:rPr>
              <w:t>4.3 [Junk Koture]</w:t>
            </w:r>
            <w:r w:rsidR="007E684A">
              <w:tab/>
            </w:r>
            <w:r w:rsidR="007E684A" w:rsidRPr="3D97C7BC">
              <w:rPr>
                <w:noProof/>
              </w:rPr>
              <w:fldChar w:fldCharType="begin"/>
            </w:r>
            <w:r w:rsidR="007E684A" w:rsidRPr="3D97C7BC">
              <w:rPr>
                <w:noProof/>
              </w:rPr>
              <w:instrText xml:space="preserve"> PAGEREF _Toc144215074 \h </w:instrText>
            </w:r>
            <w:r w:rsidR="007E684A" w:rsidRPr="3D97C7BC">
              <w:rPr>
                <w:noProof/>
              </w:rPr>
            </w:r>
            <w:r w:rsidR="007E684A" w:rsidRPr="3D97C7BC">
              <w:rPr>
                <w:noProof/>
              </w:rPr>
              <w:fldChar w:fldCharType="separate"/>
            </w:r>
            <w:r w:rsidR="77E27BEE" w:rsidRPr="4E5405E2">
              <w:rPr>
                <w:noProof/>
              </w:rPr>
              <w:t>21</w:t>
            </w:r>
            <w:r w:rsidR="007E684A" w:rsidRPr="3D97C7BC">
              <w:rPr>
                <w:noProof/>
              </w:rPr>
              <w:fldChar w:fldCharType="end"/>
            </w:r>
          </w:hyperlink>
        </w:p>
        <w:p w14:paraId="3CE9040C" w14:textId="01FC6B83" w:rsidR="007E684A" w:rsidRDefault="00000000" w:rsidP="4E5405E2">
          <w:pPr>
            <w:pStyle w:val="TOC2"/>
            <w:tabs>
              <w:tab w:val="right" w:leader="dot" w:pos="9622"/>
            </w:tabs>
            <w:rPr>
              <w:rFonts w:eastAsiaTheme="minorEastAsia"/>
              <w:b w:val="0"/>
              <w:bCs w:val="0"/>
              <w:noProof/>
              <w:lang w:eastAsia="en-IE"/>
            </w:rPr>
          </w:pPr>
          <w:hyperlink w:anchor="_Toc144215075">
            <w:r w:rsidR="77E27BEE" w:rsidRPr="4E5405E2">
              <w:rPr>
                <w:rStyle w:val="Hyperlink"/>
                <w:noProof/>
              </w:rPr>
              <w:t>4.4 [The Willow Project]</w:t>
            </w:r>
            <w:r w:rsidR="007E684A">
              <w:tab/>
            </w:r>
            <w:r w:rsidR="007E684A" w:rsidRPr="3D97C7BC">
              <w:rPr>
                <w:noProof/>
              </w:rPr>
              <w:fldChar w:fldCharType="begin"/>
            </w:r>
            <w:r w:rsidR="007E684A" w:rsidRPr="3D97C7BC">
              <w:rPr>
                <w:noProof/>
              </w:rPr>
              <w:instrText xml:space="preserve"> PAGEREF _Toc144215075 \h </w:instrText>
            </w:r>
            <w:r w:rsidR="007E684A" w:rsidRPr="3D97C7BC">
              <w:rPr>
                <w:noProof/>
              </w:rPr>
            </w:r>
            <w:r w:rsidR="007E684A" w:rsidRPr="3D97C7BC">
              <w:rPr>
                <w:noProof/>
              </w:rPr>
              <w:fldChar w:fldCharType="separate"/>
            </w:r>
            <w:r w:rsidR="77E27BEE" w:rsidRPr="4E5405E2">
              <w:rPr>
                <w:noProof/>
              </w:rPr>
              <w:t>22</w:t>
            </w:r>
            <w:r w:rsidR="007E684A" w:rsidRPr="3D97C7BC">
              <w:rPr>
                <w:noProof/>
              </w:rPr>
              <w:fldChar w:fldCharType="end"/>
            </w:r>
          </w:hyperlink>
        </w:p>
        <w:p w14:paraId="78FD349B" w14:textId="575BEBDE" w:rsidR="007E684A" w:rsidRDefault="00000000" w:rsidP="4E5405E2">
          <w:pPr>
            <w:pStyle w:val="TOC2"/>
            <w:tabs>
              <w:tab w:val="right" w:leader="dot" w:pos="9622"/>
            </w:tabs>
            <w:rPr>
              <w:rFonts w:eastAsiaTheme="minorEastAsia"/>
              <w:b w:val="0"/>
              <w:bCs w:val="0"/>
              <w:noProof/>
              <w:lang w:eastAsia="en-IE"/>
            </w:rPr>
          </w:pPr>
          <w:hyperlink w:anchor="_Toc144215076">
            <w:r w:rsidR="77E27BEE" w:rsidRPr="4E5405E2">
              <w:rPr>
                <w:rStyle w:val="Hyperlink"/>
                <w:noProof/>
              </w:rPr>
              <w:t>4.5 [Take 1 Programme]</w:t>
            </w:r>
            <w:r w:rsidR="007E684A">
              <w:tab/>
            </w:r>
            <w:r w:rsidR="007E684A" w:rsidRPr="3D97C7BC">
              <w:rPr>
                <w:noProof/>
              </w:rPr>
              <w:fldChar w:fldCharType="begin"/>
            </w:r>
            <w:r w:rsidR="007E684A" w:rsidRPr="3D97C7BC">
              <w:rPr>
                <w:noProof/>
              </w:rPr>
              <w:instrText xml:space="preserve"> PAGEREF _Toc144215076 \h </w:instrText>
            </w:r>
            <w:r w:rsidR="007E684A" w:rsidRPr="3D97C7BC">
              <w:rPr>
                <w:noProof/>
              </w:rPr>
            </w:r>
            <w:r w:rsidR="007E684A" w:rsidRPr="3D97C7BC">
              <w:rPr>
                <w:noProof/>
              </w:rPr>
              <w:fldChar w:fldCharType="separate"/>
            </w:r>
            <w:r w:rsidR="77E27BEE" w:rsidRPr="4E5405E2">
              <w:rPr>
                <w:noProof/>
              </w:rPr>
              <w:t>23</w:t>
            </w:r>
            <w:r w:rsidR="007E684A" w:rsidRPr="3D97C7BC">
              <w:rPr>
                <w:noProof/>
              </w:rPr>
              <w:fldChar w:fldCharType="end"/>
            </w:r>
          </w:hyperlink>
        </w:p>
        <w:p w14:paraId="418D44A0" w14:textId="704E09F2" w:rsidR="007E684A" w:rsidRDefault="00000000" w:rsidP="4E5405E2">
          <w:pPr>
            <w:pStyle w:val="TOC1"/>
            <w:tabs>
              <w:tab w:val="right" w:leader="dot" w:pos="9622"/>
            </w:tabs>
            <w:rPr>
              <w:rFonts w:eastAsiaTheme="minorEastAsia"/>
              <w:b w:val="0"/>
              <w:bCs w:val="0"/>
              <w:i w:val="0"/>
              <w:iCs w:val="0"/>
              <w:noProof/>
              <w:sz w:val="22"/>
              <w:szCs w:val="22"/>
              <w:lang w:eastAsia="en-IE"/>
            </w:rPr>
          </w:pPr>
          <w:hyperlink w:anchor="_Toc144215077">
            <w:r w:rsidR="77E27BEE" w:rsidRPr="4E5405E2">
              <w:rPr>
                <w:rStyle w:val="Hyperlink"/>
                <w:noProof/>
              </w:rPr>
              <w:t>Conclusions</w:t>
            </w:r>
            <w:r w:rsidR="007E684A">
              <w:tab/>
            </w:r>
            <w:r w:rsidR="007E684A" w:rsidRPr="3D97C7BC">
              <w:rPr>
                <w:noProof/>
              </w:rPr>
              <w:fldChar w:fldCharType="begin"/>
            </w:r>
            <w:r w:rsidR="007E684A" w:rsidRPr="3D97C7BC">
              <w:rPr>
                <w:noProof/>
              </w:rPr>
              <w:instrText xml:space="preserve"> PAGEREF _Toc144215077 \h </w:instrText>
            </w:r>
            <w:r w:rsidR="007E684A" w:rsidRPr="3D97C7BC">
              <w:rPr>
                <w:noProof/>
              </w:rPr>
            </w:r>
            <w:r w:rsidR="007E684A" w:rsidRPr="3D97C7BC">
              <w:rPr>
                <w:noProof/>
              </w:rPr>
              <w:fldChar w:fldCharType="separate"/>
            </w:r>
            <w:r w:rsidR="77E27BEE" w:rsidRPr="4E5405E2">
              <w:rPr>
                <w:noProof/>
              </w:rPr>
              <w:t>25</w:t>
            </w:r>
            <w:r w:rsidR="007E684A" w:rsidRPr="3D97C7BC">
              <w:rPr>
                <w:noProof/>
              </w:rPr>
              <w:fldChar w:fldCharType="end"/>
            </w:r>
          </w:hyperlink>
        </w:p>
        <w:p w14:paraId="2AD8DD69" w14:textId="33518DEE" w:rsidR="002F566A" w:rsidRDefault="002F566A">
          <w:r w:rsidRPr="4E5405E2">
            <w:rPr>
              <w:b/>
              <w:bCs/>
              <w:noProof/>
            </w:rPr>
            <w:fldChar w:fldCharType="end"/>
          </w:r>
        </w:p>
      </w:sdtContent>
    </w:sdt>
    <w:p w14:paraId="348840FA" w14:textId="77777777" w:rsidR="003978F8" w:rsidRDefault="003978F8" w:rsidP="00425E1F">
      <w:pPr>
        <w:pStyle w:val="Heading1"/>
      </w:pPr>
      <w:bookmarkStart w:id="1" w:name="_Toc144215056"/>
    </w:p>
    <w:p w14:paraId="09C6DDBC" w14:textId="77777777" w:rsidR="003978F8" w:rsidRDefault="003978F8" w:rsidP="00425E1F">
      <w:pPr>
        <w:pStyle w:val="Heading1"/>
      </w:pPr>
    </w:p>
    <w:p w14:paraId="1A870F49" w14:textId="2ABF9620" w:rsidR="00425E1F" w:rsidRPr="00425E1F" w:rsidRDefault="00425E1F" w:rsidP="00425E1F">
      <w:pPr>
        <w:pStyle w:val="Heading1"/>
      </w:pPr>
    </w:p>
    <w:p w14:paraId="2536DB22" w14:textId="100D759C" w:rsidR="00425E1F" w:rsidRPr="00425E1F" w:rsidRDefault="00425E1F" w:rsidP="00425E1F">
      <w:pPr>
        <w:pStyle w:val="Heading1"/>
      </w:pPr>
    </w:p>
    <w:p w14:paraId="3E9D255A" w14:textId="0CE9782D" w:rsidR="00425E1F" w:rsidRPr="00425E1F" w:rsidRDefault="00425E1F" w:rsidP="00425E1F">
      <w:pPr>
        <w:pStyle w:val="Heading1"/>
      </w:pPr>
    </w:p>
    <w:p w14:paraId="1357DFA8" w14:textId="002FCE2E" w:rsidR="00425E1F" w:rsidRPr="00425E1F" w:rsidRDefault="31DC1C12" w:rsidP="4E5405E2">
      <w:pPr>
        <w:rPr>
          <w:rFonts w:eastAsia="IBM Plex Serif" w:cs="IBM Plex Serif"/>
          <w:color w:val="70AD47" w:themeColor="accent6"/>
          <w:sz w:val="60"/>
          <w:szCs w:val="60"/>
          <w:lang w:val="en-GB"/>
        </w:rPr>
      </w:pPr>
      <w:r w:rsidRPr="4E5405E2">
        <w:rPr>
          <w:rFonts w:eastAsia="IBM Plex Serif" w:cs="IBM Plex Serif"/>
          <w:b/>
          <w:bCs/>
          <w:color w:val="6FAC47"/>
          <w:sz w:val="60"/>
          <w:szCs w:val="60"/>
        </w:rPr>
        <w:t>List of Abbreviations</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830"/>
        <w:gridCol w:w="7770"/>
      </w:tblGrid>
      <w:tr w:rsidR="22016FC2" w14:paraId="6AD0CEFC" w14:textId="77777777" w:rsidTr="4E5405E2">
        <w:trPr>
          <w:trHeight w:val="300"/>
        </w:trPr>
        <w:tc>
          <w:tcPr>
            <w:tcW w:w="1830" w:type="dxa"/>
            <w:tcBorders>
              <w:top w:val="single" w:sz="6" w:space="0" w:color="A6A6A6" w:themeColor="background1" w:themeShade="A6"/>
              <w:left w:val="nil"/>
              <w:bottom w:val="single" w:sz="6" w:space="0" w:color="A6A6A6" w:themeColor="background1" w:themeShade="A6"/>
              <w:right w:val="nil"/>
            </w:tcBorders>
            <w:tcMar>
              <w:left w:w="105" w:type="dxa"/>
              <w:right w:w="105" w:type="dxa"/>
            </w:tcMar>
          </w:tcPr>
          <w:p w14:paraId="19F3C119" w14:textId="57FF2056" w:rsidR="22016FC2" w:rsidRDefault="1A682F22" w:rsidP="4E5405E2">
            <w:pPr>
              <w:spacing w:before="240" w:after="240" w:line="240" w:lineRule="auto"/>
              <w:rPr>
                <w:rFonts w:eastAsia="IBM Plex Serif" w:cs="IBM Plex Serif"/>
              </w:rPr>
            </w:pPr>
            <w:r w:rsidRPr="4E5405E2">
              <w:rPr>
                <w:rFonts w:eastAsia="IBM Plex Serif" w:cs="IBM Plex Serif"/>
                <w:b/>
                <w:bCs/>
              </w:rPr>
              <w:t>Abbreviation</w:t>
            </w:r>
          </w:p>
        </w:tc>
        <w:tc>
          <w:tcPr>
            <w:tcW w:w="7770" w:type="dxa"/>
            <w:tcBorders>
              <w:top w:val="single" w:sz="6" w:space="0" w:color="A6A6A6" w:themeColor="background1" w:themeShade="A6"/>
              <w:left w:val="nil"/>
              <w:bottom w:val="single" w:sz="6" w:space="0" w:color="A6A6A6" w:themeColor="background1" w:themeShade="A6"/>
              <w:right w:val="nil"/>
            </w:tcBorders>
            <w:tcMar>
              <w:left w:w="105" w:type="dxa"/>
              <w:right w:w="105" w:type="dxa"/>
            </w:tcMar>
          </w:tcPr>
          <w:p w14:paraId="17BBD0FE" w14:textId="3409208A" w:rsidR="22016FC2" w:rsidRDefault="1A682F22" w:rsidP="4E5405E2">
            <w:pPr>
              <w:spacing w:before="240" w:after="240" w:line="240" w:lineRule="auto"/>
              <w:rPr>
                <w:rFonts w:eastAsia="IBM Plex Serif" w:cs="IBM Plex Serif"/>
              </w:rPr>
            </w:pPr>
            <w:r w:rsidRPr="4E5405E2">
              <w:rPr>
                <w:rFonts w:eastAsia="IBM Plex Serif" w:cs="IBM Plex Serif"/>
                <w:b/>
                <w:bCs/>
              </w:rPr>
              <w:t>Definition</w:t>
            </w:r>
          </w:p>
        </w:tc>
      </w:tr>
      <w:tr w:rsidR="22016FC2" w14:paraId="2F6F1FA6" w14:textId="77777777" w:rsidTr="4E5405E2">
        <w:trPr>
          <w:trHeight w:val="7440"/>
        </w:trPr>
        <w:tc>
          <w:tcPr>
            <w:tcW w:w="1830" w:type="dxa"/>
            <w:tcBorders>
              <w:top w:val="single" w:sz="6" w:space="0" w:color="A6A6A6" w:themeColor="background1" w:themeShade="A6"/>
              <w:left w:val="nil"/>
              <w:bottom w:val="nil"/>
              <w:right w:val="nil"/>
            </w:tcBorders>
            <w:tcMar>
              <w:left w:w="105" w:type="dxa"/>
              <w:right w:w="105" w:type="dxa"/>
            </w:tcMar>
          </w:tcPr>
          <w:p w14:paraId="02448263" w14:textId="7E44F9BF" w:rsidR="42BE0077" w:rsidRDefault="3E645C8F" w:rsidP="4E5405E2">
            <w:pPr>
              <w:spacing w:before="240"/>
              <w:rPr>
                <w:rFonts w:eastAsia="IBM Plex Serif" w:cs="IBM Plex Serif"/>
                <w:lang w:val="en-GB"/>
              </w:rPr>
            </w:pPr>
            <w:r w:rsidRPr="4E5405E2">
              <w:rPr>
                <w:rFonts w:eastAsia="IBM Plex Serif" w:cs="IBM Plex Serif"/>
              </w:rPr>
              <w:t>UN</w:t>
            </w:r>
          </w:p>
          <w:p w14:paraId="6E7232D6" w14:textId="7002F40F" w:rsidR="22016FC2" w:rsidRDefault="22016FC2" w:rsidP="4E5405E2">
            <w:pPr>
              <w:rPr>
                <w:rFonts w:eastAsia="IBM Plex Serif" w:cs="IBM Plex Serif"/>
                <w:lang w:val="en-GB"/>
              </w:rPr>
            </w:pPr>
          </w:p>
          <w:p w14:paraId="36BDEA02" w14:textId="27773AA7" w:rsidR="42BE0077" w:rsidRDefault="3E645C8F" w:rsidP="4E5405E2">
            <w:pPr>
              <w:rPr>
                <w:rFonts w:eastAsia="IBM Plex Serif" w:cs="IBM Plex Serif"/>
              </w:rPr>
            </w:pPr>
            <w:bookmarkStart w:id="2" w:name="_Int_5aUS3XAe"/>
            <w:r w:rsidRPr="4E5405E2">
              <w:rPr>
                <w:rFonts w:eastAsia="IBM Plex Serif" w:cs="IBM Plex Serif"/>
              </w:rPr>
              <w:t>SDG</w:t>
            </w:r>
            <w:bookmarkEnd w:id="2"/>
          </w:p>
          <w:p w14:paraId="796ABA8A" w14:textId="4F5627A3" w:rsidR="42BE0077" w:rsidRDefault="3E645C8F" w:rsidP="4E5405E2">
            <w:pPr>
              <w:spacing w:before="240"/>
              <w:rPr>
                <w:rFonts w:eastAsia="IBM Plex Serif" w:cs="IBM Plex Serif"/>
                <w:lang w:val="en-GB"/>
              </w:rPr>
            </w:pPr>
            <w:r w:rsidRPr="4E5405E2">
              <w:rPr>
                <w:rFonts w:eastAsia="IBM Plex Serif" w:cs="IBM Plex Serif"/>
              </w:rPr>
              <w:t>VET</w:t>
            </w:r>
          </w:p>
          <w:p w14:paraId="43FA1F18" w14:textId="19006BF7" w:rsidR="42BE0077" w:rsidRDefault="3E645C8F" w:rsidP="4E5405E2">
            <w:pPr>
              <w:spacing w:before="240"/>
              <w:rPr>
                <w:rFonts w:eastAsia="IBM Plex Serif" w:cs="IBM Plex Serif"/>
                <w:lang w:val="en-GB"/>
              </w:rPr>
            </w:pPr>
            <w:r w:rsidRPr="4E5405E2">
              <w:rPr>
                <w:rFonts w:eastAsia="IBM Plex Serif" w:cs="IBM Plex Serif"/>
              </w:rPr>
              <w:t>LCVP</w:t>
            </w:r>
          </w:p>
          <w:p w14:paraId="605E9B3C" w14:textId="5D2D6696" w:rsidR="42BE0077" w:rsidRDefault="3E645C8F" w:rsidP="4E5405E2">
            <w:pPr>
              <w:spacing w:before="240"/>
              <w:rPr>
                <w:rFonts w:eastAsia="IBM Plex Serif" w:cs="IBM Plex Serif"/>
                <w:lang w:val="en-GB"/>
              </w:rPr>
            </w:pPr>
            <w:r w:rsidRPr="4E5405E2">
              <w:rPr>
                <w:rFonts w:eastAsia="IBM Plex Serif" w:cs="IBM Plex Serif"/>
              </w:rPr>
              <w:t>PLC</w:t>
            </w:r>
          </w:p>
          <w:p w14:paraId="7C81BB31" w14:textId="2DB69452" w:rsidR="42BE0077" w:rsidRDefault="3E645C8F" w:rsidP="4E5405E2">
            <w:pPr>
              <w:spacing w:before="240"/>
              <w:rPr>
                <w:rFonts w:eastAsia="IBM Plex Serif" w:cs="IBM Plex Serif"/>
                <w:lang w:val="en-GB"/>
              </w:rPr>
            </w:pPr>
            <w:r w:rsidRPr="4E5405E2">
              <w:rPr>
                <w:rFonts w:eastAsia="IBM Plex Serif" w:cs="IBM Plex Serif"/>
              </w:rPr>
              <w:t>FET</w:t>
            </w:r>
          </w:p>
          <w:p w14:paraId="6EC67E2D" w14:textId="7337AC08" w:rsidR="42BE0077" w:rsidRDefault="3E645C8F" w:rsidP="4E5405E2">
            <w:pPr>
              <w:spacing w:before="240"/>
              <w:rPr>
                <w:rFonts w:eastAsia="IBM Plex Serif" w:cs="IBM Plex Serif"/>
                <w:lang w:val="en-GB"/>
              </w:rPr>
            </w:pPr>
            <w:bookmarkStart w:id="3" w:name="_Int_mNnEaNDJ"/>
            <w:r w:rsidRPr="4E5405E2">
              <w:rPr>
                <w:rFonts w:eastAsia="IBM Plex Serif" w:cs="IBM Plex Serif"/>
              </w:rPr>
              <w:t>ESD</w:t>
            </w:r>
            <w:bookmarkEnd w:id="3"/>
          </w:p>
          <w:p w14:paraId="297892BB" w14:textId="04A6B43C" w:rsidR="42BE0077" w:rsidRDefault="3E645C8F" w:rsidP="4E5405E2">
            <w:pPr>
              <w:spacing w:before="240"/>
              <w:rPr>
                <w:rFonts w:eastAsia="IBM Plex Serif" w:cs="IBM Plex Serif"/>
                <w:lang w:val="en-GB"/>
              </w:rPr>
            </w:pPr>
            <w:bookmarkStart w:id="4" w:name="_Int_CRmlAMvW"/>
            <w:r w:rsidRPr="4E5405E2">
              <w:rPr>
                <w:rFonts w:eastAsia="IBM Plex Serif" w:cs="IBM Plex Serif"/>
              </w:rPr>
              <w:t>ETBI</w:t>
            </w:r>
            <w:bookmarkEnd w:id="4"/>
          </w:p>
          <w:p w14:paraId="533B3116" w14:textId="726196EA" w:rsidR="42BE0077" w:rsidRDefault="3E645C8F" w:rsidP="4E5405E2">
            <w:pPr>
              <w:spacing w:before="240"/>
              <w:rPr>
                <w:rFonts w:eastAsia="IBM Plex Serif" w:cs="IBM Plex Serif"/>
                <w:lang w:val="en-GB"/>
              </w:rPr>
            </w:pPr>
            <w:bookmarkStart w:id="5" w:name="_Int_IAzlaI9B"/>
            <w:r w:rsidRPr="4E5405E2">
              <w:rPr>
                <w:rFonts w:eastAsia="IBM Plex Serif" w:cs="IBM Plex Serif"/>
              </w:rPr>
              <w:t>TUS</w:t>
            </w:r>
            <w:bookmarkEnd w:id="5"/>
          </w:p>
        </w:tc>
        <w:tc>
          <w:tcPr>
            <w:tcW w:w="7770" w:type="dxa"/>
            <w:tcBorders>
              <w:top w:val="single" w:sz="6" w:space="0" w:color="A6A6A6" w:themeColor="background1" w:themeShade="A6"/>
              <w:left w:val="nil"/>
              <w:bottom w:val="nil"/>
              <w:right w:val="nil"/>
            </w:tcBorders>
            <w:tcMar>
              <w:left w:w="105" w:type="dxa"/>
              <w:right w:w="105" w:type="dxa"/>
            </w:tcMar>
          </w:tcPr>
          <w:p w14:paraId="63F1DFC6" w14:textId="28873996" w:rsidR="42BE0077" w:rsidRDefault="3E645C8F" w:rsidP="4E5405E2">
            <w:pPr>
              <w:spacing w:before="240"/>
              <w:rPr>
                <w:rFonts w:eastAsia="IBM Plex Serif" w:cs="IBM Plex Serif"/>
                <w:lang w:val="en-GB"/>
              </w:rPr>
            </w:pPr>
            <w:r w:rsidRPr="4E5405E2">
              <w:rPr>
                <w:rFonts w:eastAsia="IBM Plex Serif" w:cs="IBM Plex Serif"/>
              </w:rPr>
              <w:t>United Nations</w:t>
            </w:r>
          </w:p>
          <w:p w14:paraId="0593EC81" w14:textId="1AFA9B23" w:rsidR="42BE0077" w:rsidRDefault="3E645C8F" w:rsidP="4E5405E2">
            <w:pPr>
              <w:spacing w:before="240"/>
              <w:rPr>
                <w:rFonts w:eastAsia="IBM Plex Serif" w:cs="IBM Plex Serif"/>
                <w:lang w:val="en-GB"/>
              </w:rPr>
            </w:pPr>
            <w:r w:rsidRPr="4E5405E2">
              <w:rPr>
                <w:rFonts w:eastAsia="IBM Plex Serif" w:cs="IBM Plex Serif"/>
              </w:rPr>
              <w:t>Sustainable Development Goals</w:t>
            </w:r>
          </w:p>
          <w:p w14:paraId="531A4CBD" w14:textId="20210C2C" w:rsidR="42BE0077" w:rsidRDefault="3E645C8F" w:rsidP="4E5405E2">
            <w:pPr>
              <w:spacing w:before="240"/>
              <w:rPr>
                <w:rFonts w:eastAsia="IBM Plex Serif" w:cs="IBM Plex Serif"/>
                <w:lang w:val="en-GB"/>
              </w:rPr>
            </w:pPr>
            <w:r w:rsidRPr="4E5405E2">
              <w:rPr>
                <w:rFonts w:eastAsia="IBM Plex Serif" w:cs="IBM Plex Serif"/>
              </w:rPr>
              <w:t>Vocational Education and Training</w:t>
            </w:r>
          </w:p>
          <w:p w14:paraId="7620E1FB" w14:textId="43DCB493" w:rsidR="42BE0077" w:rsidRDefault="3E645C8F" w:rsidP="4E5405E2">
            <w:pPr>
              <w:spacing w:before="240"/>
              <w:rPr>
                <w:rFonts w:eastAsia="IBM Plex Serif" w:cs="IBM Plex Serif"/>
                <w:lang w:val="en-GB"/>
              </w:rPr>
            </w:pPr>
            <w:r w:rsidRPr="4E5405E2">
              <w:rPr>
                <w:rFonts w:eastAsia="IBM Plex Serif" w:cs="IBM Plex Serif"/>
              </w:rPr>
              <w:t>Leaving Cert Vocational Programme</w:t>
            </w:r>
          </w:p>
          <w:p w14:paraId="1B554E0F" w14:textId="5AE1CEAE" w:rsidR="42BE0077" w:rsidRDefault="3E645C8F" w:rsidP="4E5405E2">
            <w:pPr>
              <w:spacing w:before="240"/>
              <w:rPr>
                <w:rFonts w:eastAsia="IBM Plex Serif" w:cs="IBM Plex Serif"/>
                <w:lang w:val="en-GB"/>
              </w:rPr>
            </w:pPr>
            <w:r w:rsidRPr="4E5405E2">
              <w:rPr>
                <w:rFonts w:eastAsia="IBM Plex Serif" w:cs="IBM Plex Serif"/>
              </w:rPr>
              <w:t>Post Leaving Cert Course</w:t>
            </w:r>
          </w:p>
          <w:p w14:paraId="496A5E24" w14:textId="7882F6E4" w:rsidR="42BE0077" w:rsidRDefault="3E645C8F" w:rsidP="4E5405E2">
            <w:pPr>
              <w:pStyle w:val="P68B1DB1-Normale5"/>
              <w:spacing w:before="240" w:after="240"/>
              <w:jc w:val="both"/>
              <w:rPr>
                <w:lang w:val="en-GB"/>
              </w:rPr>
            </w:pPr>
            <w:r w:rsidRPr="4E5405E2">
              <w:t>Further Education and T</w:t>
            </w:r>
            <w:r w:rsidR="5464ABAA" w:rsidRPr="4E5405E2">
              <w:t>r</w:t>
            </w:r>
            <w:r w:rsidRPr="4E5405E2">
              <w:t>aining</w:t>
            </w:r>
          </w:p>
          <w:p w14:paraId="7B007562" w14:textId="4A31EC8F" w:rsidR="067C405D" w:rsidRDefault="0696A655" w:rsidP="4E5405E2">
            <w:pPr>
              <w:pStyle w:val="P68B1DB1-Normale5"/>
              <w:spacing w:before="280" w:after="240"/>
              <w:jc w:val="both"/>
              <w:rPr>
                <w:lang w:val="en-GB"/>
              </w:rPr>
            </w:pPr>
            <w:r w:rsidRPr="4E5405E2">
              <w:t>Education for Sustainable Development</w:t>
            </w:r>
          </w:p>
          <w:p w14:paraId="13A89130" w14:textId="486F65C4" w:rsidR="15FFA2C2" w:rsidRDefault="6B5750BD" w:rsidP="4E5405E2">
            <w:pPr>
              <w:spacing w:before="280"/>
              <w:rPr>
                <w:rFonts w:eastAsia="IBM Plex Serif" w:cs="IBM Plex Serif"/>
                <w:lang w:val="en-GB"/>
              </w:rPr>
            </w:pPr>
            <w:r w:rsidRPr="4E5405E2">
              <w:rPr>
                <w:rFonts w:eastAsia="IBM Plex Serif" w:cs="IBM Plex Serif"/>
              </w:rPr>
              <w:t>Education and Training Board of Ireland</w:t>
            </w:r>
          </w:p>
          <w:p w14:paraId="2605BD32" w14:textId="1C55372D" w:rsidR="15FFA2C2" w:rsidRDefault="6B5750BD" w:rsidP="4E5405E2">
            <w:pPr>
              <w:spacing w:before="280"/>
              <w:rPr>
                <w:rFonts w:eastAsia="IBM Plex Serif" w:cs="IBM Plex Serif"/>
                <w:lang w:val="en-GB"/>
              </w:rPr>
            </w:pPr>
            <w:r w:rsidRPr="4E5405E2">
              <w:rPr>
                <w:rFonts w:eastAsia="IBM Plex Serif" w:cs="IBM Plex Serif"/>
              </w:rPr>
              <w:t>Technological University of the Shannon</w:t>
            </w:r>
          </w:p>
          <w:p w14:paraId="2168C248" w14:textId="19FC1E34" w:rsidR="22016FC2" w:rsidRDefault="22016FC2" w:rsidP="4E5405E2">
            <w:pPr>
              <w:spacing w:before="240" w:after="240"/>
              <w:rPr>
                <w:rFonts w:eastAsia="IBM Plex Serif" w:cs="IBM Plex Serif"/>
                <w:lang w:val="en-GB"/>
              </w:rPr>
            </w:pPr>
          </w:p>
        </w:tc>
      </w:tr>
    </w:tbl>
    <w:p w14:paraId="7D1CCD53" w14:textId="44EC65DB" w:rsidR="00425E1F" w:rsidRPr="00425E1F" w:rsidRDefault="00425E1F" w:rsidP="22016FC2"/>
    <w:p w14:paraId="208320BA" w14:textId="05416F75" w:rsidR="00425E1F" w:rsidRPr="00425E1F" w:rsidRDefault="00425E1F" w:rsidP="00425E1F">
      <w:pPr>
        <w:pStyle w:val="Heading1"/>
      </w:pPr>
    </w:p>
    <w:p w14:paraId="5AB83C1A" w14:textId="2F95FDBE" w:rsidR="00425E1F" w:rsidRPr="00425E1F" w:rsidRDefault="00425E1F" w:rsidP="00425E1F">
      <w:pPr>
        <w:pStyle w:val="Heading1"/>
      </w:pPr>
    </w:p>
    <w:p w14:paraId="4C3E4DB4" w14:textId="597AEE40" w:rsidR="00425E1F" w:rsidRPr="00425E1F" w:rsidRDefault="00425E1F" w:rsidP="00425E1F">
      <w:pPr>
        <w:pStyle w:val="Heading1"/>
      </w:pPr>
    </w:p>
    <w:p w14:paraId="38CCC00D" w14:textId="15453546" w:rsidR="00425E1F" w:rsidRPr="00425E1F" w:rsidRDefault="00425E1F" w:rsidP="00425E1F">
      <w:pPr>
        <w:pStyle w:val="Heading1"/>
      </w:pPr>
    </w:p>
    <w:p w14:paraId="5D28DB34" w14:textId="541A7BF4" w:rsidR="00425E1F" w:rsidRPr="00425E1F" w:rsidRDefault="00425E1F" w:rsidP="00425E1F">
      <w:pPr>
        <w:pStyle w:val="Heading1"/>
      </w:pPr>
    </w:p>
    <w:p w14:paraId="55B7CBAB" w14:textId="48C0F713" w:rsidR="00425E1F" w:rsidRPr="00425E1F" w:rsidRDefault="00425E1F" w:rsidP="00425E1F">
      <w:pPr>
        <w:pStyle w:val="Heading1"/>
      </w:pPr>
    </w:p>
    <w:p w14:paraId="67B7F906" w14:textId="568FAD30" w:rsidR="00425E1F" w:rsidRPr="00425E1F" w:rsidRDefault="00425E1F" w:rsidP="00425E1F">
      <w:pPr>
        <w:pStyle w:val="Heading1"/>
      </w:pPr>
    </w:p>
    <w:p w14:paraId="10E1EC2D" w14:textId="4643ADF1" w:rsidR="5B58EA01" w:rsidRDefault="5B58EA01" w:rsidP="5B58EA01"/>
    <w:p w14:paraId="443ABAD6" w14:textId="30280CB5" w:rsidR="5B58EA01" w:rsidRDefault="5B58EA01" w:rsidP="5B58EA01"/>
    <w:p w14:paraId="0778CD50" w14:textId="78E08D39" w:rsidR="5B58EA01" w:rsidRDefault="5B58EA01" w:rsidP="5B58EA01"/>
    <w:p w14:paraId="55F326C8" w14:textId="3BB92031" w:rsidR="00425E1F" w:rsidRPr="00425E1F" w:rsidRDefault="00425E1F" w:rsidP="00425E1F">
      <w:pPr>
        <w:pStyle w:val="Heading1"/>
      </w:pPr>
    </w:p>
    <w:p w14:paraId="2AF650D7" w14:textId="0D569F5A" w:rsidR="00425E1F" w:rsidRPr="00425E1F" w:rsidRDefault="7B9FBEC6" w:rsidP="00425E1F">
      <w:pPr>
        <w:pStyle w:val="Heading1"/>
      </w:pPr>
      <w:r>
        <w:t>Introduction</w:t>
      </w:r>
      <w:bookmarkEnd w:id="1"/>
    </w:p>
    <w:p w14:paraId="468814FB" w14:textId="28D691EA" w:rsidR="00425E1F" w:rsidRDefault="5813E84C" w:rsidP="00425E1F">
      <w:r>
        <w:t>Sustainabilit</w:t>
      </w:r>
      <w:r w:rsidR="713D48DE">
        <w:t xml:space="preserve">y is the </w:t>
      </w:r>
      <w:r w:rsidR="4D76DA4D">
        <w:t xml:space="preserve">one of the most poignant topics </w:t>
      </w:r>
      <w:r w:rsidR="314D0C3B">
        <w:t>today</w:t>
      </w:r>
      <w:r w:rsidR="4D76DA4D">
        <w:t xml:space="preserve">. With the climate crisis well </w:t>
      </w:r>
      <w:r w:rsidR="1618CB97">
        <w:t xml:space="preserve">and truly upon us, many have begun to depend on </w:t>
      </w:r>
      <w:r w:rsidR="15F26E3D">
        <w:t xml:space="preserve">methods of living which lower the impact which we have on our planet. Sustainable practices are the key to </w:t>
      </w:r>
      <w:r w:rsidR="1B3F4E54">
        <w:t xml:space="preserve">improving the health of the climate and our </w:t>
      </w:r>
      <w:r w:rsidR="070D61A7">
        <w:t>lives</w:t>
      </w:r>
      <w:r w:rsidR="1B3F4E54">
        <w:t xml:space="preserve">. </w:t>
      </w:r>
      <w:r w:rsidR="27E69F4F">
        <w:t xml:space="preserve">Therefore, sustainability is being integrated into every aspect of </w:t>
      </w:r>
      <w:r w:rsidR="5BAF90EA">
        <w:t xml:space="preserve">society, and none so prominent than </w:t>
      </w:r>
      <w:r w:rsidR="5EF9E2B7">
        <w:t xml:space="preserve">in education. </w:t>
      </w:r>
    </w:p>
    <w:p w14:paraId="14072C20" w14:textId="051875C3" w:rsidR="00B368BC" w:rsidRDefault="2E0E314A" w:rsidP="00425E1F">
      <w:r>
        <w:t>In 2015, the UN (United Nations) established</w:t>
      </w:r>
      <w:r w:rsidR="5BE5BB51">
        <w:t xml:space="preserve"> the SDG’S (Sustainable Development Goals) which are 1</w:t>
      </w:r>
      <w:r w:rsidR="18A24944">
        <w:t xml:space="preserve">7 individual areas of sustainability which must be a target for member countries </w:t>
      </w:r>
      <w:r w:rsidR="07669902">
        <w:t xml:space="preserve">to reach </w:t>
      </w:r>
      <w:r w:rsidR="0CE50B99">
        <w:t>to</w:t>
      </w:r>
      <w:r w:rsidR="07669902">
        <w:t xml:space="preserve"> become more sustainable</w:t>
      </w:r>
      <w:r w:rsidR="70333096">
        <w:t xml:space="preserve">. With goals such as </w:t>
      </w:r>
      <w:r w:rsidR="13578A32">
        <w:t>‘Life on Land</w:t>
      </w:r>
      <w:r w:rsidR="418FD267">
        <w:t>,’</w:t>
      </w:r>
      <w:r w:rsidR="13578A32">
        <w:t xml:space="preserve"> </w:t>
      </w:r>
      <w:r w:rsidR="6CAA64AA">
        <w:t>‘No Poverty’</w:t>
      </w:r>
      <w:r w:rsidR="7534D3E6">
        <w:t xml:space="preserve"> and ‘Quality Education’</w:t>
      </w:r>
      <w:r>
        <w:t xml:space="preserve"> </w:t>
      </w:r>
      <w:r w:rsidR="7534D3E6">
        <w:t xml:space="preserve">specific areas of </w:t>
      </w:r>
      <w:r w:rsidR="47B7FC85">
        <w:t>society can b</w:t>
      </w:r>
      <w:r w:rsidR="450E2FB2">
        <w:t xml:space="preserve">e directed to improvement </w:t>
      </w:r>
      <w:r w:rsidR="2D8B818E">
        <w:t xml:space="preserve">using the targets </w:t>
      </w:r>
      <w:r w:rsidR="6E4D38B7">
        <w:t>established under each goal.</w:t>
      </w:r>
      <w:r w:rsidR="50A48C93">
        <w:t xml:space="preserve"> These goals must be integrated into every aspect of life with particular emphasis </w:t>
      </w:r>
      <w:r w:rsidR="68053472">
        <w:t>on education.</w:t>
      </w:r>
    </w:p>
    <w:p w14:paraId="5F9FBD32" w14:textId="0062901A" w:rsidR="00C10BF3" w:rsidRDefault="5EF9E2B7" w:rsidP="00425E1F">
      <w:r>
        <w:t xml:space="preserve">Sustainability in education is a </w:t>
      </w:r>
      <w:r w:rsidR="705C7A88">
        <w:t>new</w:t>
      </w:r>
      <w:r>
        <w:t xml:space="preserve"> </w:t>
      </w:r>
      <w:r w:rsidR="0AAF2DE0">
        <w:t xml:space="preserve">idea, which has required a </w:t>
      </w:r>
      <w:r w:rsidR="0779A5C3">
        <w:t xml:space="preserve">huge amount of change in </w:t>
      </w:r>
      <w:r w:rsidR="2012FA62">
        <w:t xml:space="preserve">syllabi and curriculums </w:t>
      </w:r>
      <w:r w:rsidR="7AB51386">
        <w:t xml:space="preserve">throughout Ireland. </w:t>
      </w:r>
      <w:r w:rsidR="5C59C330">
        <w:t xml:space="preserve">Throughout all levels of education, sustainability </w:t>
      </w:r>
      <w:r w:rsidR="5C59C330">
        <w:lastRenderedPageBreak/>
        <w:t>can be see</w:t>
      </w:r>
      <w:r w:rsidR="2B1BB82F">
        <w:t xml:space="preserve">n in many forms. </w:t>
      </w:r>
      <w:r w:rsidR="7573C7C9">
        <w:t xml:space="preserve">However, </w:t>
      </w:r>
      <w:r w:rsidR="1AD8EBA8">
        <w:t>to</w:t>
      </w:r>
      <w:r w:rsidR="7573C7C9">
        <w:t xml:space="preserve"> ensure sustainability in education, efforts must be made </w:t>
      </w:r>
      <w:r w:rsidR="6219EE9A">
        <w:t xml:space="preserve">by policy makers, educators, students, and other stakeholders in education. </w:t>
      </w:r>
    </w:p>
    <w:p w14:paraId="7F18E9C3" w14:textId="2F3C55FD" w:rsidR="00C8702F" w:rsidRDefault="001974F5" w:rsidP="00425E1F">
      <w:r>
        <w:t xml:space="preserve">This report will evaluate how </w:t>
      </w:r>
      <w:r w:rsidR="009E3875">
        <w:t>Ireland’s educators</w:t>
      </w:r>
      <w:r w:rsidR="008D3DBC">
        <w:t xml:space="preserve"> and trainers </w:t>
      </w:r>
      <w:r w:rsidR="00662F64">
        <w:t xml:space="preserve">integrate </w:t>
      </w:r>
      <w:r w:rsidR="008D3DBC">
        <w:t xml:space="preserve">the </w:t>
      </w:r>
      <w:r w:rsidR="00770E07">
        <w:t xml:space="preserve">sustainable competences of the GreenComp Framework </w:t>
      </w:r>
      <w:r w:rsidR="00662F64">
        <w:t xml:space="preserve">into </w:t>
      </w:r>
      <w:r w:rsidR="001773C6">
        <w:t xml:space="preserve">education throughout schools and </w:t>
      </w:r>
      <w:r w:rsidR="00E91062">
        <w:t>educational organisation</w:t>
      </w:r>
      <w:r w:rsidR="00C45F46">
        <w:t>s in Ireland. Using interviews with</w:t>
      </w:r>
      <w:r w:rsidR="0016337B">
        <w:t xml:space="preserve"> those involved in vocational education and a review of the policies </w:t>
      </w:r>
      <w:r w:rsidR="00327F63">
        <w:t xml:space="preserve">implemented by the government, a complete picture of </w:t>
      </w:r>
      <w:r w:rsidR="00D44559">
        <w:t xml:space="preserve">the state of sustainability in Vocational education can be seen. </w:t>
      </w:r>
    </w:p>
    <w:p w14:paraId="12ADA742" w14:textId="2B8CA21D" w:rsidR="00425E1F" w:rsidRDefault="00425E1F" w:rsidP="00425E1F">
      <w:r>
        <w:br w:type="page"/>
      </w:r>
    </w:p>
    <w:p w14:paraId="4D34003C" w14:textId="38208B14" w:rsidR="009E35AC" w:rsidRDefault="7B9FBEC6" w:rsidP="00425E1F">
      <w:pPr>
        <w:pStyle w:val="Heading1"/>
      </w:pPr>
      <w:bookmarkStart w:id="6" w:name="_Toc144215057"/>
      <w:r>
        <w:lastRenderedPageBreak/>
        <w:t>1. The Green Hive Project</w:t>
      </w:r>
      <w:bookmarkEnd w:id="6"/>
    </w:p>
    <w:p w14:paraId="04C7B21B" w14:textId="77777777" w:rsidR="00806C49" w:rsidRDefault="15D430F5" w:rsidP="00806C49">
      <w:pPr>
        <w:rPr>
          <w:lang w:val="it-IT"/>
        </w:rPr>
      </w:pPr>
      <w:r>
        <w:t>Green Hive is a Cooperation partnership in the Vocational Education and Training (VET) field co-funded by the Erasmus+ Programme of the European Union. Implemented by a consortium of five entities, such as the </w:t>
      </w:r>
      <w:r w:rsidRPr="4E5405E2">
        <w:rPr>
          <w:i/>
          <w:iCs/>
        </w:rPr>
        <w:t>Technological University of the Shannon: Midlands Midwest</w:t>
      </w:r>
      <w:r>
        <w:t> (Ireland), the companies </w:t>
      </w:r>
      <w:r w:rsidRPr="4E5405E2">
        <w:rPr>
          <w:i/>
          <w:iCs/>
        </w:rPr>
        <w:t>Lascò</w:t>
      </w:r>
      <w:r>
        <w:t> (Italy) and </w:t>
      </w:r>
      <w:r w:rsidRPr="4E5405E2">
        <w:rPr>
          <w:i/>
          <w:iCs/>
        </w:rPr>
        <w:t>Femxa</w:t>
      </w:r>
      <w:r>
        <w:t> (Spain), and the non-profit and non-governmental organisations </w:t>
      </w:r>
      <w:r w:rsidRPr="4E5405E2">
        <w:rPr>
          <w:i/>
          <w:iCs/>
        </w:rPr>
        <w:t>KEAN</w:t>
      </w:r>
      <w:r>
        <w:t> (Greece) and </w:t>
      </w:r>
      <w:r w:rsidRPr="4E5405E2">
        <w:rPr>
          <w:i/>
          <w:iCs/>
        </w:rPr>
        <w:t>Team 4 Excellence</w:t>
      </w:r>
      <w:r>
        <w:t> (Romania), the project aims to increase the capacity of VET providers to prepare learners for the green transition by developing a </w:t>
      </w:r>
      <w:r w:rsidRPr="4E5405E2">
        <w:rPr>
          <w:color w:val="74971F"/>
        </w:rPr>
        <w:t>European platform-based ecosystem for sustainability education </w:t>
      </w:r>
      <w:r>
        <w:t xml:space="preserve">called the "Green Hive". </w:t>
      </w:r>
    </w:p>
    <w:p w14:paraId="68C7922F" w14:textId="77777777" w:rsidR="00806C49" w:rsidRDefault="00806C49" w:rsidP="00806C49">
      <w:pPr>
        <w:rPr>
          <w:lang w:val="it-IT"/>
        </w:rPr>
      </w:pPr>
    </w:p>
    <w:p w14:paraId="004216A6" w14:textId="7C0862E9" w:rsidR="00806C49" w:rsidRDefault="15D430F5" w:rsidP="00806C49">
      <w:pPr>
        <w:rPr>
          <w:lang w:val="it-IT"/>
        </w:rPr>
      </w:pPr>
      <w:r>
        <w:t xml:space="preserve">The Green Hive will consist of localised hubs for sustainability education, namely the "Green Combs," established within VET providers. While the Hive will be an open and cross-sectoral long-term cooperation network dedicated to innovation, continuous improvement and co-creation in sustainability education, the Combs will make VET providers the managing centre of networks of local stakeholders (i.e., companies, representatives of universities, civil society organisations and professional associations) for learning, networking and cooperating on sustainability challenges. </w:t>
      </w:r>
    </w:p>
    <w:p w14:paraId="728285D0" w14:textId="77777777" w:rsidR="00806C49" w:rsidRDefault="00806C49" w:rsidP="00806C49">
      <w:pPr>
        <w:rPr>
          <w:lang w:val="it-IT"/>
        </w:rPr>
      </w:pPr>
    </w:p>
    <w:p w14:paraId="45A52B70" w14:textId="026B8964" w:rsidR="00806C49" w:rsidRPr="00806C49" w:rsidRDefault="15D430F5" w:rsidP="00806C49">
      <w:pPr>
        <w:rPr>
          <w:lang w:val="it-IT"/>
        </w:rPr>
      </w:pPr>
      <w:r>
        <w:t>Hence, the project promotes the establishment of permanent VET co-creation structures where students will be enabled to think in systems, understand the interconnectedness of the economy, society and environment, and ultimately develop their systemic and critical thinking competencies by collaborating with other students and external</w:t>
      </w:r>
    </w:p>
    <w:p w14:paraId="6C804B1D" w14:textId="77777777" w:rsidR="00806C49" w:rsidRPr="00806C49" w:rsidRDefault="15D430F5" w:rsidP="00806C49">
      <w:pPr>
        <w:rPr>
          <w:lang w:val="it-IT"/>
        </w:rPr>
      </w:pPr>
      <w:r>
        <w:t>stakeholders. </w:t>
      </w:r>
    </w:p>
    <w:p w14:paraId="2FE64710" w14:textId="77777777" w:rsidR="00BD061F" w:rsidRDefault="00BD061F" w:rsidP="00915649"/>
    <w:p w14:paraId="4E620E18" w14:textId="0C515316" w:rsidR="00BD061F" w:rsidRDefault="00BD061F" w:rsidP="00BD061F">
      <w:r>
        <w:t xml:space="preserve">Four </w:t>
      </w:r>
      <w:r w:rsidRPr="00806C49">
        <w:rPr>
          <w:b/>
          <w:bCs/>
        </w:rPr>
        <w:t>main results</w:t>
      </w:r>
      <w:r>
        <w:t xml:space="preserve"> will be co-developed with over 500 VET experts in the scope of the project:</w:t>
      </w:r>
    </w:p>
    <w:p w14:paraId="18953B18" w14:textId="68583284" w:rsidR="00BD061F" w:rsidRDefault="11EAD646" w:rsidP="004E1C23">
      <w:pPr>
        <w:pStyle w:val="ListParagraph"/>
        <w:numPr>
          <w:ilvl w:val="0"/>
          <w:numId w:val="4"/>
        </w:numPr>
        <w:spacing w:before="240" w:after="240"/>
        <w:ind w:left="426" w:hanging="284"/>
      </w:pPr>
      <w:r>
        <w:lastRenderedPageBreak/>
        <w:t>a "</w:t>
      </w:r>
      <w:r w:rsidRPr="00806C49">
        <w:rPr>
          <w:b/>
          <w:bCs/>
          <w:color w:val="74971F"/>
        </w:rPr>
        <w:t>Methodological Framework</w:t>
      </w:r>
      <w:r>
        <w:t xml:space="preserve">" for developing a VET sustainability education ecosystem and localised hubs to facilitate the transfer of local experience, </w:t>
      </w:r>
      <w:r w:rsidR="0AF3F956">
        <w:t>knowledge,</w:t>
      </w:r>
      <w:r>
        <w:t xml:space="preserve"> and innovation in the field of the implementation of the </w:t>
      </w:r>
      <w:r w:rsidRPr="00806C49">
        <w:rPr>
          <w:color w:val="74971F"/>
        </w:rPr>
        <w:t>European Sustainability Competence Framework “GreenComp</w:t>
      </w:r>
      <w:r>
        <w:t>”</w:t>
      </w:r>
      <w:r w:rsidR="00BD061F">
        <w:rPr>
          <w:rStyle w:val="FootnoteReference"/>
        </w:rPr>
        <w:footnoteReference w:id="2"/>
      </w:r>
      <w:r>
        <w:t xml:space="preserve">, and encourage collective actions of VET providers, </w:t>
      </w:r>
      <w:r w:rsidR="3A4AD17D">
        <w:t>learners,</w:t>
      </w:r>
      <w:r>
        <w:t xml:space="preserve"> and external stakeholders to co-create solutions for sustainability;</w:t>
      </w:r>
    </w:p>
    <w:p w14:paraId="5BEDC8B8" w14:textId="6CD1BD64" w:rsidR="00BD061F" w:rsidRDefault="11EAD646" w:rsidP="004E1C23">
      <w:pPr>
        <w:pStyle w:val="ListParagraph"/>
        <w:numPr>
          <w:ilvl w:val="0"/>
          <w:numId w:val="4"/>
        </w:numPr>
        <w:spacing w:before="240" w:after="240"/>
        <w:ind w:left="426" w:hanging="284"/>
      </w:pPr>
      <w:r>
        <w:t>a "</w:t>
      </w:r>
      <w:r w:rsidRPr="4E5405E2">
        <w:rPr>
          <w:b/>
          <w:bCs/>
          <w:color w:val="74971F"/>
        </w:rPr>
        <w:t>Toolkit for the setup and management of Green Combs</w:t>
      </w:r>
      <w:r>
        <w:t xml:space="preserve">", including a how-to guide and canvases to support VET providers in setting up, </w:t>
      </w:r>
      <w:r w:rsidR="5EF59AF1">
        <w:t>managing,</w:t>
      </w:r>
      <w:r>
        <w:t xml:space="preserve"> and growing internal hubs for sustainability education;</w:t>
      </w:r>
    </w:p>
    <w:p w14:paraId="77761C9D" w14:textId="472AC5FB" w:rsidR="00BD061F" w:rsidRDefault="11EAD646" w:rsidP="004E1C23">
      <w:pPr>
        <w:pStyle w:val="ListParagraph"/>
        <w:numPr>
          <w:ilvl w:val="0"/>
          <w:numId w:val="4"/>
        </w:numPr>
        <w:spacing w:before="240" w:after="240"/>
        <w:ind w:left="426" w:hanging="284"/>
      </w:pPr>
      <w:r>
        <w:t>"</w:t>
      </w:r>
      <w:r w:rsidRPr="4E5405E2">
        <w:rPr>
          <w:b/>
          <w:bCs/>
          <w:color w:val="74971F"/>
        </w:rPr>
        <w:t>Educational resources for Green Combs</w:t>
      </w:r>
      <w:r>
        <w:t>", including guidelines to implement open spaces for discussion around learner-generated topics among members of localised hubs, micro-learning videos, workshop scenarios and project-based learning experiences in the four competence areas of the GreenComp;</w:t>
      </w:r>
    </w:p>
    <w:p w14:paraId="45366944" w14:textId="6640AB78" w:rsidR="004F3E49" w:rsidRDefault="11EAD646" w:rsidP="004E1C23">
      <w:pPr>
        <w:pStyle w:val="ListParagraph"/>
        <w:numPr>
          <w:ilvl w:val="0"/>
          <w:numId w:val="4"/>
        </w:numPr>
        <w:spacing w:before="240" w:after="240"/>
        <w:ind w:left="426" w:hanging="284"/>
      </w:pPr>
      <w:r>
        <w:t xml:space="preserve">the </w:t>
      </w:r>
      <w:r w:rsidRPr="40394D04">
        <w:rPr>
          <w:b/>
          <w:bCs/>
          <w:color w:val="74971F"/>
        </w:rPr>
        <w:t>"Green Hive" platform</w:t>
      </w:r>
      <w:r>
        <w:t xml:space="preserve">, connecting the hubs through the Internet and providing capacity-building opportunities and digital tools for VET institutions, knowledge-transfer spaces, and co-creation activities for its members. By the end of 2025, the Green Hive is expected to host and connect at </w:t>
      </w:r>
      <w:r w:rsidR="3867B4E8">
        <w:t>least 15</w:t>
      </w:r>
      <w:r>
        <w:t xml:space="preserve"> localised hubs and 200 VET learners in 5 countries.</w:t>
      </w:r>
    </w:p>
    <w:tbl>
      <w:tblPr>
        <w:tblStyle w:val="TableGrid"/>
        <w:tblW w:w="0" w:type="auto"/>
        <w:shd w:val="clear" w:color="auto" w:fill="74971F"/>
        <w:tblLook w:val="04A0" w:firstRow="1" w:lastRow="0" w:firstColumn="1" w:lastColumn="0" w:noHBand="0" w:noVBand="1"/>
      </w:tblPr>
      <w:tblGrid>
        <w:gridCol w:w="9622"/>
      </w:tblGrid>
      <w:tr w:rsidR="004F3E49" w:rsidRPr="004F3E49" w14:paraId="7B687E8D" w14:textId="77777777" w:rsidTr="4E5405E2">
        <w:trPr>
          <w:trHeight w:val="316"/>
        </w:trPr>
        <w:tc>
          <w:tcPr>
            <w:tcW w:w="9622" w:type="dxa"/>
            <w:tcBorders>
              <w:top w:val="nil"/>
              <w:left w:val="nil"/>
              <w:bottom w:val="nil"/>
              <w:right w:val="nil"/>
            </w:tcBorders>
            <w:shd w:val="clear" w:color="auto" w:fill="74971F"/>
            <w:vAlign w:val="center"/>
          </w:tcPr>
          <w:p w14:paraId="512E61BD" w14:textId="394E4384" w:rsidR="004F3E49" w:rsidRPr="004F3E49" w:rsidRDefault="18ED0FF3" w:rsidP="004F3E49">
            <w:pPr>
              <w:spacing w:line="276" w:lineRule="auto"/>
              <w:jc w:val="left"/>
              <w:rPr>
                <w:color w:val="FFFFFF" w:themeColor="background1"/>
              </w:rPr>
            </w:pPr>
            <w:r w:rsidRPr="4E5405E2">
              <w:rPr>
                <w:color w:val="FFFFFF" w:themeColor="background1"/>
              </w:rPr>
              <w:t xml:space="preserve">Project website: </w:t>
            </w:r>
            <w:r w:rsidRPr="4E5405E2">
              <w:rPr>
                <w:b/>
                <w:bCs/>
                <w:color w:val="FFFFFF" w:themeColor="background1"/>
              </w:rPr>
              <w:t>www.greenhiveproject.eu</w:t>
            </w:r>
          </w:p>
        </w:tc>
      </w:tr>
    </w:tbl>
    <w:p w14:paraId="26ABAB8B" w14:textId="07BCF579" w:rsidR="00F76580" w:rsidRDefault="11EAD646" w:rsidP="004F3E49">
      <w:pPr>
        <w:spacing w:before="240" w:after="240"/>
      </w:pPr>
      <w:r>
        <w:lastRenderedPageBreak/>
        <w:t xml:space="preserve"> </w:t>
      </w:r>
    </w:p>
    <w:p w14:paraId="20B089AE" w14:textId="77777777" w:rsidR="00F76580" w:rsidRDefault="00F76580" w:rsidP="00F76580"/>
    <w:p w14:paraId="6F40F5A2" w14:textId="6EA87B2A" w:rsidR="00425E1F" w:rsidRDefault="00425E1F" w:rsidP="00F76580">
      <w:r>
        <w:br w:type="page"/>
      </w:r>
    </w:p>
    <w:p w14:paraId="07051638" w14:textId="1733B09A" w:rsidR="00425E1F" w:rsidRDefault="7B9FBEC6" w:rsidP="00425E1F">
      <w:pPr>
        <w:pStyle w:val="Heading1"/>
        <w:ind w:right="3678"/>
      </w:pPr>
      <w:bookmarkStart w:id="7" w:name="_Toc144215058"/>
      <w:r>
        <w:lastRenderedPageBreak/>
        <w:t xml:space="preserve">2. Sustainability Education in Vocational Education and Training: The </w:t>
      </w:r>
      <w:r w:rsidR="501D4F45">
        <w:t>Irish</w:t>
      </w:r>
      <w:r>
        <w:t xml:space="preserve"> Context</w:t>
      </w:r>
      <w:bookmarkEnd w:id="7"/>
    </w:p>
    <w:p w14:paraId="11236206" w14:textId="48D0B408" w:rsidR="00C07310" w:rsidRDefault="267A2188" w:rsidP="00425E1F">
      <w:r>
        <w:t>Vocational education</w:t>
      </w:r>
      <w:r w:rsidR="64C2B7E4">
        <w:t xml:space="preserve"> </w:t>
      </w:r>
      <w:r>
        <w:t xml:space="preserve">offers opportunities to a hugely diverse range of individuals such as adults seeking to increase their skill set to improve their employability aspects, those who wish to gain access to skills needed in the labour market and others who will use their vocational education </w:t>
      </w:r>
      <w:r w:rsidR="3568B9FC">
        <w:t>to</w:t>
      </w:r>
      <w:r>
        <w:t xml:space="preserve"> access higher education</w:t>
      </w:r>
      <w:r w:rsidR="005A6BAB">
        <w:rPr>
          <w:rStyle w:val="FootnoteReference"/>
        </w:rPr>
        <w:footnoteReference w:id="3"/>
      </w:r>
      <w:r>
        <w:t>.</w:t>
      </w:r>
      <w:r w:rsidR="64C2B7E4">
        <w:t xml:space="preserve"> In Ireland, vocational education is not clearly defined as a single institution but more a cooperative relationship between many education providers and fields</w:t>
      </w:r>
      <w:r w:rsidR="062DFFD6" w:rsidRPr="3D97C7BC">
        <w:rPr>
          <w:vertAlign w:val="superscript"/>
        </w:rPr>
        <w:t>3</w:t>
      </w:r>
      <w:r w:rsidR="64C2B7E4">
        <w:t xml:space="preserve">. </w:t>
      </w:r>
      <w:r w:rsidR="595B2F19">
        <w:t>Standalone</w:t>
      </w:r>
      <w:r w:rsidR="64C2B7E4">
        <w:t xml:space="preserve"> vocational education institutions were established in the early 1900’s as a means of boosting the education of craft skills such as </w:t>
      </w:r>
      <w:r w:rsidR="6D0C0320">
        <w:t xml:space="preserve">architecture, technological studies, and engineering. Participants </w:t>
      </w:r>
      <w:r w:rsidR="13461FD8">
        <w:t>consisted</w:t>
      </w:r>
      <w:r w:rsidR="6D0C0320">
        <w:t xml:space="preserve"> of youths from a working-class background who </w:t>
      </w:r>
      <w:r w:rsidR="3D89174D">
        <w:t>entered</w:t>
      </w:r>
      <w:r w:rsidR="6D0C0320">
        <w:t xml:space="preserve"> the workforce when finished primary school. This demographic incurred a social stigma vocational education, however, in the 1960’s vocational education curricula were introduced into post-primary schools thereby reducing the biases placed on them</w:t>
      </w:r>
      <w:r w:rsidR="005A6BAB">
        <w:rPr>
          <w:rStyle w:val="FootnoteReference"/>
        </w:rPr>
        <w:footnoteReference w:id="4"/>
      </w:r>
      <w:r w:rsidR="6D0C0320">
        <w:t xml:space="preserve">. </w:t>
      </w:r>
    </w:p>
    <w:p w14:paraId="2E75B36A" w14:textId="66CF2AD8" w:rsidR="0033228B" w:rsidRDefault="302504A9" w:rsidP="00425E1F">
      <w:r>
        <w:t>Modern day vocational education still retains some of the stigmas placed on them</w:t>
      </w:r>
      <w:r w:rsidR="7105BD89">
        <w:t xml:space="preserve"> from previous years, however, today, vocational education has gone through many changes. These changes include name changes and syllabus changes. Despite this, much of the courses have remained the same. These courses have remained male oriented, much as they were throughout history</w:t>
      </w:r>
      <w:r w:rsidR="78FFF102">
        <w:t xml:space="preserve"> and have continued to be directed at the less academically incline</w:t>
      </w:r>
      <w:r w:rsidR="77C22A2B">
        <w:t>d</w:t>
      </w:r>
      <w:r w:rsidR="78FFF102">
        <w:t>.</w:t>
      </w:r>
    </w:p>
    <w:p w14:paraId="1FE37567" w14:textId="6AF3F761" w:rsidR="005A6BAB" w:rsidRDefault="79B9D3C8" w:rsidP="005A6BAB">
      <w:r>
        <w:lastRenderedPageBreak/>
        <w:t>Official vocational education in second level education is offered through the Leaving Certificate Vocational Programme (LCV</w:t>
      </w:r>
      <w:r w:rsidR="77C22A2B">
        <w:t>P)</w:t>
      </w:r>
      <w:r w:rsidR="005A6BAB">
        <w:rPr>
          <w:rStyle w:val="FootnoteReference"/>
        </w:rPr>
        <w:footnoteReference w:id="5"/>
      </w:r>
      <w:r w:rsidR="77C22A2B">
        <w:t>.</w:t>
      </w:r>
      <w:r>
        <w:t xml:space="preserve"> This programme runs concurrently with the main Leaving Certificate, however additional subjects are offered to LCVP student</w:t>
      </w:r>
      <w:r w:rsidR="2E48FB49">
        <w:t>s</w:t>
      </w:r>
      <w:r>
        <w:t>. A student may wish to take on extra studies in work preparation, enterprise studies and employment experience, along with main subjects such as maths, English, Irish (and one other continental language), geography, history, etc.</w:t>
      </w:r>
      <w:r w:rsidR="77C22A2B" w:rsidRPr="005A6BAB">
        <w:t xml:space="preserve"> </w:t>
      </w:r>
      <w:r w:rsidR="77C22A2B">
        <w:t>Following on from the Leaving Certificate, a student can enrol in a Post Leaving Certificate Courses (PLC), which aims to develop a student’s technical and vocational and practical skill set</w:t>
      </w:r>
      <w:r w:rsidR="005A6BAB">
        <w:rPr>
          <w:rStyle w:val="FootnoteReference"/>
        </w:rPr>
        <w:footnoteReference w:id="6"/>
      </w:r>
      <w:r w:rsidR="77C22A2B">
        <w:t xml:space="preserve">. Adults who wish to re-enter education are also invited to take part in PLC on the basis that they have sat a Leaving Certificate. </w:t>
      </w:r>
    </w:p>
    <w:p w14:paraId="1C45E046" w14:textId="401ADB10" w:rsidR="4078A35D" w:rsidRDefault="4078A35D" w:rsidP="4078A35D"/>
    <w:p w14:paraId="6D922E66" w14:textId="6AD81881" w:rsidR="003978F8" w:rsidRDefault="1B37C5BE" w:rsidP="6640BAB5">
      <w:r>
        <w:t>They are also a</w:t>
      </w:r>
      <w:r w:rsidR="77C22A2B">
        <w:t>n</w:t>
      </w:r>
      <w:r>
        <w:t xml:space="preserve"> </w:t>
      </w:r>
      <w:r w:rsidR="77C22A2B">
        <w:t>opportunity</w:t>
      </w:r>
      <w:r>
        <w:t xml:space="preserve"> into higher education and offer a taster for subjects’ students may wish to pursue. In line with past vocational education, these courses are offered in second level schools, colleges, and local centres for education.</w:t>
      </w:r>
    </w:p>
    <w:p w14:paraId="16D7FBF9" w14:textId="3D37EA82" w:rsidR="003978F8" w:rsidRDefault="003978F8" w:rsidP="6640BAB5"/>
    <w:p w14:paraId="359CC6E2" w14:textId="2E2E2274" w:rsidR="000D3D69" w:rsidRPr="00A970FF" w:rsidRDefault="24A4C46E" w:rsidP="00425E1F">
      <w:r>
        <w:t xml:space="preserve">Green Schools and Green Campus is an initiative which aims to bring everyday sustainable practices into education settings. This includes the provision of sustainable facilities and introduction of sustainable ideologies into education. </w:t>
      </w:r>
      <w:r w:rsidR="1E826A50">
        <w:t xml:space="preserve">Available to all levels of educational institutions, Green Schools encourages students to work toward a sustainable goal with a reward of a recognised certification upon completion of the green school’s initiative. </w:t>
      </w:r>
      <w:r w:rsidR="1E826A50">
        <w:lastRenderedPageBreak/>
        <w:t>Sustainability practices include energy and water conservation, waste reduction and recycling, and participation in biodiversity initiatives</w:t>
      </w:r>
      <w:r w:rsidR="00657ACF">
        <w:rPr>
          <w:rStyle w:val="FootnoteReference"/>
        </w:rPr>
        <w:footnoteReference w:id="7"/>
      </w:r>
      <w:r w:rsidR="1E826A50">
        <w:t xml:space="preserve">. </w:t>
      </w:r>
    </w:p>
    <w:p w14:paraId="0D8FA765" w14:textId="221EACAD" w:rsidR="008211F3" w:rsidRPr="00DB1BE5" w:rsidRDefault="33963141" w:rsidP="00425E1F">
      <w:r>
        <w:t xml:space="preserve">Green Skills for </w:t>
      </w:r>
      <w:r w:rsidR="087A5617">
        <w:t xml:space="preserve">Further Education and Training (FET) </w:t>
      </w:r>
      <w:r>
        <w:t>is a document which sets out the key aspects of the need for the development of skills to encourage a green economy</w:t>
      </w:r>
      <w:r w:rsidR="42EF759C">
        <w:t xml:space="preserve"> in the futur</w:t>
      </w:r>
      <w:r w:rsidR="1785CEA4">
        <w:t>e informed by the Osnabrück Declaration on Vocational Education and Training, Green Skills for FET 2021- 2030, outlines the key aspects of green skills and green skills place in a sustainable society</w:t>
      </w:r>
      <w:r w:rsidR="00657ACF">
        <w:rPr>
          <w:rStyle w:val="FootnoteReference"/>
        </w:rPr>
        <w:footnoteReference w:id="8"/>
      </w:r>
      <w:r w:rsidR="1785CEA4">
        <w:t xml:space="preserve">. </w:t>
      </w:r>
    </w:p>
    <w:p w14:paraId="15198842" w14:textId="236CFE13" w:rsidR="008211F3" w:rsidRDefault="42EF759C" w:rsidP="00425E1F">
      <w:r>
        <w:t>FET</w:t>
      </w:r>
      <w:r w:rsidR="6AF09E5E">
        <w:t xml:space="preserve"> (Further Education and Training)</w:t>
      </w:r>
      <w:r>
        <w:t xml:space="preserve"> </w:t>
      </w:r>
      <w:r w:rsidR="6FB4A7D5">
        <w:t>provides learners who are unemployed o</w:t>
      </w:r>
      <w:r w:rsidR="1785CEA4">
        <w:t xml:space="preserve">r </w:t>
      </w:r>
      <w:r w:rsidR="6FB4A7D5">
        <w:t>wish to upskill with traineeships and training courses</w:t>
      </w:r>
      <w:r w:rsidR="1785CEA4">
        <w:t xml:space="preserve"> with the opportunities and resources needed to achieve in their preferred field</w:t>
      </w:r>
      <w:r w:rsidR="00657ACF">
        <w:rPr>
          <w:rStyle w:val="FootnoteReference"/>
        </w:rPr>
        <w:footnoteReference w:id="9"/>
      </w:r>
      <w:r w:rsidR="4C44A898">
        <w:t xml:space="preserve">. </w:t>
      </w:r>
      <w:r w:rsidR="5FCBCE50">
        <w:t xml:space="preserve">Solas, an agency operating under the Department for Further and Higher Education, Research, Innovation and Science, </w:t>
      </w:r>
      <w:r w:rsidR="42BAECF4">
        <w:t>manages a wide variety of Further education programmes, which aim to provide courses for adult learners wishing to upskill and succeed in the labour market</w:t>
      </w:r>
      <w:r w:rsidR="5C745109">
        <w:t xml:space="preserve">. </w:t>
      </w:r>
      <w:r w:rsidR="31B10FE5">
        <w:t>To create green skills in FET, education on climate and sustainability is requires, and training of those working in construction on green technologies is also provisioned in the strategy. Finally, the objective of the strategy aims to deploy a plan to encourage the creation of jobs in the green economy</w:t>
      </w:r>
      <w:r w:rsidR="2635B7C5">
        <w:t>.</w:t>
      </w:r>
    </w:p>
    <w:p w14:paraId="7677AD9C" w14:textId="77777777" w:rsidR="005A6BAB" w:rsidRPr="00DB1BE5" w:rsidRDefault="005A6BAB" w:rsidP="00425E1F"/>
    <w:p w14:paraId="1EBB167E" w14:textId="5B46362F" w:rsidR="000D3D69" w:rsidRDefault="46588CD2" w:rsidP="00425E1F">
      <w:r>
        <w:lastRenderedPageBreak/>
        <w:t xml:space="preserve">ESD to 2030, the second national strategy on education for sustainable development is </w:t>
      </w:r>
      <w:r w:rsidR="61C67105">
        <w:t>a</w:t>
      </w:r>
      <w:r>
        <w:t xml:space="preserve"> plan to introduce sustainability education into the wide variety of education setting in Ireland. Put forward by the Minister for Education, Minister for Further and Higher Education, Research, Innovation and Science, and Minister for Children, Equality, Disability, Integration and Youth</w:t>
      </w:r>
      <w:r w:rsidR="00657ACF">
        <w:rPr>
          <w:rStyle w:val="FootnoteReference"/>
        </w:rPr>
        <w:footnoteReference w:id="10"/>
      </w:r>
      <w:r w:rsidR="7E01806D">
        <w:t>.</w:t>
      </w:r>
      <w:r>
        <w:t xml:space="preserve"> </w:t>
      </w:r>
      <w:r w:rsidR="38E6E7BF">
        <w:t>T</w:t>
      </w:r>
      <w:r>
        <w:t xml:space="preserve">he strategy aims to aid in the provision of supports given in education to </w:t>
      </w:r>
      <w:r w:rsidR="6233044B">
        <w:t>direct</w:t>
      </w:r>
      <w:r>
        <w:t xml:space="preserve"> </w:t>
      </w:r>
      <w:r w:rsidR="6233044B">
        <w:t xml:space="preserve">the sector to a more sustainable future to 2030. With cross level and institutional input, primary, secondary, third level and continued education organisations will stride towards increasing and developing their sustainability education. </w:t>
      </w:r>
      <w:r w:rsidR="3E4F1CBE">
        <w:t xml:space="preserve">Vocational education is mentioned as a target which </w:t>
      </w:r>
      <w:r w:rsidR="2158843B">
        <w:t xml:space="preserve">aims to create equal opportunities for all who wish to </w:t>
      </w:r>
      <w:r w:rsidR="52165A5C">
        <w:t>enter</w:t>
      </w:r>
      <w:r w:rsidR="2158843B">
        <w:t xml:space="preserve"> vocational and higher education</w:t>
      </w:r>
      <w:r w:rsidR="00657ACF">
        <w:rPr>
          <w:rStyle w:val="FootnoteReference"/>
        </w:rPr>
        <w:footnoteReference w:id="11"/>
      </w:r>
      <w:r w:rsidR="2158843B">
        <w:t xml:space="preserve">. </w:t>
      </w:r>
    </w:p>
    <w:p w14:paraId="0E0DD022" w14:textId="77777777" w:rsidR="000D3D69" w:rsidRDefault="000D3D69" w:rsidP="00425E1F"/>
    <w:p w14:paraId="7BF0DDC9" w14:textId="6FE61AED" w:rsidR="00425E1F" w:rsidRDefault="00425E1F" w:rsidP="00425E1F">
      <w:r>
        <w:br w:type="page"/>
      </w:r>
    </w:p>
    <w:p w14:paraId="378EB492" w14:textId="496568C3" w:rsidR="00425E1F" w:rsidRDefault="7B9FBEC6" w:rsidP="00425E1F">
      <w:pPr>
        <w:pStyle w:val="Heading1"/>
        <w:ind w:right="3678"/>
      </w:pPr>
      <w:bookmarkStart w:id="8" w:name="_Toc144215059"/>
      <w:r>
        <w:lastRenderedPageBreak/>
        <w:t xml:space="preserve">3. GreenComp: State of the Art in </w:t>
      </w:r>
      <w:r w:rsidR="649281A1">
        <w:t>Ireland</w:t>
      </w:r>
      <w:bookmarkEnd w:id="8"/>
    </w:p>
    <w:p w14:paraId="23B961D9" w14:textId="533A889F" w:rsidR="00A661F2" w:rsidRDefault="2A951105" w:rsidP="00250939">
      <w:r>
        <w:t xml:space="preserve">State of the Art Research consists of </w:t>
      </w:r>
      <w:r w:rsidR="76466C74">
        <w:t xml:space="preserve">conducting </w:t>
      </w:r>
      <w:r w:rsidR="34DC02B1">
        <w:t xml:space="preserve">interviews with </w:t>
      </w:r>
      <w:r w:rsidR="60FD444A">
        <w:t xml:space="preserve">those involved in </w:t>
      </w:r>
      <w:r w:rsidR="453F4541">
        <w:t xml:space="preserve">the role </w:t>
      </w:r>
      <w:r w:rsidR="74CDEC4F">
        <w:t>of Vocational</w:t>
      </w:r>
      <w:r w:rsidR="453F4541">
        <w:t xml:space="preserve"> Education and Training</w:t>
      </w:r>
      <w:r w:rsidR="71DDB37B">
        <w:t xml:space="preserve"> to </w:t>
      </w:r>
      <w:r w:rsidR="4ACEE9F5">
        <w:t xml:space="preserve">develop an understanding of how the GreenComp </w:t>
      </w:r>
      <w:r w:rsidR="60C384C9">
        <w:t>sustainability competences are integrated</w:t>
      </w:r>
      <w:r w:rsidR="25970B17">
        <w:t xml:space="preserve"> into Vocational Education and Training courses. </w:t>
      </w:r>
      <w:r w:rsidR="445FC45F">
        <w:t>This qualitative</w:t>
      </w:r>
      <w:r w:rsidR="46736ED7">
        <w:t xml:space="preserve"> </w:t>
      </w:r>
      <w:r w:rsidR="3158C864">
        <w:t>research</w:t>
      </w:r>
      <w:r w:rsidR="56D21302">
        <w:t xml:space="preserve"> will help to inform </w:t>
      </w:r>
      <w:r w:rsidR="167DD556">
        <w:t xml:space="preserve">the provision of suitable mention of the GreenComp Framework in policy, </w:t>
      </w:r>
      <w:r w:rsidR="1B3C982F">
        <w:t>courses,</w:t>
      </w:r>
      <w:r w:rsidR="167DD556">
        <w:t xml:space="preserve"> and curricula. </w:t>
      </w:r>
    </w:p>
    <w:p w14:paraId="13F1A429" w14:textId="77777777" w:rsidR="00A661F2" w:rsidRPr="00250939" w:rsidRDefault="00A661F2" w:rsidP="00250939"/>
    <w:p w14:paraId="7C19E46B" w14:textId="64C55FB9" w:rsidR="002F566A" w:rsidRDefault="26F61B78" w:rsidP="002F566A">
      <w:pPr>
        <w:pStyle w:val="Heading2"/>
        <w:rPr>
          <w:color w:val="000000"/>
          <w:sz w:val="22"/>
          <w:szCs w:val="22"/>
        </w:rPr>
      </w:pPr>
      <w:bookmarkStart w:id="9" w:name="_Toc144215060"/>
      <w:r w:rsidRPr="4E5405E2">
        <w:rPr>
          <w:color w:val="000000" w:themeColor="text1"/>
          <w:sz w:val="22"/>
          <w:szCs w:val="22"/>
        </w:rPr>
        <w:t>3.1 Research Methodology</w:t>
      </w:r>
      <w:bookmarkEnd w:id="9"/>
    </w:p>
    <w:p w14:paraId="619B94DB" w14:textId="77777777" w:rsidR="00250939" w:rsidRPr="00250939" w:rsidRDefault="00250939" w:rsidP="00250939"/>
    <w:p w14:paraId="3F455EB3" w14:textId="73C2969E" w:rsidR="00250939" w:rsidRDefault="1BC18D94" w:rsidP="4E5405E2">
      <w:pPr>
        <w:pStyle w:val="Heading3"/>
        <w:rPr>
          <w:i w:val="0"/>
          <w:iCs w:val="0"/>
        </w:rPr>
      </w:pPr>
      <w:bookmarkStart w:id="10" w:name="_Toc144215061"/>
      <w:r w:rsidRPr="4E5405E2">
        <w:rPr>
          <w:i w:val="0"/>
          <w:iCs w:val="0"/>
        </w:rPr>
        <w:t>3.1.1 Research Strategy</w:t>
      </w:r>
      <w:bookmarkEnd w:id="10"/>
    </w:p>
    <w:p w14:paraId="41EFD3AC" w14:textId="75626349" w:rsidR="00506C56" w:rsidRDefault="051AC113" w:rsidP="00506C56">
      <w:r>
        <w:t xml:space="preserve">The research </w:t>
      </w:r>
      <w:r w:rsidR="1BC18D94">
        <w:t>strategy</w:t>
      </w:r>
      <w:r>
        <w:t xml:space="preserve"> employed </w:t>
      </w:r>
      <w:r w:rsidR="1BC18D94">
        <w:t xml:space="preserve">in this study </w:t>
      </w:r>
      <w:r>
        <w:t xml:space="preserve">a mixed-methods </w:t>
      </w:r>
      <w:r w:rsidR="1BC18D94">
        <w:t xml:space="preserve">qualitative </w:t>
      </w:r>
      <w:r>
        <w:t>approach</w:t>
      </w:r>
      <w:r w:rsidR="1BC18D94">
        <w:t>, combining desk research with interviews with Vocational Education and Training (VET) experts</w:t>
      </w:r>
      <w:r>
        <w:t xml:space="preserve"> to investigate the integration of sustainability competencies in the </w:t>
      </w:r>
      <w:r w:rsidR="649281A1">
        <w:t>Ireland</w:t>
      </w:r>
      <w:r>
        <w:t xml:space="preserve"> </w:t>
      </w:r>
      <w:r w:rsidR="1BC18D94">
        <w:t>VET s</w:t>
      </w:r>
      <w:r w:rsidR="700ADD38">
        <w:t>ector</w:t>
      </w:r>
      <w:r w:rsidR="1BC18D94">
        <w:t>.</w:t>
      </w:r>
    </w:p>
    <w:p w14:paraId="5E6C6C3F" w14:textId="77777777" w:rsidR="00250939" w:rsidRDefault="00250939" w:rsidP="00506C56"/>
    <w:p w14:paraId="28AA6DE7" w14:textId="2594C786" w:rsidR="00250939" w:rsidRDefault="1BC18D94" w:rsidP="4E5405E2">
      <w:pPr>
        <w:pStyle w:val="Heading3"/>
        <w:rPr>
          <w:i w:val="0"/>
          <w:iCs w:val="0"/>
        </w:rPr>
      </w:pPr>
      <w:bookmarkStart w:id="11" w:name="_Toc144215062"/>
      <w:r w:rsidRPr="4E5405E2">
        <w:rPr>
          <w:i w:val="0"/>
          <w:iCs w:val="0"/>
        </w:rPr>
        <w:t>3.1.2 Data Collection Method and Tools</w:t>
      </w:r>
      <w:bookmarkEnd w:id="11"/>
    </w:p>
    <w:p w14:paraId="162A7066" w14:textId="48E3678F" w:rsidR="0044151F" w:rsidRDefault="3E018BCF" w:rsidP="00250939">
      <w:r>
        <w:t>For</w:t>
      </w:r>
      <w:r w:rsidR="1BC18D94">
        <w:t xml:space="preserve"> this research, document analysis and semi-structured interviews were used. Particularly, the </w:t>
      </w:r>
      <w:r w:rsidR="1BC18D94" w:rsidRPr="4E5405E2">
        <w:rPr>
          <w:b/>
          <w:bCs/>
        </w:rPr>
        <w:t>document analysis</w:t>
      </w:r>
      <w:r w:rsidR="1BC18D94">
        <w:t xml:space="preserve"> involved the revision of national educational guidelines, policy documents, curricula, syllabi, and research studies</w:t>
      </w:r>
      <w:r w:rsidR="285F2C82">
        <w:t>, to address the following research questions:</w:t>
      </w:r>
    </w:p>
    <w:p w14:paraId="1616C32C" w14:textId="77777777" w:rsidR="0044151F" w:rsidRDefault="285F2C82" w:rsidP="004E1C23">
      <w:pPr>
        <w:pStyle w:val="ListParagraph"/>
        <w:numPr>
          <w:ilvl w:val="0"/>
          <w:numId w:val="5"/>
        </w:numPr>
        <w:spacing w:before="240"/>
      </w:pPr>
      <w:r>
        <w:t>What are the current practices and policies for developing GreenComp sustainability competencies in VET in the country?</w:t>
      </w:r>
    </w:p>
    <w:p w14:paraId="024A2097" w14:textId="77777777" w:rsidR="0044151F" w:rsidRDefault="285F2C82" w:rsidP="004E1C23">
      <w:pPr>
        <w:pStyle w:val="ListParagraph"/>
        <w:numPr>
          <w:ilvl w:val="0"/>
          <w:numId w:val="5"/>
        </w:numPr>
      </w:pPr>
      <w:r>
        <w:t>How do national educational guidelines address integrating sustainability competencies in VET curricula and courses?</w:t>
      </w:r>
    </w:p>
    <w:p w14:paraId="70D0FDC5" w14:textId="77777777" w:rsidR="0044151F" w:rsidRDefault="285F2C82" w:rsidP="004E1C23">
      <w:pPr>
        <w:pStyle w:val="ListParagraph"/>
        <w:numPr>
          <w:ilvl w:val="0"/>
          <w:numId w:val="5"/>
        </w:numPr>
      </w:pPr>
      <w:r>
        <w:t>What government policies and initiatives are in place to promote the development of sustainability competencies in VET?</w:t>
      </w:r>
    </w:p>
    <w:p w14:paraId="6A64B02B" w14:textId="1CA46243" w:rsidR="0044151F" w:rsidRDefault="285F2C82" w:rsidP="004E1C23">
      <w:pPr>
        <w:pStyle w:val="ListParagraph"/>
        <w:numPr>
          <w:ilvl w:val="0"/>
          <w:numId w:val="5"/>
        </w:numPr>
        <w:spacing w:after="240"/>
      </w:pPr>
      <w:r>
        <w:lastRenderedPageBreak/>
        <w:t>To what extent are sustainability competencies integrated into the country's VET curricula and syllabi?</w:t>
      </w:r>
    </w:p>
    <w:p w14:paraId="25202FC2" w14:textId="35FC2CEF" w:rsidR="0044151F" w:rsidRDefault="285F2C82" w:rsidP="0044151F">
      <w:pPr>
        <w:spacing w:after="240"/>
      </w:pPr>
      <w:r>
        <w:t xml:space="preserve">In addition, </w:t>
      </w:r>
      <w:r w:rsidRPr="4E5405E2">
        <w:rPr>
          <w:b/>
          <w:bCs/>
        </w:rPr>
        <w:t>s</w:t>
      </w:r>
      <w:r w:rsidR="1BC18D94" w:rsidRPr="4E5405E2">
        <w:rPr>
          <w:b/>
          <w:bCs/>
        </w:rPr>
        <w:t>emi-structured interviews</w:t>
      </w:r>
      <w:r w:rsidR="1BC18D94">
        <w:t xml:space="preserve"> </w:t>
      </w:r>
      <w:r>
        <w:t>were</w:t>
      </w:r>
      <w:r w:rsidR="1BC18D94">
        <w:t xml:space="preserve"> conducted with VET experts</w:t>
      </w:r>
      <w:r>
        <w:t xml:space="preserve"> to </w:t>
      </w:r>
      <w:r w:rsidR="051AC113">
        <w:t xml:space="preserve">gather their perspectives on sustainability education in the </w:t>
      </w:r>
      <w:r>
        <w:t xml:space="preserve">national </w:t>
      </w:r>
      <w:r w:rsidR="051AC113">
        <w:t>VET system</w:t>
      </w:r>
      <w:r>
        <w:t xml:space="preserve">. A semi-structured questionnaire was used an interview guide for the researcher. Certain predetermined questions were prepared to guide the interviews and ensure that the research objectives were addressed. However, additional questions arose during the interviews as unexpected insights and information emerged. Some sample questions that were included in the semi-structured questionnaire were the following: </w:t>
      </w:r>
    </w:p>
    <w:p w14:paraId="3AAC4A8A" w14:textId="2500DD25" w:rsidR="00506C56" w:rsidRPr="00506C56" w:rsidRDefault="051AC113" w:rsidP="004E1C23">
      <w:pPr>
        <w:pStyle w:val="ListParagraph"/>
        <w:numPr>
          <w:ilvl w:val="0"/>
          <w:numId w:val="6"/>
        </w:numPr>
      </w:pPr>
      <w:r>
        <w:t xml:space="preserve">How do </w:t>
      </w:r>
      <w:r w:rsidR="285F2C82">
        <w:t>you</w:t>
      </w:r>
      <w:r>
        <w:t xml:space="preserve"> perceive the current practices for developing sustainability competencies in VET in </w:t>
      </w:r>
      <w:r w:rsidR="285F2C82">
        <w:t>your</w:t>
      </w:r>
      <w:r>
        <w:t xml:space="preserve"> </w:t>
      </w:r>
      <w:r w:rsidR="285F2C82">
        <w:t>country</w:t>
      </w:r>
      <w:r>
        <w:t>?</w:t>
      </w:r>
    </w:p>
    <w:p w14:paraId="7EB454FD" w14:textId="0D523F27" w:rsidR="00506C56" w:rsidRPr="00506C56" w:rsidRDefault="051AC113" w:rsidP="004E1C23">
      <w:pPr>
        <w:pStyle w:val="ListParagraph"/>
        <w:numPr>
          <w:ilvl w:val="0"/>
          <w:numId w:val="6"/>
        </w:numPr>
      </w:pPr>
      <w:r>
        <w:t>What are the strengths and positive aspects of the existing approaches and practices for sustainability competencies development in VET?</w:t>
      </w:r>
    </w:p>
    <w:p w14:paraId="672D76CD" w14:textId="681C3E9C" w:rsidR="00506C56" w:rsidRPr="00506C56" w:rsidRDefault="051AC113" w:rsidP="004E1C23">
      <w:pPr>
        <w:pStyle w:val="ListParagraph"/>
        <w:numPr>
          <w:ilvl w:val="0"/>
          <w:numId w:val="6"/>
        </w:numPr>
      </w:pPr>
      <w:r>
        <w:t>What are the weaknesses and limitations of the current practices for sustainability competencies development in VET?</w:t>
      </w:r>
    </w:p>
    <w:p w14:paraId="56339147" w14:textId="3F186D35" w:rsidR="00506C56" w:rsidRPr="00506C56" w:rsidRDefault="051AC113" w:rsidP="004E1C23">
      <w:pPr>
        <w:pStyle w:val="ListParagraph"/>
        <w:numPr>
          <w:ilvl w:val="0"/>
          <w:numId w:val="6"/>
        </w:numPr>
      </w:pPr>
      <w:r>
        <w:t>What challenges and barriers do VET experts encounter in the implementation of sustainability competencies in VET programs?</w:t>
      </w:r>
    </w:p>
    <w:p w14:paraId="135945D6" w14:textId="6F6ABA33" w:rsidR="00506C56" w:rsidRPr="00506C56" w:rsidRDefault="051AC113" w:rsidP="004E1C23">
      <w:pPr>
        <w:pStyle w:val="ListParagraph"/>
        <w:numPr>
          <w:ilvl w:val="0"/>
          <w:numId w:val="6"/>
        </w:numPr>
      </w:pPr>
      <w:r>
        <w:t>What opportunities and potential benefits do VET experts identify in developing sustainability competencies in VET?</w:t>
      </w:r>
    </w:p>
    <w:p w14:paraId="62D8CB94" w14:textId="62691E9A" w:rsidR="00506C56" w:rsidRPr="00506C56" w:rsidRDefault="051AC113" w:rsidP="004E1C23">
      <w:pPr>
        <w:pStyle w:val="ListParagraph"/>
        <w:numPr>
          <w:ilvl w:val="0"/>
          <w:numId w:val="6"/>
        </w:numPr>
      </w:pPr>
      <w:r>
        <w:t>How do VET experts assess the effectiveness and impact of the current practices for sustainability competencies development in VET?</w:t>
      </w:r>
    </w:p>
    <w:p w14:paraId="3206C662" w14:textId="5E53CF4A" w:rsidR="00506C56" w:rsidRPr="00506C56" w:rsidRDefault="051AC113" w:rsidP="004E1C23">
      <w:pPr>
        <w:pStyle w:val="ListParagraph"/>
        <w:numPr>
          <w:ilvl w:val="0"/>
          <w:numId w:val="6"/>
        </w:numPr>
      </w:pPr>
      <w:r>
        <w:t>What resources, support, and infrastructure are necessary to enhance the development of sustainability competencies in VET?</w:t>
      </w:r>
    </w:p>
    <w:p w14:paraId="48F55A5E" w14:textId="414BCB39" w:rsidR="00506C56" w:rsidRPr="00506C56" w:rsidRDefault="051AC113" w:rsidP="004E1C23">
      <w:pPr>
        <w:pStyle w:val="ListParagraph"/>
        <w:numPr>
          <w:ilvl w:val="0"/>
          <w:numId w:val="6"/>
        </w:numPr>
      </w:pPr>
      <w:r>
        <w:lastRenderedPageBreak/>
        <w:t>How do VET experts perceive the level of awareness and commitment among VET stakeholders towards sustainability competencies?</w:t>
      </w:r>
    </w:p>
    <w:p w14:paraId="0798ADE8" w14:textId="1D7CE7D2" w:rsidR="00506C56" w:rsidRPr="00506C56" w:rsidRDefault="051AC113" w:rsidP="004E1C23">
      <w:pPr>
        <w:pStyle w:val="ListParagraph"/>
        <w:numPr>
          <w:ilvl w:val="0"/>
          <w:numId w:val="6"/>
        </w:numPr>
      </w:pPr>
      <w:r>
        <w:t>What innovative approaches or strategies do VET experts suggest for further advancing the development of sustainability competencies in VET?</w:t>
      </w:r>
    </w:p>
    <w:p w14:paraId="07544406" w14:textId="5666B515" w:rsidR="00506C56" w:rsidRPr="00506C56" w:rsidRDefault="051AC113" w:rsidP="004E1C23">
      <w:pPr>
        <w:pStyle w:val="ListParagraph"/>
        <w:numPr>
          <w:ilvl w:val="0"/>
          <w:numId w:val="6"/>
        </w:numPr>
      </w:pPr>
      <w:r>
        <w:t>What collaboration and partnership opportunities exist or should be fostered to enhance the development of sustainability competencies in VET?</w:t>
      </w:r>
    </w:p>
    <w:p w14:paraId="46C24A22" w14:textId="2F6EC034" w:rsidR="00506C56" w:rsidRPr="00506C56" w:rsidRDefault="051AC113" w:rsidP="004E1C23">
      <w:pPr>
        <w:pStyle w:val="ListParagraph"/>
        <w:numPr>
          <w:ilvl w:val="0"/>
          <w:numId w:val="6"/>
        </w:numPr>
      </w:pPr>
      <w:r>
        <w:t>How do VET experts envision the future of sustainability competencies in VET, considering the evolving needs and trends in sustainable development?</w:t>
      </w:r>
    </w:p>
    <w:p w14:paraId="26A2DDC9" w14:textId="2549FE1F" w:rsidR="00506C56" w:rsidRDefault="285F2C82" w:rsidP="4E5405E2">
      <w:pPr>
        <w:pStyle w:val="Heading3"/>
        <w:spacing w:before="240"/>
        <w:rPr>
          <w:i w:val="0"/>
          <w:iCs w:val="0"/>
        </w:rPr>
      </w:pPr>
      <w:bookmarkStart w:id="12" w:name="_Toc144215063"/>
      <w:r w:rsidRPr="4E5405E2">
        <w:rPr>
          <w:i w:val="0"/>
          <w:iCs w:val="0"/>
        </w:rPr>
        <w:t>3.1.3 Sample Selection</w:t>
      </w:r>
      <w:bookmarkEnd w:id="12"/>
    </w:p>
    <w:p w14:paraId="3A7BEE05" w14:textId="699C9049" w:rsidR="0044151F" w:rsidRDefault="285F2C82" w:rsidP="0044151F">
      <w:r>
        <w:t>The research utili</w:t>
      </w:r>
      <w:r w:rsidR="4D14CAD8">
        <w:t>s</w:t>
      </w:r>
      <w:r>
        <w:t xml:space="preserve">ed purposive sampling, a type of non-probability sampling technique, to establish the sample for the study. In accordance with this approach, individuals were selected based on their knowledge, relationships, and expertise related to the research topic (Freedman et al., 2007). For this </w:t>
      </w:r>
      <w:r w:rsidR="7F6C2039">
        <w:t>study</w:t>
      </w:r>
      <w:r>
        <w:t>, sample members were chosen due to their direct involvement and experience in the phenomenon being investigated, as well as their significant work background in vocational education and training and active participation in sustainability education.</w:t>
      </w:r>
    </w:p>
    <w:p w14:paraId="4B19465A" w14:textId="77777777" w:rsidR="00506C56" w:rsidRPr="00506C56" w:rsidRDefault="00506C56" w:rsidP="00506C56"/>
    <w:p w14:paraId="23ACC283" w14:textId="7A98A5BA" w:rsidR="00506C56" w:rsidRPr="00506C56" w:rsidRDefault="285F2C82" w:rsidP="4E5405E2">
      <w:pPr>
        <w:pStyle w:val="Heading3"/>
        <w:rPr>
          <w:i w:val="0"/>
          <w:iCs w:val="0"/>
        </w:rPr>
      </w:pPr>
      <w:bookmarkStart w:id="13" w:name="_Toc144215064"/>
      <w:r w:rsidRPr="4E5405E2">
        <w:rPr>
          <w:i w:val="0"/>
          <w:iCs w:val="0"/>
        </w:rPr>
        <w:t xml:space="preserve">3.1.4 </w:t>
      </w:r>
      <w:r w:rsidR="051AC113" w:rsidRPr="4E5405E2">
        <w:rPr>
          <w:i w:val="0"/>
          <w:iCs w:val="0"/>
        </w:rPr>
        <w:t>Data Analysis</w:t>
      </w:r>
      <w:bookmarkEnd w:id="13"/>
    </w:p>
    <w:p w14:paraId="35AEF0EF" w14:textId="72BB610A" w:rsidR="00506C56" w:rsidRPr="00506C56" w:rsidRDefault="051AC113" w:rsidP="00506C56">
      <w:r>
        <w:t xml:space="preserve">The data collected from the desk research and interviews </w:t>
      </w:r>
      <w:r w:rsidR="285F2C82">
        <w:t xml:space="preserve">were </w:t>
      </w:r>
      <w:r>
        <w:t xml:space="preserve">subjected to qualitative data analysis techniques. Thematic analysis </w:t>
      </w:r>
      <w:r w:rsidR="285F2C82">
        <w:t>was</w:t>
      </w:r>
      <w:r>
        <w:t xml:space="preserve"> employed to identify recurring themes, patterns, and insights related to the integration of sustainability competencies in VET. The findings </w:t>
      </w:r>
      <w:r w:rsidR="285F2C82">
        <w:t>were</w:t>
      </w:r>
      <w:r>
        <w:t xml:space="preserve"> organized, interpreted, and presented in th</w:t>
      </w:r>
      <w:r w:rsidR="285F2C82">
        <w:t>is</w:t>
      </w:r>
      <w:r>
        <w:t xml:space="preserve"> research publication, contributing to the understanding of current practices, challenges, and opportunities in sustainability education within the VET system.</w:t>
      </w:r>
    </w:p>
    <w:p w14:paraId="135DD665" w14:textId="77777777" w:rsidR="00506C56" w:rsidRPr="00506C56" w:rsidRDefault="00506C56" w:rsidP="00506C56"/>
    <w:p w14:paraId="11F6A4CE" w14:textId="22B807E8" w:rsidR="00506C56" w:rsidRPr="00506C56" w:rsidRDefault="285F2C82" w:rsidP="4E5405E2">
      <w:pPr>
        <w:pStyle w:val="Heading3"/>
        <w:rPr>
          <w:i w:val="0"/>
          <w:iCs w:val="0"/>
        </w:rPr>
      </w:pPr>
      <w:bookmarkStart w:id="14" w:name="_Toc144215065"/>
      <w:r w:rsidRPr="4E5405E2">
        <w:rPr>
          <w:i w:val="0"/>
          <w:iCs w:val="0"/>
        </w:rPr>
        <w:lastRenderedPageBreak/>
        <w:t xml:space="preserve">3.1.5 </w:t>
      </w:r>
      <w:r w:rsidR="051AC113" w:rsidRPr="4E5405E2">
        <w:rPr>
          <w:i w:val="0"/>
          <w:iCs w:val="0"/>
        </w:rPr>
        <w:t>Ethical Considerations:</w:t>
      </w:r>
      <w:bookmarkEnd w:id="14"/>
    </w:p>
    <w:p w14:paraId="7FF7755C" w14:textId="3461B452" w:rsidR="00506C56" w:rsidRPr="00506C56" w:rsidRDefault="285F2C82" w:rsidP="0044151F">
      <w:r>
        <w:t>Informed consent was obtained from all participants, clearly outlining their voluntary participation in the research and their freedom to withdraw from the study at any point and for any reason. The objectives of the study were thoroughly explained to participants, and they were assured that their responses would be treated confidentially and solely used for academic purposes specific to this research. Moreover, the study ensured that participants were not subjected to any physical or psychological harm. On the contrary, researchers strived to create and maintain a comfortable environment throughout the research process.</w:t>
      </w:r>
    </w:p>
    <w:p w14:paraId="3B5E10D1" w14:textId="77777777" w:rsidR="0044151F" w:rsidRDefault="0044151F" w:rsidP="00506C56"/>
    <w:p w14:paraId="535E4574" w14:textId="63B24FE0" w:rsidR="00506C56" w:rsidRPr="00506C56" w:rsidRDefault="285F2C82" w:rsidP="4E5405E2">
      <w:pPr>
        <w:pStyle w:val="Heading3"/>
        <w:rPr>
          <w:i w:val="0"/>
          <w:iCs w:val="0"/>
        </w:rPr>
      </w:pPr>
      <w:bookmarkStart w:id="15" w:name="_Toc144215066"/>
      <w:r w:rsidRPr="4E5405E2">
        <w:rPr>
          <w:i w:val="0"/>
          <w:iCs w:val="0"/>
        </w:rPr>
        <w:t xml:space="preserve">3.1.6 </w:t>
      </w:r>
      <w:r w:rsidR="051AC113" w:rsidRPr="4E5405E2">
        <w:rPr>
          <w:i w:val="0"/>
          <w:iCs w:val="0"/>
        </w:rPr>
        <w:t>Limitations</w:t>
      </w:r>
      <w:bookmarkEnd w:id="15"/>
    </w:p>
    <w:p w14:paraId="02FF36CB" w14:textId="77777777" w:rsidR="008805D0" w:rsidRDefault="008805D0" w:rsidP="008805D0">
      <w:pPr>
        <w:spacing w:after="240"/>
      </w:pPr>
      <w:r>
        <w:t>This research had the following limitations:</w:t>
      </w:r>
    </w:p>
    <w:p w14:paraId="2EFCC1BC" w14:textId="2482F18B" w:rsidR="008805D0" w:rsidRPr="008805D0" w:rsidRDefault="2217A619" w:rsidP="4E5405E2">
      <w:pPr>
        <w:pStyle w:val="ListParagraph"/>
        <w:numPr>
          <w:ilvl w:val="0"/>
          <w:numId w:val="7"/>
        </w:numPr>
        <w:rPr>
          <w:color w:val="000000"/>
        </w:rPr>
      </w:pPr>
      <w:r>
        <w:t xml:space="preserve">The size of the sample for the interviews was </w:t>
      </w:r>
      <w:r w:rsidR="696A3882">
        <w:t>small</w:t>
      </w:r>
      <w:r>
        <w:t xml:space="preserve"> – 15 participants. A bigger sample would </w:t>
      </w:r>
      <w:r w:rsidR="698039A0">
        <w:t>enhance</w:t>
      </w:r>
      <w:r>
        <w:t xml:space="preserve"> the reliability of the research;</w:t>
      </w:r>
    </w:p>
    <w:p w14:paraId="446D45B2" w14:textId="114EE303" w:rsidR="008805D0" w:rsidRPr="008805D0" w:rsidRDefault="051AC113" w:rsidP="004E1C23">
      <w:pPr>
        <w:pStyle w:val="ListParagraph"/>
        <w:numPr>
          <w:ilvl w:val="0"/>
          <w:numId w:val="7"/>
        </w:numPr>
        <w:rPr>
          <w:color w:val="000000"/>
        </w:rPr>
      </w:pPr>
      <w:r>
        <w:t xml:space="preserve">The findings represent the perspectives and practices within the specific </w:t>
      </w:r>
      <w:r w:rsidR="2217A619">
        <w:t>country</w:t>
      </w:r>
      <w:r>
        <w:t>, and generali</w:t>
      </w:r>
      <w:r w:rsidR="323EFB98">
        <w:t>s</w:t>
      </w:r>
      <w:r>
        <w:t>ation to other contexts should be done cautiously</w:t>
      </w:r>
      <w:r w:rsidR="2217A619">
        <w:t>;</w:t>
      </w:r>
    </w:p>
    <w:p w14:paraId="37071E00" w14:textId="784016DE" w:rsidR="00506C56" w:rsidRPr="008805D0" w:rsidRDefault="2217A619" w:rsidP="4E5405E2">
      <w:pPr>
        <w:pStyle w:val="ListParagraph"/>
        <w:numPr>
          <w:ilvl w:val="0"/>
          <w:numId w:val="7"/>
        </w:numPr>
        <w:rPr>
          <w:color w:val="000000"/>
        </w:rPr>
      </w:pPr>
      <w:r>
        <w:t>T</w:t>
      </w:r>
      <w:r w:rsidR="051AC113">
        <w:t>he research relies on self-reported information from VET experts, which may be influenced by individual biases or limited awareness of practices outside their immediate scope</w:t>
      </w:r>
      <w:r>
        <w:t>;</w:t>
      </w:r>
    </w:p>
    <w:p w14:paraId="7C30A7B2" w14:textId="3A8F23AF" w:rsidR="008805D0" w:rsidRPr="008805D0" w:rsidRDefault="2217A619" w:rsidP="4E5405E2">
      <w:pPr>
        <w:pStyle w:val="ListParagraph"/>
        <w:numPr>
          <w:ilvl w:val="0"/>
          <w:numId w:val="7"/>
        </w:numPr>
        <w:rPr>
          <w:color w:val="000000"/>
        </w:rPr>
      </w:pPr>
      <w:r>
        <w:t>Sustainability education in the country may be influenced by factors which were not mentioned in this research.</w:t>
      </w:r>
    </w:p>
    <w:p w14:paraId="386F45F7" w14:textId="77777777" w:rsidR="008805D0" w:rsidRDefault="008805D0" w:rsidP="4E5405E2">
      <w:pPr>
        <w:rPr>
          <w:b/>
          <w:bCs/>
          <w:color w:val="000000"/>
        </w:rPr>
      </w:pPr>
    </w:p>
    <w:p w14:paraId="4872A155" w14:textId="10E5A96E" w:rsidR="002F566A" w:rsidRDefault="26F61B78" w:rsidP="6640BAB5">
      <w:pPr>
        <w:pStyle w:val="Heading2"/>
        <w:rPr>
          <w:ins w:id="16" w:author="Elaine Cleary" w:date="2023-08-29T08:55:00Z"/>
          <w:color w:val="000000" w:themeColor="text1"/>
          <w:sz w:val="22"/>
          <w:szCs w:val="22"/>
        </w:rPr>
      </w:pPr>
      <w:bookmarkStart w:id="17" w:name="_Toc144215067"/>
      <w:r w:rsidRPr="4E5405E2">
        <w:rPr>
          <w:color w:val="000000" w:themeColor="text1"/>
          <w:sz w:val="22"/>
          <w:szCs w:val="22"/>
        </w:rPr>
        <w:t>3.2 Sustainability competencies in</w:t>
      </w:r>
      <w:r w:rsidR="604E555D" w:rsidRPr="4E5405E2">
        <w:rPr>
          <w:color w:val="000000" w:themeColor="text1"/>
          <w:sz w:val="22"/>
          <w:szCs w:val="22"/>
        </w:rPr>
        <w:t xml:space="preserve"> </w:t>
      </w:r>
      <w:r w:rsidR="649281A1" w:rsidRPr="4E5405E2">
        <w:rPr>
          <w:color w:val="000000" w:themeColor="text1"/>
          <w:sz w:val="22"/>
          <w:szCs w:val="22"/>
        </w:rPr>
        <w:t>Ire</w:t>
      </w:r>
      <w:r w:rsidR="7282EF77" w:rsidRPr="4E5405E2">
        <w:rPr>
          <w:color w:val="000000" w:themeColor="text1"/>
          <w:sz w:val="22"/>
          <w:szCs w:val="22"/>
        </w:rPr>
        <w:t>lands</w:t>
      </w:r>
      <w:r w:rsidRPr="4E5405E2">
        <w:rPr>
          <w:color w:val="000000" w:themeColor="text1"/>
          <w:sz w:val="22"/>
          <w:szCs w:val="22"/>
        </w:rPr>
        <w:t xml:space="preserve"> formal education system: recent evolutions</w:t>
      </w:r>
      <w:bookmarkEnd w:id="17"/>
    </w:p>
    <w:p w14:paraId="430E0DB8" w14:textId="6E411CEA" w:rsidR="002F566A" w:rsidRDefault="26F61B78" w:rsidP="00506C56">
      <w:pPr>
        <w:pStyle w:val="Heading2"/>
        <w:rPr>
          <w:color w:val="000000"/>
          <w:sz w:val="22"/>
          <w:szCs w:val="22"/>
        </w:rPr>
      </w:pPr>
      <w:r w:rsidRPr="4E5405E2">
        <w:rPr>
          <w:color w:val="000000" w:themeColor="text1"/>
          <w:sz w:val="22"/>
          <w:szCs w:val="22"/>
        </w:rPr>
        <w:t xml:space="preserve"> </w:t>
      </w:r>
      <w:bookmarkStart w:id="18" w:name="_Toc144215068"/>
      <w:r w:rsidRPr="4E5405E2">
        <w:rPr>
          <w:color w:val="000000" w:themeColor="text1"/>
          <w:sz w:val="22"/>
          <w:szCs w:val="22"/>
        </w:rPr>
        <w:t>of the Country’s educational policies</w:t>
      </w:r>
      <w:bookmarkEnd w:id="18"/>
    </w:p>
    <w:p w14:paraId="09FB0EF1" w14:textId="57445AD9" w:rsidR="008805D0" w:rsidRDefault="57705830" w:rsidP="002F566A">
      <w:r>
        <w:t xml:space="preserve"> </w:t>
      </w:r>
      <w:r w:rsidR="4407C66D">
        <w:t>Sustainability has been increasingly incorporated into Ireland’s education system gradually over the past number of years</w:t>
      </w:r>
      <w:r w:rsidR="741874AD">
        <w:t xml:space="preserve">. </w:t>
      </w:r>
      <w:r w:rsidR="3CFE7796">
        <w:t>Prompted by the</w:t>
      </w:r>
      <w:r w:rsidR="22D73706">
        <w:t xml:space="preserve"> universally acknowledged </w:t>
      </w:r>
      <w:r w:rsidR="3EFB942F">
        <w:t xml:space="preserve">need to ensure </w:t>
      </w:r>
      <w:r w:rsidR="3EFB942F">
        <w:lastRenderedPageBreak/>
        <w:t xml:space="preserve">sustainability is </w:t>
      </w:r>
      <w:r w:rsidR="4FA917C6">
        <w:t xml:space="preserve">indoctrinated </w:t>
      </w:r>
      <w:r w:rsidR="5C191263">
        <w:t xml:space="preserve">to education systems. </w:t>
      </w:r>
      <w:r w:rsidR="330C276F">
        <w:t xml:space="preserve">The </w:t>
      </w:r>
      <w:r w:rsidR="34804BF8">
        <w:t>Irish</w:t>
      </w:r>
      <w:r w:rsidR="330C276F">
        <w:t xml:space="preserve"> education system has </w:t>
      </w:r>
      <w:r w:rsidR="34804BF8">
        <w:t xml:space="preserve">taken on changes to curricula to allow for sustainability to be more </w:t>
      </w:r>
      <w:r w:rsidR="06C4CF1C">
        <w:t xml:space="preserve">widely implemented. </w:t>
      </w:r>
      <w:r w:rsidR="510AADC1">
        <w:t xml:space="preserve">ESD to 2030 is a Framework which aims to increase the contribution of the education sector to a more sustainable future by </w:t>
      </w:r>
      <w:r w:rsidR="1F8DC480">
        <w:t xml:space="preserve">2030. Impacting all levels of education </w:t>
      </w:r>
      <w:r w:rsidR="64110D41">
        <w:t>from primary</w:t>
      </w:r>
      <w:r w:rsidR="6F200AFA">
        <w:t xml:space="preserve"> to </w:t>
      </w:r>
      <w:r w:rsidR="64110D41">
        <w:t>secondary, tertiary, and further and vocational</w:t>
      </w:r>
      <w:r w:rsidR="6F200AFA">
        <w:t xml:space="preserve">. </w:t>
      </w:r>
      <w:r w:rsidR="6AE5BF67">
        <w:t xml:space="preserve">One of the main objectives of the ESD to 2030 strategy is to ensure sustainability practices are rooted into </w:t>
      </w:r>
      <w:r w:rsidR="7C37D139">
        <w:t xml:space="preserve">government policy and practices in the future. </w:t>
      </w:r>
      <w:r w:rsidR="07223D87">
        <w:t xml:space="preserve">However, </w:t>
      </w:r>
      <w:r w:rsidR="5068DBC8">
        <w:t xml:space="preserve">there is currently limited information on the prospect of government policy </w:t>
      </w:r>
      <w:r w:rsidR="43E13FA4">
        <w:t>directing sustainability education in Ireland. Despite this</w:t>
      </w:r>
      <w:r w:rsidR="78EB5F38">
        <w:t>,</w:t>
      </w:r>
      <w:r w:rsidR="43E13FA4">
        <w:t xml:space="preserve"> ETBI (</w:t>
      </w:r>
      <w:r w:rsidR="78EB5F38">
        <w:t xml:space="preserve">Education Training Board Ireland) encourage the uptake of </w:t>
      </w:r>
      <w:r w:rsidR="6F366CE1">
        <w:t>sustainability competences in education</w:t>
      </w:r>
      <w:r w:rsidR="4206E73F">
        <w:t xml:space="preserve"> through initiatives such as Take 1 </w:t>
      </w:r>
      <w:r w:rsidR="14FFC46E">
        <w:t xml:space="preserve">which aims to embed the UN </w:t>
      </w:r>
      <w:r w:rsidR="0AF45E03">
        <w:t>SDGs (Sustainable Development Goals)</w:t>
      </w:r>
      <w:r w:rsidR="14FFC46E">
        <w:t xml:space="preserve"> in education by students, </w:t>
      </w:r>
      <w:r w:rsidR="6783AB17">
        <w:t>educators,</w:t>
      </w:r>
      <w:r w:rsidR="14FFC46E">
        <w:t xml:space="preserve"> and trainers. </w:t>
      </w:r>
    </w:p>
    <w:p w14:paraId="3BA57647" w14:textId="77777777" w:rsidR="00BC0847" w:rsidRPr="002F566A" w:rsidRDefault="00BC0847" w:rsidP="002F566A"/>
    <w:p w14:paraId="1C65C8A6" w14:textId="6D1B7E1C" w:rsidR="002F566A" w:rsidRDefault="26F61B78" w:rsidP="002F566A">
      <w:pPr>
        <w:pStyle w:val="Heading2"/>
        <w:rPr>
          <w:color w:val="000000"/>
          <w:sz w:val="22"/>
          <w:szCs w:val="22"/>
        </w:rPr>
      </w:pPr>
      <w:bookmarkStart w:id="19" w:name="_Toc144215069"/>
      <w:r w:rsidRPr="4E5405E2">
        <w:rPr>
          <w:color w:val="000000" w:themeColor="text1"/>
          <w:sz w:val="22"/>
          <w:szCs w:val="22"/>
        </w:rPr>
        <w:t>3.3 Experiences from the field: interviews with VET experts</w:t>
      </w:r>
      <w:bookmarkEnd w:id="19"/>
    </w:p>
    <w:p w14:paraId="5C1B8B06" w14:textId="44C89CAF" w:rsidR="008805D0" w:rsidRPr="002F566A" w:rsidRDefault="005A66C7" w:rsidP="002F566A">
      <w:r>
        <w:t xml:space="preserve">TUS </w:t>
      </w:r>
      <w:r w:rsidR="006169F0">
        <w:t xml:space="preserve">contacted </w:t>
      </w:r>
      <w:r w:rsidR="3A7601E1">
        <w:t>several</w:t>
      </w:r>
      <w:r w:rsidR="00E55BBD">
        <w:t xml:space="preserve"> individuals and organisations involved in VET education</w:t>
      </w:r>
      <w:r w:rsidR="0072599A">
        <w:t>. With a total of 16 interviews conducted, a</w:t>
      </w:r>
      <w:r w:rsidR="00DE7A65">
        <w:t xml:space="preserve">n idea of the state of sustainability in education in Ireland was formed. </w:t>
      </w:r>
    </w:p>
    <w:p w14:paraId="6F47CFF5" w14:textId="54495D1E" w:rsidR="00203B9C" w:rsidRPr="00DE7A65" w:rsidRDefault="3515C9CD" w:rsidP="6640BAB5">
      <w:pPr>
        <w:rPr>
          <w:rFonts w:cs="Arial"/>
          <w:b/>
          <w:bCs/>
        </w:rPr>
      </w:pPr>
      <w:r w:rsidRPr="6640BAB5">
        <w:rPr>
          <w:rFonts w:cs="Arial"/>
          <w:b/>
          <w:bCs/>
          <w:shd w:val="clear" w:color="auto" w:fill="FFFFFF"/>
        </w:rPr>
        <w:t>3.3.1 Composition</w:t>
      </w:r>
      <w:r w:rsidR="1DAA4F90" w:rsidRPr="6640BAB5">
        <w:rPr>
          <w:rFonts w:cs="Arial"/>
          <w:b/>
          <w:bCs/>
          <w:shd w:val="clear" w:color="auto" w:fill="FFFFFF"/>
        </w:rPr>
        <w:t xml:space="preserve"> of the group</w:t>
      </w:r>
    </w:p>
    <w:p w14:paraId="786D1AA5" w14:textId="5FC68C6E" w:rsidR="00203B9C" w:rsidRPr="00DE7A65" w:rsidRDefault="58157D54" w:rsidP="6640BAB5">
      <w:pPr>
        <w:rPr>
          <w:rFonts w:cs="Arial"/>
        </w:rPr>
      </w:pPr>
      <w:r w:rsidRPr="6640BAB5">
        <w:rPr>
          <w:rFonts w:cs="Arial"/>
          <w:shd w:val="clear" w:color="auto" w:fill="FFFFFF"/>
        </w:rPr>
        <w:t xml:space="preserve">The group was composed of </w:t>
      </w:r>
      <w:r w:rsidR="23409B13" w:rsidRPr="6640BAB5">
        <w:rPr>
          <w:rFonts w:cs="Arial"/>
          <w:shd w:val="clear" w:color="auto" w:fill="FFFFFF"/>
        </w:rPr>
        <w:t>10</w:t>
      </w:r>
      <w:r w:rsidRPr="6640BAB5">
        <w:rPr>
          <w:rFonts w:cs="Arial"/>
          <w:shd w:val="clear" w:color="auto" w:fill="FFFFFF"/>
        </w:rPr>
        <w:t xml:space="preserve"> trainers and </w:t>
      </w:r>
      <w:r w:rsidR="2939D44A" w:rsidRPr="6640BAB5">
        <w:rPr>
          <w:rFonts w:cs="Arial"/>
          <w:shd w:val="clear" w:color="auto" w:fill="FFFFFF"/>
        </w:rPr>
        <w:t xml:space="preserve">6 </w:t>
      </w:r>
      <w:r w:rsidRPr="6640BAB5">
        <w:rPr>
          <w:rFonts w:cs="Arial"/>
          <w:shd w:val="clear" w:color="auto" w:fill="FFFFFF"/>
        </w:rPr>
        <w:t>teachers working in Upper-secondary (</w:t>
      </w:r>
      <w:r w:rsidR="102DA784" w:rsidRPr="6640BAB5">
        <w:rPr>
          <w:rFonts w:cs="Arial"/>
          <w:shd w:val="clear" w:color="auto" w:fill="FFFFFF"/>
        </w:rPr>
        <w:t>12.5</w:t>
      </w:r>
      <w:r w:rsidRPr="6640BAB5">
        <w:rPr>
          <w:rFonts w:cs="Arial"/>
          <w:shd w:val="clear" w:color="auto" w:fill="FFFFFF"/>
        </w:rPr>
        <w:t>%), Continuing (</w:t>
      </w:r>
      <w:r w:rsidR="102DA784" w:rsidRPr="6640BAB5">
        <w:rPr>
          <w:rFonts w:cs="Arial"/>
          <w:shd w:val="clear" w:color="auto" w:fill="FFFFFF"/>
        </w:rPr>
        <w:t>56.25</w:t>
      </w:r>
      <w:r w:rsidRPr="6640BAB5">
        <w:rPr>
          <w:rFonts w:cs="Arial"/>
          <w:shd w:val="clear" w:color="auto" w:fill="FFFFFF"/>
        </w:rPr>
        <w:t xml:space="preserve">%) and </w:t>
      </w:r>
      <w:r w:rsidR="7A9B7AA5" w:rsidRPr="6640BAB5">
        <w:rPr>
          <w:rFonts w:cs="Arial"/>
          <w:shd w:val="clear" w:color="auto" w:fill="FFFFFF"/>
        </w:rPr>
        <w:t>post-secondary</w:t>
      </w:r>
      <w:r w:rsidRPr="6640BAB5">
        <w:rPr>
          <w:rFonts w:cs="Arial"/>
          <w:shd w:val="clear" w:color="auto" w:fill="FFFFFF"/>
        </w:rPr>
        <w:t xml:space="preserve"> (</w:t>
      </w:r>
      <w:r w:rsidR="102DA784" w:rsidRPr="6640BAB5">
        <w:rPr>
          <w:rFonts w:cs="Arial"/>
          <w:shd w:val="clear" w:color="auto" w:fill="FFFFFF"/>
        </w:rPr>
        <w:t>31.25</w:t>
      </w:r>
      <w:r w:rsidRPr="6640BAB5">
        <w:rPr>
          <w:rFonts w:cs="Arial"/>
          <w:shd w:val="clear" w:color="auto" w:fill="FFFFFF"/>
        </w:rPr>
        <w:t xml:space="preserve">%) VET. </w:t>
      </w:r>
      <w:r w:rsidR="14EE63F7" w:rsidRPr="6640BAB5">
        <w:rPr>
          <w:rFonts w:cs="Arial"/>
          <w:shd w:val="clear" w:color="auto" w:fill="FFFFFF"/>
        </w:rPr>
        <w:t xml:space="preserve">A low percentage </w:t>
      </w:r>
      <w:r w:rsidRPr="6640BAB5">
        <w:rPr>
          <w:rFonts w:cs="Arial"/>
          <w:shd w:val="clear" w:color="auto" w:fill="FFFFFF"/>
        </w:rPr>
        <w:t>of the respondents (</w:t>
      </w:r>
      <w:r w:rsidR="7205DB6E" w:rsidRPr="6640BAB5">
        <w:rPr>
          <w:rFonts w:cs="Arial"/>
          <w:shd w:val="clear" w:color="auto" w:fill="FFFFFF"/>
        </w:rPr>
        <w:t>12.5</w:t>
      </w:r>
      <w:r w:rsidRPr="6640BAB5">
        <w:rPr>
          <w:rFonts w:cs="Arial"/>
          <w:shd w:val="clear" w:color="auto" w:fill="FFFFFF"/>
        </w:rPr>
        <w:t>%) had</w:t>
      </w:r>
      <w:r w:rsidR="67EF8069" w:rsidRPr="6640BAB5">
        <w:rPr>
          <w:rFonts w:cs="Arial"/>
          <w:shd w:val="clear" w:color="auto" w:fill="FFFFFF"/>
        </w:rPr>
        <w:t xml:space="preserve"> previous knowledge of </w:t>
      </w:r>
      <w:r w:rsidR="62F02829" w:rsidRPr="6640BAB5">
        <w:rPr>
          <w:rFonts w:cs="Arial"/>
          <w:shd w:val="clear" w:color="auto" w:fill="FFFFFF"/>
        </w:rPr>
        <w:t xml:space="preserve">the GreenComp Framework, while </w:t>
      </w:r>
      <w:r w:rsidR="390CFBEF" w:rsidRPr="6640BAB5">
        <w:rPr>
          <w:rFonts w:cs="Arial"/>
          <w:shd w:val="clear" w:color="auto" w:fill="FFFFFF"/>
        </w:rPr>
        <w:t xml:space="preserve">87.5 (14 respondents) </w:t>
      </w:r>
      <w:r w:rsidRPr="6640BAB5">
        <w:rPr>
          <w:rFonts w:cs="Arial"/>
          <w:shd w:val="clear" w:color="auto" w:fill="FFFFFF"/>
        </w:rPr>
        <w:t>had no previous knowledge of the GreenComp Framework</w:t>
      </w:r>
      <w:r w:rsidR="4C9FAEC0" w:rsidRPr="6640BAB5">
        <w:rPr>
          <w:rFonts w:cs="Arial"/>
          <w:shd w:val="clear" w:color="auto" w:fill="FFFFFF"/>
        </w:rPr>
        <w:t xml:space="preserve">. </w:t>
      </w:r>
    </w:p>
    <w:p w14:paraId="021D51CD" w14:textId="77777777" w:rsidR="008805D0" w:rsidRPr="002F566A" w:rsidRDefault="008805D0" w:rsidP="002F566A"/>
    <w:p w14:paraId="15A8A3E1" w14:textId="2AFA1718" w:rsidR="002F566A" w:rsidRDefault="26F61B78" w:rsidP="4E5405E2">
      <w:pPr>
        <w:pStyle w:val="Heading3"/>
        <w:rPr>
          <w:i w:val="0"/>
          <w:iCs w:val="0"/>
        </w:rPr>
      </w:pPr>
      <w:bookmarkStart w:id="20" w:name="_Toc144215070"/>
      <w:r w:rsidRPr="4E5405E2">
        <w:rPr>
          <w:i w:val="0"/>
          <w:iCs w:val="0"/>
        </w:rPr>
        <w:t>3.3.2 Summary of the findings</w:t>
      </w:r>
      <w:bookmarkEnd w:id="20"/>
    </w:p>
    <w:p w14:paraId="7FAB808B" w14:textId="327ECAEF" w:rsidR="005A66C7" w:rsidRDefault="5D184338" w:rsidP="005A66C7">
      <w:r>
        <w:t>Vocational Education in Ireland is a</w:t>
      </w:r>
      <w:r w:rsidR="4E443F85">
        <w:t>n essential element to the introduction of sustainability competences in Ireland</w:t>
      </w:r>
      <w:r w:rsidR="5661B4C4">
        <w:t xml:space="preserve">. </w:t>
      </w:r>
      <w:r w:rsidR="4E443F85">
        <w:t xml:space="preserve">Therefore, through </w:t>
      </w:r>
      <w:r w:rsidR="5661B4C4">
        <w:t xml:space="preserve">conducting a total of 16 interviews with VET </w:t>
      </w:r>
      <w:r w:rsidR="5661B4C4">
        <w:lastRenderedPageBreak/>
        <w:t xml:space="preserve">experts across Ireland, a clearer picture of the extent to which the Green Comp sustainable competencies are being implemented in education </w:t>
      </w:r>
      <w:r w:rsidR="5443B962">
        <w:t>may be analysed.</w:t>
      </w:r>
    </w:p>
    <w:p w14:paraId="69D7F006" w14:textId="77777777" w:rsidR="00F62D44" w:rsidRDefault="00F62D44" w:rsidP="00F62D44"/>
    <w:tbl>
      <w:tblPr>
        <w:tblStyle w:val="TableGrid"/>
        <w:tblW w:w="0" w:type="auto"/>
        <w:tblBorders>
          <w:top w:val="single" w:sz="4" w:space="0" w:color="C3D691"/>
          <w:left w:val="single" w:sz="4" w:space="0" w:color="C3D691"/>
          <w:bottom w:val="single" w:sz="4" w:space="0" w:color="C3D691"/>
          <w:right w:val="single" w:sz="4" w:space="0" w:color="C3D691"/>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4"/>
        <w:gridCol w:w="8918"/>
      </w:tblGrid>
      <w:tr w:rsidR="00F62D44" w14:paraId="44AF63BD" w14:textId="77777777" w:rsidTr="4E5405E2">
        <w:tc>
          <w:tcPr>
            <w:tcW w:w="704" w:type="dxa"/>
            <w:tcBorders>
              <w:top w:val="single" w:sz="4" w:space="0" w:color="C3D691"/>
              <w:left w:val="single" w:sz="4" w:space="0" w:color="C3D691"/>
              <w:bottom w:val="single" w:sz="4" w:space="0" w:color="C3D691"/>
              <w:right w:val="single" w:sz="4" w:space="0" w:color="BFBFBF" w:themeColor="background1" w:themeShade="BF"/>
            </w:tcBorders>
            <w:shd w:val="clear" w:color="auto" w:fill="C3D691"/>
            <w:hideMark/>
          </w:tcPr>
          <w:p w14:paraId="1C200E38" w14:textId="77777777" w:rsidR="00F62D44" w:rsidRDefault="52AA3A22" w:rsidP="6640BAB5">
            <w:pPr>
              <w:pStyle w:val="P68B1DB1-Paragrafoelenco1"/>
              <w:spacing w:line="276" w:lineRule="auto"/>
              <w:ind w:left="0"/>
            </w:pPr>
            <w:r>
              <w:t>Q1</w:t>
            </w:r>
          </w:p>
        </w:tc>
        <w:tc>
          <w:tcPr>
            <w:tcW w:w="8918" w:type="dxa"/>
            <w:tcBorders>
              <w:top w:val="single" w:sz="4" w:space="0" w:color="C3D691"/>
              <w:left w:val="single" w:sz="4" w:space="0" w:color="BFBFBF" w:themeColor="background1" w:themeShade="BF"/>
              <w:bottom w:val="single" w:sz="4" w:space="0" w:color="C3D691"/>
              <w:right w:val="single" w:sz="4" w:space="0" w:color="C3D691"/>
            </w:tcBorders>
            <w:hideMark/>
          </w:tcPr>
          <w:p w14:paraId="14CE2D5F" w14:textId="791A37FA" w:rsidR="00F62D44" w:rsidRDefault="32538609">
            <w:pPr>
              <w:pStyle w:val="P68B1DB1-Paragrafoelenco1"/>
              <w:spacing w:line="276" w:lineRule="auto"/>
              <w:rPr>
                <w:color w:val="595959" w:themeColor="text1" w:themeTint="A6"/>
              </w:rPr>
            </w:pPr>
            <w:r w:rsidRPr="4E5405E2">
              <w:rPr>
                <w:color w:val="404040" w:themeColor="text1" w:themeTint="BF"/>
              </w:rPr>
              <w:t>How do you perceive the current practices for developing sustainability competencies in VET in Ireland? </w:t>
            </w:r>
          </w:p>
        </w:tc>
      </w:tr>
    </w:tbl>
    <w:p w14:paraId="29B09F19" w14:textId="77777777" w:rsidR="00E60025" w:rsidRDefault="00E60025" w:rsidP="005A66C7"/>
    <w:p w14:paraId="092922F7" w14:textId="77777777" w:rsidR="00DC4E50" w:rsidRDefault="4A46BBA7" w:rsidP="005A66C7">
      <w:r>
        <w:t xml:space="preserve">Participants of the </w:t>
      </w:r>
      <w:r w:rsidR="03C37CFD">
        <w:t>interview</w:t>
      </w:r>
      <w:r w:rsidR="5D6BAA80">
        <w:t>s</w:t>
      </w:r>
      <w:r>
        <w:t xml:space="preserve"> replied with varying opinions on the </w:t>
      </w:r>
      <w:r w:rsidR="03C37CFD">
        <w:t xml:space="preserve">current practices of sustainability </w:t>
      </w:r>
      <w:r w:rsidR="5D6BAA80">
        <w:t>competencies</w:t>
      </w:r>
      <w:r w:rsidR="03C37CFD">
        <w:t xml:space="preserve">. </w:t>
      </w:r>
      <w:r w:rsidR="5661B4C4">
        <w:t xml:space="preserve">When asked how they believe sustainable competences were being developed for VET in the Irish education system, experts in the field felt a wide range of opinions. </w:t>
      </w:r>
    </w:p>
    <w:p w14:paraId="4D1E752D" w14:textId="6E29D9D2" w:rsidR="00FF596B" w:rsidRDefault="1CF57DDD" w:rsidP="004E1C23">
      <w:pPr>
        <w:pStyle w:val="ListParagraph"/>
        <w:numPr>
          <w:ilvl w:val="0"/>
          <w:numId w:val="10"/>
        </w:numPr>
      </w:pPr>
      <w:r>
        <w:t>Almost 50</w:t>
      </w:r>
      <w:r w:rsidR="5126D093">
        <w:t xml:space="preserve">% </w:t>
      </w:r>
      <w:r w:rsidR="5661B4C4">
        <w:t>of the respondents felt that there was a disjointed approach to the rollout of the sustainable competencies</w:t>
      </w:r>
      <w:r w:rsidR="37CF74B9">
        <w:t>.</w:t>
      </w:r>
      <w:r w:rsidR="4F067C75">
        <w:t xml:space="preserve"> </w:t>
      </w:r>
      <w:r w:rsidR="0BD355C6">
        <w:t xml:space="preserve">With more of an emphasis on long term courses, a greater </w:t>
      </w:r>
      <w:r w:rsidR="111A6D03">
        <w:t>drive</w:t>
      </w:r>
      <w:r w:rsidR="0BD355C6">
        <w:t xml:space="preserve"> to integrate sustainable competences into short term courses or mi</w:t>
      </w:r>
      <w:r w:rsidR="497DF8B3">
        <w:t xml:space="preserve">cro qualifications </w:t>
      </w:r>
      <w:r w:rsidR="11539CF0">
        <w:t>may aid in the integration of sustainable competences into VET.</w:t>
      </w:r>
    </w:p>
    <w:p w14:paraId="716F58E4" w14:textId="54987D98" w:rsidR="005A66C7" w:rsidRDefault="11F322DF" w:rsidP="004E1C23">
      <w:pPr>
        <w:pStyle w:val="ListParagraph"/>
        <w:numPr>
          <w:ilvl w:val="0"/>
          <w:numId w:val="10"/>
        </w:numPr>
      </w:pPr>
      <w:r>
        <w:t xml:space="preserve">4 out </w:t>
      </w:r>
      <w:r w:rsidR="5661B4C4">
        <w:t>of</w:t>
      </w:r>
      <w:r>
        <w:t xml:space="preserve"> 16 </w:t>
      </w:r>
      <w:r w:rsidR="2A93F948">
        <w:t>respondents</w:t>
      </w:r>
      <w:r w:rsidR="5661B4C4">
        <w:t xml:space="preserve"> recognised the increasing work being done to develop the field and are willing to engage in the work.</w:t>
      </w:r>
      <w:r w:rsidR="05C76541">
        <w:t xml:space="preserve"> An increase in the </w:t>
      </w:r>
      <w:r w:rsidR="76F010D5">
        <w:t xml:space="preserve">discussions around sustainability are evident, however, </w:t>
      </w:r>
      <w:r w:rsidR="372B8AED">
        <w:t xml:space="preserve">much of the work being carried out is done so by individuals, </w:t>
      </w:r>
      <w:r w:rsidR="15FAB618">
        <w:t>preventing a united approach to the subject.</w:t>
      </w:r>
    </w:p>
    <w:p w14:paraId="679C2C54" w14:textId="1AA971EC" w:rsidR="00D3113C" w:rsidRDefault="05251DD1" w:rsidP="004E1C23">
      <w:pPr>
        <w:pStyle w:val="ListParagraph"/>
        <w:numPr>
          <w:ilvl w:val="0"/>
          <w:numId w:val="10"/>
        </w:numPr>
      </w:pPr>
      <w:r>
        <w:t xml:space="preserve">A disparity between the types of courses which take on sustainable changes was noted with </w:t>
      </w:r>
      <w:r w:rsidR="50DCF99E">
        <w:t>courses such as apprenticeships experiencing a lesse</w:t>
      </w:r>
      <w:r w:rsidR="7849E2B2">
        <w:t>r</w:t>
      </w:r>
      <w:r w:rsidR="50DCF99E">
        <w:t xml:space="preserve"> </w:t>
      </w:r>
      <w:r w:rsidR="61D61FCF">
        <w:t xml:space="preserve">traction to sustainability compared with longer, more </w:t>
      </w:r>
      <w:r w:rsidR="1C6D15B9">
        <w:t>class-based</w:t>
      </w:r>
      <w:r w:rsidR="61D61FCF">
        <w:t xml:space="preserve"> learning. </w:t>
      </w:r>
      <w:r w:rsidR="7997903E">
        <w:t xml:space="preserve">While in many </w:t>
      </w:r>
      <w:r w:rsidR="1C6D15B9">
        <w:t>courses’</w:t>
      </w:r>
      <w:r w:rsidR="7997903E">
        <w:t xml:space="preserve"> sustainability competences may be taught, they are </w:t>
      </w:r>
      <w:r w:rsidR="6839EB4E">
        <w:t>not implemented into the running of the course.</w:t>
      </w:r>
      <w:r w:rsidR="0200DF2E">
        <w:t xml:space="preserve"> </w:t>
      </w:r>
      <w:r w:rsidR="5F18B03F">
        <w:t>It</w:t>
      </w:r>
      <w:r w:rsidR="320A1993">
        <w:t xml:space="preserve"> was also noted that while the integration of sustainability competences </w:t>
      </w:r>
      <w:r w:rsidR="3B538BEE">
        <w:t xml:space="preserve">into VET is increasing, the difficulty of </w:t>
      </w:r>
      <w:r w:rsidR="2151449F">
        <w:t xml:space="preserve">this task into existing and fully operational curriculum is particularly difficult. </w:t>
      </w:r>
    </w:p>
    <w:p w14:paraId="63CA0CAC" w14:textId="77777777" w:rsidR="00D3113C" w:rsidRPr="00D3113C" w:rsidRDefault="00D3113C" w:rsidP="00D3113C"/>
    <w:tbl>
      <w:tblPr>
        <w:tblStyle w:val="TableGrid"/>
        <w:tblW w:w="0" w:type="auto"/>
        <w:tblBorders>
          <w:top w:val="single" w:sz="4" w:space="0" w:color="C3D691"/>
          <w:left w:val="single" w:sz="4" w:space="0" w:color="C3D691"/>
          <w:bottom w:val="single" w:sz="4" w:space="0" w:color="C3D691"/>
          <w:right w:val="single" w:sz="4" w:space="0" w:color="C3D691"/>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4"/>
        <w:gridCol w:w="8918"/>
      </w:tblGrid>
      <w:tr w:rsidR="00D3113C" w14:paraId="04B0029D" w14:textId="77777777" w:rsidTr="726D26FD">
        <w:tc>
          <w:tcPr>
            <w:tcW w:w="704" w:type="dxa"/>
            <w:tcBorders>
              <w:top w:val="single" w:sz="4" w:space="0" w:color="C3D691"/>
              <w:left w:val="single" w:sz="4" w:space="0" w:color="C3D691"/>
              <w:bottom w:val="single" w:sz="4" w:space="0" w:color="C3D691"/>
              <w:right w:val="single" w:sz="4" w:space="0" w:color="BFBFBF" w:themeColor="background1" w:themeShade="BF"/>
            </w:tcBorders>
            <w:shd w:val="clear" w:color="auto" w:fill="C3D691"/>
            <w:hideMark/>
          </w:tcPr>
          <w:p w14:paraId="6D5D8022" w14:textId="77777777" w:rsidR="00D3113C" w:rsidRDefault="7290D48D" w:rsidP="6640BAB5">
            <w:pPr>
              <w:pStyle w:val="P68B1DB1-Paragrafoelenco1"/>
              <w:spacing w:line="276" w:lineRule="auto"/>
              <w:ind w:left="0"/>
            </w:pPr>
            <w:r>
              <w:lastRenderedPageBreak/>
              <w:t>Q2</w:t>
            </w:r>
          </w:p>
        </w:tc>
        <w:tc>
          <w:tcPr>
            <w:tcW w:w="8918" w:type="dxa"/>
            <w:tcBorders>
              <w:top w:val="single" w:sz="4" w:space="0" w:color="C3D691"/>
              <w:left w:val="single" w:sz="4" w:space="0" w:color="BFBFBF" w:themeColor="background1" w:themeShade="BF"/>
              <w:bottom w:val="single" w:sz="4" w:space="0" w:color="C3D691"/>
              <w:right w:val="single" w:sz="4" w:space="0" w:color="C3D691"/>
            </w:tcBorders>
            <w:hideMark/>
          </w:tcPr>
          <w:p w14:paraId="37098E97" w14:textId="21427BCD" w:rsidR="00D3113C" w:rsidRDefault="5E2E266F">
            <w:pPr>
              <w:pStyle w:val="P68B1DB1-Paragrafoelenco1"/>
              <w:spacing w:line="276" w:lineRule="auto"/>
              <w:rPr>
                <w:color w:val="595959" w:themeColor="text1" w:themeTint="A6"/>
              </w:rPr>
            </w:pPr>
            <w:r w:rsidRPr="726D26FD">
              <w:rPr>
                <w:color w:val="000000" w:themeColor="text1"/>
              </w:rPr>
              <w:t xml:space="preserve">Based on your experience, which activities do you think have been most effective in </w:t>
            </w:r>
            <w:r w:rsidR="21038ED1" w:rsidRPr="726D26FD">
              <w:rPr>
                <w:color w:val="000000" w:themeColor="text1"/>
              </w:rPr>
              <w:t>Ireland</w:t>
            </w:r>
            <w:r w:rsidRPr="726D26FD">
              <w:rPr>
                <w:color w:val="000000" w:themeColor="text1"/>
              </w:rPr>
              <w:t xml:space="preserve"> in raising awareness and attention towards the development of these competences in VET?</w:t>
            </w:r>
          </w:p>
        </w:tc>
      </w:tr>
    </w:tbl>
    <w:p w14:paraId="128E0643" w14:textId="77777777" w:rsidR="00D3113C" w:rsidRDefault="005A66C7" w:rsidP="005A66C7">
      <w:r>
        <w:t xml:space="preserve">There are many strengths and positive aspects in sustainability education in vocational education and training currently in Ireland. </w:t>
      </w:r>
    </w:p>
    <w:p w14:paraId="5FFDE310" w14:textId="2E38CB42" w:rsidR="0062707E" w:rsidRDefault="0DD4D2DE" w:rsidP="004E1C23">
      <w:pPr>
        <w:pStyle w:val="ListParagraph"/>
        <w:numPr>
          <w:ilvl w:val="0"/>
          <w:numId w:val="11"/>
        </w:numPr>
      </w:pPr>
      <w:r>
        <w:t xml:space="preserve">56.25% </w:t>
      </w:r>
      <w:r w:rsidR="5661B4C4">
        <w:t>of</w:t>
      </w:r>
      <w:r>
        <w:t xml:space="preserve"> </w:t>
      </w:r>
      <w:r w:rsidR="5EC86E0C">
        <w:t>respondents</w:t>
      </w:r>
      <w:r w:rsidR="61D611D5">
        <w:t xml:space="preserve"> </w:t>
      </w:r>
      <w:r w:rsidR="54714912">
        <w:t>noted the</w:t>
      </w:r>
      <w:r w:rsidR="5661B4C4">
        <w:t xml:space="preserve"> developing interest among the educational community.</w:t>
      </w:r>
      <w:r w:rsidR="06C3F21A">
        <w:t xml:space="preserve"> Experts have attributed the strengths of </w:t>
      </w:r>
      <w:r w:rsidR="1BCA4783">
        <w:t xml:space="preserve">sustainability in </w:t>
      </w:r>
      <w:r w:rsidR="06A562C1">
        <w:t>e</w:t>
      </w:r>
      <w:r w:rsidR="1BCA4783">
        <w:t xml:space="preserve">ducation to changes in the overall thought process of educational stakeholders and </w:t>
      </w:r>
      <w:r w:rsidR="522A8D1D">
        <w:t xml:space="preserve">a deeper understanding of sustainability. </w:t>
      </w:r>
    </w:p>
    <w:p w14:paraId="13731B50" w14:textId="6B548769" w:rsidR="00F675A0" w:rsidRDefault="5661B4C4" w:rsidP="004E1C23">
      <w:pPr>
        <w:pStyle w:val="ListParagraph"/>
        <w:numPr>
          <w:ilvl w:val="0"/>
          <w:numId w:val="11"/>
        </w:numPr>
      </w:pPr>
      <w:r>
        <w:t xml:space="preserve"> Experts also noted how sustainability education is developing awareness of the climate crisis and the need to further sustainability education in Ireland</w:t>
      </w:r>
      <w:r w:rsidR="19BEEED4">
        <w:t xml:space="preserve"> with 18.75% of experts relating the current state of the environment as a turning point for </w:t>
      </w:r>
      <w:r w:rsidR="44685C80">
        <w:t xml:space="preserve">the future of sustainability education in Ireland. </w:t>
      </w:r>
    </w:p>
    <w:p w14:paraId="65768611" w14:textId="681F0EF4" w:rsidR="00D53BDD" w:rsidRDefault="381BC111" w:rsidP="004E1C23">
      <w:pPr>
        <w:pStyle w:val="ListParagraph"/>
        <w:numPr>
          <w:ilvl w:val="0"/>
          <w:numId w:val="11"/>
        </w:numPr>
      </w:pPr>
      <w:r>
        <w:t xml:space="preserve">Experts </w:t>
      </w:r>
      <w:r w:rsidR="44958602">
        <w:t>believe the new emphasis on sustainability in the field of education has allowed a greater space for innovation and thinking</w:t>
      </w:r>
      <w:r w:rsidR="32C6D2A1">
        <w:t xml:space="preserve">. With “new ideas” and “innovative projects becoming centralised in education </w:t>
      </w:r>
      <w:r w:rsidR="2F6D6685">
        <w:t xml:space="preserve">the benefits of sustainability in education can be </w:t>
      </w:r>
      <w:r w:rsidR="5DE2CFF1">
        <w:t xml:space="preserve">utilised. </w:t>
      </w:r>
    </w:p>
    <w:tbl>
      <w:tblPr>
        <w:tblStyle w:val="TableGrid"/>
        <w:tblW w:w="0" w:type="auto"/>
        <w:tblBorders>
          <w:top w:val="single" w:sz="4" w:space="0" w:color="C3D691"/>
          <w:left w:val="single" w:sz="4" w:space="0" w:color="C3D691"/>
          <w:bottom w:val="single" w:sz="4" w:space="0" w:color="C3D691"/>
          <w:right w:val="single" w:sz="4" w:space="0" w:color="C3D691"/>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4"/>
        <w:gridCol w:w="8918"/>
      </w:tblGrid>
      <w:tr w:rsidR="003D2FE1" w14:paraId="7F201231" w14:textId="77777777" w:rsidTr="4E5405E2">
        <w:tc>
          <w:tcPr>
            <w:tcW w:w="704" w:type="dxa"/>
            <w:tcBorders>
              <w:top w:val="single" w:sz="4" w:space="0" w:color="C3D691"/>
              <w:left w:val="single" w:sz="4" w:space="0" w:color="C3D691"/>
              <w:bottom w:val="single" w:sz="4" w:space="0" w:color="C3D691"/>
              <w:right w:val="single" w:sz="4" w:space="0" w:color="BFBFBF" w:themeColor="background1" w:themeShade="BF"/>
            </w:tcBorders>
            <w:shd w:val="clear" w:color="auto" w:fill="C3D691"/>
            <w:hideMark/>
          </w:tcPr>
          <w:p w14:paraId="3C262107" w14:textId="77777777" w:rsidR="003D2FE1" w:rsidRDefault="1C6D15B9" w:rsidP="6640BAB5">
            <w:pPr>
              <w:pStyle w:val="P68B1DB1-Paragrafoelenco1"/>
              <w:spacing w:line="276" w:lineRule="auto"/>
              <w:ind w:left="0"/>
            </w:pPr>
            <w:r>
              <w:t>Q3</w:t>
            </w:r>
          </w:p>
        </w:tc>
        <w:tc>
          <w:tcPr>
            <w:tcW w:w="8918" w:type="dxa"/>
            <w:tcBorders>
              <w:top w:val="single" w:sz="4" w:space="0" w:color="C3D691"/>
              <w:left w:val="single" w:sz="4" w:space="0" w:color="BFBFBF" w:themeColor="background1" w:themeShade="BF"/>
              <w:bottom w:val="single" w:sz="4" w:space="0" w:color="C3D691"/>
              <w:right w:val="single" w:sz="4" w:space="0" w:color="C3D691"/>
            </w:tcBorders>
            <w:hideMark/>
          </w:tcPr>
          <w:p w14:paraId="1DCDE6E8" w14:textId="77777777" w:rsidR="003D2FE1" w:rsidRDefault="1C6D15B9">
            <w:pPr>
              <w:pStyle w:val="P68B1DB1-Paragrafoelenco1"/>
              <w:spacing w:line="276" w:lineRule="auto"/>
              <w:rPr>
                <w:color w:val="595959" w:themeColor="text1" w:themeTint="A6"/>
              </w:rPr>
            </w:pPr>
            <w:r w:rsidRPr="4E5405E2">
              <w:rPr>
                <w:color w:val="404040" w:themeColor="text1" w:themeTint="BF"/>
              </w:rPr>
              <w:t>What are the weaknesses and limitations of the current practices for sustainability competencies development in VET?</w:t>
            </w:r>
          </w:p>
        </w:tc>
      </w:tr>
    </w:tbl>
    <w:p w14:paraId="73BD06E0" w14:textId="77777777" w:rsidR="00E96366" w:rsidRDefault="00E96366" w:rsidP="00E96366">
      <w:pPr>
        <w:pStyle w:val="ListParagraph"/>
        <w:ind w:left="720"/>
      </w:pPr>
    </w:p>
    <w:p w14:paraId="3FE510A2" w14:textId="77777777" w:rsidR="003D2FE1" w:rsidRDefault="5661B4C4" w:rsidP="003D2FE1">
      <w:r>
        <w:t xml:space="preserve"> </w:t>
      </w:r>
      <w:r w:rsidR="1C6D15B9">
        <w:t>T</w:t>
      </w:r>
      <w:r>
        <w:t xml:space="preserve">here are many limitations and weaknesses that have been identified in the Irish vocational education system. </w:t>
      </w:r>
    </w:p>
    <w:p w14:paraId="2F41E486" w14:textId="18D75AFB" w:rsidR="001D53C2" w:rsidRDefault="5661B4C4" w:rsidP="004E1C23">
      <w:pPr>
        <w:pStyle w:val="ListParagraph"/>
        <w:numPr>
          <w:ilvl w:val="0"/>
          <w:numId w:val="12"/>
        </w:numPr>
      </w:pPr>
      <w:r>
        <w:t xml:space="preserve">50% of </w:t>
      </w:r>
      <w:r w:rsidR="3013C460">
        <w:t>respondents</w:t>
      </w:r>
      <w:r>
        <w:t xml:space="preserve"> believe the greatest weakness in sustainability education and training comes from a lack of resources diverted to the rollout of sustainability education in VET.</w:t>
      </w:r>
      <w:r w:rsidR="6A6BCB25">
        <w:t xml:space="preserve"> </w:t>
      </w:r>
      <w:r>
        <w:t xml:space="preserve">The resources most lacking </w:t>
      </w:r>
      <w:r w:rsidR="052CF8C2">
        <w:t>are</w:t>
      </w:r>
      <w:ins w:id="21" w:author="Elaine Cleary" w:date="2023-08-29T09:57:00Z">
        <w:r w:rsidR="70939A41">
          <w:t xml:space="preserve"> </w:t>
        </w:r>
      </w:ins>
      <w:r w:rsidR="667EC4A2">
        <w:t>funding sources</w:t>
      </w:r>
      <w:r w:rsidR="471D8D20">
        <w:t xml:space="preserve"> </w:t>
      </w:r>
      <w:r w:rsidR="491F21B4">
        <w:t>for</w:t>
      </w:r>
      <w:r>
        <w:t xml:space="preserve"> sustainability </w:t>
      </w:r>
      <w:r w:rsidR="0366BFC4">
        <w:t>education and</w:t>
      </w:r>
      <w:r w:rsidR="5A60576F">
        <w:t xml:space="preserve"> dedicated training </w:t>
      </w:r>
      <w:r>
        <w:t xml:space="preserve">for educators, tutors, and teachers. </w:t>
      </w:r>
    </w:p>
    <w:p w14:paraId="2175BE0F" w14:textId="27AAB7C0" w:rsidR="006B0544" w:rsidRDefault="507D6639" w:rsidP="004E1C23">
      <w:pPr>
        <w:pStyle w:val="ListParagraph"/>
        <w:numPr>
          <w:ilvl w:val="0"/>
          <w:numId w:val="12"/>
        </w:numPr>
      </w:pPr>
      <w:r>
        <w:lastRenderedPageBreak/>
        <w:t>When</w:t>
      </w:r>
      <w:r w:rsidR="2DD9A5EE">
        <w:t xml:space="preserve"> planning</w:t>
      </w:r>
      <w:r>
        <w:t xml:space="preserve"> to implement </w:t>
      </w:r>
      <w:r w:rsidR="0A2BECBE">
        <w:t>sustainability</w:t>
      </w:r>
      <w:r w:rsidR="7531BF31">
        <w:t xml:space="preserve"> competences</w:t>
      </w:r>
      <w:r w:rsidR="1AF49EAF">
        <w:t>,</w:t>
      </w:r>
      <w:r w:rsidR="0A2BECBE">
        <w:t xml:space="preserve"> w</w:t>
      </w:r>
      <w:r w:rsidR="720E2053">
        <w:t xml:space="preserve">eaknesses such as a </w:t>
      </w:r>
      <w:r w:rsidR="5661B4C4">
        <w:t xml:space="preserve">lack of </w:t>
      </w:r>
      <w:r w:rsidR="05C55B26">
        <w:t>accessibility to information</w:t>
      </w:r>
      <w:r w:rsidR="13B2F087">
        <w:t xml:space="preserve"> </w:t>
      </w:r>
      <w:r w:rsidR="6A821126">
        <w:t xml:space="preserve">for </w:t>
      </w:r>
      <w:r w:rsidR="1E899875">
        <w:t>educators</w:t>
      </w:r>
      <w:r w:rsidR="3BA925D5">
        <w:t xml:space="preserve"> </w:t>
      </w:r>
      <w:r w:rsidR="328B2EE3">
        <w:t>can be a barrier to delivery.</w:t>
      </w:r>
      <w:r w:rsidR="301D1109">
        <w:t xml:space="preserve"> </w:t>
      </w:r>
      <w:r w:rsidR="5622B035">
        <w:t>It was also noted that there is a need to</w:t>
      </w:r>
      <w:r w:rsidR="7F037326">
        <w:t xml:space="preserve"> change the language used to describe sustainability</w:t>
      </w:r>
      <w:r w:rsidR="5B25C952">
        <w:t xml:space="preserve"> and</w:t>
      </w:r>
      <w:r w:rsidR="7F037326">
        <w:t xml:space="preserve"> must be </w:t>
      </w:r>
      <w:r w:rsidR="3086282C">
        <w:t>adapted</w:t>
      </w:r>
      <w:r w:rsidR="43D028FA">
        <w:t xml:space="preserve"> at a </w:t>
      </w:r>
      <w:r w:rsidR="6B662EFC">
        <w:t>‘</w:t>
      </w:r>
      <w:r w:rsidR="43D028FA">
        <w:t>grassroots</w:t>
      </w:r>
      <w:r w:rsidR="0C749D1E">
        <w:t>’</w:t>
      </w:r>
      <w:r w:rsidR="43D028FA">
        <w:t xml:space="preserve"> level to allow for greater uptake and participation from </w:t>
      </w:r>
      <w:r w:rsidR="402E21A1">
        <w:t>educators</w:t>
      </w:r>
      <w:r w:rsidR="1D4099CD">
        <w:t>.</w:t>
      </w:r>
      <w:r w:rsidR="3BA925D5">
        <w:t xml:space="preserve"> </w:t>
      </w:r>
    </w:p>
    <w:p w14:paraId="302414FE" w14:textId="5E217025" w:rsidR="008C1374" w:rsidRDefault="22DE0DCC" w:rsidP="004E1C23">
      <w:pPr>
        <w:pStyle w:val="ListParagraph"/>
        <w:numPr>
          <w:ilvl w:val="0"/>
          <w:numId w:val="12"/>
        </w:numPr>
      </w:pPr>
      <w:r>
        <w:t>A</w:t>
      </w:r>
      <w:r w:rsidR="5661B4C4">
        <w:t>n inability to change curricula</w:t>
      </w:r>
      <w:r>
        <w:t xml:space="preserve"> has been observed by experts.</w:t>
      </w:r>
      <w:r w:rsidR="5661B4C4">
        <w:t xml:space="preserve"> </w:t>
      </w:r>
      <w:r w:rsidR="53342CF4">
        <w:t xml:space="preserve">Concern over an inability to </w:t>
      </w:r>
      <w:r w:rsidR="0FF8696C">
        <w:t>shift to change the expected learning outcomes</w:t>
      </w:r>
      <w:r w:rsidR="53342CF4">
        <w:t xml:space="preserve"> from curricula in education t</w:t>
      </w:r>
      <w:r w:rsidR="0D7A1154">
        <w:t>o allow greater involvement of sustainability education</w:t>
      </w:r>
      <w:r w:rsidR="4B9BB333">
        <w:t>,</w:t>
      </w:r>
      <w:r w:rsidR="72603DDA">
        <w:t xml:space="preserve"> has inhibited the teaching of sustainability competences in </w:t>
      </w:r>
      <w:r w:rsidR="7E60EA0F">
        <w:t>Irelands education</w:t>
      </w:r>
      <w:r w:rsidR="72603DDA">
        <w:t xml:space="preserve"> system</w:t>
      </w:r>
      <w:r w:rsidR="7E4557BC">
        <w:t xml:space="preserve">. </w:t>
      </w:r>
      <w:r w:rsidR="47B88B26">
        <w:t xml:space="preserve">18.75% </w:t>
      </w:r>
      <w:r w:rsidR="1AF23D13">
        <w:t>of experts attribute the slow pace of change to these weaknesses</w:t>
      </w:r>
      <w:r w:rsidR="2048533D">
        <w:t xml:space="preserve">. </w:t>
      </w:r>
      <w:r w:rsidR="53342CF4">
        <w:t xml:space="preserve"> </w:t>
      </w:r>
    </w:p>
    <w:p w14:paraId="57B22188" w14:textId="40C87437" w:rsidR="005A66C7" w:rsidRDefault="5661B4C4" w:rsidP="004E1C23">
      <w:pPr>
        <w:pStyle w:val="ListParagraph"/>
        <w:numPr>
          <w:ilvl w:val="0"/>
          <w:numId w:val="12"/>
        </w:numPr>
      </w:pPr>
      <w:r>
        <w:t xml:space="preserve">Only </w:t>
      </w:r>
      <w:r w:rsidR="69A64317">
        <w:t xml:space="preserve">6.25 of </w:t>
      </w:r>
      <w:r>
        <w:t xml:space="preserve">respondent felt there were no weaknesses that needed to be addressed. </w:t>
      </w:r>
    </w:p>
    <w:p w14:paraId="5E596AB7" w14:textId="77777777" w:rsidR="00E03529" w:rsidRDefault="00E03529" w:rsidP="00E03529"/>
    <w:tbl>
      <w:tblPr>
        <w:tblStyle w:val="TableGrid"/>
        <w:tblW w:w="0" w:type="auto"/>
        <w:tblBorders>
          <w:top w:val="single" w:sz="4" w:space="0" w:color="C3D691"/>
          <w:left w:val="single" w:sz="4" w:space="0" w:color="C3D691"/>
          <w:bottom w:val="single" w:sz="4" w:space="0" w:color="C3D691"/>
          <w:right w:val="single" w:sz="4" w:space="0" w:color="C3D691"/>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4"/>
        <w:gridCol w:w="8918"/>
      </w:tblGrid>
      <w:tr w:rsidR="005E56E5" w14:paraId="3BC6BA8E" w14:textId="77777777" w:rsidTr="4E5405E2">
        <w:tc>
          <w:tcPr>
            <w:tcW w:w="704" w:type="dxa"/>
            <w:tcBorders>
              <w:top w:val="single" w:sz="4" w:space="0" w:color="C3D691"/>
              <w:left w:val="single" w:sz="4" w:space="0" w:color="C3D691"/>
              <w:bottom w:val="single" w:sz="4" w:space="0" w:color="C3D691"/>
              <w:right w:val="single" w:sz="4" w:space="0" w:color="BFBFBF" w:themeColor="background1" w:themeShade="BF"/>
            </w:tcBorders>
            <w:shd w:val="clear" w:color="auto" w:fill="C3D691"/>
            <w:hideMark/>
          </w:tcPr>
          <w:p w14:paraId="0A862AA8" w14:textId="524EB29B" w:rsidR="005E56E5" w:rsidRDefault="4A2A29B9" w:rsidP="6640BAB5">
            <w:pPr>
              <w:pStyle w:val="P68B1DB1-Paragrafoelenco1"/>
              <w:spacing w:line="276" w:lineRule="auto"/>
              <w:ind w:left="0"/>
            </w:pPr>
            <w:r>
              <w:t>Q4</w:t>
            </w:r>
          </w:p>
        </w:tc>
        <w:tc>
          <w:tcPr>
            <w:tcW w:w="8918" w:type="dxa"/>
            <w:tcBorders>
              <w:top w:val="single" w:sz="4" w:space="0" w:color="C3D691"/>
              <w:left w:val="single" w:sz="4" w:space="0" w:color="BFBFBF" w:themeColor="background1" w:themeShade="BF"/>
              <w:bottom w:val="single" w:sz="4" w:space="0" w:color="C3D691"/>
              <w:right w:val="single" w:sz="4" w:space="0" w:color="C3D691"/>
            </w:tcBorders>
            <w:hideMark/>
          </w:tcPr>
          <w:p w14:paraId="581F171E" w14:textId="48638D1A" w:rsidR="005E56E5" w:rsidRDefault="0A571B5D" w:rsidP="00392D24">
            <w:pPr>
              <w:pStyle w:val="P68B1DB1-Paragrafoelenco1"/>
              <w:spacing w:line="276" w:lineRule="auto"/>
              <w:rPr>
                <w:color w:val="595959" w:themeColor="text1" w:themeTint="A6"/>
              </w:rPr>
            </w:pPr>
            <w:r w:rsidRPr="4E5405E2">
              <w:rPr>
                <w:color w:val="404040" w:themeColor="text1" w:themeTint="BF"/>
              </w:rPr>
              <w:t>What challenges and barriers have you met to the implementation of sustainability competences in education and training?</w:t>
            </w:r>
          </w:p>
        </w:tc>
      </w:tr>
    </w:tbl>
    <w:p w14:paraId="0096D012" w14:textId="77777777" w:rsidR="00DB7378" w:rsidRDefault="00DB7378" w:rsidP="005A66C7"/>
    <w:p w14:paraId="383E380E" w14:textId="77777777" w:rsidR="00DB7378" w:rsidRDefault="005A66C7" w:rsidP="005A66C7">
      <w:r>
        <w:t xml:space="preserve">Despite the range of strengths and weaknesses addressed by the experts, recognition of the challenges faced in the field are also prevalent. </w:t>
      </w:r>
    </w:p>
    <w:p w14:paraId="1091099D" w14:textId="7468278A" w:rsidR="00DB7378" w:rsidRDefault="51ED1ACD" w:rsidP="004E1C23">
      <w:pPr>
        <w:pStyle w:val="ListParagraph"/>
        <w:numPr>
          <w:ilvl w:val="0"/>
          <w:numId w:val="13"/>
        </w:numPr>
      </w:pPr>
      <w:r>
        <w:t>Experts</w:t>
      </w:r>
      <w:r w:rsidR="5661B4C4">
        <w:t xml:space="preserve"> believe a lack of meaningful change is </w:t>
      </w:r>
      <w:r w:rsidR="0A571B5D">
        <w:t>resulting in</w:t>
      </w:r>
      <w:r w:rsidR="5661B4C4">
        <w:t xml:space="preserve"> challenges to the rollout of sustainability education in VET. </w:t>
      </w:r>
      <w:r w:rsidR="74ACE519">
        <w:t>18.75</w:t>
      </w:r>
      <w:r w:rsidR="2CDD20D1">
        <w:t xml:space="preserve">% attribute this lack of meaningful change to the slow </w:t>
      </w:r>
      <w:r w:rsidR="4ABFF1AC">
        <w:t>development of sustainable competences in VET</w:t>
      </w:r>
      <w:r>
        <w:t xml:space="preserve"> and a lack of </w:t>
      </w:r>
      <w:r w:rsidR="3AD27FFC">
        <w:t xml:space="preserve">uptake. </w:t>
      </w:r>
    </w:p>
    <w:p w14:paraId="56828F08" w14:textId="7AB264C4" w:rsidR="00307B1E" w:rsidRDefault="3AD27FFC" w:rsidP="004E1C23">
      <w:pPr>
        <w:pStyle w:val="ListParagraph"/>
        <w:numPr>
          <w:ilvl w:val="0"/>
          <w:numId w:val="13"/>
        </w:numPr>
      </w:pPr>
      <w:r>
        <w:t xml:space="preserve">A lack of vital resources </w:t>
      </w:r>
      <w:r w:rsidR="2B73476D">
        <w:t xml:space="preserve">is also eminent </w:t>
      </w:r>
      <w:r w:rsidR="44B5B129">
        <w:t xml:space="preserve">from experts in Vocational Education. </w:t>
      </w:r>
      <w:r w:rsidR="5B61AE48">
        <w:t xml:space="preserve">A lack of tutors and educators, funding </w:t>
      </w:r>
      <w:r w:rsidR="0775BA66">
        <w:t xml:space="preserve">and vital resources used in education are also </w:t>
      </w:r>
      <w:r w:rsidR="03F3E2D9">
        <w:t xml:space="preserve">prominent concerns </w:t>
      </w:r>
      <w:r w:rsidR="58EA4C2B">
        <w:t xml:space="preserve">among 31.25% of respondents. </w:t>
      </w:r>
    </w:p>
    <w:p w14:paraId="262780C4" w14:textId="6052DC4E" w:rsidR="00120FFA" w:rsidRDefault="119E5AC5" w:rsidP="004E1C23">
      <w:pPr>
        <w:pStyle w:val="ListParagraph"/>
        <w:numPr>
          <w:ilvl w:val="0"/>
          <w:numId w:val="13"/>
        </w:numPr>
        <w:rPr>
          <w:ins w:id="22" w:author="Elaine Cleary" w:date="2023-08-29T09:16:00Z"/>
        </w:rPr>
      </w:pPr>
      <w:r>
        <w:t>25%</w:t>
      </w:r>
      <w:r w:rsidR="1173A38F">
        <w:t xml:space="preserve"> highlighted</w:t>
      </w:r>
      <w:r>
        <w:t xml:space="preserve"> the lack of intere</w:t>
      </w:r>
      <w:r w:rsidR="1173A38F">
        <w:t>st and awareness as a</w:t>
      </w:r>
      <w:r w:rsidR="3735EE6E">
        <w:t>n</w:t>
      </w:r>
      <w:r w:rsidR="1173A38F">
        <w:t xml:space="preserve"> </w:t>
      </w:r>
      <w:r w:rsidR="27B0CE80">
        <w:t xml:space="preserve">obstacle to sustainability education in VET. </w:t>
      </w:r>
      <w:r w:rsidR="3EA3015A">
        <w:t xml:space="preserve">With a lack of awareness from staff, </w:t>
      </w:r>
      <w:r w:rsidR="2468D08A">
        <w:t>students,</w:t>
      </w:r>
      <w:r w:rsidR="3EA3015A">
        <w:t xml:space="preserve"> and the public alike, </w:t>
      </w:r>
      <w:r w:rsidR="5A1374DB">
        <w:lastRenderedPageBreak/>
        <w:t xml:space="preserve">interest and understanding has posed a serious challenge to the </w:t>
      </w:r>
      <w:r w:rsidR="143D3A2C">
        <w:t>movement to a more sustainable education environment in the future</w:t>
      </w:r>
    </w:p>
    <w:p w14:paraId="3D3B4E6E" w14:textId="6052DC4E" w:rsidR="6640BAB5" w:rsidRDefault="6640BAB5" w:rsidP="4E5405E2"/>
    <w:tbl>
      <w:tblPr>
        <w:tblStyle w:val="TableGrid"/>
        <w:tblW w:w="0" w:type="auto"/>
        <w:tblBorders>
          <w:top w:val="single" w:sz="4" w:space="0" w:color="C3D691"/>
          <w:left w:val="single" w:sz="4" w:space="0" w:color="C3D691"/>
          <w:bottom w:val="single" w:sz="4" w:space="0" w:color="C3D691"/>
          <w:right w:val="single" w:sz="4" w:space="0" w:color="C3D691"/>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4"/>
        <w:gridCol w:w="8918"/>
      </w:tblGrid>
      <w:tr w:rsidR="004D145F" w14:paraId="6AE6101E" w14:textId="77777777" w:rsidTr="4E5405E2">
        <w:tc>
          <w:tcPr>
            <w:tcW w:w="704" w:type="dxa"/>
            <w:tcBorders>
              <w:top w:val="single" w:sz="4" w:space="0" w:color="C3D691"/>
              <w:left w:val="single" w:sz="4" w:space="0" w:color="C3D691"/>
              <w:bottom w:val="single" w:sz="4" w:space="0" w:color="C3D691"/>
              <w:right w:val="single" w:sz="4" w:space="0" w:color="BFBFBF" w:themeColor="background1" w:themeShade="BF"/>
            </w:tcBorders>
            <w:shd w:val="clear" w:color="auto" w:fill="C3D691"/>
            <w:hideMark/>
          </w:tcPr>
          <w:p w14:paraId="3055F511" w14:textId="1003B8CC" w:rsidR="004D145F" w:rsidRDefault="73C440AF" w:rsidP="6640BAB5">
            <w:pPr>
              <w:pStyle w:val="P68B1DB1-Paragrafoelenco1"/>
              <w:spacing w:line="276" w:lineRule="auto"/>
              <w:ind w:left="0"/>
            </w:pPr>
            <w:r>
              <w:t>Q5</w:t>
            </w:r>
          </w:p>
        </w:tc>
        <w:tc>
          <w:tcPr>
            <w:tcW w:w="8918" w:type="dxa"/>
            <w:tcBorders>
              <w:top w:val="single" w:sz="4" w:space="0" w:color="C3D691"/>
              <w:left w:val="single" w:sz="4" w:space="0" w:color="BFBFBF" w:themeColor="background1" w:themeShade="BF"/>
              <w:bottom w:val="single" w:sz="4" w:space="0" w:color="C3D691"/>
              <w:right w:val="single" w:sz="4" w:space="0" w:color="C3D691"/>
            </w:tcBorders>
            <w:hideMark/>
          </w:tcPr>
          <w:p w14:paraId="6CA757F4" w14:textId="14298749" w:rsidR="004D145F" w:rsidRDefault="2B57A10E" w:rsidP="00392D24">
            <w:pPr>
              <w:pStyle w:val="P68B1DB1-Paragrafoelenco1"/>
              <w:spacing w:line="276" w:lineRule="auto"/>
              <w:rPr>
                <w:color w:val="595959" w:themeColor="text1" w:themeTint="A6"/>
              </w:rPr>
            </w:pPr>
            <w:r w:rsidRPr="4E5405E2">
              <w:rPr>
                <w:color w:val="404040" w:themeColor="text1" w:themeTint="BF"/>
              </w:rPr>
              <w:t>What opportunities and potential benefits do you identify in the development of sustainable com</w:t>
            </w:r>
            <w:r w:rsidR="7FF6B356" w:rsidRPr="4E5405E2">
              <w:rPr>
                <w:color w:val="404040" w:themeColor="text1" w:themeTint="BF"/>
              </w:rPr>
              <w:t>petences in education and training?</w:t>
            </w:r>
          </w:p>
        </w:tc>
      </w:tr>
    </w:tbl>
    <w:p w14:paraId="25443575" w14:textId="77777777" w:rsidR="006B1B6E" w:rsidRDefault="006B1B6E" w:rsidP="006B1B6E">
      <w:pPr>
        <w:pStyle w:val="ListParagraph"/>
        <w:ind w:left="720"/>
      </w:pPr>
    </w:p>
    <w:p w14:paraId="07607FBE" w14:textId="77777777" w:rsidR="00AF3B08" w:rsidRDefault="005A66C7" w:rsidP="00AF3B08">
      <w:r>
        <w:t>It is undoubtedly vital to recognise the opportunities and potential benefits which can be provided by the inclusion of sustainability into education.</w:t>
      </w:r>
    </w:p>
    <w:p w14:paraId="43B9FA8B" w14:textId="7F94F7C1" w:rsidR="00EF707C" w:rsidRDefault="5661B4C4" w:rsidP="004E1C23">
      <w:pPr>
        <w:pStyle w:val="ListParagraph"/>
        <w:numPr>
          <w:ilvl w:val="0"/>
          <w:numId w:val="14"/>
        </w:numPr>
      </w:pPr>
      <w:r>
        <w:t xml:space="preserve">Each of the experts have </w:t>
      </w:r>
      <w:r w:rsidR="14491AF0">
        <w:t xml:space="preserve">expressed </w:t>
      </w:r>
      <w:r>
        <w:t xml:space="preserve">a different view of </w:t>
      </w:r>
      <w:r w:rsidR="0629859B">
        <w:t xml:space="preserve">the </w:t>
      </w:r>
      <w:r>
        <w:t>opportunities and benefits</w:t>
      </w:r>
      <w:r w:rsidR="0629859B">
        <w:t xml:space="preserve"> which they perceive as </w:t>
      </w:r>
      <w:r w:rsidR="156DD0EF">
        <w:t xml:space="preserve">key to </w:t>
      </w:r>
      <w:r w:rsidR="35F89C76">
        <w:t>education for sustainable development</w:t>
      </w:r>
      <w:r>
        <w:t>.</w:t>
      </w:r>
      <w:r w:rsidR="35F89C76">
        <w:t xml:space="preserve"> </w:t>
      </w:r>
      <w:r w:rsidR="034D6426">
        <w:t xml:space="preserve">Approximately 38% of experts </w:t>
      </w:r>
      <w:r w:rsidR="5DB8F2B7">
        <w:t>suggested that having o</w:t>
      </w:r>
      <w:r w:rsidR="14491AF0">
        <w:t xml:space="preserve">pportunities </w:t>
      </w:r>
      <w:r w:rsidR="76F222A5">
        <w:t>to learn</w:t>
      </w:r>
      <w:r w:rsidR="1A3235CE">
        <w:t xml:space="preserve"> </w:t>
      </w:r>
      <w:r w:rsidR="333CCC6C">
        <w:t xml:space="preserve">by </w:t>
      </w:r>
      <w:r w:rsidR="443362D6">
        <w:t>example a</w:t>
      </w:r>
      <w:r>
        <w:t>n</w:t>
      </w:r>
      <w:r w:rsidR="4001C304">
        <w:t>d</w:t>
      </w:r>
      <w:r w:rsidR="6ADAA3D4">
        <w:t xml:space="preserve">/or through </w:t>
      </w:r>
      <w:r w:rsidR="490783E1">
        <w:t>activities would</w:t>
      </w:r>
      <w:r w:rsidR="6ADAA3D4">
        <w:t xml:space="preserve"> increase</w:t>
      </w:r>
      <w:r w:rsidR="7D613B39">
        <w:t xml:space="preserve"> </w:t>
      </w:r>
      <w:r>
        <w:t>awareness of</w:t>
      </w:r>
      <w:r w:rsidR="58E83A54">
        <w:t xml:space="preserve"> sustainability competences. </w:t>
      </w:r>
    </w:p>
    <w:p w14:paraId="53C1BA9F" w14:textId="5CD047B6" w:rsidR="00EF707C" w:rsidRDefault="48F2FEDA" w:rsidP="004E1C23">
      <w:pPr>
        <w:pStyle w:val="ListParagraph"/>
        <w:numPr>
          <w:ilvl w:val="0"/>
          <w:numId w:val="14"/>
        </w:numPr>
      </w:pPr>
      <w:r>
        <w:t>E</w:t>
      </w:r>
      <w:r w:rsidR="5661B4C4">
        <w:t>ncouraging policy and policy makers to move toward making sustainability a cornerstone of educational policy and reform</w:t>
      </w:r>
      <w:r>
        <w:t xml:space="preserve"> was highlighted by </w:t>
      </w:r>
      <w:r w:rsidR="2FAF912A">
        <w:t>several</w:t>
      </w:r>
      <w:r w:rsidR="73165107">
        <w:t xml:space="preserve"> experts</w:t>
      </w:r>
      <w:r w:rsidR="5661B4C4">
        <w:t xml:space="preserve">. </w:t>
      </w:r>
      <w:r w:rsidR="76F374AB">
        <w:t xml:space="preserve">Allowing policy to influence the change of curriculum would encourage </w:t>
      </w:r>
      <w:r w:rsidR="5729809A">
        <w:t xml:space="preserve">growth in the topic and increase its popularity, </w:t>
      </w:r>
      <w:r w:rsidR="28A756A3">
        <w:t xml:space="preserve">cementing its place in formal and informal education. </w:t>
      </w:r>
    </w:p>
    <w:p w14:paraId="763B4E54" w14:textId="17B92DC2" w:rsidR="00BE2EBD" w:rsidRDefault="66161292" w:rsidP="4E5405E2">
      <w:pPr>
        <w:pStyle w:val="ListParagraph"/>
        <w:numPr>
          <w:ilvl w:val="0"/>
          <w:numId w:val="14"/>
        </w:numPr>
      </w:pPr>
      <w:r>
        <w:t xml:space="preserve">An increase in the prospects of those which learn in a more sustainability focused </w:t>
      </w:r>
      <w:r w:rsidR="20800E47">
        <w:t xml:space="preserve">environment may also lead to greater prospect in the workforce. </w:t>
      </w:r>
      <w:r w:rsidR="0F3BD130">
        <w:t>Ensur</w:t>
      </w:r>
      <w:r w:rsidR="3C1D80EE">
        <w:t>ing</w:t>
      </w:r>
      <w:r w:rsidR="0F3BD130">
        <w:t xml:space="preserve"> </w:t>
      </w:r>
      <w:r w:rsidR="41D77A40">
        <w:t>the</w:t>
      </w:r>
      <w:r w:rsidR="0F3BD130">
        <w:t xml:space="preserve"> workforce remains </w:t>
      </w:r>
      <w:r w:rsidR="3B12F119">
        <w:t>“</w:t>
      </w:r>
      <w:r w:rsidR="1CDCA38B">
        <w:t>up to date</w:t>
      </w:r>
      <w:r w:rsidR="3B12F119">
        <w:t xml:space="preserve">” can ensure an increased quality of life </w:t>
      </w:r>
      <w:r w:rsidR="33C4CB85">
        <w:t>among staff and students going forward</w:t>
      </w:r>
      <w:r w:rsidR="059A7224">
        <w:t xml:space="preserve">. </w:t>
      </w:r>
    </w:p>
    <w:p w14:paraId="22A499EE" w14:textId="643C8C3F" w:rsidR="6640BAB5" w:rsidRDefault="6640BAB5" w:rsidP="4E5405E2"/>
    <w:tbl>
      <w:tblPr>
        <w:tblStyle w:val="TableGrid"/>
        <w:tblW w:w="0" w:type="auto"/>
        <w:tblBorders>
          <w:top w:val="single" w:sz="4" w:space="0" w:color="C3D691"/>
          <w:left w:val="single" w:sz="4" w:space="0" w:color="C3D691"/>
          <w:bottom w:val="single" w:sz="4" w:space="0" w:color="C3D691"/>
          <w:right w:val="single" w:sz="4" w:space="0" w:color="C3D691"/>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4"/>
        <w:gridCol w:w="8918"/>
      </w:tblGrid>
      <w:tr w:rsidR="00B66719" w14:paraId="4E8ED240" w14:textId="77777777" w:rsidTr="4E5405E2">
        <w:tc>
          <w:tcPr>
            <w:tcW w:w="704" w:type="dxa"/>
            <w:tcBorders>
              <w:top w:val="single" w:sz="4" w:space="0" w:color="C3D691"/>
              <w:left w:val="single" w:sz="4" w:space="0" w:color="C3D691"/>
              <w:bottom w:val="single" w:sz="4" w:space="0" w:color="C3D691"/>
              <w:right w:val="single" w:sz="4" w:space="0" w:color="BFBFBF" w:themeColor="background1" w:themeShade="BF"/>
            </w:tcBorders>
            <w:shd w:val="clear" w:color="auto" w:fill="C3D691"/>
            <w:hideMark/>
          </w:tcPr>
          <w:p w14:paraId="6BCD2CC9" w14:textId="5782B7EC" w:rsidR="00B66719" w:rsidRDefault="3C1D80EE" w:rsidP="6640BAB5">
            <w:pPr>
              <w:pStyle w:val="P68B1DB1-Paragrafoelenco1"/>
              <w:spacing w:line="276" w:lineRule="auto"/>
              <w:ind w:left="0"/>
            </w:pPr>
            <w:r>
              <w:t>Q6</w:t>
            </w:r>
          </w:p>
        </w:tc>
        <w:tc>
          <w:tcPr>
            <w:tcW w:w="8918" w:type="dxa"/>
            <w:tcBorders>
              <w:top w:val="single" w:sz="4" w:space="0" w:color="C3D691"/>
              <w:left w:val="single" w:sz="4" w:space="0" w:color="BFBFBF" w:themeColor="background1" w:themeShade="BF"/>
              <w:bottom w:val="single" w:sz="4" w:space="0" w:color="C3D691"/>
              <w:right w:val="single" w:sz="4" w:space="0" w:color="C3D691"/>
            </w:tcBorders>
            <w:hideMark/>
          </w:tcPr>
          <w:p w14:paraId="393C04BE" w14:textId="06CF5E87" w:rsidR="00B66719" w:rsidRDefault="522ECD5C" w:rsidP="00392D24">
            <w:pPr>
              <w:pStyle w:val="P68B1DB1-Paragrafoelenco1"/>
              <w:spacing w:line="276" w:lineRule="auto"/>
              <w:rPr>
                <w:color w:val="595959" w:themeColor="text1" w:themeTint="A6"/>
              </w:rPr>
            </w:pPr>
            <w:r w:rsidRPr="4E5405E2">
              <w:rPr>
                <w:color w:val="404040" w:themeColor="text1" w:themeTint="BF"/>
              </w:rPr>
              <w:t xml:space="preserve">How do experts in education and training </w:t>
            </w:r>
            <w:r w:rsidR="261926FB" w:rsidRPr="4E5405E2">
              <w:rPr>
                <w:color w:val="404040" w:themeColor="text1" w:themeTint="BF"/>
              </w:rPr>
              <w:t>assess</w:t>
            </w:r>
            <w:r w:rsidR="49876E8D" w:rsidRPr="4E5405E2">
              <w:rPr>
                <w:color w:val="404040" w:themeColor="text1" w:themeTint="BF"/>
              </w:rPr>
              <w:t xml:space="preserve"> the impact and effectiveness of the current practices for sustainability </w:t>
            </w:r>
            <w:r w:rsidR="1F12849D" w:rsidRPr="4E5405E2">
              <w:rPr>
                <w:color w:val="404040" w:themeColor="text1" w:themeTint="BF"/>
              </w:rPr>
              <w:t>education in education and training?</w:t>
            </w:r>
          </w:p>
        </w:tc>
      </w:tr>
    </w:tbl>
    <w:p w14:paraId="72A86849" w14:textId="1E69DA45" w:rsidR="6640BAB5" w:rsidRDefault="6640BAB5">
      <w:pPr>
        <w:rPr>
          <w:ins w:id="23" w:author="Elaine Cleary" w:date="2023-08-29T09:22:00Z"/>
        </w:rPr>
      </w:pPr>
    </w:p>
    <w:p w14:paraId="4BF10C58" w14:textId="77777777" w:rsidR="000A3C1D" w:rsidRDefault="0C9A3A8C" w:rsidP="00660390">
      <w:r>
        <w:t xml:space="preserve">To </w:t>
      </w:r>
      <w:r w:rsidR="43B5607C">
        <w:t xml:space="preserve">ensure the sustainability education system remains relevant </w:t>
      </w:r>
      <w:r w:rsidR="5661B4C4">
        <w:t xml:space="preserve">current practices must be reviewed. </w:t>
      </w:r>
    </w:p>
    <w:p w14:paraId="609DA885" w14:textId="6165DC8A" w:rsidR="006E7AE7" w:rsidRDefault="5661B4C4" w:rsidP="004E1C23">
      <w:pPr>
        <w:pStyle w:val="ListParagraph"/>
        <w:numPr>
          <w:ilvl w:val="0"/>
          <w:numId w:val="14"/>
        </w:numPr>
      </w:pPr>
      <w:r>
        <w:lastRenderedPageBreak/>
        <w:t xml:space="preserve">Over half of the respondents were not aware of any </w:t>
      </w:r>
      <w:r w:rsidR="18EE5491">
        <w:t xml:space="preserve">formal </w:t>
      </w:r>
      <w:r>
        <w:t xml:space="preserve">systems in place to evaluate effectiveness of the current sustainability </w:t>
      </w:r>
      <w:r w:rsidR="0867482F">
        <w:t xml:space="preserve">practices in </w:t>
      </w:r>
      <w:r>
        <w:t>education</w:t>
      </w:r>
      <w:r w:rsidR="5BFC5E2C">
        <w:t xml:space="preserve"> in relation to curricula or management of sustainability</w:t>
      </w:r>
      <w:r w:rsidR="14FE1210">
        <w:t xml:space="preserve">. </w:t>
      </w:r>
      <w:r w:rsidR="191FCD53">
        <w:t xml:space="preserve"> </w:t>
      </w:r>
    </w:p>
    <w:p w14:paraId="634AEB51" w14:textId="1F25AD98" w:rsidR="00616C92" w:rsidRDefault="69DFDFE2" w:rsidP="004E1C23">
      <w:pPr>
        <w:pStyle w:val="ListParagraph"/>
        <w:numPr>
          <w:ilvl w:val="0"/>
          <w:numId w:val="14"/>
        </w:numPr>
      </w:pPr>
      <w:r>
        <w:t xml:space="preserve">Of the types of systems used for </w:t>
      </w:r>
      <w:r w:rsidR="30B2C8DA">
        <w:t>assessments of sustainability</w:t>
      </w:r>
      <w:r w:rsidR="247670D8">
        <w:t xml:space="preserve"> </w:t>
      </w:r>
      <w:r w:rsidR="372634A7">
        <w:t>respondents</w:t>
      </w:r>
      <w:r w:rsidR="247670D8">
        <w:t xml:space="preserve"> relies on a variety of tools. </w:t>
      </w:r>
      <w:r w:rsidR="46B7DB71">
        <w:t>A reliance</w:t>
      </w:r>
      <w:r w:rsidR="5661B4C4">
        <w:t xml:space="preserve"> upon their own</w:t>
      </w:r>
      <w:r w:rsidR="46B7DB71">
        <w:t xml:space="preserve"> sources o</w:t>
      </w:r>
      <w:r w:rsidR="6361ABF7">
        <w:t>f</w:t>
      </w:r>
      <w:r w:rsidR="5661B4C4">
        <w:t xml:space="preserve"> reflection </w:t>
      </w:r>
      <w:r w:rsidR="6361ABF7">
        <w:t xml:space="preserve">through the utilisation </w:t>
      </w:r>
      <w:r w:rsidR="4BA6D5D9">
        <w:t>of ‘</w:t>
      </w:r>
      <w:r w:rsidR="5661B4C4">
        <w:t>Feedback loops</w:t>
      </w:r>
      <w:r w:rsidR="5256C61A">
        <w:t>,’</w:t>
      </w:r>
      <w:r w:rsidR="6361ABF7">
        <w:t xml:space="preserve"> </w:t>
      </w:r>
      <w:r w:rsidR="5661B4C4">
        <w:t>surveys, program evaluations</w:t>
      </w:r>
      <w:r w:rsidR="715647C0">
        <w:t xml:space="preserve"> were essential. </w:t>
      </w:r>
    </w:p>
    <w:p w14:paraId="11ED7488" w14:textId="77777777" w:rsidR="001E4F2B" w:rsidRDefault="715647C0" w:rsidP="004E1C23">
      <w:pPr>
        <w:pStyle w:val="ListParagraph"/>
        <w:numPr>
          <w:ilvl w:val="0"/>
          <w:numId w:val="14"/>
        </w:numPr>
      </w:pPr>
      <w:r>
        <w:t xml:space="preserve">To </w:t>
      </w:r>
      <w:r w:rsidR="4DD19BC3">
        <w:t xml:space="preserve">analyse further afield, a dependence on </w:t>
      </w:r>
      <w:r w:rsidR="5661B4C4">
        <w:t>reading into external reports</w:t>
      </w:r>
      <w:r w:rsidR="4DD19BC3">
        <w:t xml:space="preserve"> was re</w:t>
      </w:r>
      <w:r w:rsidR="1BC55117">
        <w:t xml:space="preserve">quired. However, this method of evaluation </w:t>
      </w:r>
      <w:r w:rsidR="432D24F1">
        <w:t>does not truly identify the use of sustainable competences within any one organisation.</w:t>
      </w:r>
    </w:p>
    <w:p w14:paraId="0B917609" w14:textId="77777777" w:rsidR="001E4F2B" w:rsidRDefault="432D24F1" w:rsidP="001E4F2B">
      <w:pPr>
        <w:ind w:left="50"/>
      </w:pPr>
      <w:r>
        <w:t xml:space="preserve"> </w:t>
      </w:r>
    </w:p>
    <w:tbl>
      <w:tblPr>
        <w:tblStyle w:val="TableGrid"/>
        <w:tblW w:w="0" w:type="auto"/>
        <w:tblBorders>
          <w:top w:val="single" w:sz="4" w:space="0" w:color="C3D691"/>
          <w:left w:val="single" w:sz="4" w:space="0" w:color="C3D691"/>
          <w:bottom w:val="single" w:sz="4" w:space="0" w:color="C3D691"/>
          <w:right w:val="single" w:sz="4" w:space="0" w:color="C3D691"/>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4"/>
        <w:gridCol w:w="8918"/>
      </w:tblGrid>
      <w:tr w:rsidR="001E4F2B" w14:paraId="42A3D7A5" w14:textId="77777777" w:rsidTr="4E5405E2">
        <w:tc>
          <w:tcPr>
            <w:tcW w:w="704" w:type="dxa"/>
            <w:tcBorders>
              <w:top w:val="single" w:sz="4" w:space="0" w:color="C3D691"/>
              <w:left w:val="single" w:sz="4" w:space="0" w:color="C3D691"/>
              <w:bottom w:val="single" w:sz="4" w:space="0" w:color="C3D691"/>
              <w:right w:val="single" w:sz="4" w:space="0" w:color="BFBFBF" w:themeColor="background1" w:themeShade="BF"/>
            </w:tcBorders>
            <w:shd w:val="clear" w:color="auto" w:fill="C3D691"/>
            <w:hideMark/>
          </w:tcPr>
          <w:p w14:paraId="6669F9F4" w14:textId="49E9CD83" w:rsidR="001E4F2B" w:rsidRDefault="556908EB" w:rsidP="6640BAB5">
            <w:pPr>
              <w:pStyle w:val="P68B1DB1-Paragrafoelenco1"/>
              <w:spacing w:line="276" w:lineRule="auto"/>
              <w:ind w:left="0"/>
            </w:pPr>
            <w:r>
              <w:t>Q7</w:t>
            </w:r>
          </w:p>
        </w:tc>
        <w:tc>
          <w:tcPr>
            <w:tcW w:w="8918" w:type="dxa"/>
            <w:tcBorders>
              <w:top w:val="single" w:sz="4" w:space="0" w:color="C3D691"/>
              <w:left w:val="single" w:sz="4" w:space="0" w:color="BFBFBF" w:themeColor="background1" w:themeShade="BF"/>
              <w:bottom w:val="single" w:sz="4" w:space="0" w:color="C3D691"/>
              <w:right w:val="single" w:sz="4" w:space="0" w:color="C3D691"/>
            </w:tcBorders>
            <w:hideMark/>
          </w:tcPr>
          <w:p w14:paraId="0AA6F8CF" w14:textId="5874B9BF" w:rsidR="001E4F2B" w:rsidRDefault="5665E909" w:rsidP="00392D24">
            <w:pPr>
              <w:pStyle w:val="P68B1DB1-Paragrafoelenco1"/>
              <w:spacing w:line="276" w:lineRule="auto"/>
              <w:rPr>
                <w:color w:val="595959" w:themeColor="text1" w:themeTint="A6"/>
              </w:rPr>
            </w:pPr>
            <w:r w:rsidRPr="4E5405E2">
              <w:rPr>
                <w:color w:val="404040" w:themeColor="text1" w:themeTint="BF"/>
              </w:rPr>
              <w:t>What</w:t>
            </w:r>
            <w:r w:rsidR="5EFF7A4E" w:rsidRPr="4E5405E2">
              <w:rPr>
                <w:color w:val="404040" w:themeColor="text1" w:themeTint="BF"/>
              </w:rPr>
              <w:t xml:space="preserve"> resources support and infrastructure are necessary to enhance the development of sustainability co</w:t>
            </w:r>
            <w:r w:rsidR="372634A7" w:rsidRPr="4E5405E2">
              <w:rPr>
                <w:color w:val="404040" w:themeColor="text1" w:themeTint="BF"/>
              </w:rPr>
              <w:t>mpetences in education and training?</w:t>
            </w:r>
          </w:p>
        </w:tc>
      </w:tr>
    </w:tbl>
    <w:p w14:paraId="62099036" w14:textId="2EEE6B27" w:rsidR="005A66C7" w:rsidRDefault="005A66C7" w:rsidP="001E4F2B">
      <w:pPr>
        <w:ind w:left="50"/>
      </w:pPr>
    </w:p>
    <w:p w14:paraId="6CD926BF" w14:textId="1B68804E" w:rsidR="00A224A1" w:rsidRDefault="5661B4C4" w:rsidP="00A224A1">
      <w:r>
        <w:t xml:space="preserve">Going forward, changes will be required to enable the wider use of sustainable competences in VET. Resources, </w:t>
      </w:r>
      <w:r w:rsidR="71DA02BD">
        <w:t>support,</w:t>
      </w:r>
      <w:r>
        <w:t xml:space="preserve"> and infrastructure are vital to aid in sustainable development. </w:t>
      </w:r>
    </w:p>
    <w:p w14:paraId="7570A46C" w14:textId="441ABF4D" w:rsidR="00B67080" w:rsidRDefault="5661B4C4" w:rsidP="004E1C23">
      <w:pPr>
        <w:pStyle w:val="ListParagraph"/>
        <w:numPr>
          <w:ilvl w:val="0"/>
          <w:numId w:val="15"/>
        </w:numPr>
      </w:pPr>
      <w:r>
        <w:t xml:space="preserve">62.5% of respondents felt that staff and tutor training was the most important part of </w:t>
      </w:r>
      <w:r w:rsidR="1D931822">
        <w:t xml:space="preserve">enhancing the development </w:t>
      </w:r>
      <w:r w:rsidR="60D32763">
        <w:t>of the</w:t>
      </w:r>
      <w:r w:rsidR="0508D960">
        <w:t xml:space="preserve"> </w:t>
      </w:r>
      <w:r w:rsidR="1D931822">
        <w:t>sustainability education</w:t>
      </w:r>
      <w:r>
        <w:t xml:space="preserve"> process going forward.</w:t>
      </w:r>
      <w:r w:rsidR="75A4F697">
        <w:t xml:space="preserve"> Ensuring the educators are sufficiently knowledgeable </w:t>
      </w:r>
      <w:r w:rsidR="436217CE">
        <w:t xml:space="preserve">of the needs of sustainability education allows for a </w:t>
      </w:r>
      <w:r w:rsidR="59D02597">
        <w:t>leaching</w:t>
      </w:r>
      <w:r w:rsidR="436217CE">
        <w:t xml:space="preserve"> </w:t>
      </w:r>
      <w:r w:rsidR="59D02597">
        <w:t>of information to students</w:t>
      </w:r>
      <w:r w:rsidR="5B880FEC">
        <w:t xml:space="preserve">. </w:t>
      </w:r>
    </w:p>
    <w:p w14:paraId="0266E0FB" w14:textId="47AE6D0C" w:rsidR="00A2792A" w:rsidRDefault="5661B4C4" w:rsidP="004E1C23">
      <w:pPr>
        <w:pStyle w:val="ListParagraph"/>
        <w:numPr>
          <w:ilvl w:val="0"/>
          <w:numId w:val="15"/>
        </w:numPr>
      </w:pPr>
      <w:r>
        <w:t xml:space="preserve">37.5% </w:t>
      </w:r>
      <w:r w:rsidR="51F66776">
        <w:t xml:space="preserve">of experts reported </w:t>
      </w:r>
      <w:r>
        <w:t xml:space="preserve">funding was of greatest importance. </w:t>
      </w:r>
      <w:r w:rsidR="6063CA29">
        <w:t>Funding coupled</w:t>
      </w:r>
      <w:r w:rsidR="26B39B36">
        <w:t xml:space="preserve"> with </w:t>
      </w:r>
      <w:r w:rsidR="355220BD">
        <w:t xml:space="preserve">training </w:t>
      </w:r>
      <w:r w:rsidR="04D9E386">
        <w:t>was noted by</w:t>
      </w:r>
      <w:r w:rsidR="355220BD">
        <w:t xml:space="preserve"> 3 out of 16 of </w:t>
      </w:r>
      <w:r w:rsidR="2825E347">
        <w:t>respondents highlighting</w:t>
      </w:r>
      <w:r w:rsidR="66FCBE71">
        <w:t xml:space="preserve"> the importance of </w:t>
      </w:r>
      <w:r w:rsidR="646F8BA2">
        <w:t>the</w:t>
      </w:r>
      <w:r w:rsidR="66FCBE71">
        <w:t xml:space="preserve"> </w:t>
      </w:r>
      <w:r w:rsidR="6D438497">
        <w:t>combined enhancement of both resources.</w:t>
      </w:r>
    </w:p>
    <w:p w14:paraId="4B09C4BE" w14:textId="7BBCABBB" w:rsidR="6640BAB5" w:rsidRDefault="6640BAB5" w:rsidP="4E5405E2"/>
    <w:tbl>
      <w:tblPr>
        <w:tblStyle w:val="TableGrid"/>
        <w:tblW w:w="0" w:type="auto"/>
        <w:tblBorders>
          <w:top w:val="single" w:sz="4" w:space="0" w:color="C3D691"/>
          <w:left w:val="single" w:sz="4" w:space="0" w:color="C3D691"/>
          <w:bottom w:val="single" w:sz="4" w:space="0" w:color="C3D691"/>
          <w:right w:val="single" w:sz="4" w:space="0" w:color="C3D691"/>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4"/>
        <w:gridCol w:w="8918"/>
      </w:tblGrid>
      <w:tr w:rsidR="00030FE8" w14:paraId="672BD832" w14:textId="77777777" w:rsidTr="4E5405E2">
        <w:tc>
          <w:tcPr>
            <w:tcW w:w="704" w:type="dxa"/>
            <w:tcBorders>
              <w:top w:val="single" w:sz="4" w:space="0" w:color="C3D691"/>
              <w:left w:val="single" w:sz="4" w:space="0" w:color="C3D691"/>
              <w:bottom w:val="single" w:sz="4" w:space="0" w:color="C3D691"/>
              <w:right w:val="single" w:sz="4" w:space="0" w:color="BFBFBF" w:themeColor="background1" w:themeShade="BF"/>
            </w:tcBorders>
            <w:shd w:val="clear" w:color="auto" w:fill="C3D691"/>
            <w:hideMark/>
          </w:tcPr>
          <w:p w14:paraId="20766151" w14:textId="653D881D" w:rsidR="00030FE8" w:rsidRDefault="50B7166C" w:rsidP="6640BAB5">
            <w:pPr>
              <w:pStyle w:val="P68B1DB1-Paragrafoelenco1"/>
              <w:spacing w:line="276" w:lineRule="auto"/>
              <w:ind w:left="0"/>
            </w:pPr>
            <w:r>
              <w:t>Q8</w:t>
            </w:r>
          </w:p>
        </w:tc>
        <w:tc>
          <w:tcPr>
            <w:tcW w:w="8918" w:type="dxa"/>
            <w:tcBorders>
              <w:top w:val="single" w:sz="4" w:space="0" w:color="C3D691"/>
              <w:left w:val="single" w:sz="4" w:space="0" w:color="BFBFBF" w:themeColor="background1" w:themeShade="BF"/>
              <w:bottom w:val="single" w:sz="4" w:space="0" w:color="C3D691"/>
              <w:right w:val="single" w:sz="4" w:space="0" w:color="C3D691"/>
            </w:tcBorders>
            <w:hideMark/>
          </w:tcPr>
          <w:p w14:paraId="78802582" w14:textId="25FDED6D" w:rsidR="00030FE8" w:rsidRDefault="14B6E955" w:rsidP="00392D24">
            <w:pPr>
              <w:pStyle w:val="P68B1DB1-Paragrafoelenco1"/>
              <w:spacing w:line="276" w:lineRule="auto"/>
              <w:rPr>
                <w:color w:val="595959" w:themeColor="text1" w:themeTint="A6"/>
              </w:rPr>
            </w:pPr>
            <w:r w:rsidRPr="4E5405E2">
              <w:rPr>
                <w:color w:val="404040" w:themeColor="text1" w:themeTint="BF"/>
              </w:rPr>
              <w:t>How do education experts perceive the level of</w:t>
            </w:r>
            <w:r w:rsidR="519C97C0" w:rsidRPr="4E5405E2">
              <w:rPr>
                <w:color w:val="404040" w:themeColor="text1" w:themeTint="BF"/>
              </w:rPr>
              <w:t xml:space="preserve"> </w:t>
            </w:r>
            <w:r w:rsidR="2698FFBA" w:rsidRPr="4E5405E2">
              <w:rPr>
                <w:color w:val="404040" w:themeColor="text1" w:themeTint="BF"/>
              </w:rPr>
              <w:t xml:space="preserve">awareness and commitment among education and training </w:t>
            </w:r>
            <w:r w:rsidR="6E2E6A8C" w:rsidRPr="4E5405E2">
              <w:rPr>
                <w:color w:val="404040" w:themeColor="text1" w:themeTint="BF"/>
              </w:rPr>
              <w:t>stakeholders towards sustainability competences</w:t>
            </w:r>
            <w:r w:rsidR="2A4F9346" w:rsidRPr="4E5405E2">
              <w:rPr>
                <w:color w:val="404040" w:themeColor="text1" w:themeTint="BF"/>
              </w:rPr>
              <w:t>?</w:t>
            </w:r>
          </w:p>
        </w:tc>
      </w:tr>
    </w:tbl>
    <w:p w14:paraId="0D05A77E" w14:textId="77777777" w:rsidR="00030FE8" w:rsidRDefault="00030FE8" w:rsidP="00030FE8"/>
    <w:p w14:paraId="1F0032B2" w14:textId="4C3F9667" w:rsidR="00E10FD2" w:rsidRDefault="00DB45A4" w:rsidP="00E10FD2">
      <w:r>
        <w:t>T</w:t>
      </w:r>
      <w:r w:rsidR="005A66C7">
        <w:t xml:space="preserve">o ensure sustainability in education is </w:t>
      </w:r>
      <w:r>
        <w:t>utilised</w:t>
      </w:r>
      <w:r w:rsidR="009B5693">
        <w:t xml:space="preserve"> to </w:t>
      </w:r>
      <w:r w:rsidR="29BB3029">
        <w:t>its</w:t>
      </w:r>
      <w:r w:rsidR="009B5693">
        <w:t xml:space="preserve"> full potential</w:t>
      </w:r>
      <w:r w:rsidR="005A66C7">
        <w:t>, stakeholders must be committed</w:t>
      </w:r>
      <w:r w:rsidR="009B5693">
        <w:t xml:space="preserve"> to </w:t>
      </w:r>
      <w:r w:rsidR="000D0C5F">
        <w:t>amending their practices</w:t>
      </w:r>
      <w:r w:rsidR="005A66C7">
        <w:t xml:space="preserve"> and </w:t>
      </w:r>
      <w:r w:rsidR="000D0C5F">
        <w:t xml:space="preserve">develop an </w:t>
      </w:r>
      <w:r w:rsidR="005A66C7">
        <w:t>aware</w:t>
      </w:r>
      <w:r w:rsidR="000D0C5F">
        <w:t>ness</w:t>
      </w:r>
      <w:r w:rsidR="005A66C7">
        <w:t xml:space="preserve"> of its necessity. </w:t>
      </w:r>
    </w:p>
    <w:p w14:paraId="23EE5098" w14:textId="200AE1FA" w:rsidR="005A66C7" w:rsidRDefault="0E479737" w:rsidP="004E1C23">
      <w:pPr>
        <w:pStyle w:val="ListParagraph"/>
        <w:numPr>
          <w:ilvl w:val="0"/>
          <w:numId w:val="16"/>
        </w:numPr>
      </w:pPr>
      <w:r>
        <w:t xml:space="preserve">50% </w:t>
      </w:r>
      <w:r w:rsidR="5661B4C4">
        <w:t>of the experts believe awareness i</w:t>
      </w:r>
      <w:r w:rsidR="6AA681F1">
        <w:t>s</w:t>
      </w:r>
      <w:r w:rsidR="5661B4C4">
        <w:t xml:space="preserve"> growing and that individuals are committed</w:t>
      </w:r>
      <w:r w:rsidR="14856813">
        <w:t>, n</w:t>
      </w:r>
      <w:r w:rsidR="746E55AF">
        <w:t xml:space="preserve">oting the growing public interest and push toward a </w:t>
      </w:r>
      <w:r w:rsidR="62CA0A3E">
        <w:t xml:space="preserve">sustainably </w:t>
      </w:r>
      <w:r w:rsidR="746E55AF">
        <w:t xml:space="preserve">sound </w:t>
      </w:r>
      <w:r w:rsidR="62CA0A3E">
        <w:t>education structure</w:t>
      </w:r>
      <w:r w:rsidR="2BD1FF7B">
        <w:t xml:space="preserve">. </w:t>
      </w:r>
      <w:r w:rsidR="2118ADE9">
        <w:t>The e</w:t>
      </w:r>
      <w:r w:rsidR="7DFA0AD5">
        <w:t xml:space="preserve">xperts recognise the </w:t>
      </w:r>
      <w:r w:rsidR="2FC30B35">
        <w:t xml:space="preserve">interest in its </w:t>
      </w:r>
      <w:r w:rsidR="2A695AEA">
        <w:t>growth;</w:t>
      </w:r>
      <w:r w:rsidR="2FC30B35">
        <w:t xml:space="preserve"> however</w:t>
      </w:r>
      <w:r w:rsidR="1B691CAD">
        <w:t>, it is also highlighted t</w:t>
      </w:r>
      <w:r w:rsidR="09EFB93B">
        <w:t xml:space="preserve">hat a lack of a system for gauging awareness is detrimental to </w:t>
      </w:r>
      <w:r w:rsidR="4DFA6C95">
        <w:t xml:space="preserve">gaining a full view of the situation. </w:t>
      </w:r>
    </w:p>
    <w:p w14:paraId="2C398917" w14:textId="6EF507B0" w:rsidR="0074181F" w:rsidRDefault="65BAC705" w:rsidP="004E1C23">
      <w:pPr>
        <w:pStyle w:val="ListParagraph"/>
        <w:numPr>
          <w:ilvl w:val="0"/>
          <w:numId w:val="16"/>
        </w:numPr>
      </w:pPr>
      <w:r>
        <w:t xml:space="preserve">12.5% of interviewees were unable to recognise any awareness or </w:t>
      </w:r>
      <w:r w:rsidR="5B75D1AF">
        <w:t>commitment</w:t>
      </w:r>
      <w:r w:rsidR="2A63E3B1">
        <w:t xml:space="preserve"> </w:t>
      </w:r>
      <w:r w:rsidR="2126E924">
        <w:t>from education</w:t>
      </w:r>
      <w:r w:rsidR="2A63E3B1">
        <w:t xml:space="preserve"> stakeholders</w:t>
      </w:r>
      <w:r w:rsidR="5B75D1AF">
        <w:t xml:space="preserve"> to the growth of sustainability competences </w:t>
      </w:r>
      <w:r w:rsidR="7CD0CC03">
        <w:t>in education</w:t>
      </w:r>
      <w:r w:rsidR="5B75D1AF">
        <w:t xml:space="preserve">, while </w:t>
      </w:r>
      <w:r w:rsidR="542E2073">
        <w:t xml:space="preserve">18.75% believed there was a complete lack of awareness and commitment among education </w:t>
      </w:r>
      <w:r w:rsidR="574F5CB3">
        <w:t>stakeholders</w:t>
      </w:r>
      <w:r w:rsidR="542E2073">
        <w:t xml:space="preserve">. </w:t>
      </w:r>
    </w:p>
    <w:p w14:paraId="0C0FD18F" w14:textId="4F1A0ED3" w:rsidR="6640BAB5" w:rsidRDefault="6640BAB5" w:rsidP="4E5405E2"/>
    <w:tbl>
      <w:tblPr>
        <w:tblStyle w:val="TableGrid"/>
        <w:tblW w:w="0" w:type="auto"/>
        <w:tblBorders>
          <w:top w:val="single" w:sz="4" w:space="0" w:color="C3D691"/>
          <w:left w:val="single" w:sz="4" w:space="0" w:color="C3D691"/>
          <w:bottom w:val="single" w:sz="4" w:space="0" w:color="C3D691"/>
          <w:right w:val="single" w:sz="4" w:space="0" w:color="C3D691"/>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4"/>
        <w:gridCol w:w="8918"/>
      </w:tblGrid>
      <w:tr w:rsidR="000E339D" w14:paraId="6D897D94" w14:textId="77777777" w:rsidTr="4E5405E2">
        <w:tc>
          <w:tcPr>
            <w:tcW w:w="704" w:type="dxa"/>
            <w:tcBorders>
              <w:top w:val="single" w:sz="4" w:space="0" w:color="C3D691"/>
              <w:left w:val="single" w:sz="4" w:space="0" w:color="C3D691"/>
              <w:bottom w:val="single" w:sz="4" w:space="0" w:color="C3D691"/>
              <w:right w:val="single" w:sz="4" w:space="0" w:color="BFBFBF" w:themeColor="background1" w:themeShade="BF"/>
            </w:tcBorders>
            <w:shd w:val="clear" w:color="auto" w:fill="C3D691"/>
            <w:hideMark/>
          </w:tcPr>
          <w:p w14:paraId="3F87C437" w14:textId="1862973C" w:rsidR="000E339D" w:rsidRDefault="421A4D93" w:rsidP="6640BAB5">
            <w:pPr>
              <w:pStyle w:val="P68B1DB1-Paragrafoelenco1"/>
              <w:spacing w:line="276" w:lineRule="auto"/>
              <w:ind w:left="0"/>
            </w:pPr>
            <w:r>
              <w:t>Q9</w:t>
            </w:r>
          </w:p>
        </w:tc>
        <w:tc>
          <w:tcPr>
            <w:tcW w:w="8918" w:type="dxa"/>
            <w:tcBorders>
              <w:top w:val="single" w:sz="4" w:space="0" w:color="C3D691"/>
              <w:left w:val="single" w:sz="4" w:space="0" w:color="BFBFBF" w:themeColor="background1" w:themeShade="BF"/>
              <w:bottom w:val="single" w:sz="4" w:space="0" w:color="C3D691"/>
              <w:right w:val="single" w:sz="4" w:space="0" w:color="C3D691"/>
            </w:tcBorders>
            <w:hideMark/>
          </w:tcPr>
          <w:p w14:paraId="567F526A" w14:textId="0E4382A1" w:rsidR="000E339D" w:rsidRDefault="60105E9F" w:rsidP="00392D24">
            <w:pPr>
              <w:pStyle w:val="P68B1DB1-Paragrafoelenco1"/>
              <w:spacing w:line="276" w:lineRule="auto"/>
              <w:rPr>
                <w:color w:val="595959" w:themeColor="text1" w:themeTint="A6"/>
              </w:rPr>
            </w:pPr>
            <w:r w:rsidRPr="4E5405E2">
              <w:rPr>
                <w:color w:val="404040" w:themeColor="text1" w:themeTint="BF"/>
              </w:rPr>
              <w:t xml:space="preserve">What innovative approaches or strategies do education experts suggest </w:t>
            </w:r>
            <w:r w:rsidR="4BE66261" w:rsidRPr="4E5405E2">
              <w:rPr>
                <w:color w:val="404040" w:themeColor="text1" w:themeTint="BF"/>
              </w:rPr>
              <w:t xml:space="preserve">for further advancing the development of sustainable competences </w:t>
            </w:r>
            <w:r w:rsidR="16E617D9" w:rsidRPr="4E5405E2">
              <w:rPr>
                <w:color w:val="404040" w:themeColor="text1" w:themeTint="BF"/>
              </w:rPr>
              <w:t xml:space="preserve">in education and training? </w:t>
            </w:r>
          </w:p>
        </w:tc>
      </w:tr>
    </w:tbl>
    <w:p w14:paraId="2FA6454E" w14:textId="77777777" w:rsidR="00C6121A" w:rsidRDefault="00C6121A" w:rsidP="000E339D"/>
    <w:p w14:paraId="1130F05F" w14:textId="1B1FF760" w:rsidR="00B1132D" w:rsidRDefault="5AD46728" w:rsidP="000E339D">
      <w:r>
        <w:t xml:space="preserve">When questioned about the innovative approaches which may be used </w:t>
      </w:r>
      <w:r w:rsidR="054CC540">
        <w:t xml:space="preserve">in the development of sustainable competences in Ireland’s education system, experts </w:t>
      </w:r>
      <w:r w:rsidR="0F9248AD">
        <w:t xml:space="preserve">portrayed a varying range of </w:t>
      </w:r>
      <w:r w:rsidR="275EC452">
        <w:t>outcomes</w:t>
      </w:r>
      <w:r w:rsidR="0F9248AD">
        <w:t xml:space="preserve">. </w:t>
      </w:r>
    </w:p>
    <w:p w14:paraId="0491BC7E" w14:textId="053885F0" w:rsidR="006D609F" w:rsidRDefault="76B32999" w:rsidP="004E1C23">
      <w:pPr>
        <w:pStyle w:val="ListParagraph"/>
        <w:numPr>
          <w:ilvl w:val="0"/>
          <w:numId w:val="17"/>
        </w:numPr>
      </w:pPr>
      <w:r>
        <w:t xml:space="preserve">18.75% of </w:t>
      </w:r>
      <w:r w:rsidR="1A03923B">
        <w:t xml:space="preserve">experts expressed the </w:t>
      </w:r>
      <w:r w:rsidR="292086E2">
        <w:t>need for</w:t>
      </w:r>
      <w:r w:rsidR="1A03923B">
        <w:t xml:space="preserve"> </w:t>
      </w:r>
      <w:r w:rsidR="7E6CE4B6">
        <w:t xml:space="preserve">a </w:t>
      </w:r>
      <w:r w:rsidR="1A03923B">
        <w:t xml:space="preserve">greater </w:t>
      </w:r>
      <w:r w:rsidR="700FA77A">
        <w:t>push for induction</w:t>
      </w:r>
      <w:r w:rsidR="1A03923B">
        <w:t xml:space="preserve"> of </w:t>
      </w:r>
      <w:r w:rsidR="6ECA59EA">
        <w:t>sustainable</w:t>
      </w:r>
      <w:r w:rsidR="1A03923B">
        <w:t xml:space="preserve"> competences into micro</w:t>
      </w:r>
      <w:r w:rsidR="6ECA59EA">
        <w:t xml:space="preserve"> or </w:t>
      </w:r>
      <w:r w:rsidR="699BD9FA">
        <w:t>short-term</w:t>
      </w:r>
      <w:r w:rsidR="6ECA59EA">
        <w:t xml:space="preserve"> qualifications allowing greater accessibility </w:t>
      </w:r>
      <w:r w:rsidR="0BDB2986">
        <w:t>to sustainability</w:t>
      </w:r>
      <w:r w:rsidR="6ECA59EA">
        <w:t xml:space="preserve"> education for a greater audience. </w:t>
      </w:r>
      <w:r w:rsidR="77111C6A">
        <w:t xml:space="preserve">Increasing sustainability education </w:t>
      </w:r>
      <w:r w:rsidR="1CFD7110">
        <w:t>in short term education</w:t>
      </w:r>
      <w:r w:rsidR="32349F1E">
        <w:t>al programmes</w:t>
      </w:r>
      <w:r w:rsidR="1CFD7110">
        <w:t xml:space="preserve"> would </w:t>
      </w:r>
      <w:r w:rsidR="13A0DE1D">
        <w:t>ensure a larger cohort of students can access quality education with a</w:t>
      </w:r>
      <w:r w:rsidR="2AD5ADA4">
        <w:t>n emphasis on</w:t>
      </w:r>
      <w:r w:rsidR="13A0DE1D">
        <w:t xml:space="preserve"> sustainability. </w:t>
      </w:r>
    </w:p>
    <w:p w14:paraId="5447FD23" w14:textId="4243B9A7" w:rsidR="00C6528C" w:rsidRDefault="4AF06DC0" w:rsidP="004E1C23">
      <w:pPr>
        <w:pStyle w:val="ListParagraph"/>
        <w:numPr>
          <w:ilvl w:val="0"/>
          <w:numId w:val="17"/>
        </w:numPr>
      </w:pPr>
      <w:r>
        <w:lastRenderedPageBreak/>
        <w:t xml:space="preserve">37.5% of interviewees </w:t>
      </w:r>
      <w:r w:rsidR="0FF6B63A">
        <w:t xml:space="preserve">highlighted the need for greater collaboration and communication in the roll out of sustainable competences </w:t>
      </w:r>
      <w:r w:rsidR="72B9F4F7">
        <w:t xml:space="preserve">across </w:t>
      </w:r>
      <w:r w:rsidR="3B63D20B">
        <w:t>several</w:t>
      </w:r>
      <w:r w:rsidR="72B9F4F7">
        <w:t xml:space="preserve"> </w:t>
      </w:r>
      <w:r w:rsidR="0177B6F0">
        <w:t>organisations and sectors</w:t>
      </w:r>
      <w:r w:rsidR="11623DA6">
        <w:t xml:space="preserve">. Collaboration with the community, </w:t>
      </w:r>
      <w:r w:rsidR="77EAD6CC">
        <w:t>both national and international</w:t>
      </w:r>
      <w:r w:rsidR="787984E2">
        <w:t xml:space="preserve"> are essential, while connectivity to increase inclusivity was also </w:t>
      </w:r>
      <w:r w:rsidR="1E6BCFFF">
        <w:t>remark on.</w:t>
      </w:r>
      <w:r w:rsidR="1965CD36">
        <w:t xml:space="preserve"> Connectivity and collaboration with </w:t>
      </w:r>
      <w:r w:rsidR="6816D4BD">
        <w:t xml:space="preserve">industry and businesses would allow for greater </w:t>
      </w:r>
      <w:r w:rsidR="404F7F67">
        <w:t xml:space="preserve">engagement from a larger cohort while allowing students and industry to gain practical sustainability </w:t>
      </w:r>
      <w:r w:rsidR="18C94140">
        <w:t xml:space="preserve">experience. </w:t>
      </w:r>
    </w:p>
    <w:p w14:paraId="79CE141C" w14:textId="6390DA22" w:rsidR="000E1F0C" w:rsidRDefault="34421FC7" w:rsidP="004E1C23">
      <w:pPr>
        <w:pStyle w:val="ListParagraph"/>
        <w:numPr>
          <w:ilvl w:val="0"/>
          <w:numId w:val="17"/>
        </w:numPr>
      </w:pPr>
      <w:r>
        <w:t xml:space="preserve">18.75% </w:t>
      </w:r>
      <w:r w:rsidR="59951D05">
        <w:t xml:space="preserve">would </w:t>
      </w:r>
      <w:r w:rsidR="0AD159DB">
        <w:t>promote</w:t>
      </w:r>
      <w:r w:rsidR="59951D05">
        <w:t xml:space="preserve"> the necessity of increased training for educators and tutors as a </w:t>
      </w:r>
      <w:r w:rsidR="7AA70AC2">
        <w:t xml:space="preserve">method of innovation in the future. Ensuring educators remain informed of changes to </w:t>
      </w:r>
      <w:r w:rsidR="1E497C96">
        <w:t xml:space="preserve">sustainability practices and new innovations is essential to the uptake of sustainability competences in Vocational Education. </w:t>
      </w:r>
    </w:p>
    <w:p w14:paraId="74BFB851" w14:textId="45BAEED3" w:rsidR="6640BAB5" w:rsidRDefault="6640BAB5" w:rsidP="4E5405E2"/>
    <w:tbl>
      <w:tblPr>
        <w:tblStyle w:val="TableGrid"/>
        <w:tblW w:w="0" w:type="auto"/>
        <w:tblBorders>
          <w:top w:val="single" w:sz="4" w:space="0" w:color="C3D691"/>
          <w:left w:val="single" w:sz="4" w:space="0" w:color="C3D691"/>
          <w:bottom w:val="single" w:sz="4" w:space="0" w:color="C3D691"/>
          <w:right w:val="single" w:sz="4" w:space="0" w:color="C3D691"/>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4"/>
        <w:gridCol w:w="8918"/>
      </w:tblGrid>
      <w:tr w:rsidR="00CA7957" w14:paraId="37EF54AE" w14:textId="77777777" w:rsidTr="4E5405E2">
        <w:tc>
          <w:tcPr>
            <w:tcW w:w="704" w:type="dxa"/>
            <w:tcBorders>
              <w:top w:val="single" w:sz="4" w:space="0" w:color="C3D691"/>
              <w:left w:val="single" w:sz="4" w:space="0" w:color="C3D691"/>
              <w:bottom w:val="single" w:sz="4" w:space="0" w:color="C3D691"/>
              <w:right w:val="single" w:sz="4" w:space="0" w:color="BFBFBF" w:themeColor="background1" w:themeShade="BF"/>
            </w:tcBorders>
            <w:shd w:val="clear" w:color="auto" w:fill="C3D691"/>
            <w:hideMark/>
          </w:tcPr>
          <w:p w14:paraId="581B5704" w14:textId="63662AFB" w:rsidR="00CA7957" w:rsidRDefault="46A33C96" w:rsidP="6640BAB5">
            <w:pPr>
              <w:pStyle w:val="P68B1DB1-Paragrafoelenco1"/>
              <w:spacing w:line="276" w:lineRule="auto"/>
              <w:ind w:left="0"/>
            </w:pPr>
            <w:r>
              <w:t>Q10</w:t>
            </w:r>
          </w:p>
        </w:tc>
        <w:tc>
          <w:tcPr>
            <w:tcW w:w="8918" w:type="dxa"/>
            <w:tcBorders>
              <w:top w:val="single" w:sz="4" w:space="0" w:color="C3D691"/>
              <w:left w:val="single" w:sz="4" w:space="0" w:color="BFBFBF" w:themeColor="background1" w:themeShade="BF"/>
              <w:bottom w:val="single" w:sz="4" w:space="0" w:color="C3D691"/>
              <w:right w:val="single" w:sz="4" w:space="0" w:color="C3D691"/>
            </w:tcBorders>
            <w:hideMark/>
          </w:tcPr>
          <w:p w14:paraId="2BE62A3E" w14:textId="446E476B" w:rsidR="00CA7957" w:rsidRDefault="696BBE5B" w:rsidP="00392D24">
            <w:pPr>
              <w:pStyle w:val="P68B1DB1-Paragrafoelenco1"/>
              <w:spacing w:line="276" w:lineRule="auto"/>
              <w:rPr>
                <w:color w:val="595959" w:themeColor="text1" w:themeTint="A6"/>
              </w:rPr>
            </w:pPr>
            <w:r w:rsidRPr="4E5405E2">
              <w:rPr>
                <w:color w:val="404040" w:themeColor="text1" w:themeTint="BF"/>
              </w:rPr>
              <w:t xml:space="preserve">What collaboration and partnership opportunities exist or should </w:t>
            </w:r>
            <w:r w:rsidR="6DF3CBAC" w:rsidRPr="4E5405E2">
              <w:rPr>
                <w:color w:val="404040" w:themeColor="text1" w:themeTint="BF"/>
              </w:rPr>
              <w:t>be fostered to enhance the development of sustainability competences in education and training?</w:t>
            </w:r>
          </w:p>
        </w:tc>
      </w:tr>
    </w:tbl>
    <w:p w14:paraId="1E558B19" w14:textId="77777777" w:rsidR="00CA7957" w:rsidRDefault="00CA7957" w:rsidP="00CA7957"/>
    <w:p w14:paraId="4624CED8" w14:textId="7B35971E" w:rsidR="00C636AF" w:rsidRDefault="5661B4C4" w:rsidP="004E1C23">
      <w:pPr>
        <w:pStyle w:val="ListParagraph"/>
        <w:numPr>
          <w:ilvl w:val="0"/>
          <w:numId w:val="17"/>
        </w:numPr>
      </w:pPr>
      <w:r>
        <w:t xml:space="preserve">When asked what collaboration and partnership opportunities exist or should be fostered in the development of sustainability practices in VET, 69% of respondents indicated that working with other members of the educational community would benefit sustainability education. Members of the community included ETB’S (Education and </w:t>
      </w:r>
      <w:r w:rsidR="3172B9AD">
        <w:t>T</w:t>
      </w:r>
      <w:r>
        <w:t xml:space="preserve">raining Boards), The Department for Education, other VET tutors, and other Higher Education institutions. </w:t>
      </w:r>
    </w:p>
    <w:p w14:paraId="08969D0E" w14:textId="2617A99D" w:rsidR="005A66C7" w:rsidRDefault="4CF92C36" w:rsidP="004E1C23">
      <w:pPr>
        <w:pStyle w:val="ListParagraph"/>
        <w:numPr>
          <w:ilvl w:val="0"/>
          <w:numId w:val="17"/>
        </w:numPr>
      </w:pPr>
      <w:r>
        <w:t>C</w:t>
      </w:r>
      <w:r w:rsidR="5661B4C4">
        <w:t xml:space="preserve">ollaboration with the EU, the Cities Learning Network, and Policy makers were all </w:t>
      </w:r>
      <w:r>
        <w:t xml:space="preserve">indicated to </w:t>
      </w:r>
      <w:r w:rsidR="3B4F04C0">
        <w:t>be helpful</w:t>
      </w:r>
      <w:r w:rsidR="5661B4C4">
        <w:t xml:space="preserve"> prospective collaborators. </w:t>
      </w:r>
    </w:p>
    <w:p w14:paraId="5BBFAA52" w14:textId="20B0C617" w:rsidR="00AA2EBC" w:rsidRDefault="6ED69FE0" w:rsidP="004E1C23">
      <w:pPr>
        <w:pStyle w:val="ListParagraph"/>
        <w:numPr>
          <w:ilvl w:val="0"/>
          <w:numId w:val="17"/>
        </w:numPr>
      </w:pPr>
      <w:r>
        <w:t xml:space="preserve">Collaboration with local businesses and </w:t>
      </w:r>
      <w:r w:rsidR="60A76EF1">
        <w:t>industry is</w:t>
      </w:r>
      <w:r>
        <w:t xml:space="preserve"> also a key theme </w:t>
      </w:r>
      <w:r w:rsidR="25EC8F6A">
        <w:t xml:space="preserve">indicated by experts. </w:t>
      </w:r>
      <w:r w:rsidR="60A76EF1">
        <w:t xml:space="preserve">25% of interview respondents </w:t>
      </w:r>
      <w:r w:rsidR="6800BDC5">
        <w:t xml:space="preserve">believe working with businesses in the local </w:t>
      </w:r>
      <w:r w:rsidR="6800BDC5">
        <w:lastRenderedPageBreak/>
        <w:t>community would be of benefit</w:t>
      </w:r>
      <w:r w:rsidR="1ABDD634">
        <w:t xml:space="preserve"> to the enhancement of sustainable competences in education and training. </w:t>
      </w:r>
    </w:p>
    <w:p w14:paraId="2CBB918F" w14:textId="48194D7C" w:rsidR="6640BAB5" w:rsidRDefault="6640BAB5" w:rsidP="4E5405E2"/>
    <w:tbl>
      <w:tblPr>
        <w:tblStyle w:val="TableGrid"/>
        <w:tblW w:w="0" w:type="auto"/>
        <w:tblBorders>
          <w:top w:val="single" w:sz="4" w:space="0" w:color="C3D691"/>
          <w:left w:val="single" w:sz="4" w:space="0" w:color="C3D691"/>
          <w:bottom w:val="single" w:sz="4" w:space="0" w:color="C3D691"/>
          <w:right w:val="single" w:sz="4" w:space="0" w:color="C3D691"/>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04"/>
        <w:gridCol w:w="8918"/>
      </w:tblGrid>
      <w:tr w:rsidR="00AD50E6" w14:paraId="2E4749C6" w14:textId="77777777" w:rsidTr="4E5405E2">
        <w:tc>
          <w:tcPr>
            <w:tcW w:w="704" w:type="dxa"/>
            <w:tcBorders>
              <w:top w:val="single" w:sz="4" w:space="0" w:color="C3D691"/>
              <w:left w:val="single" w:sz="4" w:space="0" w:color="C3D691"/>
              <w:bottom w:val="single" w:sz="4" w:space="0" w:color="C3D691"/>
              <w:right w:val="single" w:sz="4" w:space="0" w:color="BFBFBF" w:themeColor="background1" w:themeShade="BF"/>
            </w:tcBorders>
            <w:shd w:val="clear" w:color="auto" w:fill="C3D691"/>
            <w:hideMark/>
          </w:tcPr>
          <w:p w14:paraId="4510786C" w14:textId="3B06F092" w:rsidR="00AD50E6" w:rsidRDefault="1ABDD634" w:rsidP="6640BAB5">
            <w:pPr>
              <w:pStyle w:val="P68B1DB1-Paragrafoelenco1"/>
              <w:spacing w:line="276" w:lineRule="auto"/>
              <w:ind w:left="0"/>
            </w:pPr>
            <w:r>
              <w:t>Q11</w:t>
            </w:r>
          </w:p>
        </w:tc>
        <w:tc>
          <w:tcPr>
            <w:tcW w:w="8918" w:type="dxa"/>
            <w:tcBorders>
              <w:top w:val="single" w:sz="4" w:space="0" w:color="C3D691"/>
              <w:left w:val="single" w:sz="4" w:space="0" w:color="BFBFBF" w:themeColor="background1" w:themeShade="BF"/>
              <w:bottom w:val="single" w:sz="4" w:space="0" w:color="C3D691"/>
              <w:right w:val="single" w:sz="4" w:space="0" w:color="C3D691"/>
            </w:tcBorders>
            <w:hideMark/>
          </w:tcPr>
          <w:p w14:paraId="23E89FCD" w14:textId="22F6D476" w:rsidR="00AD50E6" w:rsidRDefault="1ABDD634" w:rsidP="00392D24">
            <w:pPr>
              <w:pStyle w:val="P68B1DB1-Paragrafoelenco1"/>
              <w:spacing w:line="276" w:lineRule="auto"/>
              <w:rPr>
                <w:color w:val="595959" w:themeColor="text1" w:themeTint="A6"/>
              </w:rPr>
            </w:pPr>
            <w:r w:rsidRPr="4E5405E2">
              <w:rPr>
                <w:color w:val="404040" w:themeColor="text1" w:themeTint="BF"/>
              </w:rPr>
              <w:t xml:space="preserve">How </w:t>
            </w:r>
            <w:r w:rsidR="771D4E21" w:rsidRPr="4E5405E2">
              <w:rPr>
                <w:color w:val="404040" w:themeColor="text1" w:themeTint="BF"/>
              </w:rPr>
              <w:t xml:space="preserve">do education experts envision the future of sustainability competences in education and training, </w:t>
            </w:r>
            <w:r w:rsidR="7737CEC7" w:rsidRPr="4E5405E2">
              <w:rPr>
                <w:color w:val="404040" w:themeColor="text1" w:themeTint="BF"/>
              </w:rPr>
              <w:t>considering the evolving needs and trends in sustainable development?</w:t>
            </w:r>
          </w:p>
        </w:tc>
      </w:tr>
    </w:tbl>
    <w:p w14:paraId="3586A35B" w14:textId="77777777" w:rsidR="004E3505" w:rsidRDefault="004E3505" w:rsidP="005A66C7"/>
    <w:p w14:paraId="0634A9DE" w14:textId="1BFB49B1" w:rsidR="004E3505" w:rsidRDefault="005A66C7" w:rsidP="004E3505">
      <w:r>
        <w:t xml:space="preserve">As we go forward, the future of sustainability will change drastically in all measures of society. </w:t>
      </w:r>
    </w:p>
    <w:p w14:paraId="1513E0A7" w14:textId="2C1B6DE4" w:rsidR="005A66C7" w:rsidRDefault="5661B4C4" w:rsidP="004E1C23">
      <w:pPr>
        <w:pStyle w:val="ListParagraph"/>
        <w:numPr>
          <w:ilvl w:val="0"/>
          <w:numId w:val="18"/>
        </w:numPr>
      </w:pPr>
      <w:r>
        <w:t xml:space="preserve">The experts in the field of education have </w:t>
      </w:r>
      <w:r w:rsidR="7737CEC7">
        <w:t>expressed</w:t>
      </w:r>
      <w:r w:rsidR="6D963404">
        <w:t xml:space="preserve"> their understanding</w:t>
      </w:r>
      <w:r>
        <w:t xml:space="preserve"> that the topic will continue to grow and develop. </w:t>
      </w:r>
      <w:r w:rsidR="47D105A9">
        <w:t>56.25% of intervie</w:t>
      </w:r>
      <w:r w:rsidR="327BE5E0">
        <w:t xml:space="preserve">wees </w:t>
      </w:r>
      <w:r w:rsidR="08805DF8">
        <w:t>envisage</w:t>
      </w:r>
      <w:r>
        <w:t xml:space="preserve"> that through continued renewal of policy and curricula and building on communication, sustainability competences in education could, as one expert </w:t>
      </w:r>
      <w:r w:rsidR="4DAE2135">
        <w:t>quoted</w:t>
      </w:r>
      <w:r>
        <w:t>, “</w:t>
      </w:r>
      <w:r w:rsidR="59CEE6E4">
        <w:t>b</w:t>
      </w:r>
      <w:r>
        <w:t>ecome the norm</w:t>
      </w:r>
      <w:r w:rsidR="1092567F">
        <w:t>.”</w:t>
      </w:r>
      <w:r>
        <w:t xml:space="preserve"> </w:t>
      </w:r>
    </w:p>
    <w:p w14:paraId="217F828B" w14:textId="73B5E4C9" w:rsidR="006C2558" w:rsidRDefault="0D522236" w:rsidP="004E1C23">
      <w:pPr>
        <w:pStyle w:val="ListParagraph"/>
        <w:numPr>
          <w:ilvl w:val="0"/>
          <w:numId w:val="18"/>
        </w:numPr>
      </w:pPr>
      <w:r>
        <w:t xml:space="preserve">7 out of 16 </w:t>
      </w:r>
      <w:r w:rsidR="338627E7">
        <w:t>experts</w:t>
      </w:r>
      <w:r w:rsidR="47D4F392">
        <w:t xml:space="preserve"> emphasi</w:t>
      </w:r>
      <w:r w:rsidR="7F8E360C">
        <w:t>s</w:t>
      </w:r>
      <w:r w:rsidR="47D4F392">
        <w:t xml:space="preserve">ed </w:t>
      </w:r>
      <w:r w:rsidR="56367B63">
        <w:t>the need for continual improvement and development</w:t>
      </w:r>
      <w:r w:rsidR="6CDA15C9">
        <w:t xml:space="preserve">, particularly around the continued review and evolvement </w:t>
      </w:r>
      <w:r w:rsidR="61742B7B">
        <w:t>of practices</w:t>
      </w:r>
      <w:r w:rsidR="6CDA15C9">
        <w:t xml:space="preserve"> to </w:t>
      </w:r>
      <w:r w:rsidR="1BEB8AA8">
        <w:t xml:space="preserve">ensure lasting modernity. While growth is foreshadowed, the </w:t>
      </w:r>
      <w:r w:rsidR="40A296A3">
        <w:t>expression of the need to improve is also noted. Increases in flexibility</w:t>
      </w:r>
      <w:r w:rsidR="4EAE20F9">
        <w:t xml:space="preserve">, communication and integration would be welcome by experts. </w:t>
      </w:r>
    </w:p>
    <w:p w14:paraId="6281F387" w14:textId="216135CC" w:rsidR="00467227" w:rsidRDefault="53FB8B94" w:rsidP="004E1C23">
      <w:pPr>
        <w:pStyle w:val="ListParagraph"/>
        <w:numPr>
          <w:ilvl w:val="0"/>
          <w:numId w:val="18"/>
        </w:numPr>
      </w:pPr>
      <w:r>
        <w:t>12.5</w:t>
      </w:r>
      <w:r w:rsidR="1E6C92F6">
        <w:t>% of experts would like to see these teachings become embedded in all educ</w:t>
      </w:r>
      <w:r w:rsidR="5847599A">
        <w:t xml:space="preserve">ation going forward. One expert noted the </w:t>
      </w:r>
      <w:r w:rsidR="009DC505">
        <w:t>possible use of sustainable competences in the Education for Sustainable Development Plan to 2030</w:t>
      </w:r>
      <w:r w:rsidR="61742B7B">
        <w:t xml:space="preserve"> as a means of ensuring competences are used across the education sector.</w:t>
      </w:r>
    </w:p>
    <w:p w14:paraId="10B5BFE7" w14:textId="4750A9D0" w:rsidR="00425E1F" w:rsidRDefault="00425E1F" w:rsidP="00425E1F">
      <w:r>
        <w:br w:type="page"/>
      </w:r>
    </w:p>
    <w:p w14:paraId="2DA948BD" w14:textId="1C58E7CD" w:rsidR="0003654C" w:rsidRPr="0003654C" w:rsidRDefault="26F61B78" w:rsidP="0003654C">
      <w:pPr>
        <w:pStyle w:val="Heading1"/>
        <w:ind w:right="-7"/>
      </w:pPr>
      <w:bookmarkStart w:id="24" w:name="_Toc144215071"/>
      <w:r>
        <w:lastRenderedPageBreak/>
        <w:t xml:space="preserve">4. Developing sustainability competences: Best practices in </w:t>
      </w:r>
      <w:r w:rsidR="649281A1">
        <w:t>Ireland</w:t>
      </w:r>
      <w:bookmarkEnd w:id="24"/>
    </w:p>
    <w:p w14:paraId="4F203CEB" w14:textId="6FEE6D06" w:rsidR="005E67D8" w:rsidRPr="005E67D8" w:rsidRDefault="543A61A1" w:rsidP="005E67D8">
      <w:r>
        <w:t xml:space="preserve">This chapter presents </w:t>
      </w:r>
      <w:r w:rsidR="4225799A">
        <w:t>Irish</w:t>
      </w:r>
      <w:r>
        <w:t xml:space="preserve"> best practices in developing the GreenComp sustainability competencies</w:t>
      </w:r>
      <w:r w:rsidR="557A4FC2">
        <w:t xml:space="preserve">. </w:t>
      </w:r>
      <w:r>
        <w:t>The following criteria guided the selection of the best practices:</w:t>
      </w:r>
    </w:p>
    <w:p w14:paraId="22CDECB9" w14:textId="77777777" w:rsidR="005E67D8" w:rsidRPr="005E67D8" w:rsidRDefault="005E67D8" w:rsidP="005E67D8"/>
    <w:p w14:paraId="50FF3785" w14:textId="77777777" w:rsidR="005E67D8" w:rsidRPr="005E67D8" w:rsidRDefault="543A61A1" w:rsidP="004E1C23">
      <w:pPr>
        <w:pStyle w:val="ListParagraph"/>
        <w:numPr>
          <w:ilvl w:val="0"/>
          <w:numId w:val="8"/>
        </w:numPr>
        <w:ind w:left="426" w:hanging="284"/>
      </w:pPr>
      <w:r>
        <w:t>Effectiveness: The extent to which the practice has demonstrated positive outcomes in developing sustainability competencies among VET learners, such as improved knowledge, skills, and attitudes towards sustainability.</w:t>
      </w:r>
    </w:p>
    <w:p w14:paraId="6A01B9A3" w14:textId="77777777" w:rsidR="005E67D8" w:rsidRPr="005E67D8" w:rsidRDefault="543A61A1" w:rsidP="004E1C23">
      <w:pPr>
        <w:pStyle w:val="ListParagraph"/>
        <w:numPr>
          <w:ilvl w:val="0"/>
          <w:numId w:val="8"/>
        </w:numPr>
        <w:ind w:left="426" w:hanging="284"/>
      </w:pPr>
      <w:r>
        <w:t>Inclusiveness: The practice's ability to cater to diverse learners, including individuals from different socio-economic backgrounds, genders, ethnicities, and abilities, ensuring equitable access and participation in sustainability competencies development.</w:t>
      </w:r>
    </w:p>
    <w:p w14:paraId="5F3B97A0" w14:textId="613F1A19" w:rsidR="005E67D8" w:rsidRPr="005E67D8" w:rsidRDefault="543A61A1" w:rsidP="004E1C23">
      <w:pPr>
        <w:pStyle w:val="ListParagraph"/>
        <w:numPr>
          <w:ilvl w:val="0"/>
          <w:numId w:val="8"/>
        </w:numPr>
        <w:ind w:left="426" w:hanging="284"/>
      </w:pPr>
      <w:r>
        <w:t xml:space="preserve">Innovation: The degree of creativity, novelty, and originality exhibited by the practice in its design, implementation, and delivery of sustainability competencies development in VET, incorporating </w:t>
      </w:r>
      <w:r w:rsidR="40A94972">
        <w:t>innovative approaches</w:t>
      </w:r>
      <w:r>
        <w:t>, methods, or technologies.</w:t>
      </w:r>
    </w:p>
    <w:p w14:paraId="0C34C72B" w14:textId="77777777" w:rsidR="005E67D8" w:rsidRPr="005E67D8" w:rsidRDefault="543A61A1" w:rsidP="004E1C23">
      <w:pPr>
        <w:pStyle w:val="ListParagraph"/>
        <w:numPr>
          <w:ilvl w:val="0"/>
          <w:numId w:val="8"/>
        </w:numPr>
        <w:ind w:left="426" w:hanging="284"/>
      </w:pPr>
      <w:r>
        <w:t>Transferability: The potential for the practice to be adapted, replicated, and scaled up in different VET contexts and settings, considering factors such as feasibility, adaptability, and compatibility with varying institutional and cultural contexts.</w:t>
      </w:r>
    </w:p>
    <w:p w14:paraId="5FC981A1" w14:textId="77777777" w:rsidR="005E67D8" w:rsidRPr="005E67D8" w:rsidRDefault="543A61A1" w:rsidP="004E1C23">
      <w:pPr>
        <w:pStyle w:val="ListParagraph"/>
        <w:numPr>
          <w:ilvl w:val="0"/>
          <w:numId w:val="8"/>
        </w:numPr>
        <w:ind w:left="426" w:hanging="284"/>
      </w:pPr>
      <w:r>
        <w:t>Impact: The impact of the practice on learners' ability to apply sustainability competencies in real-world contexts, as well as its potential to contribute to broader societal and environmental goals.</w:t>
      </w:r>
    </w:p>
    <w:p w14:paraId="031694BD" w14:textId="77777777" w:rsidR="005E67D8" w:rsidRPr="005E67D8" w:rsidRDefault="543A61A1" w:rsidP="004E1C23">
      <w:pPr>
        <w:pStyle w:val="ListParagraph"/>
        <w:numPr>
          <w:ilvl w:val="0"/>
          <w:numId w:val="8"/>
        </w:numPr>
        <w:ind w:left="426" w:hanging="284"/>
      </w:pPr>
      <w:r>
        <w:t>Scalability and Replicability: The potential for the practice to be scaled up and replicated in other VET systems, considering factors such as scalability, cost-effectiveness, and practicality.</w:t>
      </w:r>
    </w:p>
    <w:p w14:paraId="15C9DC26" w14:textId="77777777" w:rsidR="005E67D8" w:rsidRPr="005E67D8" w:rsidRDefault="005E67D8" w:rsidP="005E67D8"/>
    <w:p w14:paraId="2EB913AF" w14:textId="2BDF64CA" w:rsidR="002F566A" w:rsidRDefault="26F61B78" w:rsidP="005E67D8">
      <w:pPr>
        <w:pStyle w:val="Heading2"/>
        <w:rPr>
          <w:color w:val="000000"/>
          <w:sz w:val="22"/>
          <w:szCs w:val="22"/>
        </w:rPr>
      </w:pPr>
      <w:bookmarkStart w:id="25" w:name="_Toc144215072"/>
      <w:r w:rsidRPr="4E5405E2">
        <w:rPr>
          <w:color w:val="000000" w:themeColor="text1"/>
          <w:sz w:val="22"/>
          <w:szCs w:val="22"/>
        </w:rPr>
        <w:t>4.1 [</w:t>
      </w:r>
      <w:r w:rsidR="4109B224" w:rsidRPr="4E5405E2">
        <w:rPr>
          <w:color w:val="000000" w:themeColor="text1"/>
          <w:sz w:val="22"/>
          <w:szCs w:val="22"/>
        </w:rPr>
        <w:t>Water Ambass</w:t>
      </w:r>
      <w:r w:rsidR="774340D0" w:rsidRPr="4E5405E2">
        <w:rPr>
          <w:color w:val="000000" w:themeColor="text1"/>
          <w:sz w:val="22"/>
          <w:szCs w:val="22"/>
        </w:rPr>
        <w:t>ador</w:t>
      </w:r>
      <w:r w:rsidRPr="4E5405E2">
        <w:rPr>
          <w:color w:val="000000" w:themeColor="text1"/>
          <w:sz w:val="22"/>
          <w:szCs w:val="22"/>
        </w:rPr>
        <w:t>]</w:t>
      </w:r>
      <w:bookmarkEnd w:id="25"/>
    </w:p>
    <w:p w14:paraId="0D34E596" w14:textId="6DC33EBC" w:rsidR="002F566A" w:rsidRDefault="002F566A" w:rsidP="002F566A"/>
    <w:tbl>
      <w:tblPr>
        <w:tblW w:w="0" w:type="auto"/>
        <w:jc w:val="center"/>
        <w:tblCellMar>
          <w:top w:w="15" w:type="dxa"/>
          <w:left w:w="15" w:type="dxa"/>
          <w:bottom w:w="15" w:type="dxa"/>
          <w:right w:w="15" w:type="dxa"/>
        </w:tblCellMar>
        <w:tblLook w:val="04A0" w:firstRow="1" w:lastRow="0" w:firstColumn="1" w:lastColumn="0" w:noHBand="0" w:noVBand="1"/>
      </w:tblPr>
      <w:tblGrid>
        <w:gridCol w:w="2677"/>
        <w:gridCol w:w="6955"/>
      </w:tblGrid>
      <w:tr w:rsidR="009873DF" w:rsidRPr="009873DF" w14:paraId="4EC5619E" w14:textId="77777777" w:rsidTr="40394D04">
        <w:trPr>
          <w:trHeight w:val="615"/>
          <w:jc w:val="center"/>
        </w:trPr>
        <w:tc>
          <w:tcPr>
            <w:tcW w:w="0" w:type="auto"/>
            <w:gridSpan w:val="2"/>
            <w:shd w:val="clear" w:color="auto" w:fill="A8D08D" w:themeFill="accent6" w:themeFillTint="99"/>
            <w:tcMar>
              <w:top w:w="100" w:type="dxa"/>
              <w:left w:w="100" w:type="dxa"/>
              <w:bottom w:w="100" w:type="dxa"/>
              <w:right w:w="100" w:type="dxa"/>
            </w:tcMar>
            <w:hideMark/>
          </w:tcPr>
          <w:p w14:paraId="1F099C7E" w14:textId="6F2D314D" w:rsidR="009873DF" w:rsidRPr="009873DF" w:rsidRDefault="3E1D654F"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FFFFFF" w:themeColor="background1"/>
                <w:sz w:val="36"/>
                <w:szCs w:val="36"/>
              </w:rPr>
              <w:lastRenderedPageBreak/>
              <w:t>Water Ambassador</w:t>
            </w:r>
          </w:p>
        </w:tc>
      </w:tr>
      <w:tr w:rsidR="005F6BBB" w:rsidRPr="009873DF" w14:paraId="5388D972" w14:textId="77777777" w:rsidTr="40394D04">
        <w:trPr>
          <w:trHeight w:val="465"/>
          <w:jc w:val="center"/>
        </w:trPr>
        <w:tc>
          <w:tcPr>
            <w:tcW w:w="0" w:type="auto"/>
            <w:shd w:val="clear" w:color="auto" w:fill="E2EFD9" w:themeFill="accent6" w:themeFillTint="33"/>
            <w:tcMar>
              <w:top w:w="100" w:type="dxa"/>
              <w:left w:w="100" w:type="dxa"/>
              <w:bottom w:w="100" w:type="dxa"/>
              <w:right w:w="100" w:type="dxa"/>
            </w:tcMar>
            <w:hideMark/>
          </w:tcPr>
          <w:p w14:paraId="053ECE0F" w14:textId="6444E47E"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color w:val="000000" w:themeColor="text1"/>
              </w:rPr>
              <w:t>[</w:t>
            </w:r>
            <w:r w:rsidR="3E1D654F" w:rsidRPr="4E5405E2">
              <w:rPr>
                <w:rFonts w:eastAsia="Times New Roman"/>
                <w:color w:val="000000" w:themeColor="text1"/>
              </w:rPr>
              <w:t>2022-2023</w:t>
            </w:r>
            <w:r w:rsidRPr="4E5405E2">
              <w:rPr>
                <w:rFonts w:eastAsia="Times New Roman"/>
                <w:color w:val="000000" w:themeColor="text1"/>
              </w:rPr>
              <w:t>]</w:t>
            </w:r>
          </w:p>
        </w:tc>
        <w:tc>
          <w:tcPr>
            <w:tcW w:w="0" w:type="auto"/>
            <w:shd w:val="clear" w:color="auto" w:fill="E2EFD9" w:themeFill="accent6" w:themeFillTint="33"/>
            <w:tcMar>
              <w:top w:w="100" w:type="dxa"/>
              <w:left w:w="100" w:type="dxa"/>
              <w:bottom w:w="100" w:type="dxa"/>
              <w:right w:w="100" w:type="dxa"/>
            </w:tcMar>
            <w:hideMark/>
          </w:tcPr>
          <w:p w14:paraId="5573B8E4" w14:textId="1939BAE3"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Author(s):</w:t>
            </w:r>
            <w:r w:rsidRPr="4E5405E2">
              <w:rPr>
                <w:rFonts w:eastAsia="Times New Roman"/>
                <w:color w:val="000000" w:themeColor="text1"/>
              </w:rPr>
              <w:t xml:space="preserve"> [</w:t>
            </w:r>
            <w:r w:rsidR="5746663A" w:rsidRPr="4E5405E2">
              <w:rPr>
                <w:rFonts w:eastAsia="Times New Roman"/>
                <w:color w:val="000000" w:themeColor="text1"/>
              </w:rPr>
              <w:t>Green Schools</w:t>
            </w:r>
            <w:r w:rsidRPr="4E5405E2">
              <w:rPr>
                <w:rFonts w:eastAsia="Times New Roman"/>
                <w:color w:val="000000" w:themeColor="text1"/>
              </w:rPr>
              <w:t>]</w:t>
            </w:r>
          </w:p>
        </w:tc>
      </w:tr>
      <w:tr w:rsidR="009873DF" w:rsidRPr="009873DF" w14:paraId="6BF544D6" w14:textId="77777777" w:rsidTr="40394D04">
        <w:trPr>
          <w:trHeight w:val="480"/>
          <w:jc w:val="center"/>
        </w:trPr>
        <w:tc>
          <w:tcPr>
            <w:tcW w:w="0" w:type="auto"/>
            <w:gridSpan w:val="2"/>
            <w:tcBorders>
              <w:bottom w:val="single" w:sz="8" w:space="0" w:color="BFBFBF" w:themeColor="background1" w:themeShade="BF"/>
            </w:tcBorders>
            <w:shd w:val="clear" w:color="auto" w:fill="D9D9D9" w:themeFill="background1" w:themeFillShade="D9"/>
            <w:tcMar>
              <w:top w:w="100" w:type="dxa"/>
              <w:left w:w="100" w:type="dxa"/>
              <w:bottom w:w="100" w:type="dxa"/>
              <w:right w:w="100" w:type="dxa"/>
            </w:tcMar>
            <w:hideMark/>
          </w:tcPr>
          <w:p w14:paraId="440AC35B"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Element</w:t>
            </w:r>
          </w:p>
        </w:tc>
      </w:tr>
      <w:tr w:rsidR="005F6BBB" w:rsidRPr="009873DF" w14:paraId="321CA832" w14:textId="77777777" w:rsidTr="40394D04">
        <w:trPr>
          <w:trHeight w:val="495"/>
          <w:jc w:val="center"/>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3B5EAA39"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 xml:space="preserve">Goals </w:t>
            </w:r>
            <w:r w:rsidRPr="4E5405E2">
              <w:rPr>
                <w:rFonts w:eastAsia="Times New Roman"/>
                <w:color w:val="404040" w:themeColor="text1" w:themeTint="BF"/>
              </w:rPr>
              <w:t>of the best practice</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732D7634" w14:textId="5E7C1891" w:rsidR="009873DF" w:rsidRPr="009873DF" w:rsidRDefault="3B7BD9B4" w:rsidP="4E5405E2">
            <w:pPr>
              <w:spacing w:line="240" w:lineRule="auto"/>
              <w:jc w:val="left"/>
              <w:rPr>
                <w:rFonts w:ascii="Times New Roman" w:eastAsia="Times New Roman" w:hAnsi="Times New Roman"/>
                <w:sz w:val="24"/>
                <w:szCs w:val="24"/>
                <w:lang w:val="it-IT" w:eastAsia="it-IT"/>
              </w:rPr>
            </w:pPr>
            <w:r w:rsidRPr="40394D04">
              <w:rPr>
                <w:rFonts w:eastAsia="Times New Roman"/>
                <w:i/>
                <w:iCs/>
                <w:color w:val="575756"/>
              </w:rPr>
              <w:t>The aim of this project is to engage with second level students to educate</w:t>
            </w:r>
            <w:r w:rsidR="472F999D" w:rsidRPr="40394D04">
              <w:rPr>
                <w:rFonts w:eastAsia="Times New Roman"/>
                <w:i/>
                <w:iCs/>
                <w:color w:val="575756"/>
              </w:rPr>
              <w:t xml:space="preserve"> on the topic of water conservation, water treatment and the </w:t>
            </w:r>
            <w:r w:rsidR="06D9D60F" w:rsidRPr="40394D04">
              <w:rPr>
                <w:rFonts w:eastAsia="Times New Roman"/>
                <w:i/>
                <w:iCs/>
                <w:color w:val="575756"/>
              </w:rPr>
              <w:t xml:space="preserve">aquatic environment. </w:t>
            </w:r>
            <w:r w:rsidR="21D8D6B7" w:rsidRPr="40394D04">
              <w:rPr>
                <w:rFonts w:eastAsia="Times New Roman"/>
                <w:i/>
                <w:iCs/>
                <w:color w:val="575756"/>
              </w:rPr>
              <w:t xml:space="preserve">This knowledge will then be passed on to </w:t>
            </w:r>
            <w:r w:rsidR="421A7443" w:rsidRPr="40394D04">
              <w:rPr>
                <w:rFonts w:eastAsia="Times New Roman"/>
                <w:i/>
                <w:iCs/>
                <w:color w:val="575756"/>
              </w:rPr>
              <w:t>members</w:t>
            </w:r>
            <w:r w:rsidR="21D8D6B7" w:rsidRPr="40394D04">
              <w:rPr>
                <w:rFonts w:eastAsia="Times New Roman"/>
                <w:i/>
                <w:iCs/>
                <w:color w:val="575756"/>
              </w:rPr>
              <w:t xml:space="preserve"> of the school community and beyond. </w:t>
            </w:r>
          </w:p>
        </w:tc>
      </w:tr>
      <w:tr w:rsidR="005F6BBB" w:rsidRPr="009873DF" w14:paraId="34853B11" w14:textId="77777777" w:rsidTr="40394D04">
        <w:trPr>
          <w:trHeight w:val="495"/>
          <w:jc w:val="center"/>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106D5105" w14:textId="77777777" w:rsidR="009873DF" w:rsidRPr="009873DF" w:rsidRDefault="3E1FD4ED" w:rsidP="4E5405E2">
            <w:pPr>
              <w:spacing w:line="240" w:lineRule="auto"/>
              <w:rPr>
                <w:rFonts w:ascii="Times New Roman" w:eastAsia="Times New Roman" w:hAnsi="Times New Roman"/>
                <w:sz w:val="24"/>
                <w:szCs w:val="24"/>
                <w:lang w:val="it-IT" w:eastAsia="it-IT"/>
              </w:rPr>
            </w:pPr>
            <w:r w:rsidRPr="4E5405E2">
              <w:rPr>
                <w:rFonts w:eastAsia="Times New Roman"/>
                <w:b/>
                <w:bCs/>
                <w:color w:val="404040" w:themeColor="text1" w:themeTint="BF"/>
              </w:rPr>
              <w:t>Target Group/Beneficiaries</w:t>
            </w:r>
            <w:r w:rsidRPr="4E5405E2">
              <w:rPr>
                <w:rFonts w:eastAsia="Times New Roman"/>
                <w:color w:val="404040" w:themeColor="text1" w:themeTint="BF"/>
              </w:rPr>
              <w:t> </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4CC9F1E6" w14:textId="59EA6956" w:rsidR="009873DF" w:rsidRPr="009873DF" w:rsidRDefault="3A883A23" w:rsidP="4E5405E2">
            <w:pPr>
              <w:spacing w:line="240" w:lineRule="auto"/>
              <w:jc w:val="left"/>
              <w:rPr>
                <w:rFonts w:ascii="Times New Roman" w:eastAsia="Times New Roman" w:hAnsi="Times New Roman"/>
                <w:sz w:val="24"/>
                <w:szCs w:val="24"/>
                <w:lang w:val="it-IT" w:eastAsia="it-IT"/>
              </w:rPr>
            </w:pPr>
            <w:r w:rsidRPr="4E5405E2">
              <w:rPr>
                <w:rFonts w:eastAsia="Times New Roman"/>
                <w:i/>
                <w:iCs/>
                <w:color w:val="575756"/>
              </w:rPr>
              <w:t>Second level students</w:t>
            </w:r>
          </w:p>
          <w:p w14:paraId="7A51F086" w14:textId="77777777" w:rsidR="009873DF" w:rsidRPr="009873DF" w:rsidRDefault="009873DF" w:rsidP="4E5405E2">
            <w:pPr>
              <w:spacing w:line="240" w:lineRule="auto"/>
              <w:jc w:val="left"/>
              <w:rPr>
                <w:rFonts w:ascii="Times New Roman" w:eastAsia="Times New Roman" w:hAnsi="Times New Roman"/>
                <w:sz w:val="24"/>
                <w:szCs w:val="24"/>
                <w:lang w:val="it-IT" w:eastAsia="it-IT"/>
              </w:rPr>
            </w:pPr>
          </w:p>
        </w:tc>
      </w:tr>
      <w:tr w:rsidR="005F6BBB" w:rsidRPr="009873DF" w14:paraId="78D0039B" w14:textId="77777777" w:rsidTr="40394D04">
        <w:trPr>
          <w:trHeight w:val="750"/>
          <w:jc w:val="center"/>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7637D4B6" w14:textId="77777777" w:rsidR="009873DF" w:rsidRPr="009873DF" w:rsidRDefault="3E1FD4ED" w:rsidP="4E5405E2">
            <w:pPr>
              <w:spacing w:line="240" w:lineRule="auto"/>
              <w:rPr>
                <w:rFonts w:ascii="Times New Roman" w:eastAsia="Times New Roman" w:hAnsi="Times New Roman"/>
                <w:sz w:val="24"/>
                <w:szCs w:val="24"/>
                <w:lang w:val="it-IT" w:eastAsia="it-IT"/>
              </w:rPr>
            </w:pPr>
            <w:r w:rsidRPr="4E5405E2">
              <w:rPr>
                <w:rFonts w:eastAsia="Times New Roman"/>
                <w:b/>
                <w:bCs/>
                <w:color w:val="404040" w:themeColor="text1" w:themeTint="BF"/>
              </w:rPr>
              <w:t>Needed resources</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56E84CA4" w14:textId="55FA8933" w:rsidR="009873DF" w:rsidRPr="009873DF" w:rsidRDefault="1006BCF5" w:rsidP="4E5405E2">
            <w:pPr>
              <w:spacing w:line="240" w:lineRule="auto"/>
              <w:jc w:val="left"/>
              <w:rPr>
                <w:rFonts w:ascii="Times New Roman" w:eastAsia="Times New Roman" w:hAnsi="Times New Roman"/>
                <w:sz w:val="24"/>
                <w:szCs w:val="24"/>
                <w:lang w:val="it-IT" w:eastAsia="it-IT"/>
              </w:rPr>
            </w:pPr>
            <w:r w:rsidRPr="4E5405E2">
              <w:rPr>
                <w:rFonts w:eastAsia="Times New Roman"/>
                <w:i/>
                <w:iCs/>
                <w:color w:val="575756"/>
              </w:rPr>
              <w:t>Netwo</w:t>
            </w:r>
            <w:r w:rsidR="0109CFAB" w:rsidRPr="4E5405E2">
              <w:rPr>
                <w:rFonts w:eastAsia="Times New Roman"/>
                <w:i/>
                <w:iCs/>
                <w:color w:val="575756"/>
              </w:rPr>
              <w:t xml:space="preserve">rking sessions/ Progress Reports/ </w:t>
            </w:r>
            <w:r w:rsidR="7C6A11A7" w:rsidRPr="4E5405E2">
              <w:rPr>
                <w:rFonts w:eastAsia="Times New Roman"/>
                <w:i/>
                <w:iCs/>
                <w:color w:val="575756"/>
              </w:rPr>
              <w:t>Community Consultations</w:t>
            </w:r>
          </w:p>
          <w:p w14:paraId="28D1199A" w14:textId="77777777" w:rsidR="009873DF" w:rsidRPr="009873DF" w:rsidRDefault="009873DF" w:rsidP="4E5405E2">
            <w:pPr>
              <w:spacing w:line="240" w:lineRule="auto"/>
              <w:jc w:val="left"/>
              <w:rPr>
                <w:rFonts w:ascii="Times New Roman" w:eastAsia="Times New Roman" w:hAnsi="Times New Roman"/>
                <w:sz w:val="24"/>
                <w:szCs w:val="24"/>
                <w:lang w:val="it-IT" w:eastAsia="it-IT"/>
              </w:rPr>
            </w:pPr>
          </w:p>
        </w:tc>
      </w:tr>
      <w:tr w:rsidR="005F6BBB" w:rsidRPr="009873DF" w14:paraId="6B11F30D" w14:textId="77777777" w:rsidTr="40394D04">
        <w:trPr>
          <w:trHeight w:val="495"/>
          <w:jc w:val="center"/>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5F274944"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Methodology</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105FA3A1" w14:textId="7ED281E3" w:rsidR="009873DF" w:rsidRDefault="4AC2E74E" w:rsidP="40394D04">
            <w:pPr>
              <w:spacing w:after="240" w:line="240" w:lineRule="auto"/>
              <w:jc w:val="left"/>
              <w:rPr>
                <w:rFonts w:eastAsia="Times New Roman"/>
                <w:i/>
                <w:iCs/>
                <w:color w:val="575756"/>
                <w:lang w:val="it-IT" w:eastAsia="it-IT"/>
              </w:rPr>
            </w:pPr>
            <w:r w:rsidRPr="40394D04">
              <w:rPr>
                <w:rFonts w:eastAsia="Times New Roman"/>
                <w:i/>
                <w:iCs/>
                <w:color w:val="575756"/>
              </w:rPr>
              <w:t xml:space="preserve">To begin the process, ambassadors must attend a training day. At this session, </w:t>
            </w:r>
            <w:r w:rsidR="63028B74" w:rsidRPr="40394D04">
              <w:rPr>
                <w:rFonts w:eastAsia="Times New Roman"/>
                <w:i/>
                <w:iCs/>
                <w:color w:val="575756"/>
              </w:rPr>
              <w:t xml:space="preserve">students will take part in an </w:t>
            </w:r>
            <w:r w:rsidR="3EF96C1F" w:rsidRPr="40394D04">
              <w:rPr>
                <w:rFonts w:eastAsia="Times New Roman"/>
                <w:i/>
                <w:iCs/>
                <w:color w:val="575756"/>
              </w:rPr>
              <w:t>information</w:t>
            </w:r>
            <w:r w:rsidR="63028B74" w:rsidRPr="40394D04">
              <w:rPr>
                <w:rFonts w:eastAsia="Times New Roman"/>
                <w:i/>
                <w:iCs/>
                <w:color w:val="575756"/>
              </w:rPr>
              <w:t xml:space="preserve"> seminar, followed </w:t>
            </w:r>
            <w:r w:rsidR="01E3CC0C" w:rsidRPr="40394D04">
              <w:rPr>
                <w:rFonts w:eastAsia="Times New Roman"/>
                <w:i/>
                <w:iCs/>
                <w:color w:val="575756"/>
              </w:rPr>
              <w:t xml:space="preserve">by </w:t>
            </w:r>
            <w:r w:rsidR="34DC1CCC" w:rsidRPr="40394D04">
              <w:rPr>
                <w:rFonts w:eastAsia="Times New Roman"/>
                <w:i/>
                <w:iCs/>
                <w:color w:val="575756"/>
              </w:rPr>
              <w:t>a few</w:t>
            </w:r>
            <w:r w:rsidR="01E3CC0C" w:rsidRPr="40394D04">
              <w:rPr>
                <w:rFonts w:eastAsia="Times New Roman"/>
                <w:i/>
                <w:iCs/>
                <w:color w:val="575756"/>
              </w:rPr>
              <w:t xml:space="preserve"> group </w:t>
            </w:r>
            <w:r w:rsidR="41D9DA36" w:rsidRPr="40394D04">
              <w:rPr>
                <w:rFonts w:eastAsia="Times New Roman"/>
                <w:i/>
                <w:iCs/>
                <w:color w:val="575756"/>
              </w:rPr>
              <w:t>exercises</w:t>
            </w:r>
            <w:r w:rsidR="01E3CC0C" w:rsidRPr="40394D04">
              <w:rPr>
                <w:rFonts w:eastAsia="Times New Roman"/>
                <w:i/>
                <w:iCs/>
                <w:color w:val="575756"/>
              </w:rPr>
              <w:t xml:space="preserve"> to </w:t>
            </w:r>
            <w:r w:rsidR="494E9290" w:rsidRPr="40394D04">
              <w:rPr>
                <w:rFonts w:eastAsia="Times New Roman"/>
                <w:i/>
                <w:iCs/>
                <w:color w:val="575756"/>
              </w:rPr>
              <w:t>discuss</w:t>
            </w:r>
            <w:r w:rsidR="01E3CC0C" w:rsidRPr="40394D04">
              <w:rPr>
                <w:rFonts w:eastAsia="Times New Roman"/>
                <w:i/>
                <w:iCs/>
                <w:color w:val="575756"/>
              </w:rPr>
              <w:t xml:space="preserve"> the topic of water conservation and treatment.</w:t>
            </w:r>
          </w:p>
          <w:p w14:paraId="735A1309" w14:textId="1A9E2461" w:rsidR="002A45BC" w:rsidRDefault="3CE1E1F7" w:rsidP="4E5405E2">
            <w:pPr>
              <w:spacing w:after="240" w:line="240" w:lineRule="auto"/>
              <w:jc w:val="left"/>
              <w:rPr>
                <w:rFonts w:eastAsia="Times New Roman"/>
                <w:i/>
                <w:iCs/>
                <w:color w:val="575756"/>
                <w:lang w:val="it-IT" w:eastAsia="it-IT"/>
              </w:rPr>
            </w:pPr>
            <w:r w:rsidRPr="4E5405E2">
              <w:rPr>
                <w:rFonts w:eastAsia="Times New Roman"/>
                <w:i/>
                <w:iCs/>
                <w:color w:val="575756"/>
              </w:rPr>
              <w:t xml:space="preserve">A whole school assembly is </w:t>
            </w:r>
            <w:r w:rsidR="197DB413" w:rsidRPr="4E5405E2">
              <w:rPr>
                <w:rFonts w:eastAsia="Times New Roman"/>
                <w:i/>
                <w:iCs/>
                <w:color w:val="575756"/>
              </w:rPr>
              <w:t xml:space="preserve">then held to inform the ambassadors classmates of the actions taken and information required to inform on water conservation and treatment and the aquatic environment. </w:t>
            </w:r>
          </w:p>
          <w:p w14:paraId="717C5D17" w14:textId="0E1EA011" w:rsidR="00676901" w:rsidRDefault="323A9751" w:rsidP="40394D04">
            <w:pPr>
              <w:spacing w:after="240" w:line="240" w:lineRule="auto"/>
              <w:jc w:val="left"/>
              <w:rPr>
                <w:rFonts w:eastAsia="Times New Roman"/>
                <w:i/>
                <w:iCs/>
                <w:color w:val="575756"/>
                <w:lang w:val="it-IT" w:eastAsia="it-IT"/>
              </w:rPr>
            </w:pPr>
            <w:r w:rsidRPr="40394D04">
              <w:rPr>
                <w:rFonts w:eastAsia="Times New Roman"/>
                <w:i/>
                <w:iCs/>
                <w:color w:val="575756"/>
              </w:rPr>
              <w:t>Another</w:t>
            </w:r>
            <w:r w:rsidR="44D7ED2A" w:rsidRPr="40394D04">
              <w:rPr>
                <w:rFonts w:eastAsia="Times New Roman"/>
                <w:i/>
                <w:iCs/>
                <w:color w:val="575756"/>
              </w:rPr>
              <w:t xml:space="preserve"> training day will then take place with the other </w:t>
            </w:r>
            <w:r w:rsidR="6D1DD2E6" w:rsidRPr="40394D04">
              <w:rPr>
                <w:rFonts w:eastAsia="Times New Roman"/>
                <w:i/>
                <w:iCs/>
                <w:color w:val="575756"/>
              </w:rPr>
              <w:t>water</w:t>
            </w:r>
            <w:r w:rsidR="44D7ED2A" w:rsidRPr="40394D04">
              <w:rPr>
                <w:rFonts w:eastAsia="Times New Roman"/>
                <w:i/>
                <w:iCs/>
                <w:color w:val="575756"/>
              </w:rPr>
              <w:t xml:space="preserve"> ambassadors. </w:t>
            </w:r>
          </w:p>
          <w:p w14:paraId="434960C2" w14:textId="455EB3A7" w:rsidR="0012160E" w:rsidRDefault="6B8D64A2" w:rsidP="40394D04">
            <w:pPr>
              <w:spacing w:after="240" w:line="240" w:lineRule="auto"/>
              <w:jc w:val="left"/>
              <w:rPr>
                <w:rFonts w:eastAsia="Times New Roman"/>
                <w:i/>
                <w:iCs/>
                <w:color w:val="575756"/>
                <w:lang w:val="it-IT" w:eastAsia="it-IT"/>
              </w:rPr>
            </w:pPr>
            <w:r w:rsidRPr="40394D04">
              <w:rPr>
                <w:rFonts w:eastAsia="Times New Roman"/>
                <w:i/>
                <w:iCs/>
                <w:color w:val="575756"/>
              </w:rPr>
              <w:t xml:space="preserve">The ambassadors will then take part in a site visit to a water treatment facility to </w:t>
            </w:r>
            <w:r w:rsidR="7851934D" w:rsidRPr="40394D04">
              <w:rPr>
                <w:rFonts w:eastAsia="Times New Roman"/>
                <w:i/>
                <w:iCs/>
                <w:color w:val="575756"/>
              </w:rPr>
              <w:t xml:space="preserve">gain real life experience in the field of water </w:t>
            </w:r>
            <w:r w:rsidR="4ABE72BF" w:rsidRPr="40394D04">
              <w:rPr>
                <w:rFonts w:eastAsia="Times New Roman"/>
                <w:i/>
                <w:iCs/>
                <w:color w:val="575756"/>
              </w:rPr>
              <w:t>treatment</w:t>
            </w:r>
            <w:r w:rsidR="7851934D" w:rsidRPr="40394D04">
              <w:rPr>
                <w:rFonts w:eastAsia="Times New Roman"/>
                <w:i/>
                <w:iCs/>
                <w:color w:val="575756"/>
              </w:rPr>
              <w:t>. After this a be</w:t>
            </w:r>
            <w:r w:rsidR="437E39DD" w:rsidRPr="40394D04">
              <w:rPr>
                <w:rFonts w:eastAsia="Times New Roman"/>
                <w:i/>
                <w:iCs/>
                <w:color w:val="575756"/>
              </w:rPr>
              <w:t xml:space="preserve">ach </w:t>
            </w:r>
            <w:r w:rsidR="58F00EC9" w:rsidRPr="40394D04">
              <w:rPr>
                <w:rFonts w:eastAsia="Times New Roman"/>
                <w:i/>
                <w:iCs/>
                <w:color w:val="575756"/>
              </w:rPr>
              <w:t>clean-up</w:t>
            </w:r>
            <w:r w:rsidR="437E39DD" w:rsidRPr="40394D04">
              <w:rPr>
                <w:rFonts w:eastAsia="Times New Roman"/>
                <w:i/>
                <w:iCs/>
                <w:color w:val="575756"/>
              </w:rPr>
              <w:t xml:space="preserve"> is organised for students and ambassadors. </w:t>
            </w:r>
          </w:p>
          <w:p w14:paraId="40151EBF" w14:textId="395090AE" w:rsidR="009873DF" w:rsidRPr="003A4A82" w:rsidRDefault="437E39DD" w:rsidP="40394D04">
            <w:pPr>
              <w:spacing w:after="240" w:line="240" w:lineRule="auto"/>
              <w:jc w:val="left"/>
              <w:rPr>
                <w:rFonts w:eastAsia="Times New Roman"/>
                <w:i/>
                <w:iCs/>
                <w:color w:val="575756"/>
                <w:lang w:val="it-IT" w:eastAsia="it-IT"/>
              </w:rPr>
            </w:pPr>
            <w:r w:rsidRPr="40394D04">
              <w:rPr>
                <w:rFonts w:eastAsia="Times New Roman"/>
                <w:i/>
                <w:iCs/>
                <w:color w:val="575756"/>
              </w:rPr>
              <w:t>Finally, the ambassadors will host an event in their school</w:t>
            </w:r>
            <w:r w:rsidR="000213BB" w:rsidRPr="40394D04">
              <w:rPr>
                <w:rFonts w:eastAsia="Times New Roman"/>
                <w:i/>
                <w:iCs/>
                <w:color w:val="575756"/>
              </w:rPr>
              <w:t xml:space="preserve"> to help raise awareness for water treatment, </w:t>
            </w:r>
            <w:r w:rsidR="4F7EC67D" w:rsidRPr="40394D04">
              <w:rPr>
                <w:rFonts w:eastAsia="Times New Roman"/>
                <w:i/>
                <w:iCs/>
                <w:color w:val="575756"/>
              </w:rPr>
              <w:t>conservation,</w:t>
            </w:r>
            <w:r w:rsidR="000213BB" w:rsidRPr="40394D04">
              <w:rPr>
                <w:rFonts w:eastAsia="Times New Roman"/>
                <w:i/>
                <w:iCs/>
                <w:color w:val="575756"/>
              </w:rPr>
              <w:t xml:space="preserve"> and the marine environment. </w:t>
            </w:r>
          </w:p>
          <w:p w14:paraId="054960C4" w14:textId="77777777" w:rsidR="009873DF" w:rsidRPr="009873DF" w:rsidRDefault="009873DF" w:rsidP="4E5405E2">
            <w:pPr>
              <w:spacing w:line="240" w:lineRule="auto"/>
              <w:jc w:val="left"/>
              <w:rPr>
                <w:rFonts w:ascii="Times New Roman" w:eastAsia="Times New Roman" w:hAnsi="Times New Roman"/>
                <w:sz w:val="24"/>
                <w:szCs w:val="24"/>
                <w:lang w:val="it-IT" w:eastAsia="it-IT"/>
              </w:rPr>
            </w:pPr>
          </w:p>
        </w:tc>
      </w:tr>
      <w:tr w:rsidR="005F6BBB" w:rsidRPr="009873DF" w14:paraId="4ECA0F7D" w14:textId="77777777" w:rsidTr="40394D04">
        <w:trPr>
          <w:trHeight w:val="495"/>
          <w:jc w:val="center"/>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2AA62E3D"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lastRenderedPageBreak/>
              <w:t>Success Factors</w:t>
            </w:r>
            <w:r w:rsidRPr="4E5405E2">
              <w:rPr>
                <w:rFonts w:eastAsia="Times New Roman"/>
                <w:color w:val="404040" w:themeColor="text1" w:themeTint="BF"/>
              </w:rPr>
              <w:t> </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6DD0D71E" w14:textId="06BFECE8" w:rsidR="00FD61FE" w:rsidRPr="005F6BBB" w:rsidRDefault="465F8C86" w:rsidP="40394D04">
            <w:pPr>
              <w:spacing w:line="240" w:lineRule="auto"/>
              <w:jc w:val="left"/>
              <w:rPr>
                <w:rFonts w:eastAsia="Times New Roman"/>
                <w:i/>
                <w:iCs/>
                <w:sz w:val="24"/>
                <w:szCs w:val="24"/>
                <w:lang w:val="it-IT" w:eastAsia="it-IT"/>
              </w:rPr>
            </w:pPr>
            <w:r w:rsidRPr="40394D04">
              <w:rPr>
                <w:rFonts w:eastAsia="Times New Roman"/>
                <w:i/>
                <w:iCs/>
              </w:rPr>
              <w:t xml:space="preserve">To ensure the project was a success, </w:t>
            </w:r>
            <w:r w:rsidR="5B877DC7" w:rsidRPr="40394D04">
              <w:rPr>
                <w:rFonts w:eastAsia="Times New Roman"/>
                <w:i/>
                <w:iCs/>
              </w:rPr>
              <w:t>several</w:t>
            </w:r>
            <w:r w:rsidRPr="40394D04">
              <w:rPr>
                <w:rFonts w:eastAsia="Times New Roman"/>
                <w:i/>
                <w:iCs/>
              </w:rPr>
              <w:t xml:space="preserve"> factors must be included. </w:t>
            </w:r>
            <w:r w:rsidR="4B4C1210" w:rsidRPr="40394D04">
              <w:rPr>
                <w:rFonts w:eastAsia="Times New Roman"/>
                <w:i/>
                <w:iCs/>
              </w:rPr>
              <w:t xml:space="preserve">Events such as training days, site visits and networking events are essential to the success of the project. </w:t>
            </w:r>
            <w:r w:rsidR="0D034E7A" w:rsidRPr="40394D04">
              <w:rPr>
                <w:rFonts w:eastAsia="Times New Roman"/>
                <w:i/>
                <w:iCs/>
              </w:rPr>
              <w:t xml:space="preserve">This requires </w:t>
            </w:r>
            <w:r w:rsidR="5629F7D6" w:rsidRPr="40394D04">
              <w:rPr>
                <w:rFonts w:eastAsia="Times New Roman"/>
                <w:i/>
                <w:iCs/>
              </w:rPr>
              <w:t xml:space="preserve">participants to engage with the wider community as well as their own </w:t>
            </w:r>
            <w:r w:rsidR="4E32F133" w:rsidRPr="40394D04">
              <w:rPr>
                <w:rFonts w:eastAsia="Times New Roman"/>
                <w:i/>
                <w:iCs/>
              </w:rPr>
              <w:t>colleagues</w:t>
            </w:r>
            <w:r w:rsidR="16C70EDE" w:rsidRPr="40394D04">
              <w:rPr>
                <w:rFonts w:eastAsia="Times New Roman"/>
                <w:i/>
                <w:iCs/>
              </w:rPr>
              <w:t xml:space="preserve"> and classmates. </w:t>
            </w:r>
          </w:p>
          <w:p w14:paraId="310959E2" w14:textId="77777777" w:rsidR="009873DF" w:rsidRPr="009873DF" w:rsidRDefault="009873DF" w:rsidP="4E5405E2">
            <w:pPr>
              <w:spacing w:line="240" w:lineRule="auto"/>
              <w:jc w:val="left"/>
              <w:rPr>
                <w:rFonts w:ascii="Times New Roman" w:eastAsia="Times New Roman" w:hAnsi="Times New Roman"/>
                <w:sz w:val="24"/>
                <w:szCs w:val="24"/>
                <w:lang w:val="it-IT" w:eastAsia="it-IT"/>
              </w:rPr>
            </w:pPr>
          </w:p>
        </w:tc>
      </w:tr>
      <w:tr w:rsidR="005F6BBB" w:rsidRPr="009873DF" w14:paraId="4E7A70FF" w14:textId="77777777" w:rsidTr="40394D04">
        <w:trPr>
          <w:trHeight w:val="750"/>
          <w:jc w:val="center"/>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38C106D4"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Competences of the GreenComp addressed</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156EE2C8" w14:textId="359285F9" w:rsidR="00F04D7C" w:rsidRDefault="3490ACD6" w:rsidP="4E5405E2">
            <w:pPr>
              <w:pStyle w:val="ListParagraph"/>
              <w:numPr>
                <w:ilvl w:val="0"/>
                <w:numId w:val="9"/>
              </w:numPr>
              <w:spacing w:line="240" w:lineRule="auto"/>
              <w:jc w:val="left"/>
              <w:rPr>
                <w:rFonts w:ascii="Times New Roman" w:eastAsia="Times New Roman" w:hAnsi="Times New Roman"/>
                <w:sz w:val="24"/>
                <w:szCs w:val="24"/>
                <w:lang w:val="it-IT" w:eastAsia="it-IT"/>
              </w:rPr>
            </w:pPr>
            <w:r w:rsidRPr="4E5405E2">
              <w:rPr>
                <w:rFonts w:ascii="Times New Roman" w:eastAsia="Times New Roman" w:hAnsi="Times New Roman"/>
                <w:sz w:val="24"/>
                <w:szCs w:val="24"/>
              </w:rPr>
              <w:t>Promoting Nature</w:t>
            </w:r>
          </w:p>
          <w:p w14:paraId="66DFB7BC" w14:textId="7050B23F" w:rsidR="00F04D7C" w:rsidRDefault="787A8BD4" w:rsidP="4E5405E2">
            <w:pPr>
              <w:pStyle w:val="ListParagraph"/>
              <w:numPr>
                <w:ilvl w:val="0"/>
                <w:numId w:val="9"/>
              </w:numPr>
              <w:spacing w:line="240" w:lineRule="auto"/>
              <w:jc w:val="left"/>
              <w:rPr>
                <w:rFonts w:ascii="Times New Roman" w:eastAsia="Times New Roman" w:hAnsi="Times New Roman"/>
                <w:sz w:val="24"/>
                <w:szCs w:val="24"/>
                <w:lang w:val="it-IT" w:eastAsia="it-IT"/>
              </w:rPr>
            </w:pPr>
            <w:r w:rsidRPr="4E5405E2">
              <w:rPr>
                <w:rFonts w:ascii="Times New Roman" w:eastAsia="Times New Roman" w:hAnsi="Times New Roman"/>
                <w:sz w:val="24"/>
                <w:szCs w:val="24"/>
              </w:rPr>
              <w:t>Systems Thinking</w:t>
            </w:r>
          </w:p>
          <w:p w14:paraId="539E62E6" w14:textId="3DDEDEF2" w:rsidR="004445FB" w:rsidRDefault="193B0B33" w:rsidP="4E5405E2">
            <w:pPr>
              <w:pStyle w:val="ListParagraph"/>
              <w:numPr>
                <w:ilvl w:val="0"/>
                <w:numId w:val="9"/>
              </w:numPr>
              <w:spacing w:line="240" w:lineRule="auto"/>
              <w:jc w:val="left"/>
              <w:rPr>
                <w:rFonts w:ascii="Times New Roman" w:eastAsia="Times New Roman" w:hAnsi="Times New Roman"/>
                <w:sz w:val="24"/>
                <w:szCs w:val="24"/>
                <w:lang w:val="it-IT" w:eastAsia="it-IT"/>
              </w:rPr>
            </w:pPr>
            <w:r w:rsidRPr="4E5405E2">
              <w:rPr>
                <w:rFonts w:ascii="Times New Roman" w:eastAsia="Times New Roman" w:hAnsi="Times New Roman"/>
                <w:sz w:val="24"/>
                <w:szCs w:val="24"/>
              </w:rPr>
              <w:t>Problem Framing</w:t>
            </w:r>
          </w:p>
          <w:p w14:paraId="0784C587" w14:textId="22D5D8D0" w:rsidR="005E03DB" w:rsidRDefault="5E0BA463" w:rsidP="4E5405E2">
            <w:pPr>
              <w:pStyle w:val="ListParagraph"/>
              <w:numPr>
                <w:ilvl w:val="0"/>
                <w:numId w:val="9"/>
              </w:numPr>
              <w:spacing w:line="240" w:lineRule="auto"/>
              <w:jc w:val="left"/>
              <w:rPr>
                <w:rFonts w:ascii="Times New Roman" w:eastAsia="Times New Roman" w:hAnsi="Times New Roman"/>
                <w:sz w:val="24"/>
                <w:szCs w:val="24"/>
                <w:lang w:val="it-IT" w:eastAsia="it-IT"/>
              </w:rPr>
            </w:pPr>
            <w:r w:rsidRPr="4E5405E2">
              <w:rPr>
                <w:rFonts w:ascii="Times New Roman" w:eastAsia="Times New Roman" w:hAnsi="Times New Roman"/>
                <w:sz w:val="24"/>
                <w:szCs w:val="24"/>
              </w:rPr>
              <w:t>Future Literacy</w:t>
            </w:r>
          </w:p>
          <w:p w14:paraId="5ABBA00A" w14:textId="587F10F1" w:rsidR="009A380F" w:rsidRPr="009A380F" w:rsidRDefault="6CBB073B" w:rsidP="4E5405E2">
            <w:pPr>
              <w:pStyle w:val="ListParagraph"/>
              <w:numPr>
                <w:ilvl w:val="0"/>
                <w:numId w:val="9"/>
              </w:numPr>
              <w:spacing w:line="240" w:lineRule="auto"/>
              <w:jc w:val="left"/>
              <w:rPr>
                <w:rFonts w:ascii="Times New Roman" w:eastAsia="Times New Roman" w:hAnsi="Times New Roman"/>
                <w:sz w:val="24"/>
                <w:szCs w:val="24"/>
                <w:lang w:val="it-IT" w:eastAsia="it-IT"/>
              </w:rPr>
            </w:pPr>
            <w:r w:rsidRPr="4E5405E2">
              <w:rPr>
                <w:rFonts w:ascii="Times New Roman" w:eastAsia="Times New Roman" w:hAnsi="Times New Roman"/>
                <w:sz w:val="24"/>
                <w:szCs w:val="24"/>
              </w:rPr>
              <w:t>Collective Action</w:t>
            </w:r>
          </w:p>
          <w:p w14:paraId="21016B34" w14:textId="77777777" w:rsidR="009873DF" w:rsidRPr="009873DF" w:rsidRDefault="009873DF" w:rsidP="4E5405E2">
            <w:pPr>
              <w:spacing w:line="240" w:lineRule="auto"/>
              <w:jc w:val="left"/>
              <w:rPr>
                <w:rFonts w:ascii="Times New Roman" w:eastAsia="Times New Roman" w:hAnsi="Times New Roman"/>
                <w:sz w:val="24"/>
                <w:szCs w:val="24"/>
                <w:lang w:val="it-IT" w:eastAsia="it-IT"/>
              </w:rPr>
            </w:pPr>
          </w:p>
        </w:tc>
      </w:tr>
      <w:tr w:rsidR="005F6BBB" w:rsidRPr="009873DF" w14:paraId="6127C51D" w14:textId="77777777" w:rsidTr="40394D04">
        <w:trPr>
          <w:trHeight w:val="495"/>
          <w:jc w:val="center"/>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4A4DCEF0"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color w:val="404040" w:themeColor="text1" w:themeTint="BF"/>
              </w:rPr>
              <w:t>Related</w:t>
            </w:r>
            <w:r w:rsidRPr="4E5405E2">
              <w:rPr>
                <w:rFonts w:eastAsia="Times New Roman"/>
                <w:b/>
                <w:bCs/>
                <w:color w:val="404040" w:themeColor="text1" w:themeTint="BF"/>
              </w:rPr>
              <w:t xml:space="preserve"> Resources /Link</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7FDD61AA" w14:textId="54912673" w:rsidR="009873DF" w:rsidRDefault="00000000" w:rsidP="4E5405E2">
            <w:pPr>
              <w:spacing w:line="240" w:lineRule="auto"/>
              <w:jc w:val="left"/>
              <w:rPr>
                <w:rFonts w:ascii="Times New Roman" w:eastAsia="Times New Roman" w:hAnsi="Times New Roman"/>
                <w:sz w:val="24"/>
                <w:szCs w:val="24"/>
                <w:lang w:val="it-IT" w:eastAsia="it-IT"/>
              </w:rPr>
            </w:pPr>
            <w:hyperlink r:id="rId13">
              <w:r w:rsidR="295D2E5F" w:rsidRPr="4E5405E2">
                <w:rPr>
                  <w:rStyle w:val="Hyperlink"/>
                  <w:rFonts w:ascii="Times New Roman" w:eastAsia="Times New Roman" w:hAnsi="Times New Roman"/>
                  <w:sz w:val="24"/>
                  <w:szCs w:val="24"/>
                </w:rPr>
                <w:t>https://cleancoasts.exposure.co/what-being-a-water-ambassador-means-to-us</w:t>
              </w:r>
            </w:hyperlink>
          </w:p>
          <w:p w14:paraId="34169390" w14:textId="00569DE7" w:rsidR="00734813" w:rsidRPr="009873DF" w:rsidRDefault="00000000" w:rsidP="4E5405E2">
            <w:pPr>
              <w:spacing w:line="240" w:lineRule="auto"/>
              <w:jc w:val="left"/>
              <w:rPr>
                <w:rFonts w:ascii="Times New Roman" w:eastAsia="Times New Roman" w:hAnsi="Times New Roman"/>
                <w:sz w:val="24"/>
                <w:szCs w:val="24"/>
                <w:lang w:val="it-IT" w:eastAsia="it-IT"/>
              </w:rPr>
            </w:pPr>
            <w:hyperlink r:id="rId14">
              <w:r w:rsidR="5EBB801A" w:rsidRPr="4E5405E2">
                <w:rPr>
                  <w:rStyle w:val="Hyperlink"/>
                  <w:rFonts w:ascii="Times New Roman" w:eastAsia="Times New Roman" w:hAnsi="Times New Roman"/>
                  <w:sz w:val="24"/>
                  <w:szCs w:val="24"/>
                </w:rPr>
                <w:t>https://greenschoolsireland.org/water_ambassadors/</w:t>
              </w:r>
            </w:hyperlink>
            <w:r w:rsidR="5EBB801A" w:rsidRPr="4E5405E2">
              <w:rPr>
                <w:rFonts w:ascii="Times New Roman" w:eastAsia="Times New Roman" w:hAnsi="Times New Roman"/>
                <w:sz w:val="24"/>
                <w:szCs w:val="24"/>
              </w:rPr>
              <w:t xml:space="preserve"> </w:t>
            </w:r>
          </w:p>
        </w:tc>
      </w:tr>
    </w:tbl>
    <w:p w14:paraId="0F0A2B45" w14:textId="77777777" w:rsidR="009873DF" w:rsidRDefault="009873DF" w:rsidP="002F566A"/>
    <w:p w14:paraId="422A5D04" w14:textId="77777777" w:rsidR="009873DF" w:rsidRDefault="009873DF" w:rsidP="002F566A"/>
    <w:p w14:paraId="77EC6E7E" w14:textId="25DFAB6A" w:rsidR="002F566A" w:rsidRPr="004147EB" w:rsidRDefault="26F61B78" w:rsidP="004147EB">
      <w:pPr>
        <w:pStyle w:val="Heading2"/>
        <w:rPr>
          <w:color w:val="000000"/>
          <w:sz w:val="22"/>
          <w:szCs w:val="22"/>
        </w:rPr>
      </w:pPr>
      <w:bookmarkStart w:id="26" w:name="_Toc144215073"/>
      <w:r w:rsidRPr="4E5405E2">
        <w:rPr>
          <w:color w:val="000000" w:themeColor="text1"/>
          <w:sz w:val="22"/>
          <w:szCs w:val="22"/>
        </w:rPr>
        <w:t>4.2 [</w:t>
      </w:r>
      <w:bookmarkStart w:id="27" w:name="_Int_LgJvu19J"/>
      <w:r w:rsidR="29B9AB92" w:rsidRPr="4E5405E2">
        <w:rPr>
          <w:color w:val="000000" w:themeColor="text1"/>
          <w:sz w:val="22"/>
          <w:szCs w:val="22"/>
        </w:rPr>
        <w:t>Let’s</w:t>
      </w:r>
      <w:bookmarkEnd w:id="27"/>
      <w:r w:rsidR="29B9AB92" w:rsidRPr="4E5405E2">
        <w:rPr>
          <w:color w:val="000000" w:themeColor="text1"/>
          <w:sz w:val="22"/>
          <w:szCs w:val="22"/>
        </w:rPr>
        <w:t xml:space="preserve"> Fix Fashion</w:t>
      </w:r>
      <w:r w:rsidR="774340D0" w:rsidRPr="4E5405E2">
        <w:rPr>
          <w:color w:val="000000" w:themeColor="text1"/>
          <w:sz w:val="22"/>
          <w:szCs w:val="22"/>
        </w:rPr>
        <w:t>]</w:t>
      </w:r>
      <w:bookmarkEnd w:id="26"/>
    </w:p>
    <w:tbl>
      <w:tblPr>
        <w:tblW w:w="0" w:type="auto"/>
        <w:tblCellMar>
          <w:top w:w="15" w:type="dxa"/>
          <w:left w:w="15" w:type="dxa"/>
          <w:bottom w:w="15" w:type="dxa"/>
          <w:right w:w="15" w:type="dxa"/>
        </w:tblCellMar>
        <w:tblLook w:val="04A0" w:firstRow="1" w:lastRow="0" w:firstColumn="1" w:lastColumn="0" w:noHBand="0" w:noVBand="1"/>
      </w:tblPr>
      <w:tblGrid>
        <w:gridCol w:w="2693"/>
        <w:gridCol w:w="6939"/>
      </w:tblGrid>
      <w:tr w:rsidR="009873DF" w:rsidRPr="009873DF" w14:paraId="0B6879C4" w14:textId="77777777" w:rsidTr="40394D04">
        <w:trPr>
          <w:trHeight w:val="615"/>
        </w:trPr>
        <w:tc>
          <w:tcPr>
            <w:tcW w:w="0" w:type="auto"/>
            <w:gridSpan w:val="2"/>
            <w:shd w:val="clear" w:color="auto" w:fill="A8D08D" w:themeFill="accent6" w:themeFillTint="99"/>
            <w:tcMar>
              <w:top w:w="100" w:type="dxa"/>
              <w:left w:w="100" w:type="dxa"/>
              <w:bottom w:w="100" w:type="dxa"/>
              <w:right w:w="100" w:type="dxa"/>
            </w:tcMar>
            <w:hideMark/>
          </w:tcPr>
          <w:p w14:paraId="3189B81A" w14:textId="579E69D3" w:rsidR="009873DF" w:rsidRPr="009873DF" w:rsidRDefault="5DA6E5F2"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FFFFFF" w:themeColor="background1"/>
                <w:sz w:val="36"/>
                <w:szCs w:val="36"/>
              </w:rPr>
              <w:t>Let’s Fix Fashion</w:t>
            </w:r>
          </w:p>
        </w:tc>
      </w:tr>
      <w:tr w:rsidR="006D0690" w:rsidRPr="009873DF" w14:paraId="4F20C823" w14:textId="77777777" w:rsidTr="40394D04">
        <w:trPr>
          <w:trHeight w:val="465"/>
        </w:trPr>
        <w:tc>
          <w:tcPr>
            <w:tcW w:w="0" w:type="auto"/>
            <w:shd w:val="clear" w:color="auto" w:fill="E2EFD9" w:themeFill="accent6" w:themeFillTint="33"/>
            <w:tcMar>
              <w:top w:w="100" w:type="dxa"/>
              <w:left w:w="100" w:type="dxa"/>
              <w:bottom w:w="100" w:type="dxa"/>
              <w:right w:w="100" w:type="dxa"/>
            </w:tcMar>
            <w:hideMark/>
          </w:tcPr>
          <w:p w14:paraId="42141025" w14:textId="7E381B6F"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color w:val="000000" w:themeColor="text1"/>
              </w:rPr>
              <w:t>[</w:t>
            </w:r>
            <w:r w:rsidR="5DA6E5F2" w:rsidRPr="4E5405E2">
              <w:rPr>
                <w:rFonts w:eastAsia="Times New Roman"/>
                <w:color w:val="000000" w:themeColor="text1"/>
              </w:rPr>
              <w:t>2021</w:t>
            </w:r>
            <w:r w:rsidRPr="4E5405E2">
              <w:rPr>
                <w:rFonts w:eastAsia="Times New Roman"/>
                <w:color w:val="000000" w:themeColor="text1"/>
              </w:rPr>
              <w:t>]</w:t>
            </w:r>
          </w:p>
        </w:tc>
        <w:tc>
          <w:tcPr>
            <w:tcW w:w="0" w:type="auto"/>
            <w:shd w:val="clear" w:color="auto" w:fill="E2EFD9" w:themeFill="accent6" w:themeFillTint="33"/>
            <w:tcMar>
              <w:top w:w="100" w:type="dxa"/>
              <w:left w:w="100" w:type="dxa"/>
              <w:bottom w:w="100" w:type="dxa"/>
              <w:right w:w="100" w:type="dxa"/>
            </w:tcMar>
            <w:hideMark/>
          </w:tcPr>
          <w:p w14:paraId="16BC4146" w14:textId="2899F658" w:rsidR="009873DF" w:rsidRPr="009873DF" w:rsidRDefault="3E1FD4ED" w:rsidP="22016FC2">
            <w:pPr>
              <w:spacing w:line="240" w:lineRule="auto"/>
              <w:jc w:val="left"/>
              <w:rPr>
                <w:rFonts w:ascii="Times New Roman" w:eastAsia="Times New Roman" w:hAnsi="Times New Roman"/>
                <w:sz w:val="24"/>
                <w:szCs w:val="24"/>
                <w:lang w:val="it-IT" w:eastAsia="it-IT"/>
              </w:rPr>
            </w:pPr>
            <w:r w:rsidRPr="4E5405E2">
              <w:rPr>
                <w:rFonts w:eastAsia="Times New Roman"/>
                <w:b/>
                <w:bCs/>
                <w:color w:val="000000" w:themeColor="text1"/>
              </w:rPr>
              <w:t>Author(s):</w:t>
            </w:r>
            <w:r w:rsidRPr="4E5405E2">
              <w:rPr>
                <w:rFonts w:eastAsia="Times New Roman"/>
                <w:color w:val="000000" w:themeColor="text1"/>
              </w:rPr>
              <w:t xml:space="preserve"> [</w:t>
            </w:r>
            <w:r w:rsidR="77F51B9C" w:rsidRPr="4E5405E2">
              <w:rPr>
                <w:rFonts w:eastAsia="Times New Roman"/>
                <w:color w:val="000000" w:themeColor="text1"/>
              </w:rPr>
              <w:t>Green Schools</w:t>
            </w:r>
            <w:r w:rsidRPr="4E5405E2">
              <w:rPr>
                <w:rFonts w:eastAsia="Times New Roman"/>
                <w:color w:val="000000" w:themeColor="text1"/>
              </w:rPr>
              <w:t>]</w:t>
            </w:r>
          </w:p>
        </w:tc>
      </w:tr>
      <w:tr w:rsidR="009873DF" w:rsidRPr="009873DF" w14:paraId="2B84A673" w14:textId="77777777" w:rsidTr="40394D04">
        <w:trPr>
          <w:trHeight w:val="480"/>
        </w:trPr>
        <w:tc>
          <w:tcPr>
            <w:tcW w:w="0" w:type="auto"/>
            <w:gridSpan w:val="2"/>
            <w:tcBorders>
              <w:bottom w:val="single" w:sz="8" w:space="0" w:color="BFBFBF" w:themeColor="background1" w:themeShade="BF"/>
            </w:tcBorders>
            <w:shd w:val="clear" w:color="auto" w:fill="D9D9D9" w:themeFill="background1" w:themeFillShade="D9"/>
            <w:tcMar>
              <w:top w:w="100" w:type="dxa"/>
              <w:left w:w="100" w:type="dxa"/>
              <w:bottom w:w="100" w:type="dxa"/>
              <w:right w:w="100" w:type="dxa"/>
            </w:tcMar>
            <w:hideMark/>
          </w:tcPr>
          <w:p w14:paraId="37AAB8E9"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Element</w:t>
            </w:r>
          </w:p>
        </w:tc>
      </w:tr>
      <w:tr w:rsidR="006D0690" w:rsidRPr="009873DF" w14:paraId="619DD802" w14:textId="77777777" w:rsidTr="40394D04">
        <w:trPr>
          <w:trHeight w:val="495"/>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1AF26185"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 xml:space="preserve">Goals </w:t>
            </w:r>
            <w:r w:rsidRPr="4E5405E2">
              <w:rPr>
                <w:rFonts w:eastAsia="Times New Roman"/>
                <w:color w:val="404040" w:themeColor="text1" w:themeTint="BF"/>
              </w:rPr>
              <w:t>of the best practice</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4BAD8AA3" w14:textId="132ECCE1" w:rsidR="009E3006" w:rsidRPr="009E3006" w:rsidRDefault="42385A55" w:rsidP="4E5405E2">
            <w:pPr>
              <w:spacing w:line="240" w:lineRule="auto"/>
              <w:jc w:val="left"/>
              <w:rPr>
                <w:rFonts w:eastAsia="Times New Roman"/>
                <w:i/>
                <w:iCs/>
                <w:color w:val="575756"/>
                <w:lang w:val="it-IT" w:eastAsia="it-IT"/>
              </w:rPr>
            </w:pPr>
            <w:r w:rsidRPr="4E5405E2">
              <w:rPr>
                <w:rFonts w:eastAsia="Times New Roman"/>
                <w:i/>
                <w:iCs/>
                <w:color w:val="575756"/>
              </w:rPr>
              <w:t xml:space="preserve">This project aims to encourage students to change their fashion </w:t>
            </w:r>
            <w:r w:rsidR="3F1E2EF9" w:rsidRPr="4E5405E2">
              <w:rPr>
                <w:rFonts w:eastAsia="Times New Roman"/>
                <w:i/>
                <w:iCs/>
                <w:color w:val="575756"/>
              </w:rPr>
              <w:t>habits for the better. In doing so, students will earn about the circular economy and sustainability of the fashion industry.</w:t>
            </w:r>
          </w:p>
          <w:p w14:paraId="4ADED4FD"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color w:val="000000" w:themeColor="text1"/>
              </w:rPr>
              <w:t> </w:t>
            </w:r>
          </w:p>
        </w:tc>
      </w:tr>
      <w:tr w:rsidR="006D0690" w:rsidRPr="009873DF" w14:paraId="43DEF143" w14:textId="77777777" w:rsidTr="40394D04">
        <w:trPr>
          <w:trHeight w:val="495"/>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7F74A65B" w14:textId="77777777" w:rsidR="009873DF" w:rsidRPr="009873DF" w:rsidRDefault="3E1FD4ED" w:rsidP="4E5405E2">
            <w:pPr>
              <w:spacing w:line="240" w:lineRule="auto"/>
              <w:rPr>
                <w:rFonts w:ascii="Times New Roman" w:eastAsia="Times New Roman" w:hAnsi="Times New Roman"/>
                <w:sz w:val="24"/>
                <w:szCs w:val="24"/>
                <w:lang w:val="it-IT" w:eastAsia="it-IT"/>
              </w:rPr>
            </w:pPr>
            <w:r w:rsidRPr="4E5405E2">
              <w:rPr>
                <w:rFonts w:eastAsia="Times New Roman"/>
                <w:b/>
                <w:bCs/>
                <w:color w:val="404040" w:themeColor="text1" w:themeTint="BF"/>
              </w:rPr>
              <w:t>Target Group/Beneficiaries</w:t>
            </w:r>
            <w:r w:rsidRPr="4E5405E2">
              <w:rPr>
                <w:rFonts w:eastAsia="Times New Roman"/>
                <w:color w:val="404040" w:themeColor="text1" w:themeTint="BF"/>
              </w:rPr>
              <w:t> </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391EE4E6" w14:textId="55E84B77" w:rsidR="009873DF" w:rsidRPr="009873DF" w:rsidRDefault="157032C7" w:rsidP="4E5405E2">
            <w:pPr>
              <w:spacing w:line="240" w:lineRule="auto"/>
              <w:jc w:val="left"/>
              <w:rPr>
                <w:rFonts w:ascii="Times New Roman" w:eastAsia="Times New Roman" w:hAnsi="Times New Roman"/>
                <w:sz w:val="24"/>
                <w:szCs w:val="24"/>
                <w:lang w:val="it-IT" w:eastAsia="it-IT"/>
              </w:rPr>
            </w:pPr>
            <w:r w:rsidRPr="4E5405E2">
              <w:rPr>
                <w:rFonts w:eastAsia="Times New Roman"/>
                <w:i/>
                <w:iCs/>
                <w:color w:val="575756"/>
              </w:rPr>
              <w:t>The demographic of people this project is aimed at are those in post primary education.</w:t>
            </w:r>
          </w:p>
          <w:p w14:paraId="71401E7F" w14:textId="77777777" w:rsidR="009873DF" w:rsidRPr="009873DF" w:rsidRDefault="009873DF" w:rsidP="4E5405E2">
            <w:pPr>
              <w:spacing w:line="240" w:lineRule="auto"/>
              <w:jc w:val="left"/>
              <w:rPr>
                <w:rFonts w:ascii="Times New Roman" w:eastAsia="Times New Roman" w:hAnsi="Times New Roman"/>
                <w:sz w:val="24"/>
                <w:szCs w:val="24"/>
                <w:lang w:val="it-IT" w:eastAsia="it-IT"/>
              </w:rPr>
            </w:pPr>
          </w:p>
        </w:tc>
      </w:tr>
      <w:tr w:rsidR="006D0690" w:rsidRPr="009873DF" w14:paraId="62B35485" w14:textId="77777777" w:rsidTr="40394D04">
        <w:trPr>
          <w:trHeight w:val="750"/>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5ADA6C62" w14:textId="77777777" w:rsidR="009873DF" w:rsidRPr="009873DF" w:rsidRDefault="3E1FD4ED" w:rsidP="4E5405E2">
            <w:pPr>
              <w:spacing w:line="240" w:lineRule="auto"/>
              <w:rPr>
                <w:rFonts w:ascii="Times New Roman" w:eastAsia="Times New Roman" w:hAnsi="Times New Roman"/>
                <w:sz w:val="24"/>
                <w:szCs w:val="24"/>
                <w:lang w:val="it-IT" w:eastAsia="it-IT"/>
              </w:rPr>
            </w:pPr>
            <w:r w:rsidRPr="4E5405E2">
              <w:rPr>
                <w:rFonts w:eastAsia="Times New Roman"/>
                <w:b/>
                <w:bCs/>
                <w:color w:val="404040" w:themeColor="text1" w:themeTint="BF"/>
              </w:rPr>
              <w:t>Needed resources</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369DE6FD" w14:textId="5412082B" w:rsidR="009873DF" w:rsidRPr="009873DF" w:rsidRDefault="3B37FE74" w:rsidP="4E5405E2">
            <w:pPr>
              <w:spacing w:line="240" w:lineRule="auto"/>
              <w:jc w:val="left"/>
              <w:rPr>
                <w:rFonts w:ascii="Times New Roman" w:eastAsia="Times New Roman" w:hAnsi="Times New Roman"/>
                <w:sz w:val="24"/>
                <w:szCs w:val="24"/>
                <w:lang w:val="it-IT" w:eastAsia="it-IT"/>
              </w:rPr>
            </w:pPr>
            <w:r w:rsidRPr="40394D04">
              <w:rPr>
                <w:rFonts w:eastAsia="Times New Roman"/>
                <w:i/>
                <w:iCs/>
                <w:color w:val="575756"/>
              </w:rPr>
              <w:t xml:space="preserve">The resources required to allow this project to operate are items such as used </w:t>
            </w:r>
            <w:r w:rsidR="731BA749" w:rsidRPr="40394D04">
              <w:rPr>
                <w:rFonts w:eastAsia="Times New Roman"/>
                <w:i/>
                <w:iCs/>
                <w:color w:val="575756"/>
              </w:rPr>
              <w:t xml:space="preserve">and preloved clothes, </w:t>
            </w:r>
            <w:r w:rsidR="5DD68C46" w:rsidRPr="40394D04">
              <w:rPr>
                <w:rFonts w:eastAsia="Times New Roman"/>
                <w:i/>
                <w:iCs/>
                <w:color w:val="575756"/>
              </w:rPr>
              <w:t>shoes,</w:t>
            </w:r>
            <w:r w:rsidR="3CA3DCEF" w:rsidRPr="40394D04">
              <w:rPr>
                <w:rFonts w:eastAsia="Times New Roman"/>
                <w:i/>
                <w:iCs/>
                <w:color w:val="575756"/>
              </w:rPr>
              <w:t xml:space="preserve"> and other material items. A knowledge of the concept of the </w:t>
            </w:r>
            <w:r w:rsidR="3EB7D6B2" w:rsidRPr="40394D04">
              <w:rPr>
                <w:rFonts w:eastAsia="Times New Roman"/>
                <w:i/>
                <w:iCs/>
                <w:color w:val="575756"/>
              </w:rPr>
              <w:t>circular</w:t>
            </w:r>
            <w:r w:rsidR="3CA3DCEF" w:rsidRPr="40394D04">
              <w:rPr>
                <w:rFonts w:eastAsia="Times New Roman"/>
                <w:i/>
                <w:iCs/>
                <w:color w:val="575756"/>
              </w:rPr>
              <w:t xml:space="preserve"> economy </w:t>
            </w:r>
            <w:r w:rsidR="2C31A4C6" w:rsidRPr="40394D04">
              <w:rPr>
                <w:rFonts w:eastAsia="Times New Roman"/>
                <w:i/>
                <w:iCs/>
                <w:color w:val="575756"/>
              </w:rPr>
              <w:t xml:space="preserve">is also required. The access to funding and tools is essential to allow this project to move forward also. </w:t>
            </w:r>
          </w:p>
        </w:tc>
      </w:tr>
      <w:tr w:rsidR="006D0690" w:rsidRPr="009873DF" w14:paraId="4481C9B6" w14:textId="77777777" w:rsidTr="40394D04">
        <w:trPr>
          <w:trHeight w:val="495"/>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14BE5FA4"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lastRenderedPageBreak/>
              <w:t>Methodology</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36D36BDA" w14:textId="650DC7E9" w:rsidR="009873DF" w:rsidRPr="009873DF" w:rsidRDefault="7C5D2105" w:rsidP="4E5405E2">
            <w:pPr>
              <w:spacing w:line="240" w:lineRule="auto"/>
              <w:jc w:val="left"/>
              <w:rPr>
                <w:rFonts w:ascii="Times New Roman" w:eastAsia="Times New Roman" w:hAnsi="Times New Roman"/>
                <w:sz w:val="24"/>
                <w:szCs w:val="24"/>
                <w:lang w:val="it-IT" w:eastAsia="it-IT"/>
              </w:rPr>
            </w:pPr>
            <w:r w:rsidRPr="40394D04">
              <w:rPr>
                <w:rFonts w:eastAsia="Times New Roman"/>
                <w:i/>
                <w:iCs/>
                <w:color w:val="575756"/>
              </w:rPr>
              <w:t xml:space="preserve">The Green-Schools Lets Fix Fashion Project will consist of four online events and tasks based on themes such as the circular economy, sustainable </w:t>
            </w:r>
            <w:r w:rsidR="29DE7FC9" w:rsidRPr="40394D04">
              <w:rPr>
                <w:rFonts w:eastAsia="Times New Roman"/>
                <w:i/>
                <w:iCs/>
                <w:color w:val="575756"/>
              </w:rPr>
              <w:t>materials,</w:t>
            </w:r>
            <w:r w:rsidRPr="40394D04">
              <w:rPr>
                <w:rFonts w:eastAsia="Times New Roman"/>
                <w:i/>
                <w:iCs/>
                <w:color w:val="575756"/>
              </w:rPr>
              <w:t xml:space="preserve"> and upcycling. Other events that take place throughout the process is the screen of ethical fashion documentaries and invoking discussion points around ethical fashion The project will culminate in an end of year live Catwalk event that participating schools are in with a chance of attending.</w:t>
            </w:r>
          </w:p>
          <w:p w14:paraId="67DD6D19"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color w:val="000000" w:themeColor="text1"/>
              </w:rPr>
              <w:t> </w:t>
            </w:r>
          </w:p>
          <w:p w14:paraId="34AF4F4B" w14:textId="77777777" w:rsidR="009873DF" w:rsidRPr="009873DF" w:rsidRDefault="009873DF" w:rsidP="4E5405E2">
            <w:pPr>
              <w:spacing w:line="240" w:lineRule="auto"/>
              <w:jc w:val="left"/>
              <w:rPr>
                <w:rFonts w:ascii="Times New Roman" w:eastAsia="Times New Roman" w:hAnsi="Times New Roman"/>
                <w:sz w:val="24"/>
                <w:szCs w:val="24"/>
                <w:lang w:val="it-IT" w:eastAsia="it-IT"/>
              </w:rPr>
            </w:pPr>
          </w:p>
        </w:tc>
      </w:tr>
      <w:tr w:rsidR="006D0690" w:rsidRPr="009873DF" w14:paraId="0334EFE5" w14:textId="77777777" w:rsidTr="40394D04">
        <w:trPr>
          <w:trHeight w:val="495"/>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42242050"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Success Factors</w:t>
            </w:r>
            <w:r w:rsidRPr="4E5405E2">
              <w:rPr>
                <w:rFonts w:eastAsia="Times New Roman"/>
                <w:color w:val="404040" w:themeColor="text1" w:themeTint="BF"/>
              </w:rPr>
              <w:t> </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51DF4DC9" w14:textId="6165888E" w:rsidR="00076FCD" w:rsidRPr="00076FCD" w:rsidRDefault="096108B7" w:rsidP="4E5405E2">
            <w:pPr>
              <w:spacing w:line="240" w:lineRule="auto"/>
              <w:jc w:val="left"/>
              <w:rPr>
                <w:rFonts w:eastAsia="Times New Roman"/>
                <w:i/>
                <w:iCs/>
                <w:color w:val="575756"/>
                <w:lang w:val="it-IT" w:eastAsia="it-IT"/>
              </w:rPr>
            </w:pPr>
            <w:r w:rsidRPr="4E5405E2">
              <w:rPr>
                <w:rFonts w:eastAsia="Times New Roman"/>
                <w:i/>
                <w:iCs/>
                <w:color w:val="575756"/>
              </w:rPr>
              <w:t>Social</w:t>
            </w:r>
            <w:r w:rsidR="6B645546" w:rsidRPr="4E5405E2">
              <w:rPr>
                <w:rFonts w:eastAsia="Times New Roman"/>
                <w:i/>
                <w:iCs/>
                <w:color w:val="575756"/>
              </w:rPr>
              <w:t xml:space="preserve"> occasions such as networking events are vital to this project</w:t>
            </w:r>
            <w:r w:rsidR="57FA00D0" w:rsidRPr="4E5405E2">
              <w:rPr>
                <w:rFonts w:eastAsia="Times New Roman"/>
                <w:i/>
                <w:iCs/>
                <w:color w:val="575756"/>
              </w:rPr>
              <w:t xml:space="preserve"> to allow for communication between </w:t>
            </w:r>
            <w:r w:rsidR="19B40689" w:rsidRPr="4E5405E2">
              <w:rPr>
                <w:rFonts w:eastAsia="Times New Roman"/>
                <w:i/>
                <w:iCs/>
                <w:color w:val="575756"/>
              </w:rPr>
              <w:t xml:space="preserve">participants, along with </w:t>
            </w:r>
            <w:r w:rsidR="7AB33C79" w:rsidRPr="4E5405E2">
              <w:rPr>
                <w:rFonts w:eastAsia="Times New Roman"/>
                <w:i/>
                <w:iCs/>
                <w:color w:val="575756"/>
              </w:rPr>
              <w:t>Team working sessions to encourage</w:t>
            </w:r>
            <w:r w:rsidR="0E9E2DBC" w:rsidRPr="4E5405E2">
              <w:rPr>
                <w:rFonts w:eastAsia="Times New Roman"/>
                <w:i/>
                <w:iCs/>
                <w:color w:val="575756"/>
              </w:rPr>
              <w:t xml:space="preserve"> contribution</w:t>
            </w:r>
            <w:r w:rsidR="7AB33C79" w:rsidRPr="4E5405E2">
              <w:rPr>
                <w:rFonts w:eastAsia="Times New Roman"/>
                <w:i/>
                <w:iCs/>
                <w:color w:val="575756"/>
              </w:rPr>
              <w:t xml:space="preserve">. </w:t>
            </w:r>
          </w:p>
          <w:p w14:paraId="1A3BCD05" w14:textId="77777777" w:rsidR="009873DF" w:rsidRPr="009873DF" w:rsidRDefault="009873DF" w:rsidP="4E5405E2">
            <w:pPr>
              <w:spacing w:line="240" w:lineRule="auto"/>
              <w:jc w:val="left"/>
              <w:rPr>
                <w:rFonts w:ascii="Times New Roman" w:eastAsia="Times New Roman" w:hAnsi="Times New Roman"/>
                <w:sz w:val="24"/>
                <w:szCs w:val="24"/>
                <w:lang w:val="it-IT" w:eastAsia="it-IT"/>
              </w:rPr>
            </w:pPr>
          </w:p>
        </w:tc>
      </w:tr>
      <w:tr w:rsidR="006D0690" w:rsidRPr="009873DF" w14:paraId="02163EF1" w14:textId="77777777" w:rsidTr="40394D04">
        <w:trPr>
          <w:trHeight w:val="750"/>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20E3C4B6"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Competences of the GreenComp addressed</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2255341B" w14:textId="5A005F1E" w:rsidR="006E42EC" w:rsidRDefault="36083E1C" w:rsidP="40394D04">
            <w:pPr>
              <w:spacing w:line="240" w:lineRule="auto"/>
              <w:jc w:val="left"/>
              <w:rPr>
                <w:rFonts w:eastAsia="Times New Roman"/>
                <w:i/>
                <w:iCs/>
                <w:color w:val="575756"/>
                <w:lang w:val="it-IT" w:eastAsia="it-IT"/>
              </w:rPr>
            </w:pPr>
            <w:r w:rsidRPr="40394D04">
              <w:rPr>
                <w:rFonts w:eastAsia="Times New Roman"/>
                <w:i/>
                <w:iCs/>
                <w:color w:val="575756"/>
              </w:rPr>
              <w:t xml:space="preserve">1. </w:t>
            </w:r>
            <w:r w:rsidR="6920C658" w:rsidRPr="40394D04">
              <w:rPr>
                <w:rFonts w:eastAsia="Times New Roman"/>
                <w:i/>
                <w:iCs/>
                <w:color w:val="575756"/>
              </w:rPr>
              <w:t>Valuing</w:t>
            </w:r>
            <w:r w:rsidRPr="40394D04">
              <w:rPr>
                <w:rFonts w:eastAsia="Times New Roman"/>
                <w:i/>
                <w:iCs/>
                <w:color w:val="575756"/>
              </w:rPr>
              <w:t xml:space="preserve"> </w:t>
            </w:r>
            <w:r w:rsidR="4A7F0C0E" w:rsidRPr="40394D04">
              <w:rPr>
                <w:rFonts w:eastAsia="Times New Roman"/>
                <w:i/>
                <w:iCs/>
                <w:color w:val="575756"/>
              </w:rPr>
              <w:t>Sustainability</w:t>
            </w:r>
            <w:r w:rsidR="199EA32B" w:rsidRPr="40394D04">
              <w:rPr>
                <w:rFonts w:eastAsia="Times New Roman"/>
                <w:i/>
                <w:iCs/>
                <w:color w:val="575756"/>
              </w:rPr>
              <w:t xml:space="preserve"> </w:t>
            </w:r>
          </w:p>
          <w:p w14:paraId="343599EF" w14:textId="77777777" w:rsidR="006E42EC" w:rsidRDefault="1D9FD3D1" w:rsidP="4E5405E2">
            <w:pPr>
              <w:spacing w:line="240" w:lineRule="auto"/>
              <w:jc w:val="left"/>
              <w:rPr>
                <w:rFonts w:eastAsia="Times New Roman"/>
                <w:i/>
                <w:iCs/>
                <w:color w:val="575756"/>
                <w:lang w:val="it-IT" w:eastAsia="it-IT"/>
              </w:rPr>
            </w:pPr>
            <w:r w:rsidRPr="4E5405E2">
              <w:rPr>
                <w:rFonts w:eastAsia="Times New Roman"/>
                <w:i/>
                <w:iCs/>
                <w:color w:val="575756"/>
              </w:rPr>
              <w:t xml:space="preserve">2. Systems Thinking </w:t>
            </w:r>
          </w:p>
          <w:p w14:paraId="22CD82D9" w14:textId="77777777" w:rsidR="006E42EC" w:rsidRDefault="1D9FD3D1" w:rsidP="4E5405E2">
            <w:pPr>
              <w:spacing w:line="240" w:lineRule="auto"/>
              <w:jc w:val="left"/>
              <w:rPr>
                <w:rFonts w:eastAsia="Times New Roman"/>
                <w:i/>
                <w:iCs/>
                <w:color w:val="575756"/>
                <w:lang w:val="it-IT" w:eastAsia="it-IT"/>
              </w:rPr>
            </w:pPr>
            <w:r w:rsidRPr="4E5405E2">
              <w:rPr>
                <w:rFonts w:eastAsia="Times New Roman"/>
                <w:i/>
                <w:iCs/>
                <w:color w:val="575756"/>
              </w:rPr>
              <w:t xml:space="preserve">3. Critical Thinking </w:t>
            </w:r>
          </w:p>
          <w:p w14:paraId="090389FF" w14:textId="77777777" w:rsidR="003A5DF8" w:rsidRDefault="1D9FD3D1" w:rsidP="4E5405E2">
            <w:pPr>
              <w:spacing w:line="240" w:lineRule="auto"/>
              <w:jc w:val="left"/>
              <w:rPr>
                <w:rFonts w:eastAsia="Times New Roman"/>
                <w:i/>
                <w:iCs/>
                <w:color w:val="575756"/>
                <w:lang w:val="it-IT" w:eastAsia="it-IT"/>
              </w:rPr>
            </w:pPr>
            <w:r w:rsidRPr="4E5405E2">
              <w:rPr>
                <w:rFonts w:eastAsia="Times New Roman"/>
                <w:i/>
                <w:iCs/>
                <w:color w:val="575756"/>
              </w:rPr>
              <w:t xml:space="preserve">4. Problem Framing  </w:t>
            </w:r>
          </w:p>
          <w:p w14:paraId="133B8425" w14:textId="77777777" w:rsidR="003A5DF8" w:rsidRDefault="42AC5415" w:rsidP="4E5405E2">
            <w:pPr>
              <w:spacing w:line="240" w:lineRule="auto"/>
              <w:jc w:val="left"/>
              <w:rPr>
                <w:rFonts w:eastAsia="Times New Roman"/>
                <w:i/>
                <w:iCs/>
                <w:color w:val="575756"/>
                <w:lang w:val="it-IT" w:eastAsia="it-IT"/>
              </w:rPr>
            </w:pPr>
            <w:r w:rsidRPr="4E5405E2">
              <w:rPr>
                <w:rFonts w:eastAsia="Times New Roman"/>
                <w:i/>
                <w:iCs/>
                <w:color w:val="575756"/>
              </w:rPr>
              <w:t xml:space="preserve">5. Future Literacy  </w:t>
            </w:r>
          </w:p>
          <w:p w14:paraId="736B3CFD" w14:textId="77777777" w:rsidR="00684D48" w:rsidRDefault="42AC5415" w:rsidP="4E5405E2">
            <w:pPr>
              <w:spacing w:line="240" w:lineRule="auto"/>
              <w:jc w:val="left"/>
              <w:rPr>
                <w:rFonts w:eastAsia="Times New Roman"/>
                <w:i/>
                <w:iCs/>
                <w:color w:val="575756"/>
                <w:lang w:val="it-IT" w:eastAsia="it-IT"/>
              </w:rPr>
            </w:pPr>
            <w:r w:rsidRPr="4E5405E2">
              <w:rPr>
                <w:rFonts w:eastAsia="Times New Roman"/>
                <w:i/>
                <w:iCs/>
                <w:color w:val="575756"/>
              </w:rPr>
              <w:t xml:space="preserve">6. Exploratory Thinking  </w:t>
            </w:r>
          </w:p>
          <w:p w14:paraId="0D4B5816" w14:textId="7325278D" w:rsidR="004A5AE2" w:rsidRPr="004A5AE2" w:rsidRDefault="42AC5415" w:rsidP="4E5405E2">
            <w:pPr>
              <w:spacing w:line="240" w:lineRule="auto"/>
              <w:jc w:val="left"/>
              <w:rPr>
                <w:rFonts w:eastAsia="Times New Roman"/>
                <w:i/>
                <w:iCs/>
                <w:color w:val="575756"/>
                <w:lang w:val="it-IT" w:eastAsia="it-IT"/>
              </w:rPr>
            </w:pPr>
            <w:r w:rsidRPr="4E5405E2">
              <w:rPr>
                <w:rFonts w:eastAsia="Times New Roman"/>
                <w:i/>
                <w:iCs/>
                <w:color w:val="575756"/>
              </w:rPr>
              <w:t xml:space="preserve">7. </w:t>
            </w:r>
            <w:r w:rsidR="3CB8C750" w:rsidRPr="4E5405E2">
              <w:rPr>
                <w:rFonts w:eastAsia="Times New Roman"/>
                <w:i/>
                <w:iCs/>
                <w:color w:val="575756"/>
              </w:rPr>
              <w:t>Collective Action</w:t>
            </w:r>
          </w:p>
          <w:p w14:paraId="22F091CE" w14:textId="77777777" w:rsidR="009873DF" w:rsidRPr="009873DF" w:rsidRDefault="009873DF" w:rsidP="4E5405E2">
            <w:pPr>
              <w:spacing w:line="240" w:lineRule="auto"/>
              <w:jc w:val="left"/>
              <w:rPr>
                <w:rFonts w:ascii="Times New Roman" w:eastAsia="Times New Roman" w:hAnsi="Times New Roman"/>
                <w:sz w:val="24"/>
                <w:szCs w:val="24"/>
                <w:lang w:val="it-IT" w:eastAsia="it-IT"/>
              </w:rPr>
            </w:pPr>
          </w:p>
        </w:tc>
      </w:tr>
      <w:tr w:rsidR="006D0690" w:rsidRPr="009873DF" w14:paraId="3C457276" w14:textId="77777777" w:rsidTr="40394D04">
        <w:trPr>
          <w:trHeight w:val="495"/>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2A795262"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color w:val="404040" w:themeColor="text1" w:themeTint="BF"/>
              </w:rPr>
              <w:t>Related</w:t>
            </w:r>
            <w:r w:rsidRPr="4E5405E2">
              <w:rPr>
                <w:rFonts w:eastAsia="Times New Roman"/>
                <w:b/>
                <w:bCs/>
                <w:color w:val="404040" w:themeColor="text1" w:themeTint="BF"/>
              </w:rPr>
              <w:t xml:space="preserve"> Resources /Link</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5199E1DE" w14:textId="41FA7489" w:rsidR="009873DF" w:rsidRDefault="00000000" w:rsidP="4E5405E2">
            <w:pPr>
              <w:spacing w:line="240" w:lineRule="auto"/>
              <w:jc w:val="left"/>
              <w:rPr>
                <w:rFonts w:ascii="Times New Roman" w:eastAsia="Times New Roman" w:hAnsi="Times New Roman"/>
                <w:sz w:val="24"/>
                <w:szCs w:val="24"/>
                <w:lang w:val="it-IT" w:eastAsia="it-IT"/>
              </w:rPr>
            </w:pPr>
            <w:hyperlink r:id="rId15">
              <w:r w:rsidR="29DC8BC6" w:rsidRPr="4E5405E2">
                <w:rPr>
                  <w:rStyle w:val="Hyperlink"/>
                  <w:rFonts w:ascii="Times New Roman" w:eastAsia="Times New Roman" w:hAnsi="Times New Roman"/>
                  <w:sz w:val="24"/>
                  <w:szCs w:val="24"/>
                </w:rPr>
                <w:t>https://greenschoolsireland.org/projects/lets-fix-fashion/</w:t>
              </w:r>
            </w:hyperlink>
          </w:p>
          <w:p w14:paraId="20857E27" w14:textId="04AF3F5D" w:rsidR="00F518B0" w:rsidRPr="009873DF" w:rsidRDefault="00000000" w:rsidP="4E5405E2">
            <w:pPr>
              <w:spacing w:line="240" w:lineRule="auto"/>
              <w:jc w:val="left"/>
              <w:rPr>
                <w:rFonts w:ascii="Times New Roman" w:eastAsia="Times New Roman" w:hAnsi="Times New Roman"/>
                <w:sz w:val="24"/>
                <w:szCs w:val="24"/>
                <w:lang w:val="it-IT" w:eastAsia="it-IT"/>
              </w:rPr>
            </w:pPr>
            <w:hyperlink r:id="rId16">
              <w:r w:rsidR="2A093B44" w:rsidRPr="4E5405E2">
                <w:rPr>
                  <w:rStyle w:val="Hyperlink"/>
                  <w:rFonts w:ascii="Times New Roman" w:eastAsia="Times New Roman" w:hAnsi="Times New Roman"/>
                  <w:sz w:val="24"/>
                  <w:szCs w:val="24"/>
                </w:rPr>
                <w:t>https://greenschoolsireland.org/wp-content/uploads/2021/11/PX4322-Fast-Fashion-Fact-Sheet-V2.pdf</w:t>
              </w:r>
            </w:hyperlink>
            <w:r w:rsidR="2A093B44" w:rsidRPr="4E5405E2">
              <w:rPr>
                <w:rFonts w:ascii="Times New Roman" w:eastAsia="Times New Roman" w:hAnsi="Times New Roman"/>
                <w:sz w:val="24"/>
                <w:szCs w:val="24"/>
              </w:rPr>
              <w:t xml:space="preserve"> </w:t>
            </w:r>
          </w:p>
        </w:tc>
      </w:tr>
    </w:tbl>
    <w:p w14:paraId="2DD75D32" w14:textId="77777777" w:rsidR="009873DF" w:rsidRPr="002F566A" w:rsidRDefault="009873DF" w:rsidP="002F566A"/>
    <w:p w14:paraId="78EB84CE" w14:textId="194AB2B3" w:rsidR="002F566A" w:rsidRPr="00E85041" w:rsidRDefault="26F61B78" w:rsidP="00E85041">
      <w:pPr>
        <w:pStyle w:val="Heading2"/>
        <w:rPr>
          <w:color w:val="000000"/>
          <w:sz w:val="22"/>
          <w:szCs w:val="22"/>
        </w:rPr>
      </w:pPr>
      <w:bookmarkStart w:id="28" w:name="_Toc144215074"/>
      <w:r w:rsidRPr="4E5405E2">
        <w:rPr>
          <w:color w:val="000000" w:themeColor="text1"/>
          <w:sz w:val="22"/>
          <w:szCs w:val="22"/>
        </w:rPr>
        <w:t>4.3 [</w:t>
      </w:r>
      <w:r w:rsidR="4F5E587D" w:rsidRPr="4E5405E2">
        <w:rPr>
          <w:color w:val="000000" w:themeColor="text1"/>
          <w:sz w:val="22"/>
          <w:szCs w:val="22"/>
        </w:rPr>
        <w:t>Junk Koture</w:t>
      </w:r>
      <w:r w:rsidRPr="4E5405E2">
        <w:rPr>
          <w:color w:val="000000" w:themeColor="text1"/>
          <w:sz w:val="22"/>
          <w:szCs w:val="22"/>
        </w:rPr>
        <w:t>]</w:t>
      </w:r>
      <w:bookmarkEnd w:id="28"/>
    </w:p>
    <w:tbl>
      <w:tblPr>
        <w:tblW w:w="0" w:type="auto"/>
        <w:tblCellMar>
          <w:top w:w="15" w:type="dxa"/>
          <w:left w:w="15" w:type="dxa"/>
          <w:bottom w:w="15" w:type="dxa"/>
          <w:right w:w="15" w:type="dxa"/>
        </w:tblCellMar>
        <w:tblLook w:val="04A0" w:firstRow="1" w:lastRow="0" w:firstColumn="1" w:lastColumn="0" w:noHBand="0" w:noVBand="1"/>
      </w:tblPr>
      <w:tblGrid>
        <w:gridCol w:w="2824"/>
        <w:gridCol w:w="6808"/>
      </w:tblGrid>
      <w:tr w:rsidR="009873DF" w:rsidRPr="009873DF" w14:paraId="3F6BCAFE" w14:textId="77777777" w:rsidTr="40394D04">
        <w:trPr>
          <w:trHeight w:val="615"/>
        </w:trPr>
        <w:tc>
          <w:tcPr>
            <w:tcW w:w="0" w:type="auto"/>
            <w:gridSpan w:val="2"/>
            <w:shd w:val="clear" w:color="auto" w:fill="A8D08D" w:themeFill="accent6" w:themeFillTint="99"/>
            <w:tcMar>
              <w:top w:w="100" w:type="dxa"/>
              <w:left w:w="100" w:type="dxa"/>
              <w:bottom w:w="100" w:type="dxa"/>
              <w:right w:w="100" w:type="dxa"/>
            </w:tcMar>
            <w:hideMark/>
          </w:tcPr>
          <w:p w14:paraId="04D3763E" w14:textId="1C89D71D" w:rsidR="009873DF" w:rsidRPr="009873DF" w:rsidRDefault="4F5E587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FFFFFF" w:themeColor="background1"/>
                <w:sz w:val="36"/>
                <w:szCs w:val="36"/>
              </w:rPr>
              <w:t>Junk Koture</w:t>
            </w:r>
          </w:p>
        </w:tc>
      </w:tr>
      <w:tr w:rsidR="008A7848" w:rsidRPr="009873DF" w14:paraId="6F2484D1" w14:textId="77777777" w:rsidTr="40394D04">
        <w:trPr>
          <w:trHeight w:val="465"/>
        </w:trPr>
        <w:tc>
          <w:tcPr>
            <w:tcW w:w="0" w:type="auto"/>
            <w:shd w:val="clear" w:color="auto" w:fill="E2EFD9" w:themeFill="accent6" w:themeFillTint="33"/>
            <w:tcMar>
              <w:top w:w="100" w:type="dxa"/>
              <w:left w:w="100" w:type="dxa"/>
              <w:bottom w:w="100" w:type="dxa"/>
              <w:right w:w="100" w:type="dxa"/>
            </w:tcMar>
            <w:hideMark/>
          </w:tcPr>
          <w:p w14:paraId="25575206" w14:textId="1181FE78"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color w:val="000000" w:themeColor="text1"/>
              </w:rPr>
              <w:t>[</w:t>
            </w:r>
            <w:r w:rsidR="1FD24EA5" w:rsidRPr="4E5405E2">
              <w:rPr>
                <w:rFonts w:eastAsia="Times New Roman"/>
                <w:color w:val="000000" w:themeColor="text1"/>
              </w:rPr>
              <w:t>2023-24</w:t>
            </w:r>
            <w:r w:rsidRPr="4E5405E2">
              <w:rPr>
                <w:rFonts w:eastAsia="Times New Roman"/>
                <w:color w:val="000000" w:themeColor="text1"/>
              </w:rPr>
              <w:t>]</w:t>
            </w:r>
          </w:p>
        </w:tc>
        <w:tc>
          <w:tcPr>
            <w:tcW w:w="0" w:type="auto"/>
            <w:shd w:val="clear" w:color="auto" w:fill="E2EFD9" w:themeFill="accent6" w:themeFillTint="33"/>
            <w:tcMar>
              <w:top w:w="100" w:type="dxa"/>
              <w:left w:w="100" w:type="dxa"/>
              <w:bottom w:w="100" w:type="dxa"/>
              <w:right w:w="100" w:type="dxa"/>
            </w:tcMar>
            <w:hideMark/>
          </w:tcPr>
          <w:p w14:paraId="21F27FFB" w14:textId="47936400" w:rsidR="009873DF" w:rsidRPr="009873DF" w:rsidRDefault="633872B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Author(s):</w:t>
            </w:r>
            <w:r w:rsidRPr="4E5405E2">
              <w:rPr>
                <w:rFonts w:eastAsia="Times New Roman"/>
                <w:color w:val="000000" w:themeColor="text1"/>
              </w:rPr>
              <w:t xml:space="preserve"> [</w:t>
            </w:r>
            <w:r w:rsidR="4411728D" w:rsidRPr="4E5405E2">
              <w:rPr>
                <w:rFonts w:eastAsia="Times New Roman"/>
                <w:color w:val="000000" w:themeColor="text1"/>
              </w:rPr>
              <w:t>Junk Kouture</w:t>
            </w:r>
            <w:r w:rsidRPr="4E5405E2">
              <w:rPr>
                <w:rFonts w:eastAsia="Times New Roman"/>
                <w:color w:val="000000" w:themeColor="text1"/>
              </w:rPr>
              <w:t>]</w:t>
            </w:r>
          </w:p>
        </w:tc>
      </w:tr>
      <w:tr w:rsidR="009873DF" w:rsidRPr="009873DF" w14:paraId="3FEADA9A" w14:textId="77777777" w:rsidTr="40394D04">
        <w:trPr>
          <w:trHeight w:val="480"/>
        </w:trPr>
        <w:tc>
          <w:tcPr>
            <w:tcW w:w="0" w:type="auto"/>
            <w:gridSpan w:val="2"/>
            <w:tcBorders>
              <w:bottom w:val="single" w:sz="8" w:space="0" w:color="BFBFBF" w:themeColor="background1" w:themeShade="BF"/>
            </w:tcBorders>
            <w:shd w:val="clear" w:color="auto" w:fill="D9D9D9" w:themeFill="background1" w:themeFillShade="D9"/>
            <w:tcMar>
              <w:top w:w="100" w:type="dxa"/>
              <w:left w:w="100" w:type="dxa"/>
              <w:bottom w:w="100" w:type="dxa"/>
              <w:right w:w="100" w:type="dxa"/>
            </w:tcMar>
            <w:hideMark/>
          </w:tcPr>
          <w:p w14:paraId="67082E73"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Element</w:t>
            </w:r>
          </w:p>
        </w:tc>
      </w:tr>
      <w:tr w:rsidR="008A7848" w:rsidRPr="009873DF" w14:paraId="07595E7E" w14:textId="77777777" w:rsidTr="40394D04">
        <w:trPr>
          <w:trHeight w:val="495"/>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2FD12435"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 xml:space="preserve">Goals </w:t>
            </w:r>
            <w:r w:rsidRPr="4E5405E2">
              <w:rPr>
                <w:rFonts w:eastAsia="Times New Roman"/>
                <w:color w:val="404040" w:themeColor="text1" w:themeTint="BF"/>
              </w:rPr>
              <w:t>of the best practice</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0566CC11" w14:textId="7F909B12" w:rsidR="009873DF" w:rsidRDefault="40B0E447" w:rsidP="4E5405E2">
            <w:pPr>
              <w:spacing w:line="240" w:lineRule="auto"/>
              <w:jc w:val="left"/>
              <w:rPr>
                <w:rFonts w:eastAsia="Times New Roman"/>
                <w:color w:val="000000"/>
                <w:lang w:val="it-IT" w:eastAsia="it-IT"/>
              </w:rPr>
            </w:pPr>
            <w:r w:rsidRPr="4E5405E2">
              <w:rPr>
                <w:rFonts w:eastAsia="Times New Roman"/>
                <w:i/>
                <w:iCs/>
                <w:color w:val="575756"/>
              </w:rPr>
              <w:t xml:space="preserve">The aim of this project </w:t>
            </w:r>
            <w:r w:rsidR="30F8D7BD" w:rsidRPr="4E5405E2">
              <w:rPr>
                <w:rFonts w:eastAsia="Times New Roman"/>
                <w:i/>
                <w:iCs/>
                <w:color w:val="575756"/>
              </w:rPr>
              <w:t xml:space="preserve">is to encourage the recycling and reuse of materials for the </w:t>
            </w:r>
            <w:r w:rsidR="748A1A04" w:rsidRPr="4E5405E2">
              <w:rPr>
                <w:rFonts w:eastAsia="Times New Roman"/>
                <w:i/>
                <w:iCs/>
                <w:color w:val="575756"/>
              </w:rPr>
              <w:t xml:space="preserve">purpose of fashion education and the education on the topic of the circular economy. </w:t>
            </w:r>
          </w:p>
          <w:p w14:paraId="3F85C587" w14:textId="77777777" w:rsidR="00F3127E" w:rsidRPr="009873DF" w:rsidRDefault="00F3127E" w:rsidP="4E5405E2">
            <w:pPr>
              <w:spacing w:line="240" w:lineRule="auto"/>
              <w:jc w:val="left"/>
              <w:rPr>
                <w:rFonts w:ascii="Times New Roman" w:eastAsia="Times New Roman" w:hAnsi="Times New Roman"/>
                <w:sz w:val="24"/>
                <w:szCs w:val="24"/>
                <w:lang w:val="it-IT" w:eastAsia="it-IT"/>
              </w:rPr>
            </w:pPr>
          </w:p>
          <w:p w14:paraId="53AF4E3D"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color w:val="000000" w:themeColor="text1"/>
              </w:rPr>
              <w:lastRenderedPageBreak/>
              <w:t> </w:t>
            </w:r>
          </w:p>
        </w:tc>
      </w:tr>
      <w:tr w:rsidR="008A7848" w:rsidRPr="009873DF" w14:paraId="3103AA5C" w14:textId="77777777" w:rsidTr="40394D04">
        <w:trPr>
          <w:trHeight w:val="495"/>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0A8AC392" w14:textId="77777777" w:rsidR="009873DF" w:rsidRPr="009873DF" w:rsidRDefault="3E1FD4ED" w:rsidP="4E5405E2">
            <w:pPr>
              <w:spacing w:line="240" w:lineRule="auto"/>
              <w:rPr>
                <w:rFonts w:ascii="Times New Roman" w:eastAsia="Times New Roman" w:hAnsi="Times New Roman"/>
                <w:sz w:val="24"/>
                <w:szCs w:val="24"/>
                <w:lang w:val="it-IT" w:eastAsia="it-IT"/>
              </w:rPr>
            </w:pPr>
            <w:r w:rsidRPr="4E5405E2">
              <w:rPr>
                <w:rFonts w:eastAsia="Times New Roman"/>
                <w:b/>
                <w:bCs/>
                <w:color w:val="404040" w:themeColor="text1" w:themeTint="BF"/>
              </w:rPr>
              <w:lastRenderedPageBreak/>
              <w:t>Target Group/Beneficiaries</w:t>
            </w:r>
            <w:r w:rsidRPr="4E5405E2">
              <w:rPr>
                <w:rFonts w:eastAsia="Times New Roman"/>
                <w:color w:val="404040" w:themeColor="text1" w:themeTint="BF"/>
              </w:rPr>
              <w:t> </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4E47BBFD" w14:textId="0B7B4B7C" w:rsidR="009873DF" w:rsidRPr="009873DF" w:rsidRDefault="0C79054E" w:rsidP="4E5405E2">
            <w:pPr>
              <w:spacing w:line="240" w:lineRule="auto"/>
              <w:jc w:val="left"/>
              <w:rPr>
                <w:rFonts w:ascii="Times New Roman" w:eastAsia="Times New Roman" w:hAnsi="Times New Roman"/>
                <w:sz w:val="24"/>
                <w:szCs w:val="24"/>
                <w:lang w:val="it-IT" w:eastAsia="it-IT"/>
              </w:rPr>
            </w:pPr>
            <w:r w:rsidRPr="4E5405E2">
              <w:rPr>
                <w:rFonts w:eastAsia="Times New Roman"/>
                <w:i/>
                <w:iCs/>
                <w:color w:val="575756"/>
              </w:rPr>
              <w:t xml:space="preserve">The target </w:t>
            </w:r>
            <w:r w:rsidR="5285F508" w:rsidRPr="4E5405E2">
              <w:rPr>
                <w:rFonts w:eastAsia="Times New Roman"/>
                <w:i/>
                <w:iCs/>
                <w:color w:val="575756"/>
              </w:rPr>
              <w:t>candidates</w:t>
            </w:r>
            <w:r w:rsidRPr="4E5405E2">
              <w:rPr>
                <w:rFonts w:eastAsia="Times New Roman"/>
                <w:i/>
                <w:iCs/>
                <w:color w:val="575756"/>
              </w:rPr>
              <w:t xml:space="preserve"> for this project consist of </w:t>
            </w:r>
            <w:r w:rsidR="3BB3D0C8" w:rsidRPr="4E5405E2">
              <w:rPr>
                <w:rFonts w:eastAsia="Times New Roman"/>
                <w:i/>
                <w:iCs/>
                <w:color w:val="575756"/>
              </w:rPr>
              <w:t>s</w:t>
            </w:r>
            <w:r w:rsidRPr="4E5405E2">
              <w:rPr>
                <w:rFonts w:eastAsia="Times New Roman"/>
                <w:i/>
                <w:iCs/>
                <w:color w:val="575756"/>
              </w:rPr>
              <w:t xml:space="preserve">econd level and </w:t>
            </w:r>
            <w:r w:rsidR="0BFE0554" w:rsidRPr="4E5405E2">
              <w:rPr>
                <w:rFonts w:eastAsia="Times New Roman"/>
                <w:i/>
                <w:iCs/>
                <w:color w:val="575756"/>
              </w:rPr>
              <w:t>t</w:t>
            </w:r>
            <w:r w:rsidRPr="4E5405E2">
              <w:rPr>
                <w:rFonts w:eastAsia="Times New Roman"/>
                <w:i/>
                <w:iCs/>
                <w:color w:val="575756"/>
              </w:rPr>
              <w:t xml:space="preserve">hird levels students. </w:t>
            </w:r>
          </w:p>
        </w:tc>
      </w:tr>
      <w:tr w:rsidR="008A7848" w:rsidRPr="009873DF" w14:paraId="72E92410" w14:textId="77777777" w:rsidTr="40394D04">
        <w:trPr>
          <w:trHeight w:val="750"/>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74AB4FE7" w14:textId="77777777" w:rsidR="009873DF" w:rsidRPr="009873DF" w:rsidRDefault="3E1FD4ED" w:rsidP="4E5405E2">
            <w:pPr>
              <w:spacing w:line="240" w:lineRule="auto"/>
              <w:rPr>
                <w:rFonts w:ascii="Times New Roman" w:eastAsia="Times New Roman" w:hAnsi="Times New Roman"/>
                <w:sz w:val="24"/>
                <w:szCs w:val="24"/>
                <w:lang w:val="it-IT" w:eastAsia="it-IT"/>
              </w:rPr>
            </w:pPr>
            <w:r w:rsidRPr="4E5405E2">
              <w:rPr>
                <w:rFonts w:eastAsia="Times New Roman"/>
                <w:b/>
                <w:bCs/>
                <w:color w:val="404040" w:themeColor="text1" w:themeTint="BF"/>
              </w:rPr>
              <w:t>Needed resources</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2928C20F" w14:textId="633DFE81" w:rsidR="006E0D28" w:rsidRPr="006F035E" w:rsidRDefault="45A2D97A" w:rsidP="4E5405E2">
            <w:pPr>
              <w:spacing w:line="240" w:lineRule="auto"/>
              <w:jc w:val="left"/>
              <w:rPr>
                <w:rFonts w:eastAsia="Times New Roman"/>
                <w:i/>
                <w:iCs/>
                <w:color w:val="575756"/>
                <w:lang w:val="it-IT" w:eastAsia="it-IT"/>
              </w:rPr>
            </w:pPr>
            <w:r w:rsidRPr="4E5405E2">
              <w:rPr>
                <w:rFonts w:eastAsia="Times New Roman"/>
                <w:i/>
                <w:iCs/>
                <w:color w:val="575756"/>
              </w:rPr>
              <w:t xml:space="preserve">A team of maximum 3 students must participate using only recycled goods. </w:t>
            </w:r>
            <w:r w:rsidR="62688179" w:rsidRPr="4E5405E2">
              <w:rPr>
                <w:rFonts w:eastAsia="Times New Roman"/>
                <w:i/>
                <w:iCs/>
                <w:color w:val="575756"/>
              </w:rPr>
              <w:t>Therefore,</w:t>
            </w:r>
            <w:r w:rsidRPr="4E5405E2">
              <w:rPr>
                <w:rFonts w:eastAsia="Times New Roman"/>
                <w:i/>
                <w:iCs/>
                <w:color w:val="575756"/>
              </w:rPr>
              <w:t xml:space="preserve"> students must have access to clean recycled materials. Funding is also needed to allow this project to go ahead.</w:t>
            </w:r>
          </w:p>
          <w:p w14:paraId="11C2A2B8" w14:textId="77777777" w:rsidR="009873DF" w:rsidRPr="009873DF" w:rsidRDefault="009873DF" w:rsidP="4E5405E2">
            <w:pPr>
              <w:spacing w:line="240" w:lineRule="auto"/>
              <w:jc w:val="left"/>
              <w:rPr>
                <w:rFonts w:ascii="Times New Roman" w:eastAsia="Times New Roman" w:hAnsi="Times New Roman"/>
                <w:sz w:val="24"/>
                <w:szCs w:val="24"/>
                <w:lang w:val="it-IT" w:eastAsia="it-IT"/>
              </w:rPr>
            </w:pPr>
          </w:p>
        </w:tc>
      </w:tr>
      <w:tr w:rsidR="008A7848" w:rsidRPr="009873DF" w14:paraId="6D141238" w14:textId="77777777" w:rsidTr="40394D04">
        <w:trPr>
          <w:trHeight w:val="495"/>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751974FE"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Methodology</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42D4C9E4" w14:textId="46CA5F2A" w:rsidR="005927B3" w:rsidRPr="005927B3" w:rsidRDefault="1C01F412" w:rsidP="40394D04">
            <w:pPr>
              <w:spacing w:line="240" w:lineRule="auto"/>
              <w:jc w:val="left"/>
              <w:rPr>
                <w:rFonts w:eastAsia="Times New Roman"/>
                <w:i/>
                <w:iCs/>
                <w:color w:val="575756"/>
                <w:lang w:val="it-IT" w:eastAsia="it-IT"/>
              </w:rPr>
            </w:pPr>
            <w:r w:rsidRPr="40394D04">
              <w:rPr>
                <w:rFonts w:eastAsia="Times New Roman"/>
                <w:i/>
                <w:iCs/>
                <w:color w:val="575756"/>
              </w:rPr>
              <w:t xml:space="preserve">Junk Kouture is open to 13-18-year-olds and challenges young people to design, upcycle and create high end Kouture from recycled Junk, before </w:t>
            </w:r>
            <w:r w:rsidR="34C2874A" w:rsidRPr="40394D04">
              <w:rPr>
                <w:rFonts w:eastAsia="Times New Roman"/>
                <w:i/>
                <w:iCs/>
                <w:color w:val="575756"/>
              </w:rPr>
              <w:t>highlighting</w:t>
            </w:r>
            <w:r w:rsidRPr="40394D04">
              <w:rPr>
                <w:rFonts w:eastAsia="Times New Roman"/>
                <w:i/>
                <w:iCs/>
                <w:color w:val="575756"/>
              </w:rPr>
              <w:t xml:space="preserve"> their design and representing their school on stages across the world</w:t>
            </w:r>
            <w:r w:rsidR="28D4779D" w:rsidRPr="40394D04">
              <w:rPr>
                <w:rFonts w:eastAsia="Times New Roman"/>
                <w:i/>
                <w:iCs/>
                <w:color w:val="575756"/>
              </w:rPr>
              <w:t xml:space="preserve">. </w:t>
            </w:r>
            <w:r w:rsidRPr="40394D04">
              <w:rPr>
                <w:rFonts w:eastAsia="Times New Roman"/>
                <w:i/>
                <w:iCs/>
                <w:color w:val="575756"/>
              </w:rPr>
              <w:t xml:space="preserve">The event is open to all Irish schools who compete to </w:t>
            </w:r>
            <w:r w:rsidR="7B8C0283" w:rsidRPr="40394D04">
              <w:rPr>
                <w:rFonts w:eastAsia="Times New Roman"/>
                <w:i/>
                <w:iCs/>
                <w:color w:val="575756"/>
              </w:rPr>
              <w:t>display</w:t>
            </w:r>
            <w:r w:rsidRPr="40394D04">
              <w:rPr>
                <w:rFonts w:eastAsia="Times New Roman"/>
                <w:i/>
                <w:iCs/>
                <w:color w:val="575756"/>
              </w:rPr>
              <w:t xml:space="preserve"> their creation at a final in Dublin. Delivery of the program is through individual schools using supporting resources such as digital slides, </w:t>
            </w:r>
            <w:r w:rsidR="660ED9DA" w:rsidRPr="40394D04">
              <w:rPr>
                <w:rFonts w:eastAsia="Times New Roman"/>
                <w:i/>
                <w:iCs/>
                <w:color w:val="575756"/>
              </w:rPr>
              <w:t>handbooks,</w:t>
            </w:r>
            <w:r w:rsidRPr="40394D04">
              <w:rPr>
                <w:rFonts w:eastAsia="Times New Roman"/>
                <w:i/>
                <w:iCs/>
                <w:color w:val="575756"/>
              </w:rPr>
              <w:t xml:space="preserve"> and masterclasses to support learning in creativity, </w:t>
            </w:r>
            <w:r w:rsidR="13386200" w:rsidRPr="40394D04">
              <w:rPr>
                <w:rFonts w:eastAsia="Times New Roman"/>
                <w:i/>
                <w:iCs/>
                <w:color w:val="575756"/>
              </w:rPr>
              <w:t>design,</w:t>
            </w:r>
            <w:r w:rsidRPr="40394D04">
              <w:rPr>
                <w:rFonts w:eastAsia="Times New Roman"/>
                <w:i/>
                <w:iCs/>
                <w:color w:val="575756"/>
              </w:rPr>
              <w:t xml:space="preserve"> and sustainability.</w:t>
            </w:r>
          </w:p>
          <w:p w14:paraId="78521A00" w14:textId="77777777" w:rsidR="005927B3" w:rsidRPr="005927B3" w:rsidRDefault="005927B3" w:rsidP="4E5405E2">
            <w:pPr>
              <w:spacing w:line="240" w:lineRule="auto"/>
              <w:jc w:val="left"/>
              <w:rPr>
                <w:rFonts w:eastAsia="Times New Roman"/>
                <w:i/>
                <w:iCs/>
                <w:color w:val="575756"/>
                <w:lang w:val="it-IT" w:eastAsia="it-IT"/>
              </w:rPr>
            </w:pPr>
          </w:p>
          <w:p w14:paraId="6CAA25CA" w14:textId="4119C723" w:rsidR="009873DF" w:rsidRPr="009873DF" w:rsidRDefault="1C01F412" w:rsidP="4E5405E2">
            <w:pPr>
              <w:spacing w:line="240" w:lineRule="auto"/>
              <w:jc w:val="left"/>
              <w:rPr>
                <w:rFonts w:ascii="Times New Roman" w:eastAsia="Times New Roman" w:hAnsi="Times New Roman"/>
                <w:sz w:val="24"/>
                <w:szCs w:val="24"/>
                <w:lang w:val="it-IT" w:eastAsia="it-IT"/>
              </w:rPr>
            </w:pPr>
            <w:r w:rsidRPr="40394D04">
              <w:rPr>
                <w:rFonts w:eastAsia="Times New Roman"/>
                <w:i/>
                <w:iCs/>
                <w:color w:val="575756"/>
              </w:rPr>
              <w:t xml:space="preserve">Students can present their work across in participating countries such as France, Italy, </w:t>
            </w:r>
            <w:r w:rsidR="3CC1BCAA" w:rsidRPr="40394D04">
              <w:rPr>
                <w:rFonts w:eastAsia="Times New Roman"/>
                <w:i/>
                <w:iCs/>
                <w:color w:val="575756"/>
              </w:rPr>
              <w:t>UK,</w:t>
            </w:r>
            <w:r w:rsidRPr="40394D04">
              <w:rPr>
                <w:rFonts w:eastAsia="Times New Roman"/>
                <w:i/>
                <w:iCs/>
                <w:color w:val="575756"/>
              </w:rPr>
              <w:t xml:space="preserve"> and the USA.</w:t>
            </w:r>
          </w:p>
          <w:p w14:paraId="5678976A" w14:textId="77777777" w:rsidR="009873DF" w:rsidRPr="009873DF" w:rsidRDefault="009873DF" w:rsidP="4E5405E2">
            <w:pPr>
              <w:spacing w:after="240" w:line="240" w:lineRule="auto"/>
              <w:jc w:val="left"/>
              <w:rPr>
                <w:rFonts w:ascii="Times New Roman" w:eastAsia="Times New Roman" w:hAnsi="Times New Roman"/>
                <w:sz w:val="24"/>
                <w:szCs w:val="24"/>
                <w:lang w:val="it-IT" w:eastAsia="it-IT"/>
              </w:rPr>
            </w:pPr>
          </w:p>
          <w:p w14:paraId="6B55A009"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color w:val="000000" w:themeColor="text1"/>
              </w:rPr>
              <w:t> </w:t>
            </w:r>
          </w:p>
          <w:p w14:paraId="4EE97400" w14:textId="77777777" w:rsidR="009873DF" w:rsidRPr="009873DF" w:rsidRDefault="009873DF" w:rsidP="4E5405E2">
            <w:pPr>
              <w:spacing w:line="240" w:lineRule="auto"/>
              <w:jc w:val="left"/>
              <w:rPr>
                <w:rFonts w:ascii="Times New Roman" w:eastAsia="Times New Roman" w:hAnsi="Times New Roman"/>
                <w:sz w:val="24"/>
                <w:szCs w:val="24"/>
                <w:lang w:val="it-IT" w:eastAsia="it-IT"/>
              </w:rPr>
            </w:pPr>
          </w:p>
        </w:tc>
      </w:tr>
      <w:tr w:rsidR="008A7848" w:rsidRPr="009873DF" w14:paraId="6E99B485" w14:textId="77777777" w:rsidTr="40394D04">
        <w:trPr>
          <w:trHeight w:val="495"/>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360BCF9A"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Success Factors</w:t>
            </w:r>
            <w:r w:rsidRPr="4E5405E2">
              <w:rPr>
                <w:rFonts w:eastAsia="Times New Roman"/>
                <w:color w:val="404040" w:themeColor="text1" w:themeTint="BF"/>
              </w:rPr>
              <w:t> </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7E281817" w14:textId="6659A3BE"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i/>
                <w:iCs/>
                <w:color w:val="575756"/>
              </w:rPr>
              <w:t>What are the conditions, internal (classroom elements, systems, and tools) and external (institutional, economic, social, etc.), necessary to make this practice successful?</w:t>
            </w:r>
            <w:r w:rsidR="5C7C95BF" w:rsidRPr="4E5405E2">
              <w:rPr>
                <w:rFonts w:eastAsia="Times New Roman"/>
                <w:i/>
                <w:iCs/>
                <w:color w:val="575756"/>
              </w:rPr>
              <w:t xml:space="preserve"> </w:t>
            </w:r>
            <w:r w:rsidR="234BB5B9" w:rsidRPr="4E5405E2">
              <w:rPr>
                <w:rFonts w:eastAsia="Times New Roman"/>
                <w:i/>
                <w:iCs/>
                <w:color w:val="575756"/>
              </w:rPr>
              <w:t xml:space="preserve">For this project to be successful, a number of factors must be addressed. These include </w:t>
            </w:r>
            <w:r w:rsidR="57ACA14B" w:rsidRPr="4E5405E2">
              <w:rPr>
                <w:rFonts w:eastAsia="Times New Roman"/>
                <w:i/>
                <w:iCs/>
                <w:color w:val="575756"/>
              </w:rPr>
              <w:t>internal teambuilding and education on the circular economy.</w:t>
            </w:r>
          </w:p>
          <w:p w14:paraId="63311FB1" w14:textId="77777777" w:rsidR="009873DF" w:rsidRPr="009873DF" w:rsidRDefault="009873DF" w:rsidP="4E5405E2">
            <w:pPr>
              <w:spacing w:line="240" w:lineRule="auto"/>
              <w:jc w:val="left"/>
              <w:rPr>
                <w:rFonts w:ascii="Times New Roman" w:eastAsia="Times New Roman" w:hAnsi="Times New Roman"/>
                <w:sz w:val="24"/>
                <w:szCs w:val="24"/>
                <w:lang w:val="it-IT" w:eastAsia="it-IT"/>
              </w:rPr>
            </w:pPr>
          </w:p>
        </w:tc>
      </w:tr>
      <w:tr w:rsidR="008A7848" w:rsidRPr="009873DF" w14:paraId="7135FCA0" w14:textId="77777777" w:rsidTr="40394D04">
        <w:trPr>
          <w:trHeight w:val="750"/>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19AF4FC0"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Competences of the GreenComp addressed</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64F54045" w14:textId="38F2D034" w:rsidR="009873DF" w:rsidRDefault="1DAE918D" w:rsidP="4E5405E2">
            <w:pPr>
              <w:spacing w:line="240" w:lineRule="auto"/>
              <w:jc w:val="left"/>
              <w:rPr>
                <w:rFonts w:eastAsia="Times New Roman"/>
                <w:i/>
                <w:iCs/>
                <w:color w:val="575756"/>
                <w:lang w:val="it-IT" w:eastAsia="it-IT"/>
              </w:rPr>
            </w:pPr>
            <w:r w:rsidRPr="4E5405E2">
              <w:rPr>
                <w:rFonts w:eastAsia="Times New Roman"/>
                <w:i/>
                <w:iCs/>
                <w:color w:val="575756"/>
              </w:rPr>
              <w:t xml:space="preserve">1. </w:t>
            </w:r>
            <w:r w:rsidR="74555238" w:rsidRPr="4E5405E2">
              <w:rPr>
                <w:rFonts w:eastAsia="Times New Roman"/>
                <w:i/>
                <w:iCs/>
                <w:color w:val="575756"/>
              </w:rPr>
              <w:t>Valuing</w:t>
            </w:r>
            <w:r w:rsidRPr="4E5405E2">
              <w:rPr>
                <w:rFonts w:eastAsia="Times New Roman"/>
                <w:i/>
                <w:iCs/>
                <w:color w:val="575756"/>
              </w:rPr>
              <w:t xml:space="preserve"> Sustainability</w:t>
            </w:r>
          </w:p>
          <w:p w14:paraId="103A7418" w14:textId="77777777" w:rsidR="00F27353" w:rsidRDefault="1DAE918D" w:rsidP="4E5405E2">
            <w:pPr>
              <w:spacing w:line="240" w:lineRule="auto"/>
              <w:jc w:val="left"/>
              <w:rPr>
                <w:rFonts w:eastAsia="Times New Roman"/>
                <w:i/>
                <w:iCs/>
                <w:color w:val="575756"/>
                <w:lang w:val="it-IT" w:eastAsia="it-IT"/>
              </w:rPr>
            </w:pPr>
            <w:r w:rsidRPr="4E5405E2">
              <w:rPr>
                <w:rFonts w:eastAsia="Times New Roman"/>
                <w:i/>
                <w:iCs/>
                <w:color w:val="575756"/>
              </w:rPr>
              <w:t>2. Systems Thinking</w:t>
            </w:r>
          </w:p>
          <w:p w14:paraId="678C118B" w14:textId="659389F6" w:rsidR="00F27353" w:rsidRDefault="210D0E87" w:rsidP="4E5405E2">
            <w:pPr>
              <w:spacing w:line="240" w:lineRule="auto"/>
              <w:jc w:val="left"/>
              <w:rPr>
                <w:rFonts w:eastAsia="Times New Roman"/>
                <w:i/>
                <w:iCs/>
                <w:color w:val="575756"/>
                <w:lang w:val="it-IT" w:eastAsia="it-IT"/>
              </w:rPr>
            </w:pPr>
            <w:r w:rsidRPr="4E5405E2">
              <w:rPr>
                <w:rFonts w:eastAsia="Times New Roman"/>
                <w:i/>
                <w:iCs/>
                <w:color w:val="575756"/>
              </w:rPr>
              <w:t xml:space="preserve">3. </w:t>
            </w:r>
            <w:r w:rsidR="1DAE918D" w:rsidRPr="4E5405E2">
              <w:rPr>
                <w:rFonts w:eastAsia="Times New Roman"/>
                <w:i/>
                <w:iCs/>
                <w:color w:val="575756"/>
              </w:rPr>
              <w:t>Critical Thinking</w:t>
            </w:r>
          </w:p>
          <w:p w14:paraId="41720D1E" w14:textId="19F7AF22" w:rsidR="00DF7101" w:rsidRDefault="210D0E87" w:rsidP="4E5405E2">
            <w:pPr>
              <w:spacing w:line="240" w:lineRule="auto"/>
              <w:jc w:val="left"/>
              <w:rPr>
                <w:rFonts w:eastAsia="Times New Roman"/>
                <w:i/>
                <w:iCs/>
                <w:color w:val="575756"/>
                <w:lang w:val="it-IT" w:eastAsia="it-IT"/>
              </w:rPr>
            </w:pPr>
            <w:r w:rsidRPr="4E5405E2">
              <w:rPr>
                <w:rFonts w:eastAsia="Times New Roman"/>
                <w:i/>
                <w:iCs/>
                <w:color w:val="575756"/>
              </w:rPr>
              <w:t>4. Problem Framing</w:t>
            </w:r>
          </w:p>
          <w:p w14:paraId="69C92AA3" w14:textId="23C2FE56" w:rsidR="00DF7101" w:rsidRDefault="210D0E87" w:rsidP="4E5405E2">
            <w:pPr>
              <w:spacing w:line="240" w:lineRule="auto"/>
              <w:jc w:val="left"/>
              <w:rPr>
                <w:rFonts w:eastAsia="Times New Roman"/>
                <w:i/>
                <w:iCs/>
                <w:color w:val="575756"/>
                <w:lang w:val="it-IT" w:eastAsia="it-IT"/>
              </w:rPr>
            </w:pPr>
            <w:r w:rsidRPr="4E5405E2">
              <w:rPr>
                <w:rFonts w:eastAsia="Times New Roman"/>
                <w:i/>
                <w:iCs/>
                <w:color w:val="575756"/>
              </w:rPr>
              <w:t>5. Future Literacy</w:t>
            </w:r>
          </w:p>
          <w:p w14:paraId="509B73DC" w14:textId="3A884BF8" w:rsidR="00DF7101" w:rsidRDefault="739C46EA" w:rsidP="4E5405E2">
            <w:pPr>
              <w:spacing w:line="240" w:lineRule="auto"/>
              <w:jc w:val="left"/>
              <w:rPr>
                <w:rFonts w:eastAsia="Times New Roman"/>
                <w:i/>
                <w:iCs/>
                <w:color w:val="575756"/>
                <w:lang w:val="it-IT" w:eastAsia="it-IT"/>
              </w:rPr>
            </w:pPr>
            <w:r w:rsidRPr="4E5405E2">
              <w:rPr>
                <w:rFonts w:eastAsia="Times New Roman"/>
                <w:i/>
                <w:iCs/>
                <w:color w:val="575756"/>
              </w:rPr>
              <w:t>6. Exploratory Thinking</w:t>
            </w:r>
          </w:p>
          <w:p w14:paraId="73467B6A" w14:textId="3DC72448" w:rsidR="0048074C" w:rsidRDefault="739C46EA" w:rsidP="4E5405E2">
            <w:pPr>
              <w:spacing w:line="240" w:lineRule="auto"/>
              <w:jc w:val="left"/>
              <w:rPr>
                <w:rFonts w:eastAsia="Times New Roman"/>
                <w:i/>
                <w:iCs/>
                <w:color w:val="575756"/>
                <w:lang w:val="it-IT" w:eastAsia="it-IT"/>
              </w:rPr>
            </w:pPr>
            <w:r w:rsidRPr="4E5405E2">
              <w:rPr>
                <w:rFonts w:eastAsia="Times New Roman"/>
                <w:i/>
                <w:iCs/>
                <w:color w:val="575756"/>
              </w:rPr>
              <w:t>7. Collective action</w:t>
            </w:r>
          </w:p>
          <w:p w14:paraId="2A7BFA17" w14:textId="1D67B08B" w:rsidR="00F27353" w:rsidRPr="009873DF" w:rsidRDefault="00F27353" w:rsidP="4E5405E2">
            <w:pPr>
              <w:spacing w:line="240" w:lineRule="auto"/>
              <w:jc w:val="left"/>
              <w:rPr>
                <w:rFonts w:ascii="Times New Roman" w:eastAsia="Times New Roman" w:hAnsi="Times New Roman"/>
                <w:sz w:val="24"/>
                <w:szCs w:val="24"/>
                <w:lang w:val="it-IT" w:eastAsia="it-IT"/>
              </w:rPr>
            </w:pPr>
          </w:p>
        </w:tc>
      </w:tr>
      <w:tr w:rsidR="008A7848" w:rsidRPr="009873DF" w14:paraId="25FD01FE" w14:textId="77777777" w:rsidTr="40394D04">
        <w:trPr>
          <w:trHeight w:val="495"/>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3F296FC6"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color w:val="404040" w:themeColor="text1" w:themeTint="BF"/>
              </w:rPr>
              <w:lastRenderedPageBreak/>
              <w:t>Related</w:t>
            </w:r>
            <w:r w:rsidRPr="4E5405E2">
              <w:rPr>
                <w:rFonts w:eastAsia="Times New Roman"/>
                <w:b/>
                <w:bCs/>
                <w:color w:val="404040" w:themeColor="text1" w:themeTint="BF"/>
              </w:rPr>
              <w:t xml:space="preserve"> Resources /Link</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4982477A" w14:textId="76AB4C0C" w:rsidR="00FF4528" w:rsidRPr="009873DF" w:rsidRDefault="14C4ECFA" w:rsidP="4E5405E2">
            <w:pPr>
              <w:spacing w:line="240" w:lineRule="auto"/>
              <w:jc w:val="left"/>
              <w:rPr>
                <w:rFonts w:ascii="Times New Roman" w:eastAsia="Times New Roman" w:hAnsi="Times New Roman"/>
                <w:sz w:val="24"/>
                <w:szCs w:val="24"/>
                <w:lang w:val="it-IT" w:eastAsia="it-IT"/>
              </w:rPr>
            </w:pPr>
            <w:r w:rsidRPr="4E5405E2">
              <w:rPr>
                <w:rFonts w:ascii="Times New Roman" w:eastAsia="Times New Roman" w:hAnsi="Times New Roman"/>
                <w:sz w:val="24"/>
                <w:szCs w:val="24"/>
              </w:rPr>
              <w:t>https://junkkouture.com/</w:t>
            </w:r>
          </w:p>
        </w:tc>
      </w:tr>
    </w:tbl>
    <w:p w14:paraId="16B27896" w14:textId="77777777" w:rsidR="009873DF" w:rsidRPr="002F566A" w:rsidRDefault="009873DF" w:rsidP="002F566A"/>
    <w:p w14:paraId="496F87AF" w14:textId="339CD9FE" w:rsidR="002F566A" w:rsidRPr="000962CC" w:rsidRDefault="26F61B78" w:rsidP="000962CC">
      <w:pPr>
        <w:pStyle w:val="Heading2"/>
        <w:rPr>
          <w:color w:val="000000"/>
          <w:sz w:val="22"/>
          <w:szCs w:val="22"/>
        </w:rPr>
      </w:pPr>
      <w:bookmarkStart w:id="29" w:name="_Toc144215075"/>
      <w:r w:rsidRPr="4E5405E2">
        <w:rPr>
          <w:color w:val="000000" w:themeColor="text1"/>
          <w:sz w:val="22"/>
          <w:szCs w:val="22"/>
        </w:rPr>
        <w:t>4.</w:t>
      </w:r>
      <w:r w:rsidR="6D5AA940" w:rsidRPr="4E5405E2">
        <w:rPr>
          <w:color w:val="000000" w:themeColor="text1"/>
          <w:sz w:val="22"/>
          <w:szCs w:val="22"/>
        </w:rPr>
        <w:t>4</w:t>
      </w:r>
      <w:r w:rsidRPr="4E5405E2">
        <w:rPr>
          <w:color w:val="000000" w:themeColor="text1"/>
          <w:sz w:val="22"/>
          <w:szCs w:val="22"/>
        </w:rPr>
        <w:t xml:space="preserve"> [</w:t>
      </w:r>
      <w:r w:rsidR="6D5AA940" w:rsidRPr="4E5405E2">
        <w:rPr>
          <w:color w:val="000000" w:themeColor="text1"/>
          <w:sz w:val="22"/>
          <w:szCs w:val="22"/>
        </w:rPr>
        <w:t>The Willow Project</w:t>
      </w:r>
      <w:r w:rsidRPr="4E5405E2">
        <w:rPr>
          <w:color w:val="000000" w:themeColor="text1"/>
          <w:sz w:val="22"/>
          <w:szCs w:val="22"/>
        </w:rPr>
        <w:t>]</w:t>
      </w:r>
      <w:bookmarkEnd w:id="29"/>
    </w:p>
    <w:tbl>
      <w:tblPr>
        <w:tblW w:w="0" w:type="auto"/>
        <w:tblCellMar>
          <w:top w:w="15" w:type="dxa"/>
          <w:left w:w="15" w:type="dxa"/>
          <w:bottom w:w="15" w:type="dxa"/>
          <w:right w:w="15" w:type="dxa"/>
        </w:tblCellMar>
        <w:tblLook w:val="04A0" w:firstRow="1" w:lastRow="0" w:firstColumn="1" w:lastColumn="0" w:noHBand="0" w:noVBand="1"/>
      </w:tblPr>
      <w:tblGrid>
        <w:gridCol w:w="2993"/>
        <w:gridCol w:w="6639"/>
      </w:tblGrid>
      <w:tr w:rsidR="009873DF" w:rsidRPr="009873DF" w14:paraId="5BBE809B" w14:textId="77777777" w:rsidTr="40394D04">
        <w:trPr>
          <w:trHeight w:val="615"/>
        </w:trPr>
        <w:tc>
          <w:tcPr>
            <w:tcW w:w="0" w:type="auto"/>
            <w:gridSpan w:val="2"/>
            <w:shd w:val="clear" w:color="auto" w:fill="A8D08D" w:themeFill="accent6" w:themeFillTint="99"/>
            <w:tcMar>
              <w:top w:w="100" w:type="dxa"/>
              <w:left w:w="100" w:type="dxa"/>
              <w:bottom w:w="100" w:type="dxa"/>
              <w:right w:w="100" w:type="dxa"/>
            </w:tcMar>
            <w:hideMark/>
          </w:tcPr>
          <w:p w14:paraId="1D1C24DA" w14:textId="373D9DB6"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FFFFFF" w:themeColor="background1"/>
                <w:sz w:val="36"/>
                <w:szCs w:val="36"/>
              </w:rPr>
              <w:t>T</w:t>
            </w:r>
            <w:r w:rsidR="6D5AA940" w:rsidRPr="4E5405E2">
              <w:rPr>
                <w:rFonts w:eastAsia="Times New Roman"/>
                <w:b/>
                <w:bCs/>
                <w:color w:val="FFFFFF" w:themeColor="background1"/>
                <w:sz w:val="36"/>
                <w:szCs w:val="36"/>
              </w:rPr>
              <w:t>he Willow Project</w:t>
            </w:r>
          </w:p>
        </w:tc>
      </w:tr>
      <w:tr w:rsidR="002052C9" w:rsidRPr="009873DF" w14:paraId="63B21EAC" w14:textId="77777777" w:rsidTr="40394D04">
        <w:trPr>
          <w:trHeight w:val="465"/>
        </w:trPr>
        <w:tc>
          <w:tcPr>
            <w:tcW w:w="0" w:type="auto"/>
            <w:shd w:val="clear" w:color="auto" w:fill="E2EFD9" w:themeFill="accent6" w:themeFillTint="33"/>
            <w:tcMar>
              <w:top w:w="100" w:type="dxa"/>
              <w:left w:w="100" w:type="dxa"/>
              <w:bottom w:w="100" w:type="dxa"/>
              <w:right w:w="100" w:type="dxa"/>
            </w:tcMar>
            <w:hideMark/>
          </w:tcPr>
          <w:p w14:paraId="3658AA1A" w14:textId="48E8647E"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color w:val="000000" w:themeColor="text1"/>
              </w:rPr>
              <w:t>[</w:t>
            </w:r>
            <w:r w:rsidR="6D5AA940" w:rsidRPr="4E5405E2">
              <w:rPr>
                <w:rFonts w:eastAsia="Times New Roman"/>
                <w:color w:val="000000" w:themeColor="text1"/>
              </w:rPr>
              <w:t>2023</w:t>
            </w:r>
            <w:r w:rsidRPr="4E5405E2">
              <w:rPr>
                <w:rFonts w:eastAsia="Times New Roman"/>
                <w:color w:val="000000" w:themeColor="text1"/>
              </w:rPr>
              <w:t>]</w:t>
            </w:r>
          </w:p>
        </w:tc>
        <w:tc>
          <w:tcPr>
            <w:tcW w:w="0" w:type="auto"/>
            <w:shd w:val="clear" w:color="auto" w:fill="E2EFD9" w:themeFill="accent6" w:themeFillTint="33"/>
            <w:tcMar>
              <w:top w:w="100" w:type="dxa"/>
              <w:left w:w="100" w:type="dxa"/>
              <w:bottom w:w="100" w:type="dxa"/>
              <w:right w:w="100" w:type="dxa"/>
            </w:tcMar>
            <w:hideMark/>
          </w:tcPr>
          <w:p w14:paraId="02828197" w14:textId="100D686F" w:rsidR="009873DF" w:rsidRPr="009873DF" w:rsidRDefault="3E1FD4ED" w:rsidP="22016FC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Author(s):</w:t>
            </w:r>
            <w:r w:rsidRPr="4E5405E2">
              <w:rPr>
                <w:rFonts w:eastAsia="Times New Roman"/>
                <w:color w:val="000000" w:themeColor="text1"/>
              </w:rPr>
              <w:t xml:space="preserve"> [</w:t>
            </w:r>
            <w:r w:rsidR="40525400" w:rsidRPr="4E5405E2">
              <w:rPr>
                <w:rFonts w:eastAsia="Times New Roman"/>
                <w:color w:val="000000" w:themeColor="text1"/>
              </w:rPr>
              <w:t>Gurteen College</w:t>
            </w:r>
            <w:r w:rsidRPr="4E5405E2">
              <w:rPr>
                <w:rFonts w:eastAsia="Times New Roman"/>
                <w:color w:val="000000" w:themeColor="text1"/>
              </w:rPr>
              <w:t>]</w:t>
            </w:r>
          </w:p>
        </w:tc>
      </w:tr>
      <w:tr w:rsidR="009873DF" w:rsidRPr="009873DF" w14:paraId="601721D7" w14:textId="77777777" w:rsidTr="40394D04">
        <w:trPr>
          <w:trHeight w:val="480"/>
        </w:trPr>
        <w:tc>
          <w:tcPr>
            <w:tcW w:w="0" w:type="auto"/>
            <w:gridSpan w:val="2"/>
            <w:tcBorders>
              <w:bottom w:val="single" w:sz="8" w:space="0" w:color="BFBFBF" w:themeColor="background1" w:themeShade="BF"/>
            </w:tcBorders>
            <w:shd w:val="clear" w:color="auto" w:fill="D9D9D9" w:themeFill="background1" w:themeFillShade="D9"/>
            <w:tcMar>
              <w:top w:w="100" w:type="dxa"/>
              <w:left w:w="100" w:type="dxa"/>
              <w:bottom w:w="100" w:type="dxa"/>
              <w:right w:w="100" w:type="dxa"/>
            </w:tcMar>
            <w:hideMark/>
          </w:tcPr>
          <w:p w14:paraId="434F9BC1"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Element</w:t>
            </w:r>
          </w:p>
        </w:tc>
      </w:tr>
      <w:tr w:rsidR="002052C9" w:rsidRPr="009873DF" w14:paraId="492E293D" w14:textId="77777777" w:rsidTr="40394D04">
        <w:trPr>
          <w:trHeight w:val="495"/>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727A1011"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 xml:space="preserve">Goals </w:t>
            </w:r>
            <w:r w:rsidRPr="4E5405E2">
              <w:rPr>
                <w:rFonts w:eastAsia="Times New Roman"/>
                <w:color w:val="404040" w:themeColor="text1" w:themeTint="BF"/>
              </w:rPr>
              <w:t>of the best practice</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2B612751" w14:textId="418A99F6" w:rsidR="009873DF" w:rsidRPr="009873DF" w:rsidRDefault="76A222D1" w:rsidP="4E5405E2">
            <w:pPr>
              <w:spacing w:line="240" w:lineRule="auto"/>
              <w:jc w:val="left"/>
              <w:rPr>
                <w:rFonts w:ascii="Times New Roman" w:eastAsia="Times New Roman" w:hAnsi="Times New Roman"/>
                <w:sz w:val="24"/>
                <w:szCs w:val="24"/>
                <w:lang w:val="it-IT" w:eastAsia="it-IT"/>
              </w:rPr>
            </w:pPr>
            <w:r w:rsidRPr="4E5405E2">
              <w:rPr>
                <w:rFonts w:eastAsia="Times New Roman"/>
                <w:i/>
                <w:iCs/>
                <w:color w:val="575756"/>
              </w:rPr>
              <w:t>The goal of this project is to provide renewable energy to a third level VET college</w:t>
            </w:r>
          </w:p>
        </w:tc>
      </w:tr>
      <w:tr w:rsidR="002052C9" w:rsidRPr="009873DF" w14:paraId="51E17A02" w14:textId="77777777" w:rsidTr="40394D04">
        <w:trPr>
          <w:trHeight w:val="495"/>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0AF0E8B3" w14:textId="77777777" w:rsidR="009873DF" w:rsidRPr="009873DF" w:rsidRDefault="3E1FD4ED" w:rsidP="4E5405E2">
            <w:pPr>
              <w:spacing w:line="240" w:lineRule="auto"/>
              <w:rPr>
                <w:rFonts w:ascii="Times New Roman" w:eastAsia="Times New Roman" w:hAnsi="Times New Roman"/>
                <w:sz w:val="24"/>
                <w:szCs w:val="24"/>
                <w:lang w:val="it-IT" w:eastAsia="it-IT"/>
              </w:rPr>
            </w:pPr>
            <w:r w:rsidRPr="4E5405E2">
              <w:rPr>
                <w:rFonts w:eastAsia="Times New Roman"/>
                <w:b/>
                <w:bCs/>
                <w:color w:val="404040" w:themeColor="text1" w:themeTint="BF"/>
              </w:rPr>
              <w:t>Target Group/Beneficiaries</w:t>
            </w:r>
            <w:r w:rsidRPr="4E5405E2">
              <w:rPr>
                <w:rFonts w:eastAsia="Times New Roman"/>
                <w:color w:val="404040" w:themeColor="text1" w:themeTint="BF"/>
              </w:rPr>
              <w:t> </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571BBED8" w14:textId="00178DCF" w:rsidR="009873DF" w:rsidRPr="009873DF" w:rsidRDefault="3D259D9B" w:rsidP="4E5405E2">
            <w:pPr>
              <w:spacing w:line="240" w:lineRule="auto"/>
              <w:jc w:val="left"/>
              <w:rPr>
                <w:rFonts w:ascii="Times New Roman" w:eastAsia="Times New Roman" w:hAnsi="Times New Roman"/>
                <w:sz w:val="24"/>
                <w:szCs w:val="24"/>
                <w:lang w:val="it-IT" w:eastAsia="it-IT"/>
              </w:rPr>
            </w:pPr>
            <w:r w:rsidRPr="4E5405E2">
              <w:rPr>
                <w:rFonts w:eastAsia="Times New Roman"/>
                <w:i/>
                <w:iCs/>
                <w:color w:val="575756"/>
              </w:rPr>
              <w:t xml:space="preserve">The target of this project is </w:t>
            </w:r>
            <w:r w:rsidR="1BD3F799" w:rsidRPr="4E5405E2">
              <w:rPr>
                <w:rFonts w:eastAsia="Times New Roman"/>
                <w:i/>
                <w:iCs/>
                <w:color w:val="575756"/>
              </w:rPr>
              <w:t>third level institutions and VET colleges.</w:t>
            </w:r>
          </w:p>
          <w:p w14:paraId="5E753790" w14:textId="77777777" w:rsidR="009873DF" w:rsidRPr="009873DF" w:rsidRDefault="009873DF" w:rsidP="4E5405E2">
            <w:pPr>
              <w:spacing w:line="240" w:lineRule="auto"/>
              <w:jc w:val="left"/>
              <w:rPr>
                <w:rFonts w:ascii="Times New Roman" w:eastAsia="Times New Roman" w:hAnsi="Times New Roman"/>
                <w:sz w:val="24"/>
                <w:szCs w:val="24"/>
                <w:lang w:val="it-IT" w:eastAsia="it-IT"/>
              </w:rPr>
            </w:pPr>
          </w:p>
        </w:tc>
      </w:tr>
      <w:tr w:rsidR="002052C9" w:rsidRPr="009873DF" w14:paraId="5E67228F" w14:textId="77777777" w:rsidTr="40394D04">
        <w:trPr>
          <w:trHeight w:val="750"/>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521291BE" w14:textId="77777777" w:rsidR="009873DF" w:rsidRPr="009873DF" w:rsidRDefault="3E1FD4ED" w:rsidP="4E5405E2">
            <w:pPr>
              <w:spacing w:line="240" w:lineRule="auto"/>
              <w:rPr>
                <w:rFonts w:ascii="Times New Roman" w:eastAsia="Times New Roman" w:hAnsi="Times New Roman"/>
                <w:sz w:val="24"/>
                <w:szCs w:val="24"/>
                <w:lang w:val="it-IT" w:eastAsia="it-IT"/>
              </w:rPr>
            </w:pPr>
            <w:r w:rsidRPr="4E5405E2">
              <w:rPr>
                <w:rFonts w:eastAsia="Times New Roman"/>
                <w:b/>
                <w:bCs/>
                <w:color w:val="404040" w:themeColor="text1" w:themeTint="BF"/>
              </w:rPr>
              <w:t>Needed resources</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2D6DF8E5" w14:textId="6F81E5E3" w:rsidR="009873DF" w:rsidRPr="009873DF" w:rsidRDefault="176F3F47" w:rsidP="4E5405E2">
            <w:pPr>
              <w:spacing w:line="240" w:lineRule="auto"/>
              <w:jc w:val="left"/>
              <w:rPr>
                <w:rFonts w:ascii="Times New Roman" w:eastAsia="Times New Roman" w:hAnsi="Times New Roman"/>
                <w:sz w:val="24"/>
                <w:szCs w:val="24"/>
                <w:lang w:val="it-IT" w:eastAsia="it-IT"/>
              </w:rPr>
            </w:pPr>
            <w:r w:rsidRPr="4E5405E2">
              <w:rPr>
                <w:rFonts w:eastAsia="Times New Roman"/>
                <w:i/>
                <w:iCs/>
                <w:color w:val="575756"/>
              </w:rPr>
              <w:t>For this project to go ahead, a prospective participant</w:t>
            </w:r>
            <w:r w:rsidR="001158F5" w:rsidRPr="4E5405E2">
              <w:rPr>
                <w:rFonts w:eastAsia="Times New Roman"/>
                <w:i/>
                <w:iCs/>
                <w:color w:val="575756"/>
              </w:rPr>
              <w:t xml:space="preserve"> requires a</w:t>
            </w:r>
            <w:r w:rsidR="37F01836" w:rsidRPr="4E5405E2">
              <w:rPr>
                <w:rFonts w:eastAsia="Times New Roman"/>
                <w:i/>
                <w:iCs/>
                <w:color w:val="575756"/>
              </w:rPr>
              <w:t xml:space="preserve"> tree plantation on site, different varieties of trees within the plantation</w:t>
            </w:r>
            <w:r w:rsidR="4407A825" w:rsidRPr="4E5405E2">
              <w:rPr>
                <w:rFonts w:eastAsia="Times New Roman"/>
                <w:i/>
                <w:iCs/>
                <w:color w:val="575756"/>
              </w:rPr>
              <w:t xml:space="preserve"> and functioning wood chip boiler. </w:t>
            </w:r>
          </w:p>
          <w:p w14:paraId="6EF23EFB" w14:textId="77777777" w:rsidR="009873DF" w:rsidRPr="009873DF" w:rsidRDefault="009873DF" w:rsidP="4E5405E2">
            <w:pPr>
              <w:spacing w:line="240" w:lineRule="auto"/>
              <w:jc w:val="left"/>
              <w:rPr>
                <w:rFonts w:ascii="Times New Roman" w:eastAsia="Times New Roman" w:hAnsi="Times New Roman"/>
                <w:sz w:val="24"/>
                <w:szCs w:val="24"/>
                <w:lang w:val="it-IT" w:eastAsia="it-IT"/>
              </w:rPr>
            </w:pPr>
          </w:p>
        </w:tc>
      </w:tr>
      <w:tr w:rsidR="002052C9" w:rsidRPr="009873DF" w14:paraId="2D30AB37" w14:textId="77777777" w:rsidTr="40394D04">
        <w:trPr>
          <w:trHeight w:val="495"/>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35A5C00F"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Methodology</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2C97EE37" w14:textId="31C31EF0" w:rsidR="005C7692" w:rsidRDefault="2C9B4563" w:rsidP="4E5405E2">
            <w:pPr>
              <w:spacing w:line="240" w:lineRule="auto"/>
              <w:jc w:val="left"/>
              <w:rPr>
                <w:rFonts w:eastAsia="Times New Roman"/>
                <w:i/>
                <w:iCs/>
                <w:color w:val="575756"/>
                <w:lang w:val="it-IT" w:eastAsia="it-IT"/>
              </w:rPr>
            </w:pPr>
            <w:r w:rsidRPr="4E5405E2">
              <w:rPr>
                <w:rFonts w:eastAsia="Times New Roman"/>
                <w:i/>
                <w:iCs/>
                <w:color w:val="575756"/>
              </w:rPr>
              <w:t xml:space="preserve">To begin, </w:t>
            </w:r>
            <w:r w:rsidR="7D757D43" w:rsidRPr="4E5405E2">
              <w:rPr>
                <w:rFonts w:eastAsia="Times New Roman"/>
                <w:i/>
                <w:iCs/>
                <w:color w:val="575756"/>
              </w:rPr>
              <w:t xml:space="preserve">a woodland must be planted. The area of this woodland should be approximately </w:t>
            </w:r>
            <w:r w:rsidR="6C9BE776" w:rsidRPr="4E5405E2">
              <w:rPr>
                <w:rFonts w:eastAsia="Times New Roman"/>
                <w:i/>
                <w:iCs/>
                <w:color w:val="575756"/>
              </w:rPr>
              <w:t xml:space="preserve">30 hectares with a mixture of tree species. </w:t>
            </w:r>
            <w:r w:rsidR="5ADAB803" w:rsidRPr="4E5405E2">
              <w:rPr>
                <w:rFonts w:eastAsia="Times New Roman"/>
                <w:i/>
                <w:iCs/>
                <w:color w:val="575756"/>
              </w:rPr>
              <w:t xml:space="preserve">These trees must be cut back in the spring to encourage exponential regrowth. </w:t>
            </w:r>
          </w:p>
          <w:p w14:paraId="1FC2E843" w14:textId="10318E43" w:rsidR="00B65C04" w:rsidRDefault="568EB71D" w:rsidP="4E5405E2">
            <w:pPr>
              <w:spacing w:line="240" w:lineRule="auto"/>
              <w:jc w:val="left"/>
              <w:rPr>
                <w:rFonts w:eastAsia="Times New Roman"/>
                <w:i/>
                <w:iCs/>
                <w:color w:val="575756"/>
                <w:lang w:val="it-IT" w:eastAsia="it-IT"/>
              </w:rPr>
            </w:pPr>
            <w:r w:rsidRPr="4E5405E2">
              <w:rPr>
                <w:rFonts w:eastAsia="Times New Roman"/>
                <w:i/>
                <w:iCs/>
                <w:color w:val="575756"/>
              </w:rPr>
              <w:t xml:space="preserve">As the trees grow, weeds </w:t>
            </w:r>
            <w:r w:rsidR="2152DD13" w:rsidRPr="4E5405E2">
              <w:rPr>
                <w:rFonts w:eastAsia="Times New Roman"/>
                <w:i/>
                <w:iCs/>
                <w:color w:val="575756"/>
              </w:rPr>
              <w:t xml:space="preserve">must be </w:t>
            </w:r>
            <w:r w:rsidR="2690A0E1" w:rsidRPr="4E5405E2">
              <w:rPr>
                <w:rFonts w:eastAsia="Times New Roman"/>
                <w:i/>
                <w:iCs/>
                <w:color w:val="575756"/>
              </w:rPr>
              <w:t>controlled</w:t>
            </w:r>
            <w:r w:rsidR="2152DD13" w:rsidRPr="4E5405E2">
              <w:rPr>
                <w:rFonts w:eastAsia="Times New Roman"/>
                <w:i/>
                <w:iCs/>
                <w:color w:val="575756"/>
              </w:rPr>
              <w:t xml:space="preserve"> with herbicides. </w:t>
            </w:r>
          </w:p>
          <w:p w14:paraId="44EB05F1" w14:textId="682B23A0" w:rsidR="000D2833" w:rsidRDefault="2152DD13" w:rsidP="4E5405E2">
            <w:pPr>
              <w:spacing w:line="240" w:lineRule="auto"/>
              <w:jc w:val="left"/>
              <w:rPr>
                <w:rFonts w:eastAsia="Times New Roman"/>
                <w:i/>
                <w:iCs/>
                <w:color w:val="575756"/>
                <w:lang w:val="it-IT" w:eastAsia="it-IT"/>
              </w:rPr>
            </w:pPr>
            <w:r w:rsidRPr="4E5405E2">
              <w:rPr>
                <w:rFonts w:eastAsia="Times New Roman"/>
                <w:i/>
                <w:iCs/>
                <w:color w:val="575756"/>
              </w:rPr>
              <w:t xml:space="preserve">To ensure the </w:t>
            </w:r>
            <w:r w:rsidR="42DE7B75" w:rsidRPr="4E5405E2">
              <w:rPr>
                <w:rFonts w:eastAsia="Times New Roman"/>
                <w:i/>
                <w:iCs/>
                <w:color w:val="575756"/>
              </w:rPr>
              <w:t xml:space="preserve">trees can be used properly, a 270 square meter drying floor must be installed to allow for </w:t>
            </w:r>
            <w:r w:rsidR="7F53F31A" w:rsidRPr="4E5405E2">
              <w:rPr>
                <w:rFonts w:eastAsia="Times New Roman"/>
                <w:i/>
                <w:iCs/>
                <w:color w:val="575756"/>
              </w:rPr>
              <w:t xml:space="preserve">drying of the wood chips. </w:t>
            </w:r>
          </w:p>
          <w:p w14:paraId="4EBBC676" w14:textId="3774F3D7" w:rsidR="009873DF" w:rsidRPr="0087030B" w:rsidRDefault="7F53F31A" w:rsidP="4E5405E2">
            <w:pPr>
              <w:spacing w:line="240" w:lineRule="auto"/>
              <w:jc w:val="left"/>
              <w:rPr>
                <w:rFonts w:eastAsia="Times New Roman"/>
                <w:i/>
                <w:iCs/>
                <w:color w:val="575756"/>
                <w:lang w:val="it-IT" w:eastAsia="it-IT"/>
              </w:rPr>
            </w:pPr>
            <w:r w:rsidRPr="4E5405E2">
              <w:rPr>
                <w:rFonts w:eastAsia="Times New Roman"/>
                <w:i/>
                <w:iCs/>
                <w:color w:val="575756"/>
              </w:rPr>
              <w:t xml:space="preserve">The trees must then be harvested on a </w:t>
            </w:r>
            <w:r w:rsidR="373F838C" w:rsidRPr="4E5405E2">
              <w:rPr>
                <w:rFonts w:eastAsia="Times New Roman"/>
                <w:i/>
                <w:iCs/>
                <w:color w:val="575756"/>
              </w:rPr>
              <w:t>3-year</w:t>
            </w:r>
            <w:r w:rsidRPr="4E5405E2">
              <w:rPr>
                <w:rFonts w:eastAsia="Times New Roman"/>
                <w:i/>
                <w:iCs/>
                <w:color w:val="575756"/>
              </w:rPr>
              <w:t xml:space="preserve"> cycle</w:t>
            </w:r>
            <w:r w:rsidR="0F5D279D" w:rsidRPr="4E5405E2">
              <w:rPr>
                <w:rFonts w:eastAsia="Times New Roman"/>
                <w:i/>
                <w:iCs/>
                <w:color w:val="575756"/>
              </w:rPr>
              <w:t xml:space="preserve">. </w:t>
            </w:r>
            <w:r w:rsidR="3DD4974D" w:rsidRPr="4E5405E2">
              <w:rPr>
                <w:rFonts w:eastAsia="Times New Roman"/>
                <w:i/>
                <w:iCs/>
                <w:color w:val="575756"/>
              </w:rPr>
              <w:t xml:space="preserve">The tree cuttings are then put through a </w:t>
            </w:r>
            <w:r w:rsidR="14BCA8DF" w:rsidRPr="4E5405E2">
              <w:rPr>
                <w:rFonts w:eastAsia="Times New Roman"/>
                <w:i/>
                <w:iCs/>
                <w:color w:val="575756"/>
              </w:rPr>
              <w:t xml:space="preserve">chipper to allow for use in a wood chip boiler. </w:t>
            </w:r>
          </w:p>
          <w:p w14:paraId="14B98BB0" w14:textId="77777777" w:rsidR="009873DF" w:rsidRPr="009873DF" w:rsidRDefault="009873DF" w:rsidP="4E5405E2">
            <w:pPr>
              <w:spacing w:line="240" w:lineRule="auto"/>
              <w:jc w:val="left"/>
              <w:rPr>
                <w:rFonts w:ascii="Times New Roman" w:eastAsia="Times New Roman" w:hAnsi="Times New Roman"/>
                <w:sz w:val="24"/>
                <w:szCs w:val="24"/>
                <w:lang w:val="it-IT" w:eastAsia="it-IT"/>
              </w:rPr>
            </w:pPr>
          </w:p>
        </w:tc>
      </w:tr>
      <w:tr w:rsidR="002052C9" w:rsidRPr="009873DF" w14:paraId="141AF461" w14:textId="77777777" w:rsidTr="40394D04">
        <w:trPr>
          <w:trHeight w:val="495"/>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3F253360"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Success Factors</w:t>
            </w:r>
            <w:r w:rsidRPr="4E5405E2">
              <w:rPr>
                <w:rFonts w:eastAsia="Times New Roman"/>
                <w:color w:val="404040" w:themeColor="text1" w:themeTint="BF"/>
              </w:rPr>
              <w:t> </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1130ADEA" w14:textId="778F89CC" w:rsidR="009873DF" w:rsidRPr="009873DF" w:rsidRDefault="66D3F369" w:rsidP="4E5405E2">
            <w:pPr>
              <w:spacing w:line="240" w:lineRule="auto"/>
              <w:jc w:val="left"/>
              <w:rPr>
                <w:rFonts w:ascii="Times New Roman" w:eastAsia="Times New Roman" w:hAnsi="Times New Roman"/>
                <w:sz w:val="24"/>
                <w:szCs w:val="24"/>
                <w:lang w:val="it-IT" w:eastAsia="it-IT"/>
              </w:rPr>
            </w:pPr>
            <w:r w:rsidRPr="40394D04">
              <w:rPr>
                <w:rFonts w:eastAsia="Times New Roman"/>
                <w:i/>
                <w:iCs/>
                <w:color w:val="575756"/>
              </w:rPr>
              <w:t xml:space="preserve">To allow for this project to succeed </w:t>
            </w:r>
            <w:r w:rsidR="5EDC47E2" w:rsidRPr="40394D04">
              <w:rPr>
                <w:rFonts w:eastAsia="Times New Roman"/>
                <w:i/>
                <w:iCs/>
                <w:color w:val="575756"/>
              </w:rPr>
              <w:t>several</w:t>
            </w:r>
            <w:r w:rsidRPr="40394D04">
              <w:rPr>
                <w:rFonts w:eastAsia="Times New Roman"/>
                <w:i/>
                <w:iCs/>
                <w:color w:val="575756"/>
              </w:rPr>
              <w:t xml:space="preserve"> factors must be </w:t>
            </w:r>
            <w:bookmarkStart w:id="30" w:name="_Int_dNYOH3fg"/>
            <w:r w:rsidRPr="40394D04">
              <w:rPr>
                <w:rFonts w:eastAsia="Times New Roman"/>
                <w:i/>
                <w:iCs/>
                <w:color w:val="575756"/>
              </w:rPr>
              <w:t>consid</w:t>
            </w:r>
            <w:r w:rsidR="06F74C4F" w:rsidRPr="40394D04">
              <w:rPr>
                <w:rFonts w:eastAsia="Times New Roman"/>
                <w:i/>
                <w:iCs/>
                <w:color w:val="575756"/>
              </w:rPr>
              <w:t>e</w:t>
            </w:r>
            <w:r w:rsidRPr="40394D04">
              <w:rPr>
                <w:rFonts w:eastAsia="Times New Roman"/>
                <w:i/>
                <w:iCs/>
                <w:color w:val="575756"/>
              </w:rPr>
              <w:t>red</w:t>
            </w:r>
            <w:bookmarkEnd w:id="30"/>
            <w:r w:rsidRPr="40394D04">
              <w:rPr>
                <w:rFonts w:eastAsia="Times New Roman"/>
                <w:i/>
                <w:iCs/>
                <w:color w:val="575756"/>
              </w:rPr>
              <w:t xml:space="preserve">. </w:t>
            </w:r>
            <w:r w:rsidR="79F9BF88" w:rsidRPr="40394D04">
              <w:rPr>
                <w:rFonts w:eastAsia="Times New Roman"/>
                <w:i/>
                <w:iCs/>
                <w:color w:val="575756"/>
              </w:rPr>
              <w:t xml:space="preserve">Land must be available for the planting of trees as well as space for a wood chip boiler and </w:t>
            </w:r>
            <w:r w:rsidR="29C3054B" w:rsidRPr="40394D04">
              <w:rPr>
                <w:rFonts w:eastAsia="Times New Roman"/>
                <w:i/>
                <w:iCs/>
                <w:color w:val="575756"/>
              </w:rPr>
              <w:t xml:space="preserve">a drying shed/ area. </w:t>
            </w:r>
          </w:p>
          <w:p w14:paraId="138C9ACA" w14:textId="77777777" w:rsidR="009873DF" w:rsidRPr="009873DF" w:rsidRDefault="009873DF" w:rsidP="4E5405E2">
            <w:pPr>
              <w:spacing w:line="240" w:lineRule="auto"/>
              <w:jc w:val="left"/>
              <w:rPr>
                <w:rFonts w:ascii="Times New Roman" w:eastAsia="Times New Roman" w:hAnsi="Times New Roman"/>
                <w:sz w:val="24"/>
                <w:szCs w:val="24"/>
                <w:lang w:val="it-IT" w:eastAsia="it-IT"/>
              </w:rPr>
            </w:pPr>
          </w:p>
        </w:tc>
      </w:tr>
      <w:tr w:rsidR="002052C9" w:rsidRPr="009873DF" w14:paraId="1217682C" w14:textId="77777777" w:rsidTr="40394D04">
        <w:trPr>
          <w:trHeight w:val="750"/>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691DDB2B"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Competences of the GreenComp addressed</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78C954ED" w14:textId="34357C01" w:rsidR="00B0673D" w:rsidRDefault="37BBB375" w:rsidP="4E5405E2">
            <w:pPr>
              <w:spacing w:line="240" w:lineRule="auto"/>
              <w:jc w:val="left"/>
              <w:rPr>
                <w:rFonts w:eastAsia="Times New Roman"/>
                <w:i/>
                <w:iCs/>
                <w:color w:val="575756"/>
                <w:lang w:val="it-IT" w:eastAsia="it-IT"/>
              </w:rPr>
            </w:pPr>
            <w:r w:rsidRPr="4E5405E2">
              <w:rPr>
                <w:rFonts w:eastAsia="Times New Roman"/>
                <w:i/>
                <w:iCs/>
                <w:color w:val="575756"/>
              </w:rPr>
              <w:t>1. Promoting Nature</w:t>
            </w:r>
          </w:p>
          <w:p w14:paraId="69BE8D42" w14:textId="77777777" w:rsidR="00B0673D" w:rsidRDefault="37BBB375" w:rsidP="4E5405E2">
            <w:pPr>
              <w:spacing w:line="240" w:lineRule="auto"/>
              <w:jc w:val="left"/>
              <w:rPr>
                <w:rFonts w:eastAsia="Times New Roman"/>
                <w:i/>
                <w:iCs/>
                <w:color w:val="575756"/>
                <w:lang w:val="it-IT" w:eastAsia="it-IT"/>
              </w:rPr>
            </w:pPr>
            <w:r w:rsidRPr="4E5405E2">
              <w:rPr>
                <w:rFonts w:eastAsia="Times New Roman"/>
                <w:i/>
                <w:iCs/>
                <w:color w:val="575756"/>
              </w:rPr>
              <w:t xml:space="preserve"> 2. Systems Thinking</w:t>
            </w:r>
          </w:p>
          <w:p w14:paraId="6BD67EB9" w14:textId="77777777" w:rsidR="00B0673D" w:rsidRDefault="37BBB375" w:rsidP="4E5405E2">
            <w:pPr>
              <w:spacing w:line="240" w:lineRule="auto"/>
              <w:jc w:val="left"/>
              <w:rPr>
                <w:rFonts w:eastAsia="Times New Roman"/>
                <w:i/>
                <w:iCs/>
                <w:color w:val="575756"/>
                <w:lang w:val="it-IT" w:eastAsia="it-IT"/>
              </w:rPr>
            </w:pPr>
            <w:r w:rsidRPr="4E5405E2">
              <w:rPr>
                <w:rFonts w:eastAsia="Times New Roman"/>
                <w:i/>
                <w:iCs/>
                <w:color w:val="575756"/>
              </w:rPr>
              <w:lastRenderedPageBreak/>
              <w:t xml:space="preserve">3. Problem Framing  </w:t>
            </w:r>
          </w:p>
          <w:p w14:paraId="0801480B" w14:textId="77777777" w:rsidR="00B0673D" w:rsidRDefault="37BBB375" w:rsidP="4E5405E2">
            <w:pPr>
              <w:spacing w:line="240" w:lineRule="auto"/>
              <w:jc w:val="left"/>
              <w:rPr>
                <w:rFonts w:eastAsia="Times New Roman"/>
                <w:i/>
                <w:iCs/>
                <w:color w:val="575756"/>
                <w:lang w:val="it-IT" w:eastAsia="it-IT"/>
              </w:rPr>
            </w:pPr>
            <w:r w:rsidRPr="4E5405E2">
              <w:rPr>
                <w:rFonts w:eastAsia="Times New Roman"/>
                <w:i/>
                <w:iCs/>
                <w:color w:val="575756"/>
              </w:rPr>
              <w:t xml:space="preserve">4. Future Literacy  </w:t>
            </w:r>
          </w:p>
          <w:p w14:paraId="011A2005" w14:textId="1EC85F6B" w:rsidR="009A753B" w:rsidRPr="009A753B" w:rsidRDefault="37BBB375" w:rsidP="4E5405E2">
            <w:pPr>
              <w:spacing w:line="240" w:lineRule="auto"/>
              <w:jc w:val="left"/>
              <w:rPr>
                <w:rFonts w:eastAsia="Times New Roman"/>
                <w:i/>
                <w:iCs/>
                <w:color w:val="575756"/>
                <w:lang w:val="it-IT" w:eastAsia="it-IT"/>
              </w:rPr>
            </w:pPr>
            <w:r w:rsidRPr="4E5405E2">
              <w:rPr>
                <w:rFonts w:eastAsia="Times New Roman"/>
                <w:i/>
                <w:iCs/>
                <w:color w:val="575756"/>
              </w:rPr>
              <w:t xml:space="preserve">5. </w:t>
            </w:r>
            <w:r w:rsidR="515EC039" w:rsidRPr="4E5405E2">
              <w:rPr>
                <w:rFonts w:eastAsia="Times New Roman"/>
                <w:i/>
                <w:iCs/>
                <w:color w:val="575756"/>
              </w:rPr>
              <w:t>Individual Initiative</w:t>
            </w:r>
          </w:p>
          <w:p w14:paraId="485F7BA6" w14:textId="77777777" w:rsidR="009873DF" w:rsidRPr="009873DF" w:rsidRDefault="009873DF" w:rsidP="4E5405E2">
            <w:pPr>
              <w:spacing w:line="240" w:lineRule="auto"/>
              <w:jc w:val="left"/>
              <w:rPr>
                <w:rFonts w:ascii="Times New Roman" w:eastAsia="Times New Roman" w:hAnsi="Times New Roman"/>
                <w:sz w:val="24"/>
                <w:szCs w:val="24"/>
                <w:lang w:val="it-IT" w:eastAsia="it-IT"/>
              </w:rPr>
            </w:pPr>
          </w:p>
        </w:tc>
      </w:tr>
      <w:tr w:rsidR="002052C9" w:rsidRPr="009873DF" w14:paraId="29B4191C" w14:textId="77777777" w:rsidTr="40394D04">
        <w:trPr>
          <w:trHeight w:val="495"/>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270423CC"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color w:val="404040" w:themeColor="text1" w:themeTint="BF"/>
              </w:rPr>
              <w:lastRenderedPageBreak/>
              <w:t>Related</w:t>
            </w:r>
            <w:r w:rsidRPr="4E5405E2">
              <w:rPr>
                <w:rFonts w:eastAsia="Times New Roman"/>
                <w:b/>
                <w:bCs/>
                <w:color w:val="404040" w:themeColor="text1" w:themeTint="BF"/>
              </w:rPr>
              <w:t xml:space="preserve"> Resources /Link</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029514D7" w14:textId="59ED9A22" w:rsidR="009873DF" w:rsidRDefault="00000000" w:rsidP="4E5405E2">
            <w:pPr>
              <w:spacing w:line="240" w:lineRule="auto"/>
              <w:jc w:val="left"/>
              <w:rPr>
                <w:rFonts w:ascii="Times New Roman" w:eastAsia="Times New Roman" w:hAnsi="Times New Roman"/>
                <w:sz w:val="24"/>
                <w:szCs w:val="24"/>
                <w:lang w:val="it-IT" w:eastAsia="it-IT"/>
              </w:rPr>
            </w:pPr>
            <w:hyperlink r:id="rId17">
              <w:r w:rsidR="0ED6546F" w:rsidRPr="4E5405E2">
                <w:rPr>
                  <w:rStyle w:val="Hyperlink"/>
                  <w:rFonts w:ascii="Times New Roman" w:eastAsia="Times New Roman" w:hAnsi="Times New Roman"/>
                  <w:sz w:val="24"/>
                  <w:szCs w:val="24"/>
                </w:rPr>
                <w:t>https://gurteencollege.ie/our-sustainability-projects</w:t>
              </w:r>
            </w:hyperlink>
          </w:p>
          <w:p w14:paraId="35661EB0" w14:textId="2D530B46" w:rsidR="008E0569" w:rsidRPr="009873DF" w:rsidRDefault="008E0569" w:rsidP="4E5405E2">
            <w:pPr>
              <w:spacing w:line="240" w:lineRule="auto"/>
              <w:jc w:val="left"/>
              <w:rPr>
                <w:rFonts w:ascii="Times New Roman" w:eastAsia="Times New Roman" w:hAnsi="Times New Roman"/>
                <w:sz w:val="24"/>
                <w:szCs w:val="24"/>
                <w:lang w:val="it-IT" w:eastAsia="it-IT"/>
              </w:rPr>
            </w:pPr>
          </w:p>
        </w:tc>
      </w:tr>
    </w:tbl>
    <w:p w14:paraId="5E2C1082" w14:textId="77777777" w:rsidR="009873DF" w:rsidRPr="002F566A" w:rsidRDefault="009873DF" w:rsidP="002F566A"/>
    <w:p w14:paraId="7B7FB191" w14:textId="14B7D35F" w:rsidR="002F566A" w:rsidRPr="00525BAA" w:rsidRDefault="26F61B78" w:rsidP="00525BAA">
      <w:pPr>
        <w:pStyle w:val="Heading2"/>
        <w:rPr>
          <w:color w:val="000000"/>
          <w:sz w:val="22"/>
          <w:szCs w:val="22"/>
        </w:rPr>
      </w:pPr>
      <w:bookmarkStart w:id="31" w:name="_Toc144215076"/>
      <w:r w:rsidRPr="4E5405E2">
        <w:rPr>
          <w:color w:val="000000" w:themeColor="text1"/>
          <w:sz w:val="22"/>
          <w:szCs w:val="22"/>
        </w:rPr>
        <w:t>4.</w:t>
      </w:r>
      <w:r w:rsidR="28328855" w:rsidRPr="4E5405E2">
        <w:rPr>
          <w:color w:val="000000" w:themeColor="text1"/>
          <w:sz w:val="22"/>
          <w:szCs w:val="22"/>
        </w:rPr>
        <w:t>5</w:t>
      </w:r>
      <w:r w:rsidRPr="4E5405E2">
        <w:rPr>
          <w:color w:val="000000" w:themeColor="text1"/>
          <w:sz w:val="22"/>
          <w:szCs w:val="22"/>
        </w:rPr>
        <w:t xml:space="preserve"> [</w:t>
      </w:r>
      <w:r w:rsidR="57D14D2C" w:rsidRPr="4E5405E2">
        <w:rPr>
          <w:color w:val="000000" w:themeColor="text1"/>
          <w:sz w:val="22"/>
          <w:szCs w:val="22"/>
        </w:rPr>
        <w:t>Take 1 Programme</w:t>
      </w:r>
      <w:r w:rsidRPr="4E5405E2">
        <w:rPr>
          <w:color w:val="000000" w:themeColor="text1"/>
          <w:sz w:val="22"/>
          <w:szCs w:val="22"/>
        </w:rPr>
        <w:t>]</w:t>
      </w:r>
      <w:bookmarkEnd w:id="31"/>
    </w:p>
    <w:tbl>
      <w:tblPr>
        <w:tblW w:w="0" w:type="auto"/>
        <w:tblCellMar>
          <w:top w:w="15" w:type="dxa"/>
          <w:left w:w="15" w:type="dxa"/>
          <w:bottom w:w="15" w:type="dxa"/>
          <w:right w:w="15" w:type="dxa"/>
        </w:tblCellMar>
        <w:tblLook w:val="04A0" w:firstRow="1" w:lastRow="0" w:firstColumn="1" w:lastColumn="0" w:noHBand="0" w:noVBand="1"/>
      </w:tblPr>
      <w:tblGrid>
        <w:gridCol w:w="2620"/>
        <w:gridCol w:w="7012"/>
      </w:tblGrid>
      <w:tr w:rsidR="009873DF" w:rsidRPr="009873DF" w14:paraId="61927F97" w14:textId="77777777" w:rsidTr="4E5405E2">
        <w:trPr>
          <w:trHeight w:val="615"/>
        </w:trPr>
        <w:tc>
          <w:tcPr>
            <w:tcW w:w="0" w:type="auto"/>
            <w:gridSpan w:val="2"/>
            <w:shd w:val="clear" w:color="auto" w:fill="A8D08D" w:themeFill="accent6" w:themeFillTint="99"/>
            <w:tcMar>
              <w:top w:w="100" w:type="dxa"/>
              <w:left w:w="100" w:type="dxa"/>
              <w:bottom w:w="100" w:type="dxa"/>
              <w:right w:w="100" w:type="dxa"/>
            </w:tcMar>
            <w:hideMark/>
          </w:tcPr>
          <w:p w14:paraId="036C01EC" w14:textId="07D52EA9" w:rsidR="009873DF" w:rsidRPr="009873DF" w:rsidRDefault="57D14D2C"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FFFFFF" w:themeColor="background1"/>
                <w:sz w:val="36"/>
                <w:szCs w:val="36"/>
              </w:rPr>
              <w:t xml:space="preserve">Take 1 </w:t>
            </w:r>
            <w:r w:rsidR="6DCC4D4D" w:rsidRPr="4E5405E2">
              <w:rPr>
                <w:rFonts w:eastAsia="Times New Roman"/>
                <w:b/>
                <w:bCs/>
                <w:color w:val="FFFFFF" w:themeColor="background1"/>
                <w:sz w:val="36"/>
                <w:szCs w:val="36"/>
              </w:rPr>
              <w:t>Programme</w:t>
            </w:r>
          </w:p>
        </w:tc>
      </w:tr>
      <w:tr w:rsidR="00255110" w:rsidRPr="009873DF" w14:paraId="7FCE41B1" w14:textId="77777777" w:rsidTr="4E5405E2">
        <w:trPr>
          <w:trHeight w:val="465"/>
        </w:trPr>
        <w:tc>
          <w:tcPr>
            <w:tcW w:w="0" w:type="auto"/>
            <w:shd w:val="clear" w:color="auto" w:fill="E2EFD9" w:themeFill="accent6" w:themeFillTint="33"/>
            <w:tcMar>
              <w:top w:w="100" w:type="dxa"/>
              <w:left w:w="100" w:type="dxa"/>
              <w:bottom w:w="100" w:type="dxa"/>
              <w:right w:w="100" w:type="dxa"/>
            </w:tcMar>
            <w:hideMark/>
          </w:tcPr>
          <w:p w14:paraId="4C35C149" w14:textId="371D2FF2"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color w:val="000000" w:themeColor="text1"/>
              </w:rPr>
              <w:t>[</w:t>
            </w:r>
            <w:r w:rsidR="6DCC4D4D" w:rsidRPr="4E5405E2">
              <w:rPr>
                <w:rFonts w:eastAsia="Times New Roman"/>
                <w:color w:val="000000" w:themeColor="text1"/>
              </w:rPr>
              <w:t>2023</w:t>
            </w:r>
            <w:r w:rsidRPr="4E5405E2">
              <w:rPr>
                <w:rFonts w:eastAsia="Times New Roman"/>
                <w:color w:val="000000" w:themeColor="text1"/>
              </w:rPr>
              <w:t>]</w:t>
            </w:r>
          </w:p>
        </w:tc>
        <w:tc>
          <w:tcPr>
            <w:tcW w:w="0" w:type="auto"/>
            <w:shd w:val="clear" w:color="auto" w:fill="E2EFD9" w:themeFill="accent6" w:themeFillTint="33"/>
            <w:tcMar>
              <w:top w:w="100" w:type="dxa"/>
              <w:left w:w="100" w:type="dxa"/>
              <w:bottom w:w="100" w:type="dxa"/>
              <w:right w:w="100" w:type="dxa"/>
            </w:tcMar>
            <w:hideMark/>
          </w:tcPr>
          <w:p w14:paraId="4544E9E8" w14:textId="7719A5D5" w:rsidR="009873DF" w:rsidRPr="009873DF" w:rsidRDefault="3E1FD4ED" w:rsidP="22016FC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Author(s):</w:t>
            </w:r>
            <w:r w:rsidRPr="4E5405E2">
              <w:rPr>
                <w:rFonts w:eastAsia="Times New Roman"/>
                <w:color w:val="000000" w:themeColor="text1"/>
              </w:rPr>
              <w:t xml:space="preserve"> [</w:t>
            </w:r>
            <w:r w:rsidR="6B166116" w:rsidRPr="4E5405E2">
              <w:rPr>
                <w:rFonts w:eastAsia="Times New Roman"/>
                <w:color w:val="000000" w:themeColor="text1"/>
              </w:rPr>
              <w:t>Department of Education</w:t>
            </w:r>
            <w:r w:rsidRPr="4E5405E2">
              <w:rPr>
                <w:rFonts w:eastAsia="Times New Roman"/>
                <w:color w:val="000000" w:themeColor="text1"/>
              </w:rPr>
              <w:t>]</w:t>
            </w:r>
          </w:p>
        </w:tc>
      </w:tr>
      <w:tr w:rsidR="009873DF" w:rsidRPr="009873DF" w14:paraId="763C475D" w14:textId="77777777" w:rsidTr="4E5405E2">
        <w:trPr>
          <w:trHeight w:val="480"/>
        </w:trPr>
        <w:tc>
          <w:tcPr>
            <w:tcW w:w="0" w:type="auto"/>
            <w:gridSpan w:val="2"/>
            <w:tcBorders>
              <w:bottom w:val="single" w:sz="8" w:space="0" w:color="BFBFBF" w:themeColor="background1" w:themeShade="BF"/>
            </w:tcBorders>
            <w:shd w:val="clear" w:color="auto" w:fill="D9D9D9" w:themeFill="background1" w:themeFillShade="D9"/>
            <w:tcMar>
              <w:top w:w="100" w:type="dxa"/>
              <w:left w:w="100" w:type="dxa"/>
              <w:bottom w:w="100" w:type="dxa"/>
              <w:right w:w="100" w:type="dxa"/>
            </w:tcMar>
            <w:hideMark/>
          </w:tcPr>
          <w:p w14:paraId="26BB3065"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Element</w:t>
            </w:r>
          </w:p>
        </w:tc>
      </w:tr>
      <w:tr w:rsidR="00255110" w:rsidRPr="009873DF" w14:paraId="113F39F5" w14:textId="77777777" w:rsidTr="4E5405E2">
        <w:trPr>
          <w:trHeight w:val="495"/>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018AAF3A"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 xml:space="preserve">Goals </w:t>
            </w:r>
            <w:r w:rsidRPr="4E5405E2">
              <w:rPr>
                <w:rFonts w:eastAsia="Times New Roman"/>
                <w:color w:val="404040" w:themeColor="text1" w:themeTint="BF"/>
              </w:rPr>
              <w:t>of the best practice</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4A67F56D" w14:textId="569306CB" w:rsidR="009873DF" w:rsidRPr="009873DF" w:rsidRDefault="4B55ADAF" w:rsidP="4E5405E2">
            <w:pPr>
              <w:spacing w:line="240" w:lineRule="auto"/>
              <w:jc w:val="left"/>
              <w:rPr>
                <w:rFonts w:ascii="Times New Roman" w:eastAsia="Times New Roman" w:hAnsi="Times New Roman"/>
                <w:sz w:val="24"/>
                <w:szCs w:val="24"/>
                <w:lang w:val="it-IT" w:eastAsia="it-IT"/>
              </w:rPr>
            </w:pPr>
            <w:r w:rsidRPr="4E5405E2">
              <w:rPr>
                <w:rFonts w:eastAsia="Times New Roman"/>
                <w:i/>
                <w:iCs/>
                <w:color w:val="575756"/>
              </w:rPr>
              <w:t xml:space="preserve">The goal </w:t>
            </w:r>
            <w:r w:rsidR="0EE7BF87" w:rsidRPr="4E5405E2">
              <w:rPr>
                <w:rFonts w:eastAsia="Times New Roman"/>
                <w:i/>
                <w:iCs/>
                <w:color w:val="575756"/>
              </w:rPr>
              <w:t>of this project is to embed the teaching of education for sustainable development in second level education institutions</w:t>
            </w:r>
            <w:r w:rsidR="34AE4B17" w:rsidRPr="4E5405E2">
              <w:rPr>
                <w:rFonts w:eastAsia="Times New Roman"/>
                <w:i/>
                <w:iCs/>
                <w:color w:val="575756"/>
              </w:rPr>
              <w:t xml:space="preserve">, while also mapping the United Nations SDG’S </w:t>
            </w:r>
            <w:r w:rsidR="4207653D" w:rsidRPr="4E5405E2">
              <w:rPr>
                <w:rFonts w:eastAsia="Times New Roman"/>
                <w:i/>
                <w:iCs/>
                <w:color w:val="575756"/>
              </w:rPr>
              <w:t>to learning outcomes.</w:t>
            </w:r>
          </w:p>
        </w:tc>
      </w:tr>
      <w:tr w:rsidR="00255110" w:rsidRPr="009873DF" w14:paraId="3132C200" w14:textId="77777777" w:rsidTr="4E5405E2">
        <w:trPr>
          <w:trHeight w:val="495"/>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419F19EF" w14:textId="77777777" w:rsidR="009873DF" w:rsidRPr="009873DF" w:rsidRDefault="3E1FD4ED" w:rsidP="4E5405E2">
            <w:pPr>
              <w:spacing w:line="240" w:lineRule="auto"/>
              <w:rPr>
                <w:rFonts w:ascii="Times New Roman" w:eastAsia="Times New Roman" w:hAnsi="Times New Roman"/>
                <w:sz w:val="24"/>
                <w:szCs w:val="24"/>
                <w:lang w:val="it-IT" w:eastAsia="it-IT"/>
              </w:rPr>
            </w:pPr>
            <w:r w:rsidRPr="4E5405E2">
              <w:rPr>
                <w:rFonts w:eastAsia="Times New Roman"/>
                <w:b/>
                <w:bCs/>
                <w:color w:val="404040" w:themeColor="text1" w:themeTint="BF"/>
              </w:rPr>
              <w:t>Target Group/Beneficiaries</w:t>
            </w:r>
            <w:r w:rsidRPr="4E5405E2">
              <w:rPr>
                <w:rFonts w:eastAsia="Times New Roman"/>
                <w:color w:val="404040" w:themeColor="text1" w:themeTint="BF"/>
              </w:rPr>
              <w:t> </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0FB2CCEE" w14:textId="01F3AFFB" w:rsidR="009873DF" w:rsidRPr="009873DF" w:rsidRDefault="4207653D" w:rsidP="4E5405E2">
            <w:pPr>
              <w:spacing w:line="240" w:lineRule="auto"/>
              <w:jc w:val="left"/>
              <w:rPr>
                <w:rFonts w:ascii="Times New Roman" w:eastAsia="Times New Roman" w:hAnsi="Times New Roman"/>
                <w:sz w:val="24"/>
                <w:szCs w:val="24"/>
                <w:lang w:val="it-IT" w:eastAsia="it-IT"/>
              </w:rPr>
            </w:pPr>
            <w:r w:rsidRPr="4E5405E2">
              <w:rPr>
                <w:rFonts w:eastAsia="Times New Roman"/>
                <w:i/>
                <w:iCs/>
                <w:color w:val="575756"/>
              </w:rPr>
              <w:t>The target audience of this project are teachers and Second Level students.</w:t>
            </w:r>
          </w:p>
          <w:p w14:paraId="596C778A" w14:textId="77777777" w:rsidR="009873DF" w:rsidRPr="009873DF" w:rsidRDefault="009873DF" w:rsidP="4E5405E2">
            <w:pPr>
              <w:spacing w:line="240" w:lineRule="auto"/>
              <w:jc w:val="left"/>
              <w:rPr>
                <w:rFonts w:ascii="Times New Roman" w:eastAsia="Times New Roman" w:hAnsi="Times New Roman"/>
                <w:sz w:val="24"/>
                <w:szCs w:val="24"/>
                <w:lang w:val="it-IT" w:eastAsia="it-IT"/>
              </w:rPr>
            </w:pPr>
          </w:p>
        </w:tc>
      </w:tr>
      <w:tr w:rsidR="00255110" w:rsidRPr="009873DF" w14:paraId="14ACD231" w14:textId="77777777" w:rsidTr="4E5405E2">
        <w:trPr>
          <w:trHeight w:val="750"/>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03493DD0" w14:textId="77777777" w:rsidR="009873DF" w:rsidRPr="009873DF" w:rsidRDefault="3E1FD4ED" w:rsidP="4E5405E2">
            <w:pPr>
              <w:spacing w:line="240" w:lineRule="auto"/>
              <w:rPr>
                <w:rFonts w:ascii="Times New Roman" w:eastAsia="Times New Roman" w:hAnsi="Times New Roman"/>
                <w:sz w:val="24"/>
                <w:szCs w:val="24"/>
                <w:lang w:val="it-IT" w:eastAsia="it-IT"/>
              </w:rPr>
            </w:pPr>
            <w:r w:rsidRPr="4E5405E2">
              <w:rPr>
                <w:rFonts w:eastAsia="Times New Roman"/>
                <w:b/>
                <w:bCs/>
                <w:color w:val="404040" w:themeColor="text1" w:themeTint="BF"/>
              </w:rPr>
              <w:t>Needed resources</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2BD516CD" w14:textId="7C82AE67" w:rsidR="009873DF" w:rsidRPr="009873DF" w:rsidRDefault="4207653D" w:rsidP="4E5405E2">
            <w:pPr>
              <w:spacing w:line="240" w:lineRule="auto"/>
              <w:jc w:val="left"/>
              <w:rPr>
                <w:rFonts w:ascii="Times New Roman" w:eastAsia="Times New Roman" w:hAnsi="Times New Roman"/>
                <w:sz w:val="24"/>
                <w:szCs w:val="24"/>
                <w:lang w:val="it-IT" w:eastAsia="it-IT"/>
              </w:rPr>
            </w:pPr>
            <w:r w:rsidRPr="4E5405E2">
              <w:rPr>
                <w:rFonts w:eastAsia="Times New Roman"/>
                <w:i/>
                <w:iCs/>
                <w:color w:val="575756"/>
              </w:rPr>
              <w:t>To ensure success of this project a means of communication between participants must be secured</w:t>
            </w:r>
            <w:r w:rsidR="5D04AAEC" w:rsidRPr="4E5405E2">
              <w:rPr>
                <w:rFonts w:eastAsia="Times New Roman"/>
                <w:i/>
                <w:iCs/>
                <w:color w:val="575756"/>
              </w:rPr>
              <w:t xml:space="preserve"> while offering funding to support the work.</w:t>
            </w:r>
          </w:p>
          <w:p w14:paraId="28D87FD5" w14:textId="77777777" w:rsidR="009873DF" w:rsidRPr="009873DF" w:rsidRDefault="009873DF" w:rsidP="4E5405E2">
            <w:pPr>
              <w:spacing w:line="240" w:lineRule="auto"/>
              <w:jc w:val="left"/>
              <w:rPr>
                <w:rFonts w:ascii="Times New Roman" w:eastAsia="Times New Roman" w:hAnsi="Times New Roman"/>
                <w:sz w:val="24"/>
                <w:szCs w:val="24"/>
                <w:lang w:val="it-IT" w:eastAsia="it-IT"/>
              </w:rPr>
            </w:pPr>
          </w:p>
        </w:tc>
      </w:tr>
      <w:tr w:rsidR="00255110" w:rsidRPr="009873DF" w14:paraId="75335C15" w14:textId="77777777" w:rsidTr="4E5405E2">
        <w:trPr>
          <w:trHeight w:val="495"/>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4508640A"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Methodology</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1E368D75" w14:textId="5228FFFD" w:rsidR="00EC0BEE" w:rsidRPr="00EC0BEE" w:rsidRDefault="6D911F34" w:rsidP="4E5405E2">
            <w:pPr>
              <w:spacing w:line="240" w:lineRule="auto"/>
              <w:jc w:val="left"/>
              <w:rPr>
                <w:rFonts w:eastAsia="Times New Roman"/>
                <w:i/>
                <w:iCs/>
                <w:color w:val="575756"/>
                <w:lang w:val="it-IT" w:eastAsia="it-IT"/>
              </w:rPr>
            </w:pPr>
            <w:r w:rsidRPr="4E5405E2">
              <w:rPr>
                <w:rFonts w:eastAsia="Times New Roman"/>
                <w:i/>
                <w:iCs/>
                <w:color w:val="575756"/>
              </w:rPr>
              <w:t xml:space="preserve">To </w:t>
            </w:r>
            <w:r w:rsidR="54587E74" w:rsidRPr="4E5405E2">
              <w:rPr>
                <w:rFonts w:eastAsia="Times New Roman"/>
                <w:i/>
                <w:iCs/>
                <w:color w:val="575756"/>
              </w:rPr>
              <w:t>b</w:t>
            </w:r>
            <w:r w:rsidRPr="4E5405E2">
              <w:rPr>
                <w:rFonts w:eastAsia="Times New Roman"/>
                <w:i/>
                <w:iCs/>
                <w:color w:val="575756"/>
              </w:rPr>
              <w:t xml:space="preserve">egin, an initiative to raise awareness of </w:t>
            </w:r>
            <w:r w:rsidR="08DAE6D7" w:rsidRPr="4E5405E2">
              <w:rPr>
                <w:rFonts w:eastAsia="Times New Roman"/>
                <w:i/>
                <w:iCs/>
                <w:color w:val="575756"/>
              </w:rPr>
              <w:t xml:space="preserve">the UN sustainable development goals must established. </w:t>
            </w:r>
            <w:r w:rsidR="54587E74" w:rsidRPr="4E5405E2">
              <w:rPr>
                <w:rFonts w:eastAsia="Times New Roman"/>
                <w:i/>
                <w:iCs/>
                <w:color w:val="575756"/>
              </w:rPr>
              <w:t xml:space="preserve">A means of communication must be established to link formal and informal activities between the participants. </w:t>
            </w:r>
          </w:p>
          <w:p w14:paraId="2DDD7774" w14:textId="77777777" w:rsidR="00EC0BEE" w:rsidRPr="00EC0BEE" w:rsidRDefault="54587E74" w:rsidP="4E5405E2">
            <w:pPr>
              <w:spacing w:line="240" w:lineRule="auto"/>
              <w:jc w:val="left"/>
              <w:rPr>
                <w:rFonts w:eastAsia="Times New Roman"/>
                <w:i/>
                <w:iCs/>
                <w:color w:val="575756"/>
                <w:lang w:val="it-IT" w:eastAsia="it-IT"/>
              </w:rPr>
            </w:pPr>
            <w:r w:rsidRPr="4E5405E2">
              <w:rPr>
                <w:rFonts w:eastAsia="Times New Roman"/>
                <w:i/>
                <w:iCs/>
                <w:color w:val="575756"/>
              </w:rPr>
              <w:t>An overhaul of curriculum must begin to shape a new syllabus and begin its operation.</w:t>
            </w:r>
          </w:p>
          <w:p w14:paraId="649CFA18" w14:textId="108D03C6" w:rsidR="006B6812" w:rsidRPr="00EC0BEE" w:rsidRDefault="54587E74" w:rsidP="4E5405E2">
            <w:pPr>
              <w:spacing w:line="240" w:lineRule="auto"/>
              <w:jc w:val="left"/>
              <w:rPr>
                <w:rFonts w:eastAsia="Times New Roman"/>
                <w:i/>
                <w:iCs/>
                <w:color w:val="575756"/>
                <w:lang w:val="it-IT" w:eastAsia="it-IT"/>
              </w:rPr>
            </w:pPr>
            <w:r w:rsidRPr="4E5405E2">
              <w:rPr>
                <w:rFonts w:eastAsia="Times New Roman"/>
                <w:i/>
                <w:iCs/>
                <w:color w:val="575756"/>
              </w:rPr>
              <w:t>The new curriculum must then be implemented.</w:t>
            </w:r>
          </w:p>
        </w:tc>
      </w:tr>
      <w:tr w:rsidR="00255110" w:rsidRPr="009873DF" w14:paraId="526CFA4F" w14:textId="77777777" w:rsidTr="4E5405E2">
        <w:trPr>
          <w:trHeight w:val="495"/>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4E608B03"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t>Success Factors</w:t>
            </w:r>
            <w:r w:rsidRPr="4E5405E2">
              <w:rPr>
                <w:rFonts w:eastAsia="Times New Roman"/>
                <w:color w:val="404040" w:themeColor="text1" w:themeTint="BF"/>
              </w:rPr>
              <w:t> </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68C1D5D1" w14:textId="393D23FF"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i/>
                <w:iCs/>
                <w:color w:val="575756"/>
              </w:rPr>
              <w:t>What are the conditions, internal (classroom elements, systems, and tools) and external (institutional, economic, social, etc.), necessary to make this practice successful?</w:t>
            </w:r>
            <w:r w:rsidR="5551AAD4" w:rsidRPr="4E5405E2">
              <w:rPr>
                <w:rFonts w:eastAsia="Times New Roman"/>
                <w:i/>
                <w:iCs/>
                <w:color w:val="575756"/>
              </w:rPr>
              <w:t xml:space="preserve"> To ensure the success of this project adequate funding is essential</w:t>
            </w:r>
            <w:r w:rsidR="7C66734F" w:rsidRPr="4E5405E2">
              <w:rPr>
                <w:rFonts w:eastAsia="Times New Roman"/>
                <w:i/>
                <w:iCs/>
                <w:color w:val="575756"/>
              </w:rPr>
              <w:t xml:space="preserve">. A means of communication between </w:t>
            </w:r>
            <w:r w:rsidR="7C66734F" w:rsidRPr="4E5405E2">
              <w:rPr>
                <w:rFonts w:eastAsia="Times New Roman"/>
                <w:i/>
                <w:iCs/>
                <w:color w:val="575756"/>
              </w:rPr>
              <w:lastRenderedPageBreak/>
              <w:t>institutions while also shaping the individual needs of individuals is also vital.</w:t>
            </w:r>
          </w:p>
          <w:p w14:paraId="6F34AA0F" w14:textId="77777777" w:rsidR="009873DF" w:rsidRPr="009873DF" w:rsidRDefault="009873DF" w:rsidP="4E5405E2">
            <w:pPr>
              <w:spacing w:line="240" w:lineRule="auto"/>
              <w:jc w:val="left"/>
              <w:rPr>
                <w:rFonts w:ascii="Times New Roman" w:eastAsia="Times New Roman" w:hAnsi="Times New Roman"/>
                <w:sz w:val="24"/>
                <w:szCs w:val="24"/>
                <w:lang w:val="it-IT" w:eastAsia="it-IT"/>
              </w:rPr>
            </w:pPr>
          </w:p>
        </w:tc>
      </w:tr>
      <w:tr w:rsidR="00255110" w:rsidRPr="009873DF" w14:paraId="7116B714" w14:textId="77777777" w:rsidTr="4E5405E2">
        <w:trPr>
          <w:trHeight w:val="1148"/>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39CB8217"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b/>
                <w:bCs/>
                <w:color w:val="404040" w:themeColor="text1" w:themeTint="BF"/>
              </w:rPr>
              <w:lastRenderedPageBreak/>
              <w:t>Competences of the GreenComp addressed</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77B97B7F" w14:textId="1F356A43" w:rsidR="004A5D6D" w:rsidRDefault="333A68F4" w:rsidP="4E5405E2">
            <w:pPr>
              <w:spacing w:line="240" w:lineRule="auto"/>
              <w:jc w:val="left"/>
              <w:rPr>
                <w:rFonts w:eastAsia="Times New Roman"/>
                <w:i/>
                <w:iCs/>
                <w:color w:val="575756"/>
                <w:lang w:val="it-IT" w:eastAsia="it-IT"/>
              </w:rPr>
            </w:pPr>
            <w:r w:rsidRPr="4E5405E2">
              <w:rPr>
                <w:rFonts w:eastAsia="Times New Roman"/>
                <w:i/>
                <w:iCs/>
                <w:color w:val="575756"/>
              </w:rPr>
              <w:t xml:space="preserve">1. Supporting Fairness    </w:t>
            </w:r>
          </w:p>
          <w:p w14:paraId="1E6D36E0" w14:textId="77777777" w:rsidR="004A5D6D" w:rsidRDefault="333A68F4" w:rsidP="4E5405E2">
            <w:pPr>
              <w:spacing w:line="240" w:lineRule="auto"/>
              <w:jc w:val="left"/>
              <w:rPr>
                <w:rFonts w:eastAsia="Times New Roman"/>
                <w:i/>
                <w:iCs/>
                <w:color w:val="575756"/>
                <w:lang w:val="it-IT" w:eastAsia="it-IT"/>
              </w:rPr>
            </w:pPr>
            <w:r w:rsidRPr="4E5405E2">
              <w:rPr>
                <w:rFonts w:eastAsia="Times New Roman"/>
                <w:i/>
                <w:iCs/>
                <w:color w:val="575756"/>
              </w:rPr>
              <w:t xml:space="preserve">2.Critical Thinking  </w:t>
            </w:r>
          </w:p>
          <w:p w14:paraId="774D71E1" w14:textId="39481C2A" w:rsidR="009873DF" w:rsidRPr="004A5D6D" w:rsidRDefault="333A68F4" w:rsidP="4E5405E2">
            <w:pPr>
              <w:spacing w:line="240" w:lineRule="auto"/>
              <w:jc w:val="left"/>
              <w:rPr>
                <w:rFonts w:eastAsia="Times New Roman"/>
                <w:i/>
                <w:iCs/>
                <w:color w:val="575756"/>
                <w:lang w:val="it-IT" w:eastAsia="it-IT"/>
              </w:rPr>
            </w:pPr>
            <w:r w:rsidRPr="4E5405E2">
              <w:rPr>
                <w:rFonts w:eastAsia="Times New Roman"/>
                <w:i/>
                <w:iCs/>
                <w:color w:val="575756"/>
              </w:rPr>
              <w:t>3. Political Agency</w:t>
            </w:r>
          </w:p>
        </w:tc>
      </w:tr>
      <w:tr w:rsidR="00255110" w:rsidRPr="009873DF" w14:paraId="766B757B" w14:textId="77777777" w:rsidTr="4E5405E2">
        <w:trPr>
          <w:trHeight w:val="495"/>
        </w:trPr>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0F7A5B4D" w14:textId="77777777" w:rsidR="009873DF" w:rsidRPr="009873DF" w:rsidRDefault="3E1FD4ED" w:rsidP="4E5405E2">
            <w:pPr>
              <w:spacing w:line="240" w:lineRule="auto"/>
              <w:jc w:val="left"/>
              <w:rPr>
                <w:rFonts w:ascii="Times New Roman" w:eastAsia="Times New Roman" w:hAnsi="Times New Roman"/>
                <w:sz w:val="24"/>
                <w:szCs w:val="24"/>
                <w:lang w:val="it-IT" w:eastAsia="it-IT"/>
              </w:rPr>
            </w:pPr>
            <w:r w:rsidRPr="4E5405E2">
              <w:rPr>
                <w:rFonts w:eastAsia="Times New Roman"/>
                <w:color w:val="404040" w:themeColor="text1" w:themeTint="BF"/>
              </w:rPr>
              <w:t>Related</w:t>
            </w:r>
            <w:r w:rsidRPr="4E5405E2">
              <w:rPr>
                <w:rFonts w:eastAsia="Times New Roman"/>
                <w:b/>
                <w:bCs/>
                <w:color w:val="404040" w:themeColor="text1" w:themeTint="BF"/>
              </w:rPr>
              <w:t xml:space="preserve"> Resources /Link</w:t>
            </w:r>
          </w:p>
        </w:tc>
        <w:tc>
          <w:tcPr>
            <w:tcW w:w="0" w:type="auto"/>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top w:w="100" w:type="dxa"/>
              <w:left w:w="100" w:type="dxa"/>
              <w:bottom w:w="100" w:type="dxa"/>
              <w:right w:w="100" w:type="dxa"/>
            </w:tcMar>
            <w:hideMark/>
          </w:tcPr>
          <w:p w14:paraId="6F5CCE12" w14:textId="74877082" w:rsidR="00A8500C" w:rsidRDefault="00000000" w:rsidP="4E5405E2">
            <w:pPr>
              <w:spacing w:line="240" w:lineRule="auto"/>
              <w:jc w:val="left"/>
              <w:rPr>
                <w:rFonts w:eastAsia="Times New Roman"/>
                <w:i/>
                <w:iCs/>
                <w:color w:val="575756"/>
                <w:lang w:val="it-IT" w:eastAsia="it-IT"/>
              </w:rPr>
            </w:pPr>
            <w:hyperlink r:id="rId18">
              <w:r w:rsidR="6CE39DA8" w:rsidRPr="4E5405E2">
                <w:rPr>
                  <w:rStyle w:val="Hyperlink"/>
                  <w:rFonts w:eastAsia="Times New Roman"/>
                  <w:i/>
                  <w:iCs/>
                </w:rPr>
                <w:t>https://www.take1programme.com/articles/embedding-the-sustainable-development-goals-in-teaching-and-learning</w:t>
              </w:r>
            </w:hyperlink>
          </w:p>
          <w:p w14:paraId="6E881A72" w14:textId="414E63CF" w:rsidR="009873DF" w:rsidRPr="006059C6" w:rsidRDefault="338A60E4" w:rsidP="4E5405E2">
            <w:pPr>
              <w:spacing w:line="240" w:lineRule="auto"/>
              <w:jc w:val="left"/>
              <w:rPr>
                <w:rFonts w:eastAsia="Times New Roman"/>
                <w:i/>
                <w:iCs/>
                <w:color w:val="575756"/>
                <w:lang w:val="it-IT" w:eastAsia="it-IT"/>
              </w:rPr>
            </w:pPr>
            <w:r w:rsidRPr="4E5405E2">
              <w:rPr>
                <w:rFonts w:eastAsia="Times New Roman"/>
                <w:i/>
                <w:iCs/>
                <w:color w:val="575756"/>
              </w:rPr>
              <w:t xml:space="preserve">take1programme.com </w:t>
            </w:r>
            <w:r w:rsidR="3E1FD4ED" w:rsidRPr="4E5405E2">
              <w:rPr>
                <w:rFonts w:eastAsia="Times New Roman"/>
                <w:color w:val="000000" w:themeColor="text1"/>
              </w:rPr>
              <w:t> </w:t>
            </w:r>
          </w:p>
        </w:tc>
      </w:tr>
    </w:tbl>
    <w:p w14:paraId="1F4D4874" w14:textId="77777777" w:rsidR="009873DF" w:rsidRPr="002F566A" w:rsidRDefault="009873DF" w:rsidP="002F566A"/>
    <w:p w14:paraId="56B50E87" w14:textId="4D0DAF36" w:rsidR="002F566A" w:rsidRDefault="002F566A" w:rsidP="002F566A">
      <w:r>
        <w:br w:type="page"/>
      </w:r>
    </w:p>
    <w:p w14:paraId="7C8F6F45" w14:textId="2790C0F6" w:rsidR="00425E1F" w:rsidRDefault="3123A397" w:rsidP="002F566A">
      <w:pPr>
        <w:pStyle w:val="Heading1"/>
      </w:pPr>
      <w:bookmarkStart w:id="32" w:name="_Toc144215077"/>
      <w:r>
        <w:lastRenderedPageBreak/>
        <w:t>Conclusions</w:t>
      </w:r>
      <w:bookmarkEnd w:id="32"/>
    </w:p>
    <w:p w14:paraId="53B78D19" w14:textId="786D4CF1" w:rsidR="24B177A3" w:rsidRDefault="24B177A3" w:rsidP="4E5405E2">
      <w:pPr>
        <w:rPr>
          <w:rFonts w:eastAsia="IBM Plex Serif" w:cs="IBM Plex Serif"/>
          <w:color w:val="000000" w:themeColor="text1"/>
        </w:rPr>
      </w:pPr>
      <w:r w:rsidRPr="4E5405E2">
        <w:t>While there is increasing awareness and discussion about sustainability, much of the work is carried out by individuals, lacking a unified approach. Moreover, certain types of courses, like apprenticeships, lag in incorporating sustainability compared to traditional class-based learning. Integrating sustainability into existing curricula is also challenging.</w:t>
      </w:r>
    </w:p>
    <w:p w14:paraId="3C32519B" w14:textId="610B6248" w:rsidR="24B177A3" w:rsidRDefault="24B177A3" w:rsidP="4E5405E2">
      <w:pPr>
        <w:rPr>
          <w:rFonts w:eastAsia="IBM Plex Serif" w:cs="IBM Plex Serif"/>
          <w:color w:val="000000" w:themeColor="text1"/>
        </w:rPr>
      </w:pPr>
      <w:r w:rsidRPr="4E5405E2">
        <w:rPr>
          <w:rFonts w:eastAsia="IBM Plex Serif" w:cs="IBM Plex Serif"/>
          <w:color w:val="000000" w:themeColor="text1"/>
        </w:rPr>
        <w:t xml:space="preserve">Weaknesses in the current practices include a lack of resources and dedicated training for educators, barriers to accessibility, and a need for language adaptation. </w:t>
      </w:r>
      <w:r w:rsidR="0715D5A4" w:rsidRPr="4E5405E2">
        <w:rPr>
          <w:rFonts w:eastAsia="IBM Plex Serif" w:cs="IBM Plex Serif"/>
          <w:color w:val="000000" w:themeColor="text1"/>
        </w:rPr>
        <w:t>There is</w:t>
      </w:r>
      <w:r w:rsidRPr="4E5405E2">
        <w:rPr>
          <w:rFonts w:eastAsia="IBM Plex Serif" w:cs="IBM Plex Serif"/>
          <w:color w:val="000000" w:themeColor="text1"/>
        </w:rPr>
        <w:t xml:space="preserve"> an inability to change existing curricula as a hindrance to progres</w:t>
      </w:r>
      <w:r w:rsidR="04E0C95F" w:rsidRPr="4E5405E2">
        <w:rPr>
          <w:rFonts w:eastAsia="IBM Plex Serif" w:cs="IBM Plex Serif"/>
          <w:color w:val="000000" w:themeColor="text1"/>
        </w:rPr>
        <w:t>s and to</w:t>
      </w:r>
      <w:r w:rsidR="035DC2EF" w:rsidRPr="4E5405E2">
        <w:rPr>
          <w:rFonts w:eastAsia="IBM Plex Serif" w:cs="IBM Plex Serif"/>
          <w:color w:val="000000" w:themeColor="text1"/>
        </w:rPr>
        <w:t xml:space="preserve"> enhance sustainability competencies, staff and tutor training are crucial, with funding as a complementary resource. Collaboration and communication among organizations and sectors are deemed essential, along with increased training for educators and tutors.</w:t>
      </w:r>
    </w:p>
    <w:p w14:paraId="72727C57" w14:textId="2CEA46D7" w:rsidR="4E5405E2" w:rsidRDefault="4E5405E2" w:rsidP="4E5405E2"/>
    <w:sectPr w:rsidR="4E5405E2" w:rsidSect="009E35AC">
      <w:headerReference w:type="default" r:id="rId19"/>
      <w:footerReference w:type="even" r:id="rId20"/>
      <w:footerReference w:type="default" r:id="rId21"/>
      <w:headerReference w:type="first" r:id="rId22"/>
      <w:footerReference w:type="first" r:id="rId23"/>
      <w:pgSz w:w="11900" w:h="16840"/>
      <w:pgMar w:top="1417" w:right="1134" w:bottom="1134" w:left="1134" w:header="850" w:footer="850" w:gutter="0"/>
      <w:pgNumType w:start="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FF02B4" w14:textId="77777777" w:rsidR="00D13044" w:rsidRDefault="00D13044" w:rsidP="00425E1F">
      <w:r>
        <w:separator/>
      </w:r>
    </w:p>
  </w:endnote>
  <w:endnote w:type="continuationSeparator" w:id="0">
    <w:p w14:paraId="6026D900" w14:textId="77777777" w:rsidR="00D13044" w:rsidRDefault="00D13044" w:rsidP="00425E1F">
      <w:r>
        <w:continuationSeparator/>
      </w:r>
    </w:p>
  </w:endnote>
  <w:endnote w:type="continuationNotice" w:id="1">
    <w:p w14:paraId="6B3EF138" w14:textId="77777777" w:rsidR="00D13044" w:rsidRDefault="00D1304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BM Plex Serif">
    <w:altName w:val="Cambria"/>
    <w:charset w:val="00"/>
    <w:family w:val="roman"/>
    <w:pitch w:val="variable"/>
    <w:sig w:usb0="A000026F" w:usb1="5000203B" w:usb2="00000000" w:usb3="00000000" w:csb0="00000197" w:csb1="00000000"/>
  </w:font>
  <w:font w:name="Calibri">
    <w:panose1 w:val="020F0502020204030204"/>
    <w:charset w:val="00"/>
    <w:family w:val="swiss"/>
    <w:pitch w:val="variable"/>
    <w:sig w:usb0="E4002EFF" w:usb1="C000247B" w:usb2="00000009" w:usb3="00000000" w:csb0="000001FF" w:csb1="00000000"/>
  </w:font>
  <w:font w:name="Exo 2">
    <w:altName w:val="Calibri"/>
    <w:panose1 w:val="00000000000000000000"/>
    <w:charset w:val="4D"/>
    <w:family w:val="auto"/>
    <w:notTrueType/>
    <w:pitch w:val="variable"/>
    <w:sig w:usb0="00000207" w:usb1="00000000" w:usb2="00000000" w:usb3="00000000" w:csb0="00000097"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ontserrat Light">
    <w:charset w:val="00"/>
    <w:family w:val="auto"/>
    <w:pitch w:val="variable"/>
    <w:sig w:usb0="2000020F" w:usb1="00000003" w:usb2="00000000" w:usb3="00000000" w:csb0="00000197" w:csb1="00000000"/>
  </w:font>
  <w:font w:name="Montserrat">
    <w:charset w:val="00"/>
    <w:family w:val="auto"/>
    <w:pitch w:val="variable"/>
    <w:sig w:usb0="2000020F" w:usb1="00000003" w:usb2="00000000" w:usb3="00000000" w:csb0="00000197"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7A2C1" w14:textId="48F0256D" w:rsidR="00070F49" w:rsidRDefault="00070F49" w:rsidP="00425E1F">
    <w:pPr>
      <w:pStyle w:val="Footer"/>
      <w:rPr>
        <w:rStyle w:val="PageNumber"/>
      </w:rPr>
    </w:pPr>
    <w:r w:rsidRPr="4E5405E2">
      <w:rPr>
        <w:rStyle w:val="PageNumber"/>
      </w:rPr>
      <w:fldChar w:fldCharType="begin"/>
    </w:r>
    <w:r w:rsidRPr="4E5405E2">
      <w:rPr>
        <w:rStyle w:val="PageNumber"/>
      </w:rPr>
      <w:instrText xml:space="preserve"> PAGE </w:instrText>
    </w:r>
    <w:r w:rsidRPr="4E5405E2">
      <w:rPr>
        <w:rStyle w:val="PageNumber"/>
      </w:rPr>
      <w:fldChar w:fldCharType="end"/>
    </w:r>
  </w:p>
  <w:p w14:paraId="212E8C5D" w14:textId="77777777" w:rsidR="00070F49" w:rsidRDefault="00070F49" w:rsidP="00425E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06F47" w14:textId="77777777" w:rsidR="00070F49" w:rsidRDefault="00070F49" w:rsidP="00425E1F">
    <w:pPr>
      <w:pStyle w:val="Footer"/>
      <w:rPr>
        <w:bdr w:val="none" w:sz="0" w:space="0" w:color="auto" w:frame="1"/>
      </w:rPr>
    </w:pPr>
  </w:p>
  <w:p w14:paraId="3CF866A3" w14:textId="7008ED73" w:rsidR="00070F49" w:rsidRPr="00547AFC" w:rsidRDefault="00070F49" w:rsidP="4E5405E2">
    <w:pPr>
      <w:pStyle w:val="Footer"/>
      <w:rPr>
        <w:rStyle w:val="PageNumber"/>
        <w:rFonts w:asciiTheme="minorHAnsi" w:hAnsiTheme="minorHAnsi" w:cstheme="minorBidi"/>
        <w:sz w:val="20"/>
        <w:szCs w:val="20"/>
      </w:rPr>
    </w:pPr>
  </w:p>
  <w:tbl>
    <w:tblPr>
      <w:tblStyle w:val="TableGrid"/>
      <w:tblW w:w="0" w:type="auto"/>
      <w:tblInd w:w="-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28"/>
      <w:gridCol w:w="1259"/>
    </w:tblGrid>
    <w:tr w:rsidR="00070F49" w:rsidRPr="00425E1F" w14:paraId="7078BD33" w14:textId="77777777" w:rsidTr="4E5405E2">
      <w:trPr>
        <w:trHeight w:val="277"/>
      </w:trPr>
      <w:tc>
        <w:tcPr>
          <w:tcW w:w="8328" w:type="dxa"/>
          <w:tcBorders>
            <w:left w:val="single" w:sz="24" w:space="0" w:color="84AC1F"/>
          </w:tcBorders>
          <w:vAlign w:val="center"/>
        </w:tcPr>
        <w:p w14:paraId="663C315D" w14:textId="22DA6615" w:rsidR="00070F49" w:rsidRPr="00425E1F" w:rsidRDefault="4E5405E2" w:rsidP="4E5405E2">
          <w:pPr>
            <w:pStyle w:val="Footer"/>
            <w:spacing w:line="240" w:lineRule="auto"/>
            <w:rPr>
              <w:b/>
              <w:bCs/>
              <w:i/>
              <w:iCs/>
              <w:color w:val="74971F"/>
              <w:sz w:val="16"/>
              <w:szCs w:val="16"/>
              <w:bdr w:val="none" w:sz="0" w:space="0" w:color="auto" w:frame="1"/>
            </w:rPr>
          </w:pPr>
          <w:r w:rsidRPr="4E5405E2">
            <w:rPr>
              <w:b/>
              <w:bCs/>
              <w:i/>
              <w:iCs/>
              <w:color w:val="74971F"/>
              <w:sz w:val="16"/>
              <w:szCs w:val="16"/>
              <w:bdr w:val="none" w:sz="0" w:space="0" w:color="auto" w:frame="1"/>
            </w:rPr>
            <w:t>GreenComp in Vocational Education and Training</w:t>
          </w:r>
        </w:p>
        <w:p w14:paraId="2E3EB44C" w14:textId="018D8466" w:rsidR="00070F49" w:rsidRPr="00425E1F" w:rsidRDefault="4E5405E2" w:rsidP="00425E1F">
          <w:pPr>
            <w:pStyle w:val="Footer"/>
            <w:spacing w:line="240" w:lineRule="auto"/>
            <w:rPr>
              <w:sz w:val="16"/>
              <w:szCs w:val="16"/>
              <w:bdr w:val="none" w:sz="0" w:space="0" w:color="auto" w:frame="1"/>
            </w:rPr>
          </w:pPr>
          <w:r w:rsidRPr="00425E1F">
            <w:rPr>
              <w:color w:val="74971F"/>
              <w:sz w:val="16"/>
              <w:szCs w:val="16"/>
              <w:bdr w:val="none" w:sz="0" w:space="0" w:color="auto" w:frame="1"/>
            </w:rPr>
            <w:t xml:space="preserve">State of Art and Best Practices in </w:t>
          </w:r>
          <w:r>
            <w:rPr>
              <w:color w:val="74971F"/>
              <w:sz w:val="16"/>
              <w:szCs w:val="16"/>
              <w:bdr w:val="none" w:sz="0" w:space="0" w:color="auto" w:frame="1"/>
            </w:rPr>
            <w:t>Ireland</w:t>
          </w:r>
        </w:p>
      </w:tc>
      <w:tc>
        <w:tcPr>
          <w:tcW w:w="1259" w:type="dxa"/>
          <w:vAlign w:val="center"/>
        </w:tcPr>
        <w:sdt>
          <w:sdtPr>
            <w:rPr>
              <w:rStyle w:val="PageNumber"/>
              <w:rFonts w:cstheme="minorHAnsi"/>
              <w:b/>
              <w:sz w:val="20"/>
              <w:szCs w:val="20"/>
            </w:rPr>
            <w:id w:val="1380817191"/>
            <w:docPartObj>
              <w:docPartGallery w:val="Page Numbers (Bottom of Page)"/>
              <w:docPartUnique/>
            </w:docPartObj>
          </w:sdtPr>
          <w:sdtEndPr>
            <w:rPr>
              <w:rStyle w:val="PageNumber"/>
              <w:color w:val="74971F"/>
            </w:rPr>
          </w:sdtEndPr>
          <w:sdtContent>
            <w:p w14:paraId="36979696" w14:textId="4E46EF1D" w:rsidR="00070F49" w:rsidRPr="002D454F" w:rsidRDefault="00070F49" w:rsidP="4E5405E2">
              <w:pPr>
                <w:pStyle w:val="Footer"/>
                <w:spacing w:line="240" w:lineRule="auto"/>
                <w:rPr>
                  <w:b/>
                  <w:bCs/>
                  <w:sz w:val="20"/>
                  <w:szCs w:val="20"/>
                </w:rPr>
              </w:pPr>
              <w:r w:rsidRPr="4E5405E2">
                <w:rPr>
                  <w:rStyle w:val="PageNumber"/>
                  <w:rFonts w:cstheme="minorBidi"/>
                  <w:b/>
                  <w:bCs/>
                  <w:color w:val="74971F"/>
                  <w:sz w:val="20"/>
                  <w:szCs w:val="20"/>
                </w:rPr>
                <w:fldChar w:fldCharType="begin"/>
              </w:r>
              <w:r w:rsidRPr="4E5405E2">
                <w:rPr>
                  <w:rStyle w:val="PageNumber"/>
                  <w:rFonts w:cstheme="minorBidi"/>
                  <w:b/>
                  <w:bCs/>
                  <w:color w:val="74971F"/>
                  <w:sz w:val="20"/>
                  <w:szCs w:val="20"/>
                </w:rPr>
                <w:instrText xml:space="preserve"> PAGE </w:instrText>
              </w:r>
              <w:r w:rsidRPr="4E5405E2">
                <w:rPr>
                  <w:rStyle w:val="PageNumber"/>
                  <w:rFonts w:cstheme="minorBidi"/>
                  <w:b/>
                  <w:bCs/>
                  <w:color w:val="74971F"/>
                  <w:sz w:val="20"/>
                  <w:szCs w:val="20"/>
                </w:rPr>
                <w:fldChar w:fldCharType="separate"/>
              </w:r>
              <w:r w:rsidR="4E5405E2" w:rsidRPr="4E5405E2">
                <w:rPr>
                  <w:rStyle w:val="PageNumber"/>
                  <w:rFonts w:cstheme="minorBidi"/>
                  <w:b/>
                  <w:bCs/>
                  <w:color w:val="74971F"/>
                  <w:sz w:val="20"/>
                  <w:szCs w:val="20"/>
                </w:rPr>
                <w:t>1</w:t>
              </w:r>
              <w:r w:rsidRPr="4E5405E2">
                <w:rPr>
                  <w:rStyle w:val="PageNumber"/>
                  <w:rFonts w:cstheme="minorBidi"/>
                  <w:b/>
                  <w:bCs/>
                  <w:color w:val="74971F"/>
                  <w:sz w:val="20"/>
                  <w:szCs w:val="20"/>
                </w:rPr>
                <w:fldChar w:fldCharType="end"/>
              </w:r>
              <w:r w:rsidR="4E5405E2" w:rsidRPr="4E5405E2">
                <w:rPr>
                  <w:rStyle w:val="PageNumber"/>
                  <w:rFonts w:cstheme="minorBidi"/>
                  <w:b/>
                  <w:bCs/>
                  <w:color w:val="74971F"/>
                  <w:sz w:val="20"/>
                  <w:szCs w:val="20"/>
                </w:rPr>
                <w:t xml:space="preserve"> | </w:t>
              </w:r>
              <w:r w:rsidRPr="4E5405E2">
                <w:rPr>
                  <w:rStyle w:val="PageNumber"/>
                  <w:rFonts w:cstheme="minorBidi"/>
                  <w:b/>
                  <w:bCs/>
                  <w:color w:val="74971F"/>
                  <w:sz w:val="20"/>
                  <w:szCs w:val="20"/>
                </w:rPr>
                <w:fldChar w:fldCharType="begin"/>
              </w:r>
              <w:r w:rsidRPr="4E5405E2">
                <w:rPr>
                  <w:rStyle w:val="PageNumber"/>
                  <w:rFonts w:cstheme="minorBidi"/>
                  <w:b/>
                  <w:bCs/>
                  <w:color w:val="74971F"/>
                  <w:sz w:val="20"/>
                  <w:szCs w:val="20"/>
                </w:rPr>
                <w:instrText xml:space="preserve"> NUMPAGES  \* Arabic  \* MERGEFORMAT </w:instrText>
              </w:r>
              <w:r w:rsidRPr="4E5405E2">
                <w:rPr>
                  <w:rStyle w:val="PageNumber"/>
                  <w:rFonts w:cstheme="minorBidi"/>
                  <w:b/>
                  <w:bCs/>
                  <w:color w:val="74971F"/>
                  <w:sz w:val="20"/>
                  <w:szCs w:val="20"/>
                </w:rPr>
                <w:fldChar w:fldCharType="separate"/>
              </w:r>
              <w:r w:rsidR="4E5405E2" w:rsidRPr="4E5405E2">
                <w:rPr>
                  <w:rStyle w:val="PageNumber"/>
                  <w:rFonts w:cstheme="minorBidi"/>
                  <w:b/>
                  <w:bCs/>
                  <w:color w:val="74971F"/>
                  <w:sz w:val="20"/>
                  <w:szCs w:val="20"/>
                </w:rPr>
                <w:t>26</w:t>
              </w:r>
              <w:r w:rsidRPr="4E5405E2">
                <w:rPr>
                  <w:rStyle w:val="PageNumber"/>
                  <w:rFonts w:cstheme="minorBidi"/>
                  <w:b/>
                  <w:bCs/>
                  <w:color w:val="74971F"/>
                  <w:sz w:val="20"/>
                  <w:szCs w:val="20"/>
                </w:rPr>
                <w:fldChar w:fldCharType="end"/>
              </w:r>
            </w:p>
          </w:sdtContent>
        </w:sdt>
      </w:tc>
    </w:tr>
  </w:tbl>
  <w:p w14:paraId="0C011A36" w14:textId="674FCDA0" w:rsidR="00070F49" w:rsidRDefault="00070F49" w:rsidP="00425E1F">
    <w:pPr>
      <w:pStyle w:val="Footer"/>
    </w:pPr>
    <w:r>
      <w:rPr>
        <w:noProof/>
        <w:bdr w:val="none" w:sz="0" w:space="0" w:color="auto" w:frame="1"/>
      </w:rPr>
      <w:drawing>
        <wp:anchor distT="0" distB="0" distL="114300" distR="114300" simplePos="0" relativeHeight="251658240" behindDoc="1" locked="0" layoutInCell="1" allowOverlap="1" wp14:anchorId="42C154C4" wp14:editId="6180B68E">
          <wp:simplePos x="0" y="0"/>
          <wp:positionH relativeFrom="column">
            <wp:posOffset>-922020</wp:posOffset>
          </wp:positionH>
          <wp:positionV relativeFrom="paragraph">
            <wp:posOffset>-383917</wp:posOffset>
          </wp:positionV>
          <wp:extent cx="914400" cy="1720215"/>
          <wp:effectExtent l="0" t="0" r="0" b="0"/>
          <wp:wrapNone/>
          <wp:docPr id="1292181016" name="Picture 1292181016" descr="Immagine che contiene testo, schermata,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181016" name="Immagine 1" descr="Immagine che contiene testo, schermata, Carattere, grafica&#10;&#10;Descrizione generata automaticamente"/>
                  <pic:cNvPicPr>
                    <a:picLocks noChangeAspect="1" noChangeArrowheads="1"/>
                  </pic:cNvPicPr>
                </pic:nvPicPr>
                <pic:blipFill rotWithShape="1">
                  <a:blip r:embed="rId1">
                    <a:extLst>
                      <a:ext uri="{28A0092B-C50C-407E-A947-70E740481C1C}">
                        <a14:useLocalDpi xmlns:a14="http://schemas.microsoft.com/office/drawing/2010/main" val="0"/>
                      </a:ext>
                    </a:extLst>
                  </a:blip>
                  <a:srcRect t="75442" r="81388"/>
                  <a:stretch/>
                </pic:blipFill>
                <pic:spPr bwMode="auto">
                  <a:xfrm>
                    <a:off x="0" y="0"/>
                    <a:ext cx="914400" cy="17202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dr w:val="none" w:sz="0" w:space="0" w:color="auto" w:frame="1"/>
      </w:rPr>
      <w:fldChar w:fldCharType="begin"/>
    </w:r>
    <w:r>
      <w:rPr>
        <w:bdr w:val="none" w:sz="0" w:space="0" w:color="auto" w:frame="1"/>
      </w:rPr>
      <w:instrText xml:space="preserve"> INCLUDEPICTURE "https://lh4.googleusercontent.com/mQoZE8gSdrO3khDxASMgoFoeWZWv8i763atbakHv8HFOGhqFU42nb5ke8Nj1LaBrBhcUnr_sviU4EG0gX0yrNsRiFT51Ot78fkQ4MfbZ5c8vPfBgpenLsoBs9OfLJd_u53FBhm7GpRwi" \* MERGEFORMATINET </w:instrText>
    </w:r>
    <w:r>
      <w:rPr>
        <w:bdr w:val="none" w:sz="0" w:space="0" w:color="auto" w:frame="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43" w:author="Elaine Cleary" w:date="2023-08-29T08:54:00Z">
        <w:tblPr>
          <w:tblStyle w:val="TableGrid"/>
          <w:tblW w:w="0" w:type="nil"/>
          <w:tblLayout w:type="fixed"/>
          <w:tblLook w:val="06A0" w:firstRow="1" w:lastRow="0" w:firstColumn="1" w:lastColumn="0" w:noHBand="1" w:noVBand="1"/>
        </w:tblPr>
      </w:tblPrChange>
    </w:tblPr>
    <w:tblGrid>
      <w:gridCol w:w="3210"/>
      <w:gridCol w:w="3210"/>
      <w:gridCol w:w="3210"/>
      <w:tblGridChange w:id="44">
        <w:tblGrid>
          <w:gridCol w:w="360"/>
          <w:gridCol w:w="360"/>
          <w:gridCol w:w="360"/>
        </w:tblGrid>
      </w:tblGridChange>
    </w:tblGrid>
    <w:tr w:rsidR="00070F49" w14:paraId="63D5F574" w14:textId="77777777" w:rsidTr="4E5405E2">
      <w:trPr>
        <w:trHeight w:val="300"/>
        <w:trPrChange w:id="45" w:author="Elaine Cleary" w:date="2023-08-29T08:54:00Z">
          <w:trPr>
            <w:trHeight w:val="300"/>
          </w:trPr>
        </w:trPrChange>
      </w:trPr>
      <w:tc>
        <w:tcPr>
          <w:tcW w:w="3210" w:type="dxa"/>
          <w:tcPrChange w:id="46" w:author="Elaine Cleary" w:date="2023-08-29T08:54:00Z">
            <w:tcPr>
              <w:tcW w:w="3210" w:type="dxa"/>
            </w:tcPr>
          </w:tcPrChange>
        </w:tcPr>
        <w:p w14:paraId="584CFE45" w14:textId="7D70348D" w:rsidR="00070F49" w:rsidRDefault="00070F49">
          <w:pPr>
            <w:pStyle w:val="Header"/>
            <w:ind w:left="-115"/>
            <w:jc w:val="left"/>
            <w:pPrChange w:id="47" w:author="Elaine Cleary" w:date="2023-08-29T08:54:00Z">
              <w:pPr/>
            </w:pPrChange>
          </w:pPr>
        </w:p>
      </w:tc>
      <w:tc>
        <w:tcPr>
          <w:tcW w:w="3210" w:type="dxa"/>
          <w:tcPrChange w:id="48" w:author="Elaine Cleary" w:date="2023-08-29T08:54:00Z">
            <w:tcPr>
              <w:tcW w:w="3210" w:type="dxa"/>
            </w:tcPr>
          </w:tcPrChange>
        </w:tcPr>
        <w:p w14:paraId="3BBC16EB" w14:textId="44CBBB9A" w:rsidR="00070F49" w:rsidRDefault="00070F49">
          <w:pPr>
            <w:pStyle w:val="Header"/>
            <w:jc w:val="center"/>
            <w:pPrChange w:id="49" w:author="Elaine Cleary" w:date="2023-08-29T08:54:00Z">
              <w:pPr/>
            </w:pPrChange>
          </w:pPr>
        </w:p>
      </w:tc>
      <w:tc>
        <w:tcPr>
          <w:tcW w:w="3210" w:type="dxa"/>
          <w:tcPrChange w:id="50" w:author="Elaine Cleary" w:date="2023-08-29T08:54:00Z">
            <w:tcPr>
              <w:tcW w:w="3210" w:type="dxa"/>
            </w:tcPr>
          </w:tcPrChange>
        </w:tcPr>
        <w:p w14:paraId="3DA29DB6" w14:textId="764EBAD0" w:rsidR="00070F49" w:rsidRDefault="00070F49">
          <w:pPr>
            <w:pStyle w:val="Header"/>
            <w:ind w:right="-115"/>
            <w:jc w:val="right"/>
            <w:pPrChange w:id="51" w:author="Elaine Cleary" w:date="2023-08-29T08:54:00Z">
              <w:pPr/>
            </w:pPrChange>
          </w:pPr>
        </w:p>
      </w:tc>
    </w:tr>
  </w:tbl>
  <w:p w14:paraId="57D5205C" w14:textId="1631BC9D" w:rsidR="00070F49" w:rsidRDefault="00070F49">
    <w:pPr>
      <w:pStyle w:val="Footer"/>
      <w:pPrChange w:id="52" w:author="Elaine Cleary" w:date="2023-08-29T08:54:00Z">
        <w:pPr/>
      </w:pPrChan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8CCDA1" w14:textId="77777777" w:rsidR="00D13044" w:rsidRDefault="00D13044" w:rsidP="00425E1F">
      <w:r>
        <w:separator/>
      </w:r>
    </w:p>
  </w:footnote>
  <w:footnote w:type="continuationSeparator" w:id="0">
    <w:p w14:paraId="2DA3091D" w14:textId="77777777" w:rsidR="00D13044" w:rsidRDefault="00D13044" w:rsidP="00425E1F">
      <w:r>
        <w:continuationSeparator/>
      </w:r>
    </w:p>
  </w:footnote>
  <w:footnote w:type="continuationNotice" w:id="1">
    <w:p w14:paraId="678D0E1F" w14:textId="77777777" w:rsidR="00D13044" w:rsidRDefault="00D13044">
      <w:pPr>
        <w:spacing w:line="240" w:lineRule="auto"/>
      </w:pPr>
    </w:p>
  </w:footnote>
  <w:footnote w:id="2">
    <w:p w14:paraId="4F55B1E5" w14:textId="1B9DBB24" w:rsidR="00070F49" w:rsidRPr="00BD061F" w:rsidRDefault="00070F49" w:rsidP="3D97C7BC">
      <w:pPr>
        <w:pStyle w:val="FootnoteText"/>
        <w:rPr>
          <w:lang w:val="it-IT"/>
        </w:rPr>
      </w:pPr>
      <w:r w:rsidRPr="3D97C7BC">
        <w:rPr>
          <w:rStyle w:val="FootnoteReference"/>
          <w:rFonts w:eastAsia="IBM Plex Serif" w:cs="IBM Plex Serif"/>
        </w:rPr>
        <w:footnoteRef/>
      </w:r>
      <w:r w:rsidR="4E5405E2" w:rsidRPr="3D97C7BC">
        <w:rPr>
          <w:rFonts w:eastAsia="IBM Plex Serif" w:cs="IBM Plex Serif"/>
        </w:rPr>
        <w:t xml:space="preserve"> </w:t>
      </w:r>
      <w:r w:rsidR="4E5405E2" w:rsidRPr="3D97C7BC">
        <w:rPr>
          <w:rFonts w:eastAsia="IBM Plex Serif" w:cs="IBM Plex Serif"/>
          <w:lang w:val="it-IT"/>
        </w:rPr>
        <w:t>Bianchi G., Pisiotis U. &amp; Cabrera M. (2022). GreenComp The European sustainability competence framework, Punie, Y. and Bacigalupo, M. editor(s), EUR 30955 EN, Publications Office of the European Union, Luxembourg, 2022, ISBN 978-92-76-46485-3, doi:10.2760/13286, JRC128040.</w:t>
      </w:r>
    </w:p>
  </w:footnote>
  <w:footnote w:id="3">
    <w:p w14:paraId="52009CE3" w14:textId="77777777" w:rsidR="00070F49" w:rsidRPr="00657ACF" w:rsidRDefault="00070F49" w:rsidP="005A6BAB">
      <w:pPr>
        <w:rPr>
          <w:rFonts w:asciiTheme="minorHAnsi" w:hAnsiTheme="minorHAnsi"/>
          <w:sz w:val="16"/>
          <w:szCs w:val="16"/>
        </w:rPr>
      </w:pPr>
      <w:r w:rsidRPr="00657ACF">
        <w:rPr>
          <w:rStyle w:val="FootnoteReference"/>
          <w:sz w:val="16"/>
          <w:szCs w:val="16"/>
        </w:rPr>
        <w:footnoteRef/>
      </w:r>
      <w:r w:rsidRPr="00657ACF">
        <w:rPr>
          <w:sz w:val="16"/>
          <w:szCs w:val="16"/>
        </w:rPr>
        <w:t xml:space="preserve"> OECD (2020) ‘Education at a glance 2020’, available: </w:t>
      </w:r>
      <w:hyperlink r:id="rId1" w:history="1">
        <w:r w:rsidRPr="00657ACF">
          <w:rPr>
            <w:rStyle w:val="Hyperlink"/>
            <w:sz w:val="16"/>
            <w:szCs w:val="16"/>
          </w:rPr>
          <w:t>https://www.asti.ie/document-library/education-at-a-glance-2020-ireland-report/</w:t>
        </w:r>
      </w:hyperlink>
      <w:r w:rsidRPr="00657ACF">
        <w:rPr>
          <w:sz w:val="16"/>
          <w:szCs w:val="16"/>
        </w:rPr>
        <w:t xml:space="preserve">  [accessed 13th July 2023]</w:t>
      </w:r>
    </w:p>
    <w:p w14:paraId="5E6C99F0" w14:textId="33537D58" w:rsidR="00070F49" w:rsidRPr="00657ACF" w:rsidRDefault="00070F49">
      <w:pPr>
        <w:pStyle w:val="FootnoteText"/>
        <w:rPr>
          <w:sz w:val="16"/>
          <w:szCs w:val="16"/>
        </w:rPr>
      </w:pPr>
    </w:p>
  </w:footnote>
  <w:footnote w:id="4">
    <w:p w14:paraId="3026D4B4" w14:textId="77777777" w:rsidR="00070F49" w:rsidRPr="00657ACF" w:rsidRDefault="00070F49" w:rsidP="005A6BAB">
      <w:pPr>
        <w:rPr>
          <w:rFonts w:asciiTheme="minorHAnsi" w:hAnsiTheme="minorHAnsi"/>
          <w:sz w:val="16"/>
          <w:szCs w:val="16"/>
        </w:rPr>
      </w:pPr>
      <w:r w:rsidRPr="00657ACF">
        <w:rPr>
          <w:rStyle w:val="FootnoteReference"/>
          <w:sz w:val="16"/>
          <w:szCs w:val="16"/>
        </w:rPr>
        <w:footnoteRef/>
      </w:r>
      <w:r w:rsidRPr="00657ACF">
        <w:rPr>
          <w:sz w:val="16"/>
          <w:szCs w:val="16"/>
        </w:rPr>
        <w:t xml:space="preserve"> McGarr, O., Lynch, R. (2021) ‘Analysing the construction of ‘sustainability’ in lower secondary school technology syllabi in Ireland’ available: </w:t>
      </w:r>
      <w:hyperlink r:id="rId2" w:history="1">
        <w:r w:rsidRPr="00657ACF">
          <w:rPr>
            <w:rStyle w:val="Hyperlink"/>
            <w:sz w:val="16"/>
            <w:szCs w:val="16"/>
          </w:rPr>
          <w:t>https://doi.org/10.1080/13504622.2021.1903837</w:t>
        </w:r>
      </w:hyperlink>
      <w:r w:rsidRPr="00657ACF">
        <w:rPr>
          <w:sz w:val="16"/>
          <w:szCs w:val="16"/>
        </w:rPr>
        <w:t xml:space="preserve"> [accessed 13th July 2023] </w:t>
      </w:r>
    </w:p>
    <w:p w14:paraId="47AC73A5" w14:textId="70357939" w:rsidR="00070F49" w:rsidRPr="00657ACF" w:rsidRDefault="00070F49">
      <w:pPr>
        <w:pStyle w:val="FootnoteText"/>
        <w:rPr>
          <w:sz w:val="16"/>
          <w:szCs w:val="16"/>
        </w:rPr>
      </w:pPr>
    </w:p>
  </w:footnote>
  <w:footnote w:id="5">
    <w:p w14:paraId="3912BBFA" w14:textId="1D926240" w:rsidR="00070F49" w:rsidRPr="00657ACF" w:rsidRDefault="00070F49" w:rsidP="005A6BAB">
      <w:pPr>
        <w:rPr>
          <w:rFonts w:asciiTheme="minorHAnsi" w:hAnsiTheme="minorHAnsi"/>
          <w:sz w:val="16"/>
          <w:szCs w:val="16"/>
        </w:rPr>
      </w:pPr>
      <w:r w:rsidRPr="00657ACF">
        <w:rPr>
          <w:rStyle w:val="FootnoteReference"/>
          <w:sz w:val="16"/>
          <w:szCs w:val="16"/>
        </w:rPr>
        <w:footnoteRef/>
      </w:r>
      <w:r w:rsidRPr="00657ACF">
        <w:rPr>
          <w:sz w:val="16"/>
          <w:szCs w:val="16"/>
        </w:rPr>
        <w:t xml:space="preserve"> Citizens Information (2023) ‘Leaving Certificate Vocational Programme’, available: </w:t>
      </w:r>
      <w:hyperlink r:id="rId3" w:history="1">
        <w:r w:rsidRPr="00657ACF">
          <w:rPr>
            <w:rStyle w:val="Hyperlink"/>
            <w:sz w:val="16"/>
            <w:szCs w:val="16"/>
          </w:rPr>
          <w:t>https://www.citizensinformation.ie/en/education/state-examinations/leaving-certificate-vocational-programme/</w:t>
        </w:r>
      </w:hyperlink>
      <w:r w:rsidRPr="00657ACF">
        <w:rPr>
          <w:sz w:val="16"/>
          <w:szCs w:val="16"/>
        </w:rPr>
        <w:t xml:space="preserve"> [accessed 13</w:t>
      </w:r>
      <w:r w:rsidRPr="00657ACF">
        <w:rPr>
          <w:sz w:val="16"/>
          <w:szCs w:val="16"/>
          <w:vertAlign w:val="superscript"/>
        </w:rPr>
        <w:t>th</w:t>
      </w:r>
      <w:r w:rsidRPr="00657ACF">
        <w:rPr>
          <w:sz w:val="16"/>
          <w:szCs w:val="16"/>
        </w:rPr>
        <w:t xml:space="preserve"> July 2023]</w:t>
      </w:r>
    </w:p>
    <w:p w14:paraId="7C6BC672" w14:textId="65C08FCE" w:rsidR="00070F49" w:rsidRPr="005A6BAB" w:rsidRDefault="00070F49">
      <w:pPr>
        <w:pStyle w:val="FootnoteText"/>
        <w:rPr>
          <w:sz w:val="16"/>
          <w:szCs w:val="16"/>
        </w:rPr>
      </w:pPr>
    </w:p>
  </w:footnote>
  <w:footnote w:id="6">
    <w:p w14:paraId="669B80F8" w14:textId="77777777" w:rsidR="00070F49" w:rsidRPr="00657ACF" w:rsidRDefault="00070F49" w:rsidP="005A6BAB">
      <w:pPr>
        <w:pStyle w:val="FootnoteText"/>
        <w:rPr>
          <w:sz w:val="16"/>
          <w:szCs w:val="16"/>
        </w:rPr>
      </w:pPr>
      <w:r w:rsidRPr="00657ACF">
        <w:rPr>
          <w:rStyle w:val="FootnoteReference"/>
          <w:sz w:val="16"/>
          <w:szCs w:val="16"/>
        </w:rPr>
        <w:footnoteRef/>
      </w:r>
      <w:r w:rsidR="4E5405E2" w:rsidRPr="00657ACF">
        <w:rPr>
          <w:sz w:val="16"/>
          <w:szCs w:val="16"/>
        </w:rPr>
        <w:t xml:space="preserve"> Citizens Information (2023) ‘Post Leaving Certificate (PLC) courses’, available: https://www.citizensinformation.ie/en/education/vocational-education-and-training/post-leaving-certificate-courses/ [accessed 13th July 2023]</w:t>
      </w:r>
    </w:p>
  </w:footnote>
  <w:footnote w:id="7">
    <w:p w14:paraId="7BF41E9D" w14:textId="77777777" w:rsidR="00070F49" w:rsidRPr="00657ACF" w:rsidRDefault="00070F49" w:rsidP="00657ACF">
      <w:pPr>
        <w:pStyle w:val="FootnoteText"/>
        <w:rPr>
          <w:sz w:val="16"/>
          <w:szCs w:val="16"/>
        </w:rPr>
      </w:pPr>
      <w:r w:rsidRPr="00657ACF">
        <w:rPr>
          <w:rStyle w:val="FootnoteReference"/>
          <w:sz w:val="16"/>
          <w:szCs w:val="16"/>
        </w:rPr>
        <w:footnoteRef/>
      </w:r>
      <w:r w:rsidR="4E5405E2" w:rsidRPr="00657ACF">
        <w:rPr>
          <w:sz w:val="16"/>
          <w:szCs w:val="16"/>
        </w:rPr>
        <w:t xml:space="preserve"> An Taisce- Green Schools (2023) ‘Working Together For a Sustainable Future’, available: </w:t>
      </w:r>
      <w:hyperlink r:id="rId4" w:history="1">
        <w:r w:rsidR="4E5405E2" w:rsidRPr="00657ACF">
          <w:rPr>
            <w:rStyle w:val="Hyperlink"/>
            <w:sz w:val="16"/>
            <w:szCs w:val="16"/>
          </w:rPr>
          <w:t>https://greenschoolsireland.org/</w:t>
        </w:r>
      </w:hyperlink>
      <w:r w:rsidR="4E5405E2" w:rsidRPr="00657ACF">
        <w:rPr>
          <w:sz w:val="16"/>
          <w:szCs w:val="16"/>
        </w:rPr>
        <w:t xml:space="preserve"> [accessed 13</w:t>
      </w:r>
      <w:r w:rsidR="4E5405E2" w:rsidRPr="00657ACF">
        <w:rPr>
          <w:sz w:val="16"/>
          <w:szCs w:val="16"/>
          <w:vertAlign w:val="superscript"/>
        </w:rPr>
        <w:t>th</w:t>
      </w:r>
      <w:r w:rsidR="4E5405E2" w:rsidRPr="00657ACF">
        <w:rPr>
          <w:sz w:val="16"/>
          <w:szCs w:val="16"/>
        </w:rPr>
        <w:t xml:space="preserve"> July 2023]</w:t>
      </w:r>
    </w:p>
    <w:p w14:paraId="2FC6FF0D" w14:textId="677B420F" w:rsidR="00070F49" w:rsidRPr="00657ACF" w:rsidRDefault="00070F49" w:rsidP="00657ACF">
      <w:pPr>
        <w:rPr>
          <w:rFonts w:asciiTheme="minorHAnsi" w:hAnsiTheme="minorHAnsi"/>
          <w:sz w:val="16"/>
          <w:szCs w:val="16"/>
        </w:rPr>
      </w:pPr>
      <w:r w:rsidRPr="00657ACF">
        <w:rPr>
          <w:sz w:val="16"/>
          <w:szCs w:val="16"/>
        </w:rPr>
        <w:t xml:space="preserve">Solas (2022) ‘Green skills for FET 2021- 2030’ available: </w:t>
      </w:r>
    </w:p>
    <w:p w14:paraId="3AEC88CB" w14:textId="412CD131" w:rsidR="00070F49" w:rsidRPr="00657ACF" w:rsidRDefault="00070F49">
      <w:pPr>
        <w:pStyle w:val="FootnoteText"/>
        <w:rPr>
          <w:sz w:val="16"/>
          <w:szCs w:val="16"/>
        </w:rPr>
      </w:pPr>
    </w:p>
  </w:footnote>
  <w:footnote w:id="8">
    <w:p w14:paraId="0DD322EC" w14:textId="7EA22C9C" w:rsidR="00070F49" w:rsidRPr="00657ACF" w:rsidRDefault="00070F49">
      <w:pPr>
        <w:pStyle w:val="FootnoteText"/>
        <w:rPr>
          <w:sz w:val="16"/>
          <w:szCs w:val="16"/>
        </w:rPr>
      </w:pPr>
      <w:r w:rsidRPr="00657ACF">
        <w:rPr>
          <w:rStyle w:val="FootnoteReference"/>
          <w:sz w:val="16"/>
          <w:szCs w:val="16"/>
        </w:rPr>
        <w:footnoteRef/>
      </w:r>
      <w:r w:rsidR="4E5405E2" w:rsidRPr="00657ACF">
        <w:rPr>
          <w:sz w:val="16"/>
          <w:szCs w:val="16"/>
        </w:rPr>
        <w:t xml:space="preserve"> </w:t>
      </w:r>
      <w:hyperlink r:id="rId5" w:history="1">
        <w:r w:rsidR="4E5405E2" w:rsidRPr="00657ACF">
          <w:rPr>
            <w:rStyle w:val="Hyperlink"/>
            <w:sz w:val="16"/>
            <w:szCs w:val="16"/>
          </w:rPr>
          <w:t>https://www.solas.ie/f/70398/x/06922e8fb4/greenskills-for-fet-2021-2030.pdf</w:t>
        </w:r>
      </w:hyperlink>
      <w:r w:rsidR="4E5405E2" w:rsidRPr="00657ACF">
        <w:rPr>
          <w:sz w:val="16"/>
          <w:szCs w:val="16"/>
        </w:rPr>
        <w:t xml:space="preserve"> [accessed 13th July 2023]</w:t>
      </w:r>
    </w:p>
  </w:footnote>
  <w:footnote w:id="9">
    <w:p w14:paraId="4F7427C9" w14:textId="77777777" w:rsidR="00070F49" w:rsidRPr="00657ACF" w:rsidRDefault="00070F49" w:rsidP="00657ACF">
      <w:pPr>
        <w:pStyle w:val="FootnoteText"/>
        <w:rPr>
          <w:sz w:val="16"/>
          <w:szCs w:val="16"/>
        </w:rPr>
      </w:pPr>
      <w:r w:rsidRPr="00657ACF">
        <w:rPr>
          <w:rStyle w:val="FootnoteReference"/>
          <w:sz w:val="16"/>
          <w:szCs w:val="16"/>
        </w:rPr>
        <w:footnoteRef/>
      </w:r>
      <w:r w:rsidR="4E5405E2" w:rsidRPr="00657ACF">
        <w:rPr>
          <w:sz w:val="16"/>
          <w:szCs w:val="16"/>
        </w:rPr>
        <w:t xml:space="preserve"> Citizens Information (2023) ‘Further Education and Training (FET) training courses’, available: </w:t>
      </w:r>
      <w:hyperlink r:id="rId6" w:history="1">
        <w:r w:rsidR="4E5405E2" w:rsidRPr="00657ACF">
          <w:rPr>
            <w:rStyle w:val="Hyperlink"/>
            <w:sz w:val="16"/>
            <w:szCs w:val="16"/>
          </w:rPr>
          <w:t>https://www.citizensinformation.ie/en/education/vocational-education-and-training/training-courses/</w:t>
        </w:r>
      </w:hyperlink>
      <w:r w:rsidR="4E5405E2" w:rsidRPr="00657ACF">
        <w:rPr>
          <w:sz w:val="16"/>
          <w:szCs w:val="16"/>
        </w:rPr>
        <w:t xml:space="preserve"> [accessed 13</w:t>
      </w:r>
      <w:r w:rsidR="4E5405E2" w:rsidRPr="00657ACF">
        <w:rPr>
          <w:sz w:val="16"/>
          <w:szCs w:val="16"/>
          <w:vertAlign w:val="superscript"/>
        </w:rPr>
        <w:t>th</w:t>
      </w:r>
      <w:r w:rsidR="4E5405E2" w:rsidRPr="00657ACF">
        <w:rPr>
          <w:sz w:val="16"/>
          <w:szCs w:val="16"/>
        </w:rPr>
        <w:t xml:space="preserve"> July 2023]</w:t>
      </w:r>
    </w:p>
    <w:p w14:paraId="3A019A26" w14:textId="4DE5DDBD" w:rsidR="00070F49" w:rsidRPr="00657ACF" w:rsidRDefault="00070F49">
      <w:pPr>
        <w:pStyle w:val="FootnoteText"/>
      </w:pPr>
    </w:p>
  </w:footnote>
  <w:footnote w:id="10">
    <w:p w14:paraId="683642E9" w14:textId="16914BD6" w:rsidR="00070F49" w:rsidRPr="00657ACF" w:rsidRDefault="00070F49" w:rsidP="00657ACF">
      <w:pPr>
        <w:pStyle w:val="FootnoteText"/>
        <w:rPr>
          <w:sz w:val="16"/>
        </w:rPr>
      </w:pPr>
      <w:r>
        <w:rPr>
          <w:rStyle w:val="FootnoteReference"/>
        </w:rPr>
        <w:footnoteRef/>
      </w:r>
      <w:r w:rsidR="4E5405E2">
        <w:t xml:space="preserve"> </w:t>
      </w:r>
      <w:r w:rsidR="4E5405E2" w:rsidRPr="4E5405E2">
        <w:rPr>
          <w:sz w:val="16"/>
          <w:szCs w:val="16"/>
        </w:rPr>
        <w:t xml:space="preserve">Government of Ireland (2022) ‘ESD to 2030: Second National Strategy on Education for Sustainable Development’, available: </w:t>
      </w:r>
      <w:hyperlink r:id="rId7" w:history="1">
        <w:r w:rsidR="4E5405E2" w:rsidRPr="4E5405E2">
          <w:rPr>
            <w:rStyle w:val="Hyperlink"/>
            <w:sz w:val="16"/>
            <w:szCs w:val="16"/>
          </w:rPr>
          <w:t>https://assets.gov.ie/228330/c69895a6-88f0-4132-b6d1-9085a9c31996.pdf</w:t>
        </w:r>
      </w:hyperlink>
      <w:r w:rsidR="4E5405E2" w:rsidRPr="4E5405E2">
        <w:rPr>
          <w:sz w:val="16"/>
          <w:szCs w:val="16"/>
        </w:rPr>
        <w:t xml:space="preserve"> [accessed 13</w:t>
      </w:r>
      <w:r w:rsidR="4E5405E2" w:rsidRPr="4E5405E2">
        <w:rPr>
          <w:sz w:val="16"/>
          <w:szCs w:val="16"/>
          <w:vertAlign w:val="superscript"/>
        </w:rPr>
        <w:t>th</w:t>
      </w:r>
      <w:r w:rsidR="4E5405E2" w:rsidRPr="4E5405E2">
        <w:rPr>
          <w:sz w:val="16"/>
          <w:szCs w:val="16"/>
        </w:rPr>
        <w:t xml:space="preserve"> July 2023] </w:t>
      </w:r>
    </w:p>
    <w:p w14:paraId="657B5682" w14:textId="2C869965" w:rsidR="00070F49" w:rsidRPr="00657ACF" w:rsidRDefault="00070F49">
      <w:pPr>
        <w:pStyle w:val="FootnoteText"/>
        <w:rPr>
          <w:sz w:val="16"/>
        </w:rPr>
      </w:pPr>
    </w:p>
  </w:footnote>
  <w:footnote w:id="11">
    <w:p w14:paraId="389B1F15" w14:textId="14DDDDEB" w:rsidR="00070F49" w:rsidRPr="00657ACF" w:rsidRDefault="00070F49" w:rsidP="00657ACF">
      <w:pPr>
        <w:pStyle w:val="FootnoteText"/>
        <w:rPr>
          <w:sz w:val="16"/>
        </w:rPr>
      </w:pPr>
      <w:r w:rsidRPr="4E5405E2">
        <w:rPr>
          <w:rStyle w:val="FootnoteReference"/>
          <w:sz w:val="16"/>
          <w:szCs w:val="16"/>
        </w:rPr>
        <w:footnoteRef/>
      </w:r>
      <w:r w:rsidR="4E5405E2" w:rsidRPr="4E5405E2">
        <w:rPr>
          <w:sz w:val="16"/>
          <w:szCs w:val="16"/>
        </w:rPr>
        <w:t xml:space="preserve"> Government of Ireland (2022) ‘ESD to 2030: Implementation Plan 2022- 2026’ available: </w:t>
      </w:r>
      <w:hyperlink r:id="rId8" w:anchor="page=null" w:history="1">
        <w:r w:rsidR="4E5405E2" w:rsidRPr="4E5405E2">
          <w:rPr>
            <w:rStyle w:val="Hyperlink"/>
            <w:sz w:val="16"/>
            <w:szCs w:val="16"/>
          </w:rPr>
          <w:t>https://www.gov.ie/pdf/?file=https://assets.gov.ie/228358/86ea1f5f-ff88-45f0-8ee5-270997007db1.pdf#page=null</w:t>
        </w:r>
      </w:hyperlink>
      <w:r w:rsidR="4E5405E2" w:rsidRPr="4E5405E2">
        <w:rPr>
          <w:sz w:val="16"/>
          <w:szCs w:val="16"/>
        </w:rPr>
        <w:t xml:space="preserve"> [accessed 13</w:t>
      </w:r>
      <w:r w:rsidR="4E5405E2" w:rsidRPr="4E5405E2">
        <w:rPr>
          <w:sz w:val="16"/>
          <w:szCs w:val="16"/>
          <w:vertAlign w:val="superscript"/>
        </w:rPr>
        <w:t>th</w:t>
      </w:r>
      <w:r w:rsidR="4E5405E2" w:rsidRPr="4E5405E2">
        <w:rPr>
          <w:sz w:val="16"/>
          <w:szCs w:val="16"/>
        </w:rPr>
        <w:t xml:space="preserve"> July 2023]</w:t>
      </w:r>
    </w:p>
    <w:p w14:paraId="2F999BB7" w14:textId="5EA40269" w:rsidR="00070F49" w:rsidRPr="00657ACF" w:rsidRDefault="00070F4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52521" w14:textId="77777777" w:rsidR="00070F49" w:rsidRDefault="00070F49" w:rsidP="00425E1F">
    <w:pPr>
      <w:pStyle w:val="Header"/>
    </w:pPr>
    <w:r>
      <w:rPr>
        <w:noProof/>
        <w:bdr w:val="none" w:sz="0" w:space="0" w:color="auto" w:frame="1"/>
      </w:rPr>
      <w:drawing>
        <wp:inline distT="0" distB="0" distL="0" distR="0" wp14:anchorId="08C84F59" wp14:editId="4D156A8A">
          <wp:extent cx="393106" cy="419017"/>
          <wp:effectExtent l="0" t="0" r="635" b="635"/>
          <wp:docPr id="1298165963" name="Picture 1298165963" descr="Immagine che contiene simbol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165963" name="Immagine 3" descr="Immagine che contiene simbolo, Carattere, Elementi grafici, logo&#10;&#10;Descrizione generata automaticamente"/>
                  <pic:cNvPicPr/>
                </pic:nvPicPr>
                <pic:blipFill rotWithShape="1">
                  <a:blip r:embed="rId1">
                    <a:extLst>
                      <a:ext uri="{28A0092B-C50C-407E-A947-70E740481C1C}">
                        <a14:useLocalDpi xmlns:a14="http://schemas.microsoft.com/office/drawing/2010/main" val="0"/>
                      </a:ext>
                    </a:extLst>
                  </a:blip>
                  <a:srcRect l="31757" r="29735" b="31993"/>
                  <a:stretch/>
                </pic:blipFill>
                <pic:spPr bwMode="auto">
                  <a:xfrm>
                    <a:off x="0" y="0"/>
                    <a:ext cx="398430" cy="424691"/>
                  </a:xfrm>
                  <a:prstGeom prst="rect">
                    <a:avLst/>
                  </a:prstGeom>
                  <a:ln>
                    <a:noFill/>
                  </a:ln>
                  <a:extLst>
                    <a:ext uri="{53640926-AAD7-44D8-BBD7-CCE9431645EC}">
                      <a14:shadowObscured xmlns:a14="http://schemas.microsoft.com/office/drawing/2010/main"/>
                    </a:ext>
                  </a:extLst>
                </pic:spPr>
              </pic:pic>
            </a:graphicData>
          </a:graphic>
        </wp:inline>
      </w:drawing>
    </w:r>
  </w:p>
  <w:p w14:paraId="61BA6A1B" w14:textId="77777777" w:rsidR="00070F49" w:rsidRPr="00547AFC" w:rsidRDefault="00070F49" w:rsidP="00425E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3" w:author="Elaine Cleary" w:date="2023-08-29T08:54:00Z">
        <w:tblPr>
          <w:tblStyle w:val="TableGrid"/>
          <w:tblW w:w="0" w:type="nil"/>
          <w:tblLayout w:type="fixed"/>
          <w:tblLook w:val="06A0" w:firstRow="1" w:lastRow="0" w:firstColumn="1" w:lastColumn="0" w:noHBand="1" w:noVBand="1"/>
        </w:tblPr>
      </w:tblPrChange>
    </w:tblPr>
    <w:tblGrid>
      <w:gridCol w:w="3210"/>
      <w:gridCol w:w="3210"/>
      <w:gridCol w:w="3210"/>
      <w:tblGridChange w:id="34">
        <w:tblGrid>
          <w:gridCol w:w="360"/>
          <w:gridCol w:w="360"/>
          <w:gridCol w:w="360"/>
        </w:tblGrid>
      </w:tblGridChange>
    </w:tblGrid>
    <w:tr w:rsidR="00070F49" w14:paraId="763E72DD" w14:textId="77777777" w:rsidTr="4E5405E2">
      <w:trPr>
        <w:trHeight w:val="300"/>
        <w:trPrChange w:id="35" w:author="Elaine Cleary" w:date="2023-08-29T08:54:00Z">
          <w:trPr>
            <w:trHeight w:val="300"/>
          </w:trPr>
        </w:trPrChange>
      </w:trPr>
      <w:tc>
        <w:tcPr>
          <w:tcW w:w="3210" w:type="dxa"/>
          <w:tcPrChange w:id="36" w:author="Elaine Cleary" w:date="2023-08-29T08:54:00Z">
            <w:tcPr>
              <w:tcW w:w="3210" w:type="dxa"/>
            </w:tcPr>
          </w:tcPrChange>
        </w:tcPr>
        <w:p w14:paraId="78227E3A" w14:textId="7584FBF7" w:rsidR="00070F49" w:rsidRDefault="00070F49">
          <w:pPr>
            <w:pStyle w:val="Header"/>
            <w:ind w:left="-115"/>
            <w:jc w:val="left"/>
            <w:pPrChange w:id="37" w:author="Elaine Cleary" w:date="2023-08-29T08:54:00Z">
              <w:pPr/>
            </w:pPrChange>
          </w:pPr>
        </w:p>
      </w:tc>
      <w:tc>
        <w:tcPr>
          <w:tcW w:w="3210" w:type="dxa"/>
          <w:tcPrChange w:id="38" w:author="Elaine Cleary" w:date="2023-08-29T08:54:00Z">
            <w:tcPr>
              <w:tcW w:w="3210" w:type="dxa"/>
            </w:tcPr>
          </w:tcPrChange>
        </w:tcPr>
        <w:p w14:paraId="64C2CDFC" w14:textId="41CB6695" w:rsidR="00070F49" w:rsidRDefault="00070F49">
          <w:pPr>
            <w:pStyle w:val="Header"/>
            <w:jc w:val="center"/>
            <w:pPrChange w:id="39" w:author="Elaine Cleary" w:date="2023-08-29T08:54:00Z">
              <w:pPr/>
            </w:pPrChange>
          </w:pPr>
        </w:p>
      </w:tc>
      <w:tc>
        <w:tcPr>
          <w:tcW w:w="3210" w:type="dxa"/>
          <w:tcPrChange w:id="40" w:author="Elaine Cleary" w:date="2023-08-29T08:54:00Z">
            <w:tcPr>
              <w:tcW w:w="3210" w:type="dxa"/>
            </w:tcPr>
          </w:tcPrChange>
        </w:tcPr>
        <w:p w14:paraId="4CAA3CB0" w14:textId="0C2B6A2C" w:rsidR="00070F49" w:rsidRDefault="00070F49">
          <w:pPr>
            <w:pStyle w:val="Header"/>
            <w:ind w:right="-115"/>
            <w:jc w:val="right"/>
            <w:pPrChange w:id="41" w:author="Elaine Cleary" w:date="2023-08-29T08:54:00Z">
              <w:pPr/>
            </w:pPrChange>
          </w:pPr>
        </w:p>
      </w:tc>
    </w:tr>
  </w:tbl>
  <w:p w14:paraId="0BFCA407" w14:textId="40C8A8A0" w:rsidR="00070F49" w:rsidRDefault="00070F49">
    <w:pPr>
      <w:pStyle w:val="Header"/>
      <w:pPrChange w:id="42" w:author="Elaine Cleary" w:date="2023-08-29T08:54:00Z">
        <w:pPr/>
      </w:pPrChange>
    </w:pPr>
  </w:p>
</w:hdr>
</file>

<file path=word/intelligence2.xml><?xml version="1.0" encoding="utf-8"?>
<int2:intelligence xmlns:int2="http://schemas.microsoft.com/office/intelligence/2020/intelligence" xmlns:oel="http://schemas.microsoft.com/office/2019/extlst">
  <int2:observations>
    <int2:textHash int2:hashCode="Bp53QK77jN0s9C" int2:id="s9UebQ0I">
      <int2:state int2:value="Rejected" int2:type="AugLoop_Text_Critique"/>
    </int2:textHash>
    <int2:bookmark int2:bookmarkName="_Int_mNnEaNDJ" int2:invalidationBookmarkName="" int2:hashCode="xjkp8NeTtNa9C9" int2:id="9RdiPCsj">
      <int2:state int2:value="Rejected" int2:type="AugLoop_Acronyms_AcronymsCritique"/>
    </int2:bookmark>
    <int2:bookmark int2:bookmarkName="_Int_CRmlAMvW" int2:invalidationBookmarkName="" int2:hashCode="WT15P/XurZJHkP" int2:id="AXtoTSPa">
      <int2:state int2:value="Rejected" int2:type="AugLoop_Acronyms_AcronymsCritique"/>
    </int2:bookmark>
    <int2:bookmark int2:bookmarkName="_Int_dNYOH3fg" int2:invalidationBookmarkName="" int2:hashCode="yQcEkVv3u59j6z" int2:id="FoW3VRrb">
      <int2:state int2:value="Rejected" int2:type="AugLoop_Text_Critique"/>
    </int2:bookmark>
    <int2:bookmark int2:bookmarkName="_Int_LgJvu19J" int2:invalidationBookmarkName="" int2:hashCode="DFDjxKYxKgO1uG" int2:id="fgd4e1r5">
      <int2:state int2:value="Rejected" int2:type="AugLoop_Text_Critique"/>
    </int2:bookmark>
    <int2:bookmark int2:bookmarkName="_Int_IAzlaI9B" int2:invalidationBookmarkName="" int2:hashCode="AejWGkh5gAfNAp" int2:id="jdDOdmFr">
      <int2:state int2:value="Rejected" int2:type="AugLoop_Acronyms_AcronymsCritique"/>
    </int2:bookmark>
    <int2:bookmark int2:bookmarkName="_Int_5aUS3XAe" int2:invalidationBookmarkName="" int2:hashCode="2fJIh2FqQtmrzX" int2:id="qVyQ7yp6">
      <int2:state int2:value="Rejected" int2:type="AugLoop_Acronyms_AcronymsCritique"/>
    </int2:bookmark>
    <int2:bookmark int2:bookmarkName="_Int_Yav4YANA" int2:invalidationBookmarkName="" int2:hashCode="uxE4rzzIlfjKOf" int2:id="xNG2MbG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A3B30"/>
    <w:multiLevelType w:val="hybridMultilevel"/>
    <w:tmpl w:val="FFFFFFFF"/>
    <w:lvl w:ilvl="0" w:tplc="2E8E4854">
      <w:start w:val="1"/>
      <w:numFmt w:val="bullet"/>
      <w:lvlText w:val="•"/>
      <w:lvlJc w:val="left"/>
      <w:pPr>
        <w:ind w:left="720" w:hanging="360"/>
      </w:pPr>
      <w:rPr>
        <w:rFonts w:ascii="Arial Narrow" w:hAnsi="Arial Narrow" w:hint="default"/>
      </w:rPr>
    </w:lvl>
    <w:lvl w:ilvl="1" w:tplc="56B61FFC">
      <w:start w:val="1"/>
      <w:numFmt w:val="bullet"/>
      <w:lvlText w:val="o"/>
      <w:lvlJc w:val="left"/>
      <w:pPr>
        <w:ind w:left="1440" w:hanging="360"/>
      </w:pPr>
      <w:rPr>
        <w:rFonts w:ascii="Courier New" w:hAnsi="Courier New" w:hint="default"/>
      </w:rPr>
    </w:lvl>
    <w:lvl w:ilvl="2" w:tplc="579A2D46">
      <w:start w:val="1"/>
      <w:numFmt w:val="bullet"/>
      <w:lvlText w:val=""/>
      <w:lvlJc w:val="left"/>
      <w:pPr>
        <w:ind w:left="2160" w:hanging="360"/>
      </w:pPr>
      <w:rPr>
        <w:rFonts w:ascii="Wingdings" w:hAnsi="Wingdings" w:hint="default"/>
      </w:rPr>
    </w:lvl>
    <w:lvl w:ilvl="3" w:tplc="40A2126C">
      <w:start w:val="1"/>
      <w:numFmt w:val="bullet"/>
      <w:lvlText w:val=""/>
      <w:lvlJc w:val="left"/>
      <w:pPr>
        <w:ind w:left="2880" w:hanging="360"/>
      </w:pPr>
      <w:rPr>
        <w:rFonts w:ascii="Symbol" w:hAnsi="Symbol" w:hint="default"/>
      </w:rPr>
    </w:lvl>
    <w:lvl w:ilvl="4" w:tplc="FB06A830">
      <w:start w:val="1"/>
      <w:numFmt w:val="bullet"/>
      <w:lvlText w:val="o"/>
      <w:lvlJc w:val="left"/>
      <w:pPr>
        <w:ind w:left="3600" w:hanging="360"/>
      </w:pPr>
      <w:rPr>
        <w:rFonts w:ascii="Courier New" w:hAnsi="Courier New" w:hint="default"/>
      </w:rPr>
    </w:lvl>
    <w:lvl w:ilvl="5" w:tplc="D3F05FC6">
      <w:start w:val="1"/>
      <w:numFmt w:val="bullet"/>
      <w:lvlText w:val=""/>
      <w:lvlJc w:val="left"/>
      <w:pPr>
        <w:ind w:left="4320" w:hanging="360"/>
      </w:pPr>
      <w:rPr>
        <w:rFonts w:ascii="Wingdings" w:hAnsi="Wingdings" w:hint="default"/>
      </w:rPr>
    </w:lvl>
    <w:lvl w:ilvl="6" w:tplc="C1CA1D44">
      <w:start w:val="1"/>
      <w:numFmt w:val="bullet"/>
      <w:lvlText w:val=""/>
      <w:lvlJc w:val="left"/>
      <w:pPr>
        <w:ind w:left="5040" w:hanging="360"/>
      </w:pPr>
      <w:rPr>
        <w:rFonts w:ascii="Symbol" w:hAnsi="Symbol" w:hint="default"/>
      </w:rPr>
    </w:lvl>
    <w:lvl w:ilvl="7" w:tplc="FA0AE6F2">
      <w:start w:val="1"/>
      <w:numFmt w:val="bullet"/>
      <w:lvlText w:val="o"/>
      <w:lvlJc w:val="left"/>
      <w:pPr>
        <w:ind w:left="5760" w:hanging="360"/>
      </w:pPr>
      <w:rPr>
        <w:rFonts w:ascii="Courier New" w:hAnsi="Courier New" w:hint="default"/>
      </w:rPr>
    </w:lvl>
    <w:lvl w:ilvl="8" w:tplc="74BA8D22">
      <w:start w:val="1"/>
      <w:numFmt w:val="bullet"/>
      <w:lvlText w:val=""/>
      <w:lvlJc w:val="left"/>
      <w:pPr>
        <w:ind w:left="6480" w:hanging="360"/>
      </w:pPr>
      <w:rPr>
        <w:rFonts w:ascii="Wingdings" w:hAnsi="Wingdings" w:hint="default"/>
      </w:rPr>
    </w:lvl>
  </w:abstractNum>
  <w:abstractNum w:abstractNumId="1" w15:restartNumberingAfterBreak="0">
    <w:nsid w:val="0C584C65"/>
    <w:multiLevelType w:val="hybridMultilevel"/>
    <w:tmpl w:val="28EC30C4"/>
    <w:lvl w:ilvl="0" w:tplc="8B3AC5A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EF64A4"/>
    <w:multiLevelType w:val="hybridMultilevel"/>
    <w:tmpl w:val="57023D6A"/>
    <w:lvl w:ilvl="0" w:tplc="18090001">
      <w:start w:val="1"/>
      <w:numFmt w:val="bullet"/>
      <w:lvlText w:val=""/>
      <w:lvlJc w:val="left"/>
      <w:pPr>
        <w:ind w:left="770" w:hanging="360"/>
      </w:pPr>
      <w:rPr>
        <w:rFonts w:ascii="Symbol" w:hAnsi="Symbol" w:hint="default"/>
      </w:rPr>
    </w:lvl>
    <w:lvl w:ilvl="1" w:tplc="18090003" w:tentative="1">
      <w:start w:val="1"/>
      <w:numFmt w:val="bullet"/>
      <w:lvlText w:val="o"/>
      <w:lvlJc w:val="left"/>
      <w:pPr>
        <w:ind w:left="1490" w:hanging="360"/>
      </w:pPr>
      <w:rPr>
        <w:rFonts w:ascii="Courier New" w:hAnsi="Courier New" w:cs="Courier New" w:hint="default"/>
      </w:rPr>
    </w:lvl>
    <w:lvl w:ilvl="2" w:tplc="18090005" w:tentative="1">
      <w:start w:val="1"/>
      <w:numFmt w:val="bullet"/>
      <w:lvlText w:val=""/>
      <w:lvlJc w:val="left"/>
      <w:pPr>
        <w:ind w:left="2210" w:hanging="360"/>
      </w:pPr>
      <w:rPr>
        <w:rFonts w:ascii="Wingdings" w:hAnsi="Wingdings" w:hint="default"/>
      </w:rPr>
    </w:lvl>
    <w:lvl w:ilvl="3" w:tplc="18090001" w:tentative="1">
      <w:start w:val="1"/>
      <w:numFmt w:val="bullet"/>
      <w:lvlText w:val=""/>
      <w:lvlJc w:val="left"/>
      <w:pPr>
        <w:ind w:left="2930" w:hanging="360"/>
      </w:pPr>
      <w:rPr>
        <w:rFonts w:ascii="Symbol" w:hAnsi="Symbol" w:hint="default"/>
      </w:rPr>
    </w:lvl>
    <w:lvl w:ilvl="4" w:tplc="18090003" w:tentative="1">
      <w:start w:val="1"/>
      <w:numFmt w:val="bullet"/>
      <w:lvlText w:val="o"/>
      <w:lvlJc w:val="left"/>
      <w:pPr>
        <w:ind w:left="3650" w:hanging="360"/>
      </w:pPr>
      <w:rPr>
        <w:rFonts w:ascii="Courier New" w:hAnsi="Courier New" w:cs="Courier New" w:hint="default"/>
      </w:rPr>
    </w:lvl>
    <w:lvl w:ilvl="5" w:tplc="18090005" w:tentative="1">
      <w:start w:val="1"/>
      <w:numFmt w:val="bullet"/>
      <w:lvlText w:val=""/>
      <w:lvlJc w:val="left"/>
      <w:pPr>
        <w:ind w:left="4370" w:hanging="360"/>
      </w:pPr>
      <w:rPr>
        <w:rFonts w:ascii="Wingdings" w:hAnsi="Wingdings" w:hint="default"/>
      </w:rPr>
    </w:lvl>
    <w:lvl w:ilvl="6" w:tplc="18090001" w:tentative="1">
      <w:start w:val="1"/>
      <w:numFmt w:val="bullet"/>
      <w:lvlText w:val=""/>
      <w:lvlJc w:val="left"/>
      <w:pPr>
        <w:ind w:left="5090" w:hanging="360"/>
      </w:pPr>
      <w:rPr>
        <w:rFonts w:ascii="Symbol" w:hAnsi="Symbol" w:hint="default"/>
      </w:rPr>
    </w:lvl>
    <w:lvl w:ilvl="7" w:tplc="18090003" w:tentative="1">
      <w:start w:val="1"/>
      <w:numFmt w:val="bullet"/>
      <w:lvlText w:val="o"/>
      <w:lvlJc w:val="left"/>
      <w:pPr>
        <w:ind w:left="5810" w:hanging="360"/>
      </w:pPr>
      <w:rPr>
        <w:rFonts w:ascii="Courier New" w:hAnsi="Courier New" w:cs="Courier New" w:hint="default"/>
      </w:rPr>
    </w:lvl>
    <w:lvl w:ilvl="8" w:tplc="18090005" w:tentative="1">
      <w:start w:val="1"/>
      <w:numFmt w:val="bullet"/>
      <w:lvlText w:val=""/>
      <w:lvlJc w:val="left"/>
      <w:pPr>
        <w:ind w:left="6530" w:hanging="360"/>
      </w:pPr>
      <w:rPr>
        <w:rFonts w:ascii="Wingdings" w:hAnsi="Wingdings" w:hint="default"/>
      </w:rPr>
    </w:lvl>
  </w:abstractNum>
  <w:abstractNum w:abstractNumId="3" w15:restartNumberingAfterBreak="0">
    <w:nsid w:val="18440BA9"/>
    <w:multiLevelType w:val="hybridMultilevel"/>
    <w:tmpl w:val="BB6A61C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42E3E9B"/>
    <w:multiLevelType w:val="hybridMultilevel"/>
    <w:tmpl w:val="DE24C824"/>
    <w:lvl w:ilvl="0" w:tplc="8B3AC5A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B2F2CCF"/>
    <w:multiLevelType w:val="hybridMultilevel"/>
    <w:tmpl w:val="94E6B0EA"/>
    <w:lvl w:ilvl="0" w:tplc="8B3AC5A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747212E"/>
    <w:multiLevelType w:val="hybridMultilevel"/>
    <w:tmpl w:val="2B607CA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48F075B2"/>
    <w:multiLevelType w:val="hybridMultilevel"/>
    <w:tmpl w:val="EA240FAE"/>
    <w:lvl w:ilvl="0" w:tplc="062AD1EA">
      <w:start w:val="1"/>
      <w:numFmt w:val="bullet"/>
      <w:lvlText w:val="•"/>
      <w:lvlJc w:val="left"/>
      <w:pPr>
        <w:ind w:left="720" w:hanging="360"/>
      </w:pPr>
      <w:rPr>
        <w:rFonts w:ascii="Arial Narrow" w:eastAsia="Times New Roman" w:hAnsi="Arial Narrow"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8F64D2E"/>
    <w:multiLevelType w:val="hybridMultilevel"/>
    <w:tmpl w:val="3114328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CB03896"/>
    <w:multiLevelType w:val="hybridMultilevel"/>
    <w:tmpl w:val="3C9CB9B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4D54616E"/>
    <w:multiLevelType w:val="hybridMultilevel"/>
    <w:tmpl w:val="0370387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55E02F46"/>
    <w:multiLevelType w:val="hybridMultilevel"/>
    <w:tmpl w:val="A810D6D8"/>
    <w:lvl w:ilvl="0" w:tplc="062AD1EA">
      <w:start w:val="1"/>
      <w:numFmt w:val="bullet"/>
      <w:lvlText w:val="•"/>
      <w:lvlJc w:val="left"/>
      <w:pPr>
        <w:ind w:left="720" w:hanging="360"/>
      </w:pPr>
      <w:rPr>
        <w:rFonts w:ascii="Arial Narrow" w:eastAsia="Times New Roman" w:hAnsi="Arial Narrow"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30616D"/>
    <w:multiLevelType w:val="hybridMultilevel"/>
    <w:tmpl w:val="7550FFC4"/>
    <w:lvl w:ilvl="0" w:tplc="966A0F3A">
      <w:start w:val="1"/>
      <w:numFmt w:val="decimal"/>
      <w:lvlText w:val="%1."/>
      <w:lvlJc w:val="left"/>
      <w:pPr>
        <w:ind w:left="720" w:hanging="360"/>
      </w:pPr>
      <w:rPr>
        <w:rFonts w:ascii="IBM Plex Serif" w:hAnsi="IBM Plex Serif" w:hint="default"/>
        <w:i/>
        <w:color w:val="575756"/>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60915AE2"/>
    <w:multiLevelType w:val="hybridMultilevel"/>
    <w:tmpl w:val="8A66071A"/>
    <w:lvl w:ilvl="0" w:tplc="062AD1EA">
      <w:start w:val="1"/>
      <w:numFmt w:val="bullet"/>
      <w:lvlText w:val="•"/>
      <w:lvlJc w:val="left"/>
      <w:pPr>
        <w:ind w:left="720" w:hanging="360"/>
      </w:pPr>
      <w:rPr>
        <w:rFonts w:ascii="Arial Narrow" w:eastAsia="Times New Roman" w:hAnsi="Arial Narrow"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E561830"/>
    <w:multiLevelType w:val="hybridMultilevel"/>
    <w:tmpl w:val="256277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7A487991"/>
    <w:multiLevelType w:val="hybridMultilevel"/>
    <w:tmpl w:val="FC2E2AB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7D865EEE"/>
    <w:multiLevelType w:val="hybridMultilevel"/>
    <w:tmpl w:val="FFFFFFFF"/>
    <w:lvl w:ilvl="0" w:tplc="00B6BDF0">
      <w:start w:val="1"/>
      <w:numFmt w:val="bullet"/>
      <w:lvlText w:val="•"/>
      <w:lvlJc w:val="left"/>
      <w:pPr>
        <w:ind w:left="720" w:hanging="360"/>
      </w:pPr>
      <w:rPr>
        <w:rFonts w:ascii="Arial Narrow" w:hAnsi="Arial Narrow" w:hint="default"/>
      </w:rPr>
    </w:lvl>
    <w:lvl w:ilvl="1" w:tplc="592C7728">
      <w:start w:val="1"/>
      <w:numFmt w:val="bullet"/>
      <w:lvlText w:val="o"/>
      <w:lvlJc w:val="left"/>
      <w:pPr>
        <w:ind w:left="1440" w:hanging="360"/>
      </w:pPr>
      <w:rPr>
        <w:rFonts w:ascii="Courier New" w:hAnsi="Courier New" w:hint="default"/>
      </w:rPr>
    </w:lvl>
    <w:lvl w:ilvl="2" w:tplc="D39C9828">
      <w:start w:val="1"/>
      <w:numFmt w:val="bullet"/>
      <w:lvlText w:val=""/>
      <w:lvlJc w:val="left"/>
      <w:pPr>
        <w:ind w:left="2160" w:hanging="360"/>
      </w:pPr>
      <w:rPr>
        <w:rFonts w:ascii="Wingdings" w:hAnsi="Wingdings" w:hint="default"/>
      </w:rPr>
    </w:lvl>
    <w:lvl w:ilvl="3" w:tplc="B11AB7C6">
      <w:start w:val="1"/>
      <w:numFmt w:val="bullet"/>
      <w:lvlText w:val=""/>
      <w:lvlJc w:val="left"/>
      <w:pPr>
        <w:ind w:left="2880" w:hanging="360"/>
      </w:pPr>
      <w:rPr>
        <w:rFonts w:ascii="Symbol" w:hAnsi="Symbol" w:hint="default"/>
      </w:rPr>
    </w:lvl>
    <w:lvl w:ilvl="4" w:tplc="9CE6D4FA">
      <w:start w:val="1"/>
      <w:numFmt w:val="bullet"/>
      <w:lvlText w:val="o"/>
      <w:lvlJc w:val="left"/>
      <w:pPr>
        <w:ind w:left="3600" w:hanging="360"/>
      </w:pPr>
      <w:rPr>
        <w:rFonts w:ascii="Courier New" w:hAnsi="Courier New" w:hint="default"/>
      </w:rPr>
    </w:lvl>
    <w:lvl w:ilvl="5" w:tplc="0D2216FC">
      <w:start w:val="1"/>
      <w:numFmt w:val="bullet"/>
      <w:lvlText w:val=""/>
      <w:lvlJc w:val="left"/>
      <w:pPr>
        <w:ind w:left="4320" w:hanging="360"/>
      </w:pPr>
      <w:rPr>
        <w:rFonts w:ascii="Wingdings" w:hAnsi="Wingdings" w:hint="default"/>
      </w:rPr>
    </w:lvl>
    <w:lvl w:ilvl="6" w:tplc="1B60A3D8">
      <w:start w:val="1"/>
      <w:numFmt w:val="bullet"/>
      <w:lvlText w:val=""/>
      <w:lvlJc w:val="left"/>
      <w:pPr>
        <w:ind w:left="5040" w:hanging="360"/>
      </w:pPr>
      <w:rPr>
        <w:rFonts w:ascii="Symbol" w:hAnsi="Symbol" w:hint="default"/>
      </w:rPr>
    </w:lvl>
    <w:lvl w:ilvl="7" w:tplc="24E8257A">
      <w:start w:val="1"/>
      <w:numFmt w:val="bullet"/>
      <w:lvlText w:val="o"/>
      <w:lvlJc w:val="left"/>
      <w:pPr>
        <w:ind w:left="5760" w:hanging="360"/>
      </w:pPr>
      <w:rPr>
        <w:rFonts w:ascii="Courier New" w:hAnsi="Courier New" w:hint="default"/>
      </w:rPr>
    </w:lvl>
    <w:lvl w:ilvl="8" w:tplc="39363568">
      <w:start w:val="1"/>
      <w:numFmt w:val="bullet"/>
      <w:lvlText w:val=""/>
      <w:lvlJc w:val="left"/>
      <w:pPr>
        <w:ind w:left="6480" w:hanging="360"/>
      </w:pPr>
      <w:rPr>
        <w:rFonts w:ascii="Wingdings" w:hAnsi="Wingdings" w:hint="default"/>
      </w:rPr>
    </w:lvl>
  </w:abstractNum>
  <w:abstractNum w:abstractNumId="17" w15:restartNumberingAfterBreak="0">
    <w:nsid w:val="7FE54F9A"/>
    <w:multiLevelType w:val="hybridMultilevel"/>
    <w:tmpl w:val="9034B4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898741522">
    <w:abstractNumId w:val="16"/>
  </w:num>
  <w:num w:numId="2" w16cid:durableId="174610936">
    <w:abstractNumId w:val="0"/>
  </w:num>
  <w:num w:numId="3" w16cid:durableId="1097170398">
    <w:abstractNumId w:val="13"/>
  </w:num>
  <w:num w:numId="4" w16cid:durableId="1094090209">
    <w:abstractNumId w:val="11"/>
  </w:num>
  <w:num w:numId="5" w16cid:durableId="69937023">
    <w:abstractNumId w:val="1"/>
  </w:num>
  <w:num w:numId="6" w16cid:durableId="1660034823">
    <w:abstractNumId w:val="4"/>
  </w:num>
  <w:num w:numId="7" w16cid:durableId="112947097">
    <w:abstractNumId w:val="5"/>
  </w:num>
  <w:num w:numId="8" w16cid:durableId="2027363354">
    <w:abstractNumId w:val="7"/>
  </w:num>
  <w:num w:numId="9" w16cid:durableId="1258295580">
    <w:abstractNumId w:val="12"/>
  </w:num>
  <w:num w:numId="10" w16cid:durableId="41563048">
    <w:abstractNumId w:val="3"/>
  </w:num>
  <w:num w:numId="11" w16cid:durableId="1393457400">
    <w:abstractNumId w:val="14"/>
  </w:num>
  <w:num w:numId="12" w16cid:durableId="139153580">
    <w:abstractNumId w:val="10"/>
  </w:num>
  <w:num w:numId="13" w16cid:durableId="1386761732">
    <w:abstractNumId w:val="9"/>
  </w:num>
  <w:num w:numId="14" w16cid:durableId="919217945">
    <w:abstractNumId w:val="2"/>
  </w:num>
  <w:num w:numId="15" w16cid:durableId="270358590">
    <w:abstractNumId w:val="15"/>
  </w:num>
  <w:num w:numId="16" w16cid:durableId="1259867869">
    <w:abstractNumId w:val="8"/>
  </w:num>
  <w:num w:numId="17" w16cid:durableId="1398894397">
    <w:abstractNumId w:val="17"/>
  </w:num>
  <w:num w:numId="18" w16cid:durableId="138233266">
    <w:abstractNumId w:val="6"/>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laine Cleary">
    <w15:presenceInfo w15:providerId="AD" w15:userId="S::Elaine.Cleary@tus.ie::78b93408-9855-457b-9517-1eca193c45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297"/>
    <w:rsid w:val="000006BF"/>
    <w:rsid w:val="000035EA"/>
    <w:rsid w:val="00007FDB"/>
    <w:rsid w:val="00016FBD"/>
    <w:rsid w:val="000213BB"/>
    <w:rsid w:val="000271C0"/>
    <w:rsid w:val="00027901"/>
    <w:rsid w:val="00030FE8"/>
    <w:rsid w:val="00031A45"/>
    <w:rsid w:val="000335BE"/>
    <w:rsid w:val="0003654C"/>
    <w:rsid w:val="000563D0"/>
    <w:rsid w:val="00056DEF"/>
    <w:rsid w:val="00057836"/>
    <w:rsid w:val="000604CD"/>
    <w:rsid w:val="00061E26"/>
    <w:rsid w:val="00070F49"/>
    <w:rsid w:val="00071875"/>
    <w:rsid w:val="00072E11"/>
    <w:rsid w:val="00076FCD"/>
    <w:rsid w:val="000770C8"/>
    <w:rsid w:val="000772E7"/>
    <w:rsid w:val="0008215A"/>
    <w:rsid w:val="000902C6"/>
    <w:rsid w:val="00091FE2"/>
    <w:rsid w:val="00095734"/>
    <w:rsid w:val="000962CC"/>
    <w:rsid w:val="000A171F"/>
    <w:rsid w:val="000A1916"/>
    <w:rsid w:val="000A3C1D"/>
    <w:rsid w:val="000A6576"/>
    <w:rsid w:val="000B0A13"/>
    <w:rsid w:val="000B2133"/>
    <w:rsid w:val="000B5C89"/>
    <w:rsid w:val="000B63FA"/>
    <w:rsid w:val="000C3D3A"/>
    <w:rsid w:val="000D0C5F"/>
    <w:rsid w:val="000D2833"/>
    <w:rsid w:val="000D3A42"/>
    <w:rsid w:val="000D3D69"/>
    <w:rsid w:val="000E1F0C"/>
    <w:rsid w:val="000E339D"/>
    <w:rsid w:val="000E6AA6"/>
    <w:rsid w:val="000E7DE0"/>
    <w:rsid w:val="000E7FAE"/>
    <w:rsid w:val="000F4458"/>
    <w:rsid w:val="000F54DF"/>
    <w:rsid w:val="000F7DF6"/>
    <w:rsid w:val="00102931"/>
    <w:rsid w:val="0011444E"/>
    <w:rsid w:val="001158F5"/>
    <w:rsid w:val="00116461"/>
    <w:rsid w:val="00117E4B"/>
    <w:rsid w:val="00120FFA"/>
    <w:rsid w:val="0012160E"/>
    <w:rsid w:val="00130517"/>
    <w:rsid w:val="001328BC"/>
    <w:rsid w:val="00132AD7"/>
    <w:rsid w:val="00134125"/>
    <w:rsid w:val="00137965"/>
    <w:rsid w:val="00140278"/>
    <w:rsid w:val="00140936"/>
    <w:rsid w:val="00142E04"/>
    <w:rsid w:val="0014330A"/>
    <w:rsid w:val="00145CC7"/>
    <w:rsid w:val="00147175"/>
    <w:rsid w:val="001507CD"/>
    <w:rsid w:val="00153F84"/>
    <w:rsid w:val="001571E1"/>
    <w:rsid w:val="0016337B"/>
    <w:rsid w:val="001655E2"/>
    <w:rsid w:val="001702B5"/>
    <w:rsid w:val="0017347A"/>
    <w:rsid w:val="001773C6"/>
    <w:rsid w:val="00181491"/>
    <w:rsid w:val="001818B3"/>
    <w:rsid w:val="00182060"/>
    <w:rsid w:val="00187F15"/>
    <w:rsid w:val="0019468E"/>
    <w:rsid w:val="00195E8C"/>
    <w:rsid w:val="00196EB6"/>
    <w:rsid w:val="001974F5"/>
    <w:rsid w:val="001A6BB0"/>
    <w:rsid w:val="001B0E9C"/>
    <w:rsid w:val="001B2897"/>
    <w:rsid w:val="001C1AD1"/>
    <w:rsid w:val="001C34C2"/>
    <w:rsid w:val="001C4600"/>
    <w:rsid w:val="001D3321"/>
    <w:rsid w:val="001D53C2"/>
    <w:rsid w:val="001E0A6F"/>
    <w:rsid w:val="001E4F2B"/>
    <w:rsid w:val="001F02CB"/>
    <w:rsid w:val="001F3485"/>
    <w:rsid w:val="001F5DC5"/>
    <w:rsid w:val="00200075"/>
    <w:rsid w:val="002019FB"/>
    <w:rsid w:val="00203B9C"/>
    <w:rsid w:val="00205297"/>
    <w:rsid w:val="002052C9"/>
    <w:rsid w:val="00206DEC"/>
    <w:rsid w:val="002127D5"/>
    <w:rsid w:val="00213B13"/>
    <w:rsid w:val="00215424"/>
    <w:rsid w:val="00217266"/>
    <w:rsid w:val="0022422A"/>
    <w:rsid w:val="0023042A"/>
    <w:rsid w:val="00234662"/>
    <w:rsid w:val="0023697F"/>
    <w:rsid w:val="00244464"/>
    <w:rsid w:val="00250939"/>
    <w:rsid w:val="0025129F"/>
    <w:rsid w:val="00251A34"/>
    <w:rsid w:val="00252032"/>
    <w:rsid w:val="00252CE2"/>
    <w:rsid w:val="00255110"/>
    <w:rsid w:val="0026285A"/>
    <w:rsid w:val="00263696"/>
    <w:rsid w:val="00263B53"/>
    <w:rsid w:val="00270620"/>
    <w:rsid w:val="00272D01"/>
    <w:rsid w:val="00273E5E"/>
    <w:rsid w:val="002818C3"/>
    <w:rsid w:val="00286EA9"/>
    <w:rsid w:val="00292320"/>
    <w:rsid w:val="00294843"/>
    <w:rsid w:val="00294920"/>
    <w:rsid w:val="002A05E9"/>
    <w:rsid w:val="002A13E1"/>
    <w:rsid w:val="002A45BC"/>
    <w:rsid w:val="002A52AC"/>
    <w:rsid w:val="002A740B"/>
    <w:rsid w:val="002B20E6"/>
    <w:rsid w:val="002B2A83"/>
    <w:rsid w:val="002B6C3C"/>
    <w:rsid w:val="002D454F"/>
    <w:rsid w:val="002E5396"/>
    <w:rsid w:val="002F2B54"/>
    <w:rsid w:val="002F3BDB"/>
    <w:rsid w:val="002F4698"/>
    <w:rsid w:val="002F4FA9"/>
    <w:rsid w:val="002F566A"/>
    <w:rsid w:val="002F5AB8"/>
    <w:rsid w:val="002F6EF4"/>
    <w:rsid w:val="002F73D9"/>
    <w:rsid w:val="00300735"/>
    <w:rsid w:val="003020F3"/>
    <w:rsid w:val="00305DF7"/>
    <w:rsid w:val="00307B1E"/>
    <w:rsid w:val="0031263A"/>
    <w:rsid w:val="00323200"/>
    <w:rsid w:val="00324D7A"/>
    <w:rsid w:val="00327F63"/>
    <w:rsid w:val="0033115C"/>
    <w:rsid w:val="0033228B"/>
    <w:rsid w:val="003379BA"/>
    <w:rsid w:val="00341F33"/>
    <w:rsid w:val="0034447D"/>
    <w:rsid w:val="0034745B"/>
    <w:rsid w:val="00352A3C"/>
    <w:rsid w:val="00355CC3"/>
    <w:rsid w:val="00357150"/>
    <w:rsid w:val="0036078C"/>
    <w:rsid w:val="00364930"/>
    <w:rsid w:val="00367094"/>
    <w:rsid w:val="00367394"/>
    <w:rsid w:val="003705C5"/>
    <w:rsid w:val="00373228"/>
    <w:rsid w:val="003732E7"/>
    <w:rsid w:val="00375F7D"/>
    <w:rsid w:val="00382E1F"/>
    <w:rsid w:val="0038484F"/>
    <w:rsid w:val="00385791"/>
    <w:rsid w:val="003865EC"/>
    <w:rsid w:val="00392446"/>
    <w:rsid w:val="00392D24"/>
    <w:rsid w:val="003978F8"/>
    <w:rsid w:val="003A09CB"/>
    <w:rsid w:val="003A4A82"/>
    <w:rsid w:val="003A5DF8"/>
    <w:rsid w:val="003B08E0"/>
    <w:rsid w:val="003D2FE1"/>
    <w:rsid w:val="003D4BF9"/>
    <w:rsid w:val="003D7368"/>
    <w:rsid w:val="003D779E"/>
    <w:rsid w:val="003E0893"/>
    <w:rsid w:val="003E606C"/>
    <w:rsid w:val="003F5590"/>
    <w:rsid w:val="004147EB"/>
    <w:rsid w:val="00415870"/>
    <w:rsid w:val="00417E6B"/>
    <w:rsid w:val="0042150E"/>
    <w:rsid w:val="00425E1F"/>
    <w:rsid w:val="00430DB7"/>
    <w:rsid w:val="00431CDD"/>
    <w:rsid w:val="004321B9"/>
    <w:rsid w:val="00436252"/>
    <w:rsid w:val="0044151F"/>
    <w:rsid w:val="004445FB"/>
    <w:rsid w:val="00445F7F"/>
    <w:rsid w:val="00447D35"/>
    <w:rsid w:val="004533B2"/>
    <w:rsid w:val="004537B0"/>
    <w:rsid w:val="00457230"/>
    <w:rsid w:val="00467227"/>
    <w:rsid w:val="0047040F"/>
    <w:rsid w:val="0047184C"/>
    <w:rsid w:val="0048074C"/>
    <w:rsid w:val="00481F9A"/>
    <w:rsid w:val="00486BC6"/>
    <w:rsid w:val="00490C6E"/>
    <w:rsid w:val="00493E46"/>
    <w:rsid w:val="00495799"/>
    <w:rsid w:val="004A3FDB"/>
    <w:rsid w:val="004A5AE2"/>
    <w:rsid w:val="004A5D6D"/>
    <w:rsid w:val="004A7E22"/>
    <w:rsid w:val="004B2BAD"/>
    <w:rsid w:val="004B7450"/>
    <w:rsid w:val="004C1B9B"/>
    <w:rsid w:val="004D145F"/>
    <w:rsid w:val="004D4366"/>
    <w:rsid w:val="004D6269"/>
    <w:rsid w:val="004D64C1"/>
    <w:rsid w:val="004E1C23"/>
    <w:rsid w:val="004E26B3"/>
    <w:rsid w:val="004E3505"/>
    <w:rsid w:val="004F0993"/>
    <w:rsid w:val="004F3E49"/>
    <w:rsid w:val="004F657D"/>
    <w:rsid w:val="004F6BF8"/>
    <w:rsid w:val="004F7401"/>
    <w:rsid w:val="0050278B"/>
    <w:rsid w:val="0050600F"/>
    <w:rsid w:val="00506C56"/>
    <w:rsid w:val="0051068A"/>
    <w:rsid w:val="005111CE"/>
    <w:rsid w:val="00513BFB"/>
    <w:rsid w:val="00516C39"/>
    <w:rsid w:val="0051739F"/>
    <w:rsid w:val="0052142A"/>
    <w:rsid w:val="0052325D"/>
    <w:rsid w:val="0052395D"/>
    <w:rsid w:val="00524F82"/>
    <w:rsid w:val="00525849"/>
    <w:rsid w:val="00525BAA"/>
    <w:rsid w:val="00526F35"/>
    <w:rsid w:val="0053680E"/>
    <w:rsid w:val="00537FD3"/>
    <w:rsid w:val="005423D9"/>
    <w:rsid w:val="0054279C"/>
    <w:rsid w:val="00546D35"/>
    <w:rsid w:val="00546FDD"/>
    <w:rsid w:val="00547163"/>
    <w:rsid w:val="00547AFC"/>
    <w:rsid w:val="00550194"/>
    <w:rsid w:val="005501BB"/>
    <w:rsid w:val="00552134"/>
    <w:rsid w:val="00553C50"/>
    <w:rsid w:val="0056187B"/>
    <w:rsid w:val="00562102"/>
    <w:rsid w:val="005648A9"/>
    <w:rsid w:val="00570DE0"/>
    <w:rsid w:val="00571135"/>
    <w:rsid w:val="00573C81"/>
    <w:rsid w:val="005828A0"/>
    <w:rsid w:val="0058290E"/>
    <w:rsid w:val="005846B0"/>
    <w:rsid w:val="00584B65"/>
    <w:rsid w:val="005879B0"/>
    <w:rsid w:val="00590425"/>
    <w:rsid w:val="005927B3"/>
    <w:rsid w:val="005A1F6B"/>
    <w:rsid w:val="005A2443"/>
    <w:rsid w:val="005A66C7"/>
    <w:rsid w:val="005A6BAB"/>
    <w:rsid w:val="005A708B"/>
    <w:rsid w:val="005B1741"/>
    <w:rsid w:val="005B638C"/>
    <w:rsid w:val="005B7739"/>
    <w:rsid w:val="005C17A0"/>
    <w:rsid w:val="005C7692"/>
    <w:rsid w:val="005D0681"/>
    <w:rsid w:val="005D140D"/>
    <w:rsid w:val="005D1798"/>
    <w:rsid w:val="005D5567"/>
    <w:rsid w:val="005E0245"/>
    <w:rsid w:val="005E03DB"/>
    <w:rsid w:val="005E29B4"/>
    <w:rsid w:val="005E56E5"/>
    <w:rsid w:val="005E67D8"/>
    <w:rsid w:val="005E75C4"/>
    <w:rsid w:val="005F00C9"/>
    <w:rsid w:val="005F01EA"/>
    <w:rsid w:val="005F57BD"/>
    <w:rsid w:val="005F5B2A"/>
    <w:rsid w:val="005F6BBB"/>
    <w:rsid w:val="006059C6"/>
    <w:rsid w:val="00607BEA"/>
    <w:rsid w:val="00610100"/>
    <w:rsid w:val="00610185"/>
    <w:rsid w:val="00611555"/>
    <w:rsid w:val="00612B02"/>
    <w:rsid w:val="00612C69"/>
    <w:rsid w:val="00612F2C"/>
    <w:rsid w:val="00612F4B"/>
    <w:rsid w:val="0061425C"/>
    <w:rsid w:val="006169F0"/>
    <w:rsid w:val="00616C92"/>
    <w:rsid w:val="00616E5E"/>
    <w:rsid w:val="006215E9"/>
    <w:rsid w:val="00623BB7"/>
    <w:rsid w:val="00624A8E"/>
    <w:rsid w:val="0062707E"/>
    <w:rsid w:val="006278F2"/>
    <w:rsid w:val="00630521"/>
    <w:rsid w:val="00632E17"/>
    <w:rsid w:val="00636FC8"/>
    <w:rsid w:val="00642C81"/>
    <w:rsid w:val="0065447A"/>
    <w:rsid w:val="006554F7"/>
    <w:rsid w:val="00655D56"/>
    <w:rsid w:val="00657539"/>
    <w:rsid w:val="00657ACF"/>
    <w:rsid w:val="00660390"/>
    <w:rsid w:val="006608A1"/>
    <w:rsid w:val="00662F64"/>
    <w:rsid w:val="00663851"/>
    <w:rsid w:val="00674C35"/>
    <w:rsid w:val="00676901"/>
    <w:rsid w:val="00681BEF"/>
    <w:rsid w:val="0068256D"/>
    <w:rsid w:val="00683489"/>
    <w:rsid w:val="00684D48"/>
    <w:rsid w:val="0068544A"/>
    <w:rsid w:val="006941B3"/>
    <w:rsid w:val="0069571D"/>
    <w:rsid w:val="006A5657"/>
    <w:rsid w:val="006A672F"/>
    <w:rsid w:val="006B0544"/>
    <w:rsid w:val="006B090B"/>
    <w:rsid w:val="006B1B6E"/>
    <w:rsid w:val="006B5981"/>
    <w:rsid w:val="006B6812"/>
    <w:rsid w:val="006B72A5"/>
    <w:rsid w:val="006C04C3"/>
    <w:rsid w:val="006C1CFA"/>
    <w:rsid w:val="006C2558"/>
    <w:rsid w:val="006C326B"/>
    <w:rsid w:val="006C53C9"/>
    <w:rsid w:val="006D0690"/>
    <w:rsid w:val="006D392D"/>
    <w:rsid w:val="006D5BA7"/>
    <w:rsid w:val="006D609F"/>
    <w:rsid w:val="006D7031"/>
    <w:rsid w:val="006D732D"/>
    <w:rsid w:val="006D7460"/>
    <w:rsid w:val="006E08C9"/>
    <w:rsid w:val="006E0D28"/>
    <w:rsid w:val="006E0D3B"/>
    <w:rsid w:val="006E29DA"/>
    <w:rsid w:val="006E42EC"/>
    <w:rsid w:val="006E7AE7"/>
    <w:rsid w:val="006F035E"/>
    <w:rsid w:val="006F5AE9"/>
    <w:rsid w:val="00702277"/>
    <w:rsid w:val="00703506"/>
    <w:rsid w:val="00705DFA"/>
    <w:rsid w:val="0072113C"/>
    <w:rsid w:val="00721FBD"/>
    <w:rsid w:val="007226AF"/>
    <w:rsid w:val="007230AD"/>
    <w:rsid w:val="007233BB"/>
    <w:rsid w:val="00724C5C"/>
    <w:rsid w:val="0072599A"/>
    <w:rsid w:val="00727F6B"/>
    <w:rsid w:val="007306BD"/>
    <w:rsid w:val="007328F2"/>
    <w:rsid w:val="00734813"/>
    <w:rsid w:val="00736CBE"/>
    <w:rsid w:val="0074181F"/>
    <w:rsid w:val="007508E3"/>
    <w:rsid w:val="00754487"/>
    <w:rsid w:val="00754D1A"/>
    <w:rsid w:val="00761EC3"/>
    <w:rsid w:val="0076349C"/>
    <w:rsid w:val="00763694"/>
    <w:rsid w:val="00764299"/>
    <w:rsid w:val="00770E07"/>
    <w:rsid w:val="0077113A"/>
    <w:rsid w:val="00775048"/>
    <w:rsid w:val="00775878"/>
    <w:rsid w:val="00776B87"/>
    <w:rsid w:val="0078125D"/>
    <w:rsid w:val="0078567D"/>
    <w:rsid w:val="00785ED1"/>
    <w:rsid w:val="00786371"/>
    <w:rsid w:val="0078785C"/>
    <w:rsid w:val="00795437"/>
    <w:rsid w:val="00797965"/>
    <w:rsid w:val="007A33B5"/>
    <w:rsid w:val="007A3534"/>
    <w:rsid w:val="007B00F9"/>
    <w:rsid w:val="007B27E4"/>
    <w:rsid w:val="007B45B4"/>
    <w:rsid w:val="007B53AE"/>
    <w:rsid w:val="007C5AB4"/>
    <w:rsid w:val="007C5C65"/>
    <w:rsid w:val="007C68BB"/>
    <w:rsid w:val="007D5667"/>
    <w:rsid w:val="007D78AB"/>
    <w:rsid w:val="007E0A13"/>
    <w:rsid w:val="007E1954"/>
    <w:rsid w:val="007E684A"/>
    <w:rsid w:val="007F2618"/>
    <w:rsid w:val="007F33A1"/>
    <w:rsid w:val="007F5E51"/>
    <w:rsid w:val="007F769C"/>
    <w:rsid w:val="007F7BAF"/>
    <w:rsid w:val="007FB6CC"/>
    <w:rsid w:val="00801398"/>
    <w:rsid w:val="008022C4"/>
    <w:rsid w:val="00806C49"/>
    <w:rsid w:val="008116C6"/>
    <w:rsid w:val="00815C8D"/>
    <w:rsid w:val="008211F3"/>
    <w:rsid w:val="008222FA"/>
    <w:rsid w:val="00843ACE"/>
    <w:rsid w:val="0084604C"/>
    <w:rsid w:val="008509BA"/>
    <w:rsid w:val="00857F24"/>
    <w:rsid w:val="008605E4"/>
    <w:rsid w:val="008615B1"/>
    <w:rsid w:val="008650A7"/>
    <w:rsid w:val="0087030B"/>
    <w:rsid w:val="00871A7C"/>
    <w:rsid w:val="0087274B"/>
    <w:rsid w:val="00876023"/>
    <w:rsid w:val="008805D0"/>
    <w:rsid w:val="00880BA2"/>
    <w:rsid w:val="0088144F"/>
    <w:rsid w:val="00883310"/>
    <w:rsid w:val="00884F81"/>
    <w:rsid w:val="0088799A"/>
    <w:rsid w:val="008944DE"/>
    <w:rsid w:val="00894E14"/>
    <w:rsid w:val="008A1022"/>
    <w:rsid w:val="008A7848"/>
    <w:rsid w:val="008B1689"/>
    <w:rsid w:val="008B6B3F"/>
    <w:rsid w:val="008C1374"/>
    <w:rsid w:val="008C2008"/>
    <w:rsid w:val="008C2E8F"/>
    <w:rsid w:val="008C5E55"/>
    <w:rsid w:val="008D0F1E"/>
    <w:rsid w:val="008D3687"/>
    <w:rsid w:val="008D3DBC"/>
    <w:rsid w:val="008D4B36"/>
    <w:rsid w:val="008D62B1"/>
    <w:rsid w:val="008D7538"/>
    <w:rsid w:val="008E0310"/>
    <w:rsid w:val="008E0569"/>
    <w:rsid w:val="008E0E76"/>
    <w:rsid w:val="008E1E0D"/>
    <w:rsid w:val="008F0284"/>
    <w:rsid w:val="008F248B"/>
    <w:rsid w:val="008F74CD"/>
    <w:rsid w:val="009003A0"/>
    <w:rsid w:val="00901440"/>
    <w:rsid w:val="009019AC"/>
    <w:rsid w:val="00902C9A"/>
    <w:rsid w:val="00904392"/>
    <w:rsid w:val="009064ED"/>
    <w:rsid w:val="009106DF"/>
    <w:rsid w:val="009114F4"/>
    <w:rsid w:val="00912AA0"/>
    <w:rsid w:val="0091455B"/>
    <w:rsid w:val="00915649"/>
    <w:rsid w:val="0092188C"/>
    <w:rsid w:val="00924042"/>
    <w:rsid w:val="009256F8"/>
    <w:rsid w:val="00926F60"/>
    <w:rsid w:val="00930884"/>
    <w:rsid w:val="00933614"/>
    <w:rsid w:val="00943A47"/>
    <w:rsid w:val="00945D44"/>
    <w:rsid w:val="009475B2"/>
    <w:rsid w:val="009560AA"/>
    <w:rsid w:val="0096094E"/>
    <w:rsid w:val="009645C3"/>
    <w:rsid w:val="00970728"/>
    <w:rsid w:val="00975DA8"/>
    <w:rsid w:val="00980474"/>
    <w:rsid w:val="00980899"/>
    <w:rsid w:val="00983570"/>
    <w:rsid w:val="009873DF"/>
    <w:rsid w:val="009918A8"/>
    <w:rsid w:val="00992CFC"/>
    <w:rsid w:val="009972B3"/>
    <w:rsid w:val="009976FE"/>
    <w:rsid w:val="00997EE3"/>
    <w:rsid w:val="009A380F"/>
    <w:rsid w:val="009A753B"/>
    <w:rsid w:val="009B417E"/>
    <w:rsid w:val="009B5693"/>
    <w:rsid w:val="009B5CA5"/>
    <w:rsid w:val="009B71D5"/>
    <w:rsid w:val="009C36AF"/>
    <w:rsid w:val="009D2F97"/>
    <w:rsid w:val="009DC505"/>
    <w:rsid w:val="009E3006"/>
    <w:rsid w:val="009E35AC"/>
    <w:rsid w:val="009E3875"/>
    <w:rsid w:val="009E3894"/>
    <w:rsid w:val="009F015A"/>
    <w:rsid w:val="009F1FE0"/>
    <w:rsid w:val="009F32A1"/>
    <w:rsid w:val="00A02E7A"/>
    <w:rsid w:val="00A06107"/>
    <w:rsid w:val="00A069DC"/>
    <w:rsid w:val="00A10613"/>
    <w:rsid w:val="00A11DD5"/>
    <w:rsid w:val="00A224A1"/>
    <w:rsid w:val="00A2792A"/>
    <w:rsid w:val="00A31425"/>
    <w:rsid w:val="00A31C2F"/>
    <w:rsid w:val="00A31F8D"/>
    <w:rsid w:val="00A3246E"/>
    <w:rsid w:val="00A32978"/>
    <w:rsid w:val="00A3489A"/>
    <w:rsid w:val="00A3783B"/>
    <w:rsid w:val="00A44379"/>
    <w:rsid w:val="00A502AC"/>
    <w:rsid w:val="00A640E4"/>
    <w:rsid w:val="00A65C04"/>
    <w:rsid w:val="00A661F2"/>
    <w:rsid w:val="00A72E2D"/>
    <w:rsid w:val="00A73BBF"/>
    <w:rsid w:val="00A80211"/>
    <w:rsid w:val="00A8500C"/>
    <w:rsid w:val="00A871CC"/>
    <w:rsid w:val="00A87A22"/>
    <w:rsid w:val="00A92E68"/>
    <w:rsid w:val="00A93F82"/>
    <w:rsid w:val="00A94A9F"/>
    <w:rsid w:val="00A9561B"/>
    <w:rsid w:val="00A970FF"/>
    <w:rsid w:val="00A97C3B"/>
    <w:rsid w:val="00AA0923"/>
    <w:rsid w:val="00AA2EBC"/>
    <w:rsid w:val="00AA4F81"/>
    <w:rsid w:val="00AA5136"/>
    <w:rsid w:val="00AB169B"/>
    <w:rsid w:val="00AB2222"/>
    <w:rsid w:val="00AB3999"/>
    <w:rsid w:val="00AB78E2"/>
    <w:rsid w:val="00AC00FF"/>
    <w:rsid w:val="00AD48E4"/>
    <w:rsid w:val="00AD50E6"/>
    <w:rsid w:val="00AD5C88"/>
    <w:rsid w:val="00AE22C8"/>
    <w:rsid w:val="00AE27CC"/>
    <w:rsid w:val="00AE39D6"/>
    <w:rsid w:val="00AE7674"/>
    <w:rsid w:val="00AF1DCD"/>
    <w:rsid w:val="00AF3B08"/>
    <w:rsid w:val="00AF66DB"/>
    <w:rsid w:val="00AF6C62"/>
    <w:rsid w:val="00AF71B0"/>
    <w:rsid w:val="00B00809"/>
    <w:rsid w:val="00B01BA1"/>
    <w:rsid w:val="00B02388"/>
    <w:rsid w:val="00B03748"/>
    <w:rsid w:val="00B065D6"/>
    <w:rsid w:val="00B0673D"/>
    <w:rsid w:val="00B10178"/>
    <w:rsid w:val="00B1132D"/>
    <w:rsid w:val="00B152A9"/>
    <w:rsid w:val="00B16A93"/>
    <w:rsid w:val="00B17EE6"/>
    <w:rsid w:val="00B21274"/>
    <w:rsid w:val="00B2770D"/>
    <w:rsid w:val="00B3429A"/>
    <w:rsid w:val="00B356C5"/>
    <w:rsid w:val="00B35EEC"/>
    <w:rsid w:val="00B368BC"/>
    <w:rsid w:val="00B42CDA"/>
    <w:rsid w:val="00B4413E"/>
    <w:rsid w:val="00B4422D"/>
    <w:rsid w:val="00B46A47"/>
    <w:rsid w:val="00B46DE9"/>
    <w:rsid w:val="00B51518"/>
    <w:rsid w:val="00B56CC3"/>
    <w:rsid w:val="00B612FA"/>
    <w:rsid w:val="00B62998"/>
    <w:rsid w:val="00B65C04"/>
    <w:rsid w:val="00B66719"/>
    <w:rsid w:val="00B67080"/>
    <w:rsid w:val="00B77262"/>
    <w:rsid w:val="00B8106B"/>
    <w:rsid w:val="00B84E0E"/>
    <w:rsid w:val="00B86A0D"/>
    <w:rsid w:val="00B873D1"/>
    <w:rsid w:val="00B904B9"/>
    <w:rsid w:val="00B90566"/>
    <w:rsid w:val="00B91129"/>
    <w:rsid w:val="00B922A7"/>
    <w:rsid w:val="00B94181"/>
    <w:rsid w:val="00BB066C"/>
    <w:rsid w:val="00BB0CA5"/>
    <w:rsid w:val="00BB1D7A"/>
    <w:rsid w:val="00BB28D8"/>
    <w:rsid w:val="00BB52DD"/>
    <w:rsid w:val="00BB6DE9"/>
    <w:rsid w:val="00BC0847"/>
    <w:rsid w:val="00BC3580"/>
    <w:rsid w:val="00BC7A9B"/>
    <w:rsid w:val="00BD00EA"/>
    <w:rsid w:val="00BD061F"/>
    <w:rsid w:val="00BE2EBD"/>
    <w:rsid w:val="00BE5E1C"/>
    <w:rsid w:val="00BF4C10"/>
    <w:rsid w:val="00BF7A86"/>
    <w:rsid w:val="00C03247"/>
    <w:rsid w:val="00C0340B"/>
    <w:rsid w:val="00C058A7"/>
    <w:rsid w:val="00C05DD0"/>
    <w:rsid w:val="00C069BC"/>
    <w:rsid w:val="00C06C3B"/>
    <w:rsid w:val="00C06C82"/>
    <w:rsid w:val="00C07310"/>
    <w:rsid w:val="00C079C1"/>
    <w:rsid w:val="00C10BF3"/>
    <w:rsid w:val="00C12C1C"/>
    <w:rsid w:val="00C133DC"/>
    <w:rsid w:val="00C1358D"/>
    <w:rsid w:val="00C32FB6"/>
    <w:rsid w:val="00C340F3"/>
    <w:rsid w:val="00C43CDD"/>
    <w:rsid w:val="00C45F46"/>
    <w:rsid w:val="00C50C9F"/>
    <w:rsid w:val="00C5240D"/>
    <w:rsid w:val="00C555B1"/>
    <w:rsid w:val="00C55792"/>
    <w:rsid w:val="00C56220"/>
    <w:rsid w:val="00C56FA9"/>
    <w:rsid w:val="00C6121A"/>
    <w:rsid w:val="00C61ECC"/>
    <w:rsid w:val="00C636AF"/>
    <w:rsid w:val="00C6528C"/>
    <w:rsid w:val="00C65995"/>
    <w:rsid w:val="00C66ECA"/>
    <w:rsid w:val="00C7162D"/>
    <w:rsid w:val="00C7236E"/>
    <w:rsid w:val="00C72CD3"/>
    <w:rsid w:val="00C761A9"/>
    <w:rsid w:val="00C7627C"/>
    <w:rsid w:val="00C846A3"/>
    <w:rsid w:val="00C84C14"/>
    <w:rsid w:val="00C8702F"/>
    <w:rsid w:val="00C967CB"/>
    <w:rsid w:val="00CA597B"/>
    <w:rsid w:val="00CA7957"/>
    <w:rsid w:val="00CA7D67"/>
    <w:rsid w:val="00CB1BBC"/>
    <w:rsid w:val="00CC108E"/>
    <w:rsid w:val="00CD2405"/>
    <w:rsid w:val="00CD4542"/>
    <w:rsid w:val="00CD6F47"/>
    <w:rsid w:val="00CE00F6"/>
    <w:rsid w:val="00CE0EC2"/>
    <w:rsid w:val="00CF1394"/>
    <w:rsid w:val="00CF2B2E"/>
    <w:rsid w:val="00CF57E9"/>
    <w:rsid w:val="00CF6F76"/>
    <w:rsid w:val="00D13044"/>
    <w:rsid w:val="00D14FDC"/>
    <w:rsid w:val="00D248BA"/>
    <w:rsid w:val="00D3041D"/>
    <w:rsid w:val="00D3113C"/>
    <w:rsid w:val="00D33251"/>
    <w:rsid w:val="00D36183"/>
    <w:rsid w:val="00D3794D"/>
    <w:rsid w:val="00D41B1B"/>
    <w:rsid w:val="00D41C3F"/>
    <w:rsid w:val="00D44559"/>
    <w:rsid w:val="00D53BDD"/>
    <w:rsid w:val="00D55DA2"/>
    <w:rsid w:val="00D56493"/>
    <w:rsid w:val="00D61BC6"/>
    <w:rsid w:val="00D6211B"/>
    <w:rsid w:val="00D715E6"/>
    <w:rsid w:val="00D75535"/>
    <w:rsid w:val="00DA165E"/>
    <w:rsid w:val="00DA4CA5"/>
    <w:rsid w:val="00DA6D37"/>
    <w:rsid w:val="00DB1BE5"/>
    <w:rsid w:val="00DB2150"/>
    <w:rsid w:val="00DB2A5E"/>
    <w:rsid w:val="00DB45A4"/>
    <w:rsid w:val="00DB71EF"/>
    <w:rsid w:val="00DB7378"/>
    <w:rsid w:val="00DC24F9"/>
    <w:rsid w:val="00DC4E50"/>
    <w:rsid w:val="00DC7CCC"/>
    <w:rsid w:val="00DD6BB5"/>
    <w:rsid w:val="00DD79DB"/>
    <w:rsid w:val="00DE2C67"/>
    <w:rsid w:val="00DE390A"/>
    <w:rsid w:val="00DE7A65"/>
    <w:rsid w:val="00DF5EDD"/>
    <w:rsid w:val="00DF7101"/>
    <w:rsid w:val="00E03529"/>
    <w:rsid w:val="00E10FD2"/>
    <w:rsid w:val="00E15314"/>
    <w:rsid w:val="00E17214"/>
    <w:rsid w:val="00E261B0"/>
    <w:rsid w:val="00E31312"/>
    <w:rsid w:val="00E3364F"/>
    <w:rsid w:val="00E37C49"/>
    <w:rsid w:val="00E43C45"/>
    <w:rsid w:val="00E44C4C"/>
    <w:rsid w:val="00E4659E"/>
    <w:rsid w:val="00E515EE"/>
    <w:rsid w:val="00E524D6"/>
    <w:rsid w:val="00E53A07"/>
    <w:rsid w:val="00E55BBD"/>
    <w:rsid w:val="00E60025"/>
    <w:rsid w:val="00E62F60"/>
    <w:rsid w:val="00E70940"/>
    <w:rsid w:val="00E74D82"/>
    <w:rsid w:val="00E804E9"/>
    <w:rsid w:val="00E84668"/>
    <w:rsid w:val="00E85041"/>
    <w:rsid w:val="00E91062"/>
    <w:rsid w:val="00E957EF"/>
    <w:rsid w:val="00E96366"/>
    <w:rsid w:val="00E9776A"/>
    <w:rsid w:val="00EA3115"/>
    <w:rsid w:val="00EA6833"/>
    <w:rsid w:val="00EB02E7"/>
    <w:rsid w:val="00EB204F"/>
    <w:rsid w:val="00EC0BEE"/>
    <w:rsid w:val="00EC1F28"/>
    <w:rsid w:val="00EC5AD6"/>
    <w:rsid w:val="00ED04A1"/>
    <w:rsid w:val="00ED2F80"/>
    <w:rsid w:val="00ED77FD"/>
    <w:rsid w:val="00EE4E8D"/>
    <w:rsid w:val="00EF17E7"/>
    <w:rsid w:val="00EF52C1"/>
    <w:rsid w:val="00EF6620"/>
    <w:rsid w:val="00EF707C"/>
    <w:rsid w:val="00F02A37"/>
    <w:rsid w:val="00F0447D"/>
    <w:rsid w:val="00F04D7C"/>
    <w:rsid w:val="00F126C0"/>
    <w:rsid w:val="00F17B3B"/>
    <w:rsid w:val="00F200B0"/>
    <w:rsid w:val="00F206D3"/>
    <w:rsid w:val="00F21E3B"/>
    <w:rsid w:val="00F2686F"/>
    <w:rsid w:val="00F27353"/>
    <w:rsid w:val="00F276FE"/>
    <w:rsid w:val="00F3127E"/>
    <w:rsid w:val="00F36C37"/>
    <w:rsid w:val="00F37327"/>
    <w:rsid w:val="00F41EC5"/>
    <w:rsid w:val="00F432CC"/>
    <w:rsid w:val="00F433C6"/>
    <w:rsid w:val="00F44280"/>
    <w:rsid w:val="00F451CB"/>
    <w:rsid w:val="00F518B0"/>
    <w:rsid w:val="00F5739F"/>
    <w:rsid w:val="00F6069A"/>
    <w:rsid w:val="00F61A41"/>
    <w:rsid w:val="00F62A02"/>
    <w:rsid w:val="00F62D44"/>
    <w:rsid w:val="00F675A0"/>
    <w:rsid w:val="00F70193"/>
    <w:rsid w:val="00F730F4"/>
    <w:rsid w:val="00F76580"/>
    <w:rsid w:val="00F8720D"/>
    <w:rsid w:val="00F878B3"/>
    <w:rsid w:val="00F97A16"/>
    <w:rsid w:val="00FA224E"/>
    <w:rsid w:val="00FA6E6E"/>
    <w:rsid w:val="00FB1B40"/>
    <w:rsid w:val="00FB7FD0"/>
    <w:rsid w:val="00FC071B"/>
    <w:rsid w:val="00FC0723"/>
    <w:rsid w:val="00FC07F8"/>
    <w:rsid w:val="00FC43FF"/>
    <w:rsid w:val="00FD0EB5"/>
    <w:rsid w:val="00FD1FFF"/>
    <w:rsid w:val="00FD61FE"/>
    <w:rsid w:val="00FD69B9"/>
    <w:rsid w:val="00FE0C9D"/>
    <w:rsid w:val="00FE3752"/>
    <w:rsid w:val="00FF119B"/>
    <w:rsid w:val="00FF4459"/>
    <w:rsid w:val="00FF4528"/>
    <w:rsid w:val="00FF596B"/>
    <w:rsid w:val="00FF614E"/>
    <w:rsid w:val="0109CFAB"/>
    <w:rsid w:val="011F5725"/>
    <w:rsid w:val="01227BA8"/>
    <w:rsid w:val="0127E09A"/>
    <w:rsid w:val="01444A6D"/>
    <w:rsid w:val="0177B6F0"/>
    <w:rsid w:val="01E3CC0C"/>
    <w:rsid w:val="0200DF2E"/>
    <w:rsid w:val="02A6B26A"/>
    <w:rsid w:val="02D39416"/>
    <w:rsid w:val="02F97F99"/>
    <w:rsid w:val="0300CA86"/>
    <w:rsid w:val="031606E5"/>
    <w:rsid w:val="034D6426"/>
    <w:rsid w:val="035DC2EF"/>
    <w:rsid w:val="03646D73"/>
    <w:rsid w:val="0366BFC4"/>
    <w:rsid w:val="0367E835"/>
    <w:rsid w:val="037C2977"/>
    <w:rsid w:val="03C37CFD"/>
    <w:rsid w:val="03E4E715"/>
    <w:rsid w:val="03F3E2D9"/>
    <w:rsid w:val="0487F05D"/>
    <w:rsid w:val="04A55E18"/>
    <w:rsid w:val="04D9E386"/>
    <w:rsid w:val="04E0C95F"/>
    <w:rsid w:val="0508D960"/>
    <w:rsid w:val="050BA61C"/>
    <w:rsid w:val="051AC113"/>
    <w:rsid w:val="05251DD1"/>
    <w:rsid w:val="052CF8C2"/>
    <w:rsid w:val="054CC540"/>
    <w:rsid w:val="059A7224"/>
    <w:rsid w:val="05C55B26"/>
    <w:rsid w:val="05C76541"/>
    <w:rsid w:val="05E640B2"/>
    <w:rsid w:val="05F77B89"/>
    <w:rsid w:val="05FB51BD"/>
    <w:rsid w:val="0629859B"/>
    <w:rsid w:val="062DFFD6"/>
    <w:rsid w:val="063856AF"/>
    <w:rsid w:val="064839EE"/>
    <w:rsid w:val="065473A8"/>
    <w:rsid w:val="067C405D"/>
    <w:rsid w:val="06825F5F"/>
    <w:rsid w:val="0696A655"/>
    <w:rsid w:val="06A562C1"/>
    <w:rsid w:val="06B1B1D6"/>
    <w:rsid w:val="06C3F21A"/>
    <w:rsid w:val="06C4CF1C"/>
    <w:rsid w:val="06D9D60F"/>
    <w:rsid w:val="06F74C4F"/>
    <w:rsid w:val="070D61A7"/>
    <w:rsid w:val="0715D5A4"/>
    <w:rsid w:val="07223D87"/>
    <w:rsid w:val="0734C9E8"/>
    <w:rsid w:val="0755CA80"/>
    <w:rsid w:val="07669902"/>
    <w:rsid w:val="0775BA66"/>
    <w:rsid w:val="0779A5C3"/>
    <w:rsid w:val="079BF72B"/>
    <w:rsid w:val="08578820"/>
    <w:rsid w:val="0867482F"/>
    <w:rsid w:val="087A5617"/>
    <w:rsid w:val="08805DF8"/>
    <w:rsid w:val="08DAE6D7"/>
    <w:rsid w:val="090DA2C2"/>
    <w:rsid w:val="0959987E"/>
    <w:rsid w:val="096108B7"/>
    <w:rsid w:val="097DC2CC"/>
    <w:rsid w:val="09D02D80"/>
    <w:rsid w:val="09DF173F"/>
    <w:rsid w:val="09EFB93B"/>
    <w:rsid w:val="09FDA411"/>
    <w:rsid w:val="0A121EEB"/>
    <w:rsid w:val="0A2BECBE"/>
    <w:rsid w:val="0A431F45"/>
    <w:rsid w:val="0A571B5D"/>
    <w:rsid w:val="0AAF2DE0"/>
    <w:rsid w:val="0AAF9C4B"/>
    <w:rsid w:val="0AB1C44F"/>
    <w:rsid w:val="0AD159DB"/>
    <w:rsid w:val="0AD20456"/>
    <w:rsid w:val="0AF3F956"/>
    <w:rsid w:val="0AF45E03"/>
    <w:rsid w:val="0B059E43"/>
    <w:rsid w:val="0B5E7D70"/>
    <w:rsid w:val="0B7AE7A0"/>
    <w:rsid w:val="0BC3D85F"/>
    <w:rsid w:val="0BC9E95E"/>
    <w:rsid w:val="0BD355C6"/>
    <w:rsid w:val="0BDB2986"/>
    <w:rsid w:val="0BFE0554"/>
    <w:rsid w:val="0C083B0B"/>
    <w:rsid w:val="0C13AB00"/>
    <w:rsid w:val="0C2C2D5F"/>
    <w:rsid w:val="0C749D1E"/>
    <w:rsid w:val="0C79054E"/>
    <w:rsid w:val="0C9A3A8C"/>
    <w:rsid w:val="0CE50B99"/>
    <w:rsid w:val="0D034E7A"/>
    <w:rsid w:val="0D522236"/>
    <w:rsid w:val="0D7A1154"/>
    <w:rsid w:val="0DBB4AAD"/>
    <w:rsid w:val="0DCBFD60"/>
    <w:rsid w:val="0DD4D2DE"/>
    <w:rsid w:val="0E31C682"/>
    <w:rsid w:val="0E479737"/>
    <w:rsid w:val="0E6421CA"/>
    <w:rsid w:val="0E9E2DBC"/>
    <w:rsid w:val="0ED6546F"/>
    <w:rsid w:val="0EE7BF87"/>
    <w:rsid w:val="0F3BD130"/>
    <w:rsid w:val="0F5D279D"/>
    <w:rsid w:val="0F862A18"/>
    <w:rsid w:val="0F9248AD"/>
    <w:rsid w:val="0FAE8394"/>
    <w:rsid w:val="0FDF4D8E"/>
    <w:rsid w:val="0FEA1907"/>
    <w:rsid w:val="0FF6B63A"/>
    <w:rsid w:val="0FF8696C"/>
    <w:rsid w:val="1006BCF5"/>
    <w:rsid w:val="1025BC91"/>
    <w:rsid w:val="102DA784"/>
    <w:rsid w:val="1092567F"/>
    <w:rsid w:val="10B4E132"/>
    <w:rsid w:val="110607A5"/>
    <w:rsid w:val="111A6D03"/>
    <w:rsid w:val="11227DA3"/>
    <w:rsid w:val="11354715"/>
    <w:rsid w:val="11539CF0"/>
    <w:rsid w:val="11623DA6"/>
    <w:rsid w:val="1173A38F"/>
    <w:rsid w:val="117B1DEF"/>
    <w:rsid w:val="117BC088"/>
    <w:rsid w:val="119E5AC5"/>
    <w:rsid w:val="11EAD646"/>
    <w:rsid w:val="11F322DF"/>
    <w:rsid w:val="12C4C3BA"/>
    <w:rsid w:val="131790E9"/>
    <w:rsid w:val="132A80F9"/>
    <w:rsid w:val="132F47D6"/>
    <w:rsid w:val="13386200"/>
    <w:rsid w:val="13461FD8"/>
    <w:rsid w:val="13578A32"/>
    <w:rsid w:val="13827EC3"/>
    <w:rsid w:val="13A0DE1D"/>
    <w:rsid w:val="13B2F087"/>
    <w:rsid w:val="143D3A2C"/>
    <w:rsid w:val="14476BBE"/>
    <w:rsid w:val="14491AF0"/>
    <w:rsid w:val="14856813"/>
    <w:rsid w:val="14B6E955"/>
    <w:rsid w:val="14BCA8DF"/>
    <w:rsid w:val="14C4ECFA"/>
    <w:rsid w:val="14C6515A"/>
    <w:rsid w:val="14D3F4A2"/>
    <w:rsid w:val="14EE63F7"/>
    <w:rsid w:val="14FE1210"/>
    <w:rsid w:val="14FFC46E"/>
    <w:rsid w:val="154C6988"/>
    <w:rsid w:val="156DD0EF"/>
    <w:rsid w:val="157032C7"/>
    <w:rsid w:val="15A58F53"/>
    <w:rsid w:val="15D430F5"/>
    <w:rsid w:val="15EB9791"/>
    <w:rsid w:val="15F26E3D"/>
    <w:rsid w:val="15FAB618"/>
    <w:rsid w:val="15FFA2C2"/>
    <w:rsid w:val="1618CB97"/>
    <w:rsid w:val="1649B50D"/>
    <w:rsid w:val="167DD556"/>
    <w:rsid w:val="16C70EDE"/>
    <w:rsid w:val="16E617D9"/>
    <w:rsid w:val="1749E50A"/>
    <w:rsid w:val="176F3F47"/>
    <w:rsid w:val="1785CEA4"/>
    <w:rsid w:val="17BF720B"/>
    <w:rsid w:val="17D3CA2B"/>
    <w:rsid w:val="17FF506E"/>
    <w:rsid w:val="1872C075"/>
    <w:rsid w:val="18A24944"/>
    <w:rsid w:val="18C94140"/>
    <w:rsid w:val="18E19333"/>
    <w:rsid w:val="18ED0FF3"/>
    <w:rsid w:val="18EE5491"/>
    <w:rsid w:val="191FCD53"/>
    <w:rsid w:val="1934053E"/>
    <w:rsid w:val="193B0B33"/>
    <w:rsid w:val="195664C1"/>
    <w:rsid w:val="1965CD36"/>
    <w:rsid w:val="197DB413"/>
    <w:rsid w:val="199EA32B"/>
    <w:rsid w:val="19B0B359"/>
    <w:rsid w:val="19B40689"/>
    <w:rsid w:val="19BEEED4"/>
    <w:rsid w:val="19F1C047"/>
    <w:rsid w:val="1A03923B"/>
    <w:rsid w:val="1A0D682C"/>
    <w:rsid w:val="1A3235CE"/>
    <w:rsid w:val="1A408158"/>
    <w:rsid w:val="1A682F22"/>
    <w:rsid w:val="1A6F3CB9"/>
    <w:rsid w:val="1A9E1E4E"/>
    <w:rsid w:val="1ABDD634"/>
    <w:rsid w:val="1AD8EBA8"/>
    <w:rsid w:val="1AF23D13"/>
    <w:rsid w:val="1AF49EAF"/>
    <w:rsid w:val="1B19AE03"/>
    <w:rsid w:val="1B37C5BE"/>
    <w:rsid w:val="1B3C982F"/>
    <w:rsid w:val="1B3F4E54"/>
    <w:rsid w:val="1B691CAD"/>
    <w:rsid w:val="1B90CE01"/>
    <w:rsid w:val="1BC18D94"/>
    <w:rsid w:val="1BC55117"/>
    <w:rsid w:val="1BCA4783"/>
    <w:rsid w:val="1BCC2310"/>
    <w:rsid w:val="1BD3F799"/>
    <w:rsid w:val="1BDBEB13"/>
    <w:rsid w:val="1BEB8AA8"/>
    <w:rsid w:val="1C01F412"/>
    <w:rsid w:val="1C108245"/>
    <w:rsid w:val="1C6D15B9"/>
    <w:rsid w:val="1C7FE742"/>
    <w:rsid w:val="1CDCA38B"/>
    <w:rsid w:val="1CF57DDD"/>
    <w:rsid w:val="1CFD7110"/>
    <w:rsid w:val="1D028B4D"/>
    <w:rsid w:val="1D4099CD"/>
    <w:rsid w:val="1D464096"/>
    <w:rsid w:val="1D8B55F4"/>
    <w:rsid w:val="1D931822"/>
    <w:rsid w:val="1D9FD3D1"/>
    <w:rsid w:val="1DAA4F90"/>
    <w:rsid w:val="1DAE918D"/>
    <w:rsid w:val="1DE5896F"/>
    <w:rsid w:val="1E497C96"/>
    <w:rsid w:val="1E61AE8B"/>
    <w:rsid w:val="1E6BCFFF"/>
    <w:rsid w:val="1E6C92F6"/>
    <w:rsid w:val="1E826A50"/>
    <w:rsid w:val="1E899875"/>
    <w:rsid w:val="1EA81C4C"/>
    <w:rsid w:val="1EC4E89C"/>
    <w:rsid w:val="1EE321D6"/>
    <w:rsid w:val="1F12849D"/>
    <w:rsid w:val="1F6C7D38"/>
    <w:rsid w:val="1F78038C"/>
    <w:rsid w:val="1F8DC480"/>
    <w:rsid w:val="1FD24EA5"/>
    <w:rsid w:val="2012FA62"/>
    <w:rsid w:val="2048533D"/>
    <w:rsid w:val="206CDA48"/>
    <w:rsid w:val="20800E47"/>
    <w:rsid w:val="20D047FE"/>
    <w:rsid w:val="20D8B774"/>
    <w:rsid w:val="21038ED1"/>
    <w:rsid w:val="210D0E87"/>
    <w:rsid w:val="2118ADE9"/>
    <w:rsid w:val="2126E924"/>
    <w:rsid w:val="2151449F"/>
    <w:rsid w:val="2152DD13"/>
    <w:rsid w:val="2158843B"/>
    <w:rsid w:val="215C15B4"/>
    <w:rsid w:val="21D8D6B7"/>
    <w:rsid w:val="21E3A9CF"/>
    <w:rsid w:val="22016FC2"/>
    <w:rsid w:val="2217A619"/>
    <w:rsid w:val="222066A1"/>
    <w:rsid w:val="22623567"/>
    <w:rsid w:val="22D73706"/>
    <w:rsid w:val="22DE0DCC"/>
    <w:rsid w:val="230C9E39"/>
    <w:rsid w:val="23409B13"/>
    <w:rsid w:val="234BB5B9"/>
    <w:rsid w:val="239DE9C8"/>
    <w:rsid w:val="2422DAC3"/>
    <w:rsid w:val="2444621E"/>
    <w:rsid w:val="2468D08A"/>
    <w:rsid w:val="247670D8"/>
    <w:rsid w:val="24A4C46E"/>
    <w:rsid w:val="24B177A3"/>
    <w:rsid w:val="2529A736"/>
    <w:rsid w:val="2559DCF9"/>
    <w:rsid w:val="255C3806"/>
    <w:rsid w:val="25872592"/>
    <w:rsid w:val="25970B17"/>
    <w:rsid w:val="25EC8F6A"/>
    <w:rsid w:val="261926FB"/>
    <w:rsid w:val="2635B7C5"/>
    <w:rsid w:val="267A2188"/>
    <w:rsid w:val="2690A0E1"/>
    <w:rsid w:val="2698FFBA"/>
    <w:rsid w:val="26B39B36"/>
    <w:rsid w:val="26F4AB17"/>
    <w:rsid w:val="26F61B78"/>
    <w:rsid w:val="273C906D"/>
    <w:rsid w:val="274E81DD"/>
    <w:rsid w:val="275EC452"/>
    <w:rsid w:val="277AB8F7"/>
    <w:rsid w:val="27B0CE80"/>
    <w:rsid w:val="27BF885D"/>
    <w:rsid w:val="27C01F63"/>
    <w:rsid w:val="27E69F4F"/>
    <w:rsid w:val="2825E347"/>
    <w:rsid w:val="28328855"/>
    <w:rsid w:val="285F2C82"/>
    <w:rsid w:val="28A756A3"/>
    <w:rsid w:val="28D4779D"/>
    <w:rsid w:val="28EE067B"/>
    <w:rsid w:val="292086E2"/>
    <w:rsid w:val="2939D44A"/>
    <w:rsid w:val="295D2E5F"/>
    <w:rsid w:val="29B9AB92"/>
    <w:rsid w:val="29BB3029"/>
    <w:rsid w:val="29C3054B"/>
    <w:rsid w:val="29DC8BC6"/>
    <w:rsid w:val="29DE7FC9"/>
    <w:rsid w:val="2A093B44"/>
    <w:rsid w:val="2A351FC1"/>
    <w:rsid w:val="2A4F9346"/>
    <w:rsid w:val="2A63E3B1"/>
    <w:rsid w:val="2A695AEA"/>
    <w:rsid w:val="2A93F948"/>
    <w:rsid w:val="2A951105"/>
    <w:rsid w:val="2ABC640F"/>
    <w:rsid w:val="2AD5ADA4"/>
    <w:rsid w:val="2B1BB82F"/>
    <w:rsid w:val="2B57A10E"/>
    <w:rsid w:val="2B73476D"/>
    <w:rsid w:val="2BB1AEDE"/>
    <w:rsid w:val="2BD1FF7B"/>
    <w:rsid w:val="2BF36A9D"/>
    <w:rsid w:val="2C02757A"/>
    <w:rsid w:val="2C0AF598"/>
    <w:rsid w:val="2C219F96"/>
    <w:rsid w:val="2C31A4C6"/>
    <w:rsid w:val="2C60332F"/>
    <w:rsid w:val="2C843242"/>
    <w:rsid w:val="2C9B4563"/>
    <w:rsid w:val="2CDD20D1"/>
    <w:rsid w:val="2CDF3842"/>
    <w:rsid w:val="2D7C58F7"/>
    <w:rsid w:val="2D8B818E"/>
    <w:rsid w:val="2D928B4E"/>
    <w:rsid w:val="2DD9A5EE"/>
    <w:rsid w:val="2E0E314A"/>
    <w:rsid w:val="2E1D9A2B"/>
    <w:rsid w:val="2E30E722"/>
    <w:rsid w:val="2E48FB49"/>
    <w:rsid w:val="2EAB1004"/>
    <w:rsid w:val="2EF834C1"/>
    <w:rsid w:val="2F5701F8"/>
    <w:rsid w:val="2F6D6685"/>
    <w:rsid w:val="2FAF912A"/>
    <w:rsid w:val="2FB96A8C"/>
    <w:rsid w:val="2FC30B35"/>
    <w:rsid w:val="3013C460"/>
    <w:rsid w:val="301D1109"/>
    <w:rsid w:val="302504A9"/>
    <w:rsid w:val="3058CBE5"/>
    <w:rsid w:val="3086282C"/>
    <w:rsid w:val="3097BF95"/>
    <w:rsid w:val="309F9D5B"/>
    <w:rsid w:val="30A26D7E"/>
    <w:rsid w:val="30B2C8DA"/>
    <w:rsid w:val="30B6B839"/>
    <w:rsid w:val="30B93A91"/>
    <w:rsid w:val="30CFB615"/>
    <w:rsid w:val="30F8D7BD"/>
    <w:rsid w:val="311F6F42"/>
    <w:rsid w:val="3123A397"/>
    <w:rsid w:val="314D0C3B"/>
    <w:rsid w:val="314FD0F8"/>
    <w:rsid w:val="3158C864"/>
    <w:rsid w:val="31716D55"/>
    <w:rsid w:val="3172B9AD"/>
    <w:rsid w:val="317F87F6"/>
    <w:rsid w:val="31B10FE5"/>
    <w:rsid w:val="31B90CC0"/>
    <w:rsid w:val="31D9D68E"/>
    <w:rsid w:val="31DC1C12"/>
    <w:rsid w:val="31DDD100"/>
    <w:rsid w:val="320A1993"/>
    <w:rsid w:val="32349F1E"/>
    <w:rsid w:val="323A9751"/>
    <w:rsid w:val="323EFB98"/>
    <w:rsid w:val="32538609"/>
    <w:rsid w:val="327BE5E0"/>
    <w:rsid w:val="327C6A65"/>
    <w:rsid w:val="328B2EE3"/>
    <w:rsid w:val="32C6D2A1"/>
    <w:rsid w:val="330C276F"/>
    <w:rsid w:val="333A68F4"/>
    <w:rsid w:val="333CCC6C"/>
    <w:rsid w:val="336A8698"/>
    <w:rsid w:val="338627E7"/>
    <w:rsid w:val="338A60E4"/>
    <w:rsid w:val="33963141"/>
    <w:rsid w:val="33987F47"/>
    <w:rsid w:val="33C4CB85"/>
    <w:rsid w:val="33D89038"/>
    <w:rsid w:val="33ED7982"/>
    <w:rsid w:val="34183AC6"/>
    <w:rsid w:val="34421FC7"/>
    <w:rsid w:val="345A3CD7"/>
    <w:rsid w:val="34804BF8"/>
    <w:rsid w:val="3490ACD6"/>
    <w:rsid w:val="34AE4B17"/>
    <w:rsid w:val="34C2874A"/>
    <w:rsid w:val="34DC02B1"/>
    <w:rsid w:val="34DC1CCC"/>
    <w:rsid w:val="34F90256"/>
    <w:rsid w:val="3515C9CD"/>
    <w:rsid w:val="355220BD"/>
    <w:rsid w:val="3568B9FC"/>
    <w:rsid w:val="358474D6"/>
    <w:rsid w:val="358D91EF"/>
    <w:rsid w:val="35F89C76"/>
    <w:rsid w:val="36083E1C"/>
    <w:rsid w:val="3672C26B"/>
    <w:rsid w:val="36812C93"/>
    <w:rsid w:val="36D8DDD0"/>
    <w:rsid w:val="36FE55F9"/>
    <w:rsid w:val="372634A7"/>
    <w:rsid w:val="372B8AED"/>
    <w:rsid w:val="3735EE6E"/>
    <w:rsid w:val="373F838C"/>
    <w:rsid w:val="376AF037"/>
    <w:rsid w:val="377042E9"/>
    <w:rsid w:val="37B2675A"/>
    <w:rsid w:val="37BBB375"/>
    <w:rsid w:val="37CA3916"/>
    <w:rsid w:val="37CF74B9"/>
    <w:rsid w:val="37F01836"/>
    <w:rsid w:val="38132653"/>
    <w:rsid w:val="381BC111"/>
    <w:rsid w:val="3867B4E8"/>
    <w:rsid w:val="38B35849"/>
    <w:rsid w:val="38E6E7BF"/>
    <w:rsid w:val="390CFBEF"/>
    <w:rsid w:val="39612411"/>
    <w:rsid w:val="3A29AC91"/>
    <w:rsid w:val="3A440E4C"/>
    <w:rsid w:val="3A48C505"/>
    <w:rsid w:val="3A4AD17D"/>
    <w:rsid w:val="3A710180"/>
    <w:rsid w:val="3A7601E1"/>
    <w:rsid w:val="3A877C4A"/>
    <w:rsid w:val="3A883A23"/>
    <w:rsid w:val="3AD27FFC"/>
    <w:rsid w:val="3B12F119"/>
    <w:rsid w:val="3B37FE74"/>
    <w:rsid w:val="3B4F04C0"/>
    <w:rsid w:val="3B538BEE"/>
    <w:rsid w:val="3B63D20B"/>
    <w:rsid w:val="3B7BD9B4"/>
    <w:rsid w:val="3BA925D5"/>
    <w:rsid w:val="3BB3D0C8"/>
    <w:rsid w:val="3C199B63"/>
    <w:rsid w:val="3C1D80EE"/>
    <w:rsid w:val="3C1F3A8D"/>
    <w:rsid w:val="3CA3DCEF"/>
    <w:rsid w:val="3CB8C750"/>
    <w:rsid w:val="3CC1BCAA"/>
    <w:rsid w:val="3CE1E1F7"/>
    <w:rsid w:val="3CF61DF3"/>
    <w:rsid w:val="3CFE7796"/>
    <w:rsid w:val="3D140628"/>
    <w:rsid w:val="3D259D9B"/>
    <w:rsid w:val="3D88961B"/>
    <w:rsid w:val="3D89174D"/>
    <w:rsid w:val="3D97C7BC"/>
    <w:rsid w:val="3DCC07B5"/>
    <w:rsid w:val="3DD4974D"/>
    <w:rsid w:val="3DE4998F"/>
    <w:rsid w:val="3E018BCF"/>
    <w:rsid w:val="3E0B5B07"/>
    <w:rsid w:val="3E1D654F"/>
    <w:rsid w:val="3E1FD4ED"/>
    <w:rsid w:val="3E4D22C0"/>
    <w:rsid w:val="3E4F1CBE"/>
    <w:rsid w:val="3E645C8F"/>
    <w:rsid w:val="3E6D62C7"/>
    <w:rsid w:val="3E868B24"/>
    <w:rsid w:val="3E930D38"/>
    <w:rsid w:val="3E9CC4AE"/>
    <w:rsid w:val="3EA3015A"/>
    <w:rsid w:val="3EB7D6B2"/>
    <w:rsid w:val="3EF96C1F"/>
    <w:rsid w:val="3EFB942F"/>
    <w:rsid w:val="3F1E2EF9"/>
    <w:rsid w:val="3F1ED08F"/>
    <w:rsid w:val="3F243F13"/>
    <w:rsid w:val="3F56DB4F"/>
    <w:rsid w:val="3F5B80C8"/>
    <w:rsid w:val="3F96EFD8"/>
    <w:rsid w:val="4001C304"/>
    <w:rsid w:val="4005B882"/>
    <w:rsid w:val="4017BE6B"/>
    <w:rsid w:val="401E14A4"/>
    <w:rsid w:val="402E21A1"/>
    <w:rsid w:val="40394D04"/>
    <w:rsid w:val="404F7F67"/>
    <w:rsid w:val="40525400"/>
    <w:rsid w:val="4062647E"/>
    <w:rsid w:val="406D3E51"/>
    <w:rsid w:val="4078A35D"/>
    <w:rsid w:val="4098EE15"/>
    <w:rsid w:val="40A296A3"/>
    <w:rsid w:val="40A94972"/>
    <w:rsid w:val="40B0E447"/>
    <w:rsid w:val="4109B224"/>
    <w:rsid w:val="4182BCEE"/>
    <w:rsid w:val="418FD267"/>
    <w:rsid w:val="41C301DE"/>
    <w:rsid w:val="41D77A40"/>
    <w:rsid w:val="41D9DA36"/>
    <w:rsid w:val="4206E73F"/>
    <w:rsid w:val="4207653D"/>
    <w:rsid w:val="421A4D93"/>
    <w:rsid w:val="421A7443"/>
    <w:rsid w:val="4225799A"/>
    <w:rsid w:val="42385A55"/>
    <w:rsid w:val="4245F94D"/>
    <w:rsid w:val="42615DAF"/>
    <w:rsid w:val="42AC5415"/>
    <w:rsid w:val="42BAECF4"/>
    <w:rsid w:val="42BE0077"/>
    <w:rsid w:val="42DE7B75"/>
    <w:rsid w:val="42EF759C"/>
    <w:rsid w:val="42FD8A03"/>
    <w:rsid w:val="432D24F1"/>
    <w:rsid w:val="4340D3EA"/>
    <w:rsid w:val="436217CE"/>
    <w:rsid w:val="437E39DD"/>
    <w:rsid w:val="439AD515"/>
    <w:rsid w:val="439CCC3D"/>
    <w:rsid w:val="43B5607C"/>
    <w:rsid w:val="43D028FA"/>
    <w:rsid w:val="43D08ED7"/>
    <w:rsid w:val="43E13FA4"/>
    <w:rsid w:val="4407A825"/>
    <w:rsid w:val="4407C66D"/>
    <w:rsid w:val="4411728D"/>
    <w:rsid w:val="443362D6"/>
    <w:rsid w:val="44412282"/>
    <w:rsid w:val="445FC45F"/>
    <w:rsid w:val="44685C80"/>
    <w:rsid w:val="448D620A"/>
    <w:rsid w:val="44958602"/>
    <w:rsid w:val="44B5B129"/>
    <w:rsid w:val="44D7ED2A"/>
    <w:rsid w:val="450E2FB2"/>
    <w:rsid w:val="453F4541"/>
    <w:rsid w:val="45A2D97A"/>
    <w:rsid w:val="45A90BAA"/>
    <w:rsid w:val="46068057"/>
    <w:rsid w:val="4627A0B6"/>
    <w:rsid w:val="46588CD2"/>
    <w:rsid w:val="465F8C86"/>
    <w:rsid w:val="46736ED7"/>
    <w:rsid w:val="46753336"/>
    <w:rsid w:val="46A33C96"/>
    <w:rsid w:val="46B7DB71"/>
    <w:rsid w:val="46C28626"/>
    <w:rsid w:val="46DB7EE3"/>
    <w:rsid w:val="471D8D20"/>
    <w:rsid w:val="472F999D"/>
    <w:rsid w:val="473E2E48"/>
    <w:rsid w:val="47440B0D"/>
    <w:rsid w:val="476F74F8"/>
    <w:rsid w:val="47B7FC85"/>
    <w:rsid w:val="47B88B26"/>
    <w:rsid w:val="47D105A9"/>
    <w:rsid w:val="47D4F392"/>
    <w:rsid w:val="47F4C55F"/>
    <w:rsid w:val="4880C8F1"/>
    <w:rsid w:val="48B7041C"/>
    <w:rsid w:val="48F2FEDA"/>
    <w:rsid w:val="48FE9D0E"/>
    <w:rsid w:val="49062764"/>
    <w:rsid w:val="490783E1"/>
    <w:rsid w:val="491F21B4"/>
    <w:rsid w:val="494E9290"/>
    <w:rsid w:val="497DF8B3"/>
    <w:rsid w:val="49876E8D"/>
    <w:rsid w:val="49A7916B"/>
    <w:rsid w:val="49B1A905"/>
    <w:rsid w:val="49E1C739"/>
    <w:rsid w:val="4A2A29B9"/>
    <w:rsid w:val="4A437E30"/>
    <w:rsid w:val="4A46BBA7"/>
    <w:rsid w:val="4A62FA1B"/>
    <w:rsid w:val="4A7F0C0E"/>
    <w:rsid w:val="4ABE72BF"/>
    <w:rsid w:val="4ABFF1AC"/>
    <w:rsid w:val="4AC2E74E"/>
    <w:rsid w:val="4ACEE9F5"/>
    <w:rsid w:val="4AD45BDB"/>
    <w:rsid w:val="4ADCEFD5"/>
    <w:rsid w:val="4AF06DC0"/>
    <w:rsid w:val="4B4C1210"/>
    <w:rsid w:val="4B4D7966"/>
    <w:rsid w:val="4B554629"/>
    <w:rsid w:val="4B55ADAF"/>
    <w:rsid w:val="4B9BB333"/>
    <w:rsid w:val="4BA6D5D9"/>
    <w:rsid w:val="4BCDBEE9"/>
    <w:rsid w:val="4BDC6CF3"/>
    <w:rsid w:val="4BE66261"/>
    <w:rsid w:val="4C44A898"/>
    <w:rsid w:val="4C5B6731"/>
    <w:rsid w:val="4C821C84"/>
    <w:rsid w:val="4C8D322A"/>
    <w:rsid w:val="4C9CD687"/>
    <w:rsid w:val="4C9FAEC0"/>
    <w:rsid w:val="4CB002E1"/>
    <w:rsid w:val="4CE98730"/>
    <w:rsid w:val="4CF1EB4F"/>
    <w:rsid w:val="4CF92C36"/>
    <w:rsid w:val="4D14CAD8"/>
    <w:rsid w:val="4D4787DC"/>
    <w:rsid w:val="4D698F4A"/>
    <w:rsid w:val="4D76DA4D"/>
    <w:rsid w:val="4DAE2135"/>
    <w:rsid w:val="4DB4C6F5"/>
    <w:rsid w:val="4DD19BC3"/>
    <w:rsid w:val="4DE3DE20"/>
    <w:rsid w:val="4DFA6C95"/>
    <w:rsid w:val="4E050C3F"/>
    <w:rsid w:val="4E29482C"/>
    <w:rsid w:val="4E32F133"/>
    <w:rsid w:val="4E443F85"/>
    <w:rsid w:val="4E5405E2"/>
    <w:rsid w:val="4EAE20F9"/>
    <w:rsid w:val="4EBD5EA6"/>
    <w:rsid w:val="4EC791B9"/>
    <w:rsid w:val="4EEC5E08"/>
    <w:rsid w:val="4F067C75"/>
    <w:rsid w:val="4F5E587D"/>
    <w:rsid w:val="4F615E80"/>
    <w:rsid w:val="4F7EC67D"/>
    <w:rsid w:val="4F8738B6"/>
    <w:rsid w:val="4FA917C6"/>
    <w:rsid w:val="4FD528CA"/>
    <w:rsid w:val="4FEDDC14"/>
    <w:rsid w:val="501D4F45"/>
    <w:rsid w:val="50522A8E"/>
    <w:rsid w:val="505912EA"/>
    <w:rsid w:val="5068DBC8"/>
    <w:rsid w:val="507D6639"/>
    <w:rsid w:val="50A48C93"/>
    <w:rsid w:val="50B7166C"/>
    <w:rsid w:val="50DCF99E"/>
    <w:rsid w:val="50E702C1"/>
    <w:rsid w:val="510AADC1"/>
    <w:rsid w:val="5126D093"/>
    <w:rsid w:val="5142D965"/>
    <w:rsid w:val="51454CFC"/>
    <w:rsid w:val="515EC039"/>
    <w:rsid w:val="5189AC75"/>
    <w:rsid w:val="519C97C0"/>
    <w:rsid w:val="51B67821"/>
    <w:rsid w:val="51C314D9"/>
    <w:rsid w:val="51D42D07"/>
    <w:rsid w:val="51ED1ACD"/>
    <w:rsid w:val="51F66776"/>
    <w:rsid w:val="52165A5C"/>
    <w:rsid w:val="522A8D1D"/>
    <w:rsid w:val="522ECD5C"/>
    <w:rsid w:val="5231648B"/>
    <w:rsid w:val="5256C61A"/>
    <w:rsid w:val="5285F508"/>
    <w:rsid w:val="52AA3A22"/>
    <w:rsid w:val="52C74F75"/>
    <w:rsid w:val="5317A7FD"/>
    <w:rsid w:val="532F6A01"/>
    <w:rsid w:val="53328678"/>
    <w:rsid w:val="53342CF4"/>
    <w:rsid w:val="5377A76C"/>
    <w:rsid w:val="537F3A71"/>
    <w:rsid w:val="53BE81A0"/>
    <w:rsid w:val="53CBAEAC"/>
    <w:rsid w:val="53FB8B94"/>
    <w:rsid w:val="541508A8"/>
    <w:rsid w:val="542E2073"/>
    <w:rsid w:val="543A61A1"/>
    <w:rsid w:val="5443B962"/>
    <w:rsid w:val="54587E74"/>
    <w:rsid w:val="5464ABAA"/>
    <w:rsid w:val="54714912"/>
    <w:rsid w:val="54E873B3"/>
    <w:rsid w:val="54FAB59B"/>
    <w:rsid w:val="552CA02A"/>
    <w:rsid w:val="5551AAD4"/>
    <w:rsid w:val="55677F0D"/>
    <w:rsid w:val="556908EB"/>
    <w:rsid w:val="557A4FC2"/>
    <w:rsid w:val="557EEC9E"/>
    <w:rsid w:val="55B9AA13"/>
    <w:rsid w:val="5622B035"/>
    <w:rsid w:val="5629F7D6"/>
    <w:rsid w:val="56367B63"/>
    <w:rsid w:val="5661B4C4"/>
    <w:rsid w:val="5665E909"/>
    <w:rsid w:val="567817EB"/>
    <w:rsid w:val="568EB71D"/>
    <w:rsid w:val="569685FC"/>
    <w:rsid w:val="56A67A5D"/>
    <w:rsid w:val="56BFFE0B"/>
    <w:rsid w:val="56D21302"/>
    <w:rsid w:val="5729809A"/>
    <w:rsid w:val="573B51F4"/>
    <w:rsid w:val="5740B2E6"/>
    <w:rsid w:val="5746663A"/>
    <w:rsid w:val="574F5CB3"/>
    <w:rsid w:val="57705830"/>
    <w:rsid w:val="5778F078"/>
    <w:rsid w:val="5798EE1B"/>
    <w:rsid w:val="57ACA14B"/>
    <w:rsid w:val="57D14D2C"/>
    <w:rsid w:val="57FA00D0"/>
    <w:rsid w:val="5813E84C"/>
    <w:rsid w:val="58157D54"/>
    <w:rsid w:val="58299F89"/>
    <w:rsid w:val="5847599A"/>
    <w:rsid w:val="58E83A54"/>
    <w:rsid w:val="58EA4C2B"/>
    <w:rsid w:val="58F00EC9"/>
    <w:rsid w:val="592B6012"/>
    <w:rsid w:val="5934FAEB"/>
    <w:rsid w:val="595B2F19"/>
    <w:rsid w:val="59951D05"/>
    <w:rsid w:val="59CEE6E4"/>
    <w:rsid w:val="59D02597"/>
    <w:rsid w:val="59EE7BF5"/>
    <w:rsid w:val="5A1374DB"/>
    <w:rsid w:val="5A3FC9B5"/>
    <w:rsid w:val="5A55F425"/>
    <w:rsid w:val="5A60576F"/>
    <w:rsid w:val="5AD46728"/>
    <w:rsid w:val="5ADAB803"/>
    <w:rsid w:val="5B10F24F"/>
    <w:rsid w:val="5B25C952"/>
    <w:rsid w:val="5B58EA01"/>
    <w:rsid w:val="5B61AE48"/>
    <w:rsid w:val="5B75D1AF"/>
    <w:rsid w:val="5B877DC7"/>
    <w:rsid w:val="5B880FEC"/>
    <w:rsid w:val="5BAF90EA"/>
    <w:rsid w:val="5BE5BB51"/>
    <w:rsid w:val="5BFC5E2C"/>
    <w:rsid w:val="5C0EC317"/>
    <w:rsid w:val="5C191263"/>
    <w:rsid w:val="5C59C330"/>
    <w:rsid w:val="5C745109"/>
    <w:rsid w:val="5C7C95BF"/>
    <w:rsid w:val="5CC10999"/>
    <w:rsid w:val="5CD7A8F6"/>
    <w:rsid w:val="5CE1D057"/>
    <w:rsid w:val="5D04AAEC"/>
    <w:rsid w:val="5D184338"/>
    <w:rsid w:val="5D6BAA80"/>
    <w:rsid w:val="5DA442AE"/>
    <w:rsid w:val="5DA6E5F2"/>
    <w:rsid w:val="5DB8F2B7"/>
    <w:rsid w:val="5DBBAEAE"/>
    <w:rsid w:val="5DD68C46"/>
    <w:rsid w:val="5DE2CFF1"/>
    <w:rsid w:val="5DE3C340"/>
    <w:rsid w:val="5E0BA463"/>
    <w:rsid w:val="5E2E266F"/>
    <w:rsid w:val="5E9E566B"/>
    <w:rsid w:val="5EBB801A"/>
    <w:rsid w:val="5EC86E0C"/>
    <w:rsid w:val="5EDC47E2"/>
    <w:rsid w:val="5EF59AF1"/>
    <w:rsid w:val="5EF9E2B7"/>
    <w:rsid w:val="5EFF7A4E"/>
    <w:rsid w:val="5F11E9F6"/>
    <w:rsid w:val="5F18B03F"/>
    <w:rsid w:val="5FCBCE50"/>
    <w:rsid w:val="5FCDE45F"/>
    <w:rsid w:val="5FEC4EB3"/>
    <w:rsid w:val="60105E9F"/>
    <w:rsid w:val="603A26CC"/>
    <w:rsid w:val="604E555D"/>
    <w:rsid w:val="6063CA29"/>
    <w:rsid w:val="60A76EF1"/>
    <w:rsid w:val="60C384C9"/>
    <w:rsid w:val="60C535A9"/>
    <w:rsid w:val="60C54BD2"/>
    <w:rsid w:val="60D32763"/>
    <w:rsid w:val="60FD444A"/>
    <w:rsid w:val="6167D4CB"/>
    <w:rsid w:val="61742B7B"/>
    <w:rsid w:val="61B8B155"/>
    <w:rsid w:val="61B8F89C"/>
    <w:rsid w:val="61C54C58"/>
    <w:rsid w:val="61C67105"/>
    <w:rsid w:val="61D611D5"/>
    <w:rsid w:val="61D61FCF"/>
    <w:rsid w:val="61D938A3"/>
    <w:rsid w:val="6219EE9A"/>
    <w:rsid w:val="6233044B"/>
    <w:rsid w:val="62688179"/>
    <w:rsid w:val="628419FC"/>
    <w:rsid w:val="62CA0A3E"/>
    <w:rsid w:val="62CCA303"/>
    <w:rsid w:val="62F02829"/>
    <w:rsid w:val="63028B74"/>
    <w:rsid w:val="63084C1E"/>
    <w:rsid w:val="6313D5A1"/>
    <w:rsid w:val="633872BD"/>
    <w:rsid w:val="633BA0A0"/>
    <w:rsid w:val="6361ABF7"/>
    <w:rsid w:val="64110D41"/>
    <w:rsid w:val="646F8BA2"/>
    <w:rsid w:val="64818E29"/>
    <w:rsid w:val="649281A1"/>
    <w:rsid w:val="64C2B7E4"/>
    <w:rsid w:val="65126CFC"/>
    <w:rsid w:val="6529F222"/>
    <w:rsid w:val="6598EA09"/>
    <w:rsid w:val="65BAC705"/>
    <w:rsid w:val="660ED9DA"/>
    <w:rsid w:val="66161292"/>
    <w:rsid w:val="6626E181"/>
    <w:rsid w:val="6640BAB5"/>
    <w:rsid w:val="6671C16C"/>
    <w:rsid w:val="667EC4A2"/>
    <w:rsid w:val="669B4940"/>
    <w:rsid w:val="66A21B5B"/>
    <w:rsid w:val="66D3F369"/>
    <w:rsid w:val="66FCBE71"/>
    <w:rsid w:val="6783AB17"/>
    <w:rsid w:val="67A0068E"/>
    <w:rsid w:val="67BEA4D2"/>
    <w:rsid w:val="67EF8069"/>
    <w:rsid w:val="6800BDC5"/>
    <w:rsid w:val="68053472"/>
    <w:rsid w:val="6816D4BD"/>
    <w:rsid w:val="6839EB4E"/>
    <w:rsid w:val="68A5A6F1"/>
    <w:rsid w:val="68E8DAEB"/>
    <w:rsid w:val="68FA9497"/>
    <w:rsid w:val="6920C658"/>
    <w:rsid w:val="6954FF4C"/>
    <w:rsid w:val="696A3882"/>
    <w:rsid w:val="696ABE83"/>
    <w:rsid w:val="696BBE5B"/>
    <w:rsid w:val="698039A0"/>
    <w:rsid w:val="699BD9FA"/>
    <w:rsid w:val="69A44F60"/>
    <w:rsid w:val="69A64317"/>
    <w:rsid w:val="69DFDFE2"/>
    <w:rsid w:val="6A6BCB25"/>
    <w:rsid w:val="6A6C4DCF"/>
    <w:rsid w:val="6A821126"/>
    <w:rsid w:val="6AA4952E"/>
    <w:rsid w:val="6AA681F1"/>
    <w:rsid w:val="6ADAA3D4"/>
    <w:rsid w:val="6AE3580F"/>
    <w:rsid w:val="6AE5BF67"/>
    <w:rsid w:val="6AF09E5E"/>
    <w:rsid w:val="6B166116"/>
    <w:rsid w:val="6B5750BD"/>
    <w:rsid w:val="6B645546"/>
    <w:rsid w:val="6B662EFC"/>
    <w:rsid w:val="6B75AE3B"/>
    <w:rsid w:val="6B7CD973"/>
    <w:rsid w:val="6B8D64A2"/>
    <w:rsid w:val="6B916287"/>
    <w:rsid w:val="6BC3E2E8"/>
    <w:rsid w:val="6C9BE776"/>
    <w:rsid w:val="6CAA64AA"/>
    <w:rsid w:val="6CBB073B"/>
    <w:rsid w:val="6CDA15C9"/>
    <w:rsid w:val="6CE39DA8"/>
    <w:rsid w:val="6D0C0320"/>
    <w:rsid w:val="6D1DD2E6"/>
    <w:rsid w:val="6D438497"/>
    <w:rsid w:val="6D5AA940"/>
    <w:rsid w:val="6D911F34"/>
    <w:rsid w:val="6D963404"/>
    <w:rsid w:val="6DBD1D7C"/>
    <w:rsid w:val="6DCC4D4D"/>
    <w:rsid w:val="6DD645D9"/>
    <w:rsid w:val="6DEBD950"/>
    <w:rsid w:val="6DF3CBAC"/>
    <w:rsid w:val="6E285452"/>
    <w:rsid w:val="6E2E6A8C"/>
    <w:rsid w:val="6E35B823"/>
    <w:rsid w:val="6E4D38B7"/>
    <w:rsid w:val="6EA8C86D"/>
    <w:rsid w:val="6EC6ABBE"/>
    <w:rsid w:val="6EC970BA"/>
    <w:rsid w:val="6ECA59EA"/>
    <w:rsid w:val="6ED69FE0"/>
    <w:rsid w:val="6EFC4271"/>
    <w:rsid w:val="6F200AFA"/>
    <w:rsid w:val="6F366CE1"/>
    <w:rsid w:val="6F739E62"/>
    <w:rsid w:val="6FAB6857"/>
    <w:rsid w:val="6FB4A7D5"/>
    <w:rsid w:val="6FFF1FB3"/>
    <w:rsid w:val="700ADD38"/>
    <w:rsid w:val="700FA77A"/>
    <w:rsid w:val="70333096"/>
    <w:rsid w:val="7035B47D"/>
    <w:rsid w:val="70419635"/>
    <w:rsid w:val="705C7A88"/>
    <w:rsid w:val="7071B8E2"/>
    <w:rsid w:val="70939A41"/>
    <w:rsid w:val="70D30AE8"/>
    <w:rsid w:val="7105BD89"/>
    <w:rsid w:val="713CA229"/>
    <w:rsid w:val="713D48DE"/>
    <w:rsid w:val="7146E8D4"/>
    <w:rsid w:val="715647C0"/>
    <w:rsid w:val="717CE15B"/>
    <w:rsid w:val="719AF014"/>
    <w:rsid w:val="71DA02BD"/>
    <w:rsid w:val="71DDB37B"/>
    <w:rsid w:val="7205DB6E"/>
    <w:rsid w:val="720E2053"/>
    <w:rsid w:val="72179F2A"/>
    <w:rsid w:val="72603DDA"/>
    <w:rsid w:val="726D26FD"/>
    <w:rsid w:val="7282EF77"/>
    <w:rsid w:val="7290D48D"/>
    <w:rsid w:val="72B9F4F7"/>
    <w:rsid w:val="72C9F703"/>
    <w:rsid w:val="72F94D11"/>
    <w:rsid w:val="73165107"/>
    <w:rsid w:val="731BA749"/>
    <w:rsid w:val="7336C075"/>
    <w:rsid w:val="734989E7"/>
    <w:rsid w:val="739C46EA"/>
    <w:rsid w:val="73C440AF"/>
    <w:rsid w:val="73DF17D5"/>
    <w:rsid w:val="741874AD"/>
    <w:rsid w:val="74555238"/>
    <w:rsid w:val="7465C764"/>
    <w:rsid w:val="746E55AF"/>
    <w:rsid w:val="748A1A04"/>
    <w:rsid w:val="74A61683"/>
    <w:rsid w:val="74A7327E"/>
    <w:rsid w:val="74ACE519"/>
    <w:rsid w:val="74B6A942"/>
    <w:rsid w:val="74CDEC4F"/>
    <w:rsid w:val="750925A0"/>
    <w:rsid w:val="7531BF31"/>
    <w:rsid w:val="7534D3E6"/>
    <w:rsid w:val="7573C7C9"/>
    <w:rsid w:val="757AE836"/>
    <w:rsid w:val="75A4F697"/>
    <w:rsid w:val="760197C5"/>
    <w:rsid w:val="7602D5F9"/>
    <w:rsid w:val="761A59F7"/>
    <w:rsid w:val="7633B705"/>
    <w:rsid w:val="763424ED"/>
    <w:rsid w:val="76466C74"/>
    <w:rsid w:val="769152B2"/>
    <w:rsid w:val="76A222D1"/>
    <w:rsid w:val="76B32999"/>
    <w:rsid w:val="76F010D5"/>
    <w:rsid w:val="76F222A5"/>
    <w:rsid w:val="76F374AB"/>
    <w:rsid w:val="77111C6A"/>
    <w:rsid w:val="771D4E21"/>
    <w:rsid w:val="7737CEC7"/>
    <w:rsid w:val="774340D0"/>
    <w:rsid w:val="77B62A58"/>
    <w:rsid w:val="77C22A2B"/>
    <w:rsid w:val="77D1C11A"/>
    <w:rsid w:val="77E27BEE"/>
    <w:rsid w:val="77EAD6CC"/>
    <w:rsid w:val="77F51B9C"/>
    <w:rsid w:val="7810C13C"/>
    <w:rsid w:val="783269AA"/>
    <w:rsid w:val="7840C662"/>
    <w:rsid w:val="7842341E"/>
    <w:rsid w:val="7849E2B2"/>
    <w:rsid w:val="7851934D"/>
    <w:rsid w:val="787984E2"/>
    <w:rsid w:val="787A8BD4"/>
    <w:rsid w:val="788225E9"/>
    <w:rsid w:val="78883F5B"/>
    <w:rsid w:val="78E0A232"/>
    <w:rsid w:val="78EB5F38"/>
    <w:rsid w:val="78FFF102"/>
    <w:rsid w:val="790DC310"/>
    <w:rsid w:val="7997903E"/>
    <w:rsid w:val="79B9D3C8"/>
    <w:rsid w:val="79CAC56A"/>
    <w:rsid w:val="79DC96C3"/>
    <w:rsid w:val="79F9BF88"/>
    <w:rsid w:val="7A157B3A"/>
    <w:rsid w:val="7A45529B"/>
    <w:rsid w:val="7A5EC9EC"/>
    <w:rsid w:val="7A9B7AA5"/>
    <w:rsid w:val="7AA70AC2"/>
    <w:rsid w:val="7AB33C79"/>
    <w:rsid w:val="7AB51386"/>
    <w:rsid w:val="7AF655E1"/>
    <w:rsid w:val="7B64C3D5"/>
    <w:rsid w:val="7B6695CB"/>
    <w:rsid w:val="7B8C0283"/>
    <w:rsid w:val="7B924B09"/>
    <w:rsid w:val="7B9FBEC6"/>
    <w:rsid w:val="7C06DCF6"/>
    <w:rsid w:val="7C227EDE"/>
    <w:rsid w:val="7C37D139"/>
    <w:rsid w:val="7C55B7CF"/>
    <w:rsid w:val="7C5D2105"/>
    <w:rsid w:val="7C66734F"/>
    <w:rsid w:val="7C6A11A7"/>
    <w:rsid w:val="7CCBB0D7"/>
    <w:rsid w:val="7CD0CC03"/>
    <w:rsid w:val="7D613B39"/>
    <w:rsid w:val="7D757D43"/>
    <w:rsid w:val="7D84F173"/>
    <w:rsid w:val="7D9F06E9"/>
    <w:rsid w:val="7DA2AD57"/>
    <w:rsid w:val="7DFA0AD5"/>
    <w:rsid w:val="7E01806D"/>
    <w:rsid w:val="7E2D5962"/>
    <w:rsid w:val="7E4557BC"/>
    <w:rsid w:val="7E60EA0F"/>
    <w:rsid w:val="7E6CE4B6"/>
    <w:rsid w:val="7E9150A7"/>
    <w:rsid w:val="7EA651F0"/>
    <w:rsid w:val="7EB3F479"/>
    <w:rsid w:val="7EEA8199"/>
    <w:rsid w:val="7F037326"/>
    <w:rsid w:val="7F0BED6C"/>
    <w:rsid w:val="7F53F31A"/>
    <w:rsid w:val="7F6C2039"/>
    <w:rsid w:val="7F8E360C"/>
    <w:rsid w:val="7FC1DED6"/>
    <w:rsid w:val="7FF04229"/>
    <w:rsid w:val="7FF6B35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36C175"/>
  <w15:chartTrackingRefBased/>
  <w15:docId w15:val="{696261AD-166B-4693-B09D-647B80CD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Exo 2"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4E5405E2"/>
    <w:pPr>
      <w:spacing w:line="360" w:lineRule="auto"/>
      <w:jc w:val="both"/>
    </w:pPr>
    <w:rPr>
      <w:rFonts w:ascii="IBM Plex Serif" w:hAnsi="IBM Plex Serif" w:cs="Times New Roman"/>
      <w:sz w:val="22"/>
      <w:szCs w:val="22"/>
      <w:lang w:val="en-IE"/>
    </w:rPr>
  </w:style>
  <w:style w:type="paragraph" w:styleId="Heading1">
    <w:name w:val="heading 1"/>
    <w:basedOn w:val="Normal"/>
    <w:next w:val="Normal"/>
    <w:link w:val="Heading1Char"/>
    <w:uiPriority w:val="9"/>
    <w:qFormat/>
    <w:rsid w:val="4E5405E2"/>
    <w:pPr>
      <w:jc w:val="left"/>
      <w:outlineLvl w:val="0"/>
    </w:pPr>
    <w:rPr>
      <w:b/>
      <w:bCs/>
      <w:color w:val="74971F"/>
      <w:sz w:val="24"/>
      <w:szCs w:val="24"/>
    </w:rPr>
  </w:style>
  <w:style w:type="paragraph" w:styleId="Heading2">
    <w:name w:val="heading 2"/>
    <w:basedOn w:val="Normal"/>
    <w:next w:val="Normal"/>
    <w:link w:val="Heading2Char"/>
    <w:uiPriority w:val="9"/>
    <w:unhideWhenUsed/>
    <w:qFormat/>
    <w:rsid w:val="4E5405E2"/>
    <w:pPr>
      <w:outlineLvl w:val="1"/>
    </w:pPr>
    <w:rPr>
      <w:b/>
      <w:bCs/>
      <w:sz w:val="24"/>
      <w:szCs w:val="24"/>
    </w:rPr>
  </w:style>
  <w:style w:type="paragraph" w:styleId="Heading3">
    <w:name w:val="heading 3"/>
    <w:basedOn w:val="Normal"/>
    <w:next w:val="Normal"/>
    <w:link w:val="Heading3Char"/>
    <w:uiPriority w:val="9"/>
    <w:unhideWhenUsed/>
    <w:qFormat/>
    <w:rsid w:val="4E5405E2"/>
    <w:pPr>
      <w:outlineLvl w:val="2"/>
    </w:pPr>
    <w:rPr>
      <w:b/>
      <w:bCs/>
      <w:i/>
      <w:iCs/>
    </w:rPr>
  </w:style>
  <w:style w:type="paragraph" w:styleId="Heading4">
    <w:name w:val="heading 4"/>
    <w:basedOn w:val="Normal"/>
    <w:next w:val="Normal"/>
    <w:link w:val="Heading4Char"/>
    <w:uiPriority w:val="9"/>
    <w:unhideWhenUsed/>
    <w:qFormat/>
    <w:rsid w:val="4E5405E2"/>
    <w:pPr>
      <w:outlineLvl w:val="3"/>
    </w:pPr>
    <w:rPr>
      <w:b/>
      <w:bCs/>
    </w:rPr>
  </w:style>
  <w:style w:type="paragraph" w:styleId="Heading5">
    <w:name w:val="heading 5"/>
    <w:basedOn w:val="Normal"/>
    <w:next w:val="Normal"/>
    <w:link w:val="Heading5Char"/>
    <w:uiPriority w:val="9"/>
    <w:unhideWhenUsed/>
    <w:qFormat/>
    <w:rsid w:val="4E5405E2"/>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4E5405E2"/>
    <w:pPr>
      <w:keepNext/>
      <w:keepLines/>
      <w:spacing w:before="40"/>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4E5405E2"/>
    <w:pPr>
      <w:keepNext/>
      <w:keepLines/>
      <w:spacing w:before="4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4E5405E2"/>
    <w:pPr>
      <w:keepNext/>
      <w:keepLines/>
      <w:spacing w:before="4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4E5405E2"/>
    <w:pPr>
      <w:keepNext/>
      <w:keepLines/>
      <w:spacing w:before="4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4E5405E2"/>
  </w:style>
  <w:style w:type="paragraph" w:styleId="Header">
    <w:name w:val="header"/>
    <w:basedOn w:val="Normal"/>
    <w:link w:val="HeaderChar"/>
    <w:uiPriority w:val="99"/>
    <w:unhideWhenUsed/>
    <w:rsid w:val="4E5405E2"/>
    <w:pPr>
      <w:tabs>
        <w:tab w:val="center" w:pos="4819"/>
        <w:tab w:val="right" w:pos="9638"/>
      </w:tabs>
    </w:pPr>
  </w:style>
  <w:style w:type="character" w:customStyle="1" w:styleId="HeaderChar">
    <w:name w:val="Header Char"/>
    <w:basedOn w:val="DefaultParagraphFont"/>
    <w:link w:val="Header"/>
    <w:uiPriority w:val="99"/>
    <w:rsid w:val="4E5405E2"/>
    <w:rPr>
      <w:rFonts w:ascii="Roboto" w:eastAsia="Exo 2" w:hAnsi="Roboto" w:cs="Times New Roman"/>
      <w:noProof w:val="0"/>
      <w:sz w:val="22"/>
      <w:szCs w:val="22"/>
      <w:lang w:val="en-IE"/>
    </w:rPr>
  </w:style>
  <w:style w:type="paragraph" w:styleId="Footer">
    <w:name w:val="footer"/>
    <w:basedOn w:val="Normal"/>
    <w:link w:val="FooterChar"/>
    <w:uiPriority w:val="99"/>
    <w:unhideWhenUsed/>
    <w:rsid w:val="4E5405E2"/>
    <w:pPr>
      <w:tabs>
        <w:tab w:val="center" w:pos="4819"/>
        <w:tab w:val="right" w:pos="9638"/>
      </w:tabs>
    </w:pPr>
  </w:style>
  <w:style w:type="character" w:customStyle="1" w:styleId="FooterChar">
    <w:name w:val="Footer Char"/>
    <w:basedOn w:val="DefaultParagraphFont"/>
    <w:link w:val="Footer"/>
    <w:uiPriority w:val="99"/>
    <w:rsid w:val="4E5405E2"/>
    <w:rPr>
      <w:rFonts w:ascii="Roboto" w:eastAsia="Exo 2" w:hAnsi="Roboto" w:cs="Times New Roman"/>
      <w:noProof w:val="0"/>
      <w:sz w:val="22"/>
      <w:szCs w:val="22"/>
      <w:lang w:val="en-IE"/>
    </w:rPr>
  </w:style>
  <w:style w:type="table" w:styleId="TableGrid">
    <w:name w:val="Table Grid"/>
    <w:basedOn w:val="TableNormal"/>
    <w:uiPriority w:val="39"/>
    <w:rsid w:val="00205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205297"/>
  </w:style>
  <w:style w:type="paragraph" w:styleId="ListParagraph">
    <w:name w:val="List Paragraph"/>
    <w:basedOn w:val="Normal"/>
    <w:uiPriority w:val="34"/>
    <w:qFormat/>
    <w:rsid w:val="4E5405E2"/>
  </w:style>
  <w:style w:type="character" w:customStyle="1" w:styleId="Heading1Char">
    <w:name w:val="Heading 1 Char"/>
    <w:basedOn w:val="DefaultParagraphFont"/>
    <w:link w:val="Heading1"/>
    <w:uiPriority w:val="9"/>
    <w:rsid w:val="4E5405E2"/>
    <w:rPr>
      <w:rFonts w:ascii="IBM Plex Serif" w:eastAsia="Exo 2" w:hAnsi="IBM Plex Serif" w:cs="Times New Roman"/>
      <w:b/>
      <w:bCs/>
      <w:noProof w:val="0"/>
      <w:color w:val="74971F"/>
      <w:lang w:val="en-IE"/>
    </w:rPr>
  </w:style>
  <w:style w:type="character" w:customStyle="1" w:styleId="Heading2Char">
    <w:name w:val="Heading 2 Char"/>
    <w:basedOn w:val="DefaultParagraphFont"/>
    <w:link w:val="Heading2"/>
    <w:uiPriority w:val="9"/>
    <w:rsid w:val="4E5405E2"/>
    <w:rPr>
      <w:rFonts w:ascii="IBM Plex Serif" w:eastAsia="Exo 2" w:hAnsi="IBM Plex Serif" w:cs="Times New Roman"/>
      <w:b/>
      <w:bCs/>
      <w:noProof w:val="0"/>
      <w:lang w:val="en-IE"/>
    </w:rPr>
  </w:style>
  <w:style w:type="character" w:customStyle="1" w:styleId="Heading3Char">
    <w:name w:val="Heading 3 Char"/>
    <w:basedOn w:val="DefaultParagraphFont"/>
    <w:link w:val="Heading3"/>
    <w:uiPriority w:val="9"/>
    <w:rsid w:val="4E5405E2"/>
    <w:rPr>
      <w:rFonts w:ascii="IBM Plex Serif" w:eastAsia="Exo 2" w:hAnsi="IBM Plex Serif" w:cs="Times New Roman"/>
      <w:b/>
      <w:bCs/>
      <w:i/>
      <w:iCs/>
      <w:noProof w:val="0"/>
      <w:sz w:val="22"/>
      <w:szCs w:val="22"/>
      <w:lang w:val="en-IE"/>
    </w:rPr>
  </w:style>
  <w:style w:type="character" w:customStyle="1" w:styleId="Heading4Char">
    <w:name w:val="Heading 4 Char"/>
    <w:basedOn w:val="DefaultParagraphFont"/>
    <w:link w:val="Heading4"/>
    <w:uiPriority w:val="9"/>
    <w:rsid w:val="4E5405E2"/>
    <w:rPr>
      <w:rFonts w:ascii="IBM Plex Serif" w:eastAsia="Exo 2" w:hAnsi="IBM Plex Serif" w:cs="Times New Roman"/>
      <w:b/>
      <w:bCs/>
      <w:noProof w:val="0"/>
      <w:sz w:val="22"/>
      <w:szCs w:val="22"/>
      <w:lang w:val="en-IE"/>
    </w:rPr>
  </w:style>
  <w:style w:type="character" w:styleId="SubtleReference">
    <w:name w:val="Subtle Reference"/>
    <w:uiPriority w:val="31"/>
    <w:qFormat/>
    <w:rsid w:val="00425E1F"/>
    <w:rPr>
      <w:lang w:val="en-GB"/>
    </w:rPr>
  </w:style>
  <w:style w:type="character" w:styleId="IntenseReference">
    <w:name w:val="Intense Reference"/>
    <w:uiPriority w:val="32"/>
    <w:qFormat/>
    <w:rsid w:val="00425E1F"/>
    <w:rPr>
      <w:b/>
      <w:bCs/>
    </w:rPr>
  </w:style>
  <w:style w:type="paragraph" w:styleId="Quote">
    <w:name w:val="Quote"/>
    <w:basedOn w:val="Normal"/>
    <w:next w:val="Normal"/>
    <w:link w:val="QuoteChar"/>
    <w:uiPriority w:val="29"/>
    <w:qFormat/>
    <w:rsid w:val="4E5405E2"/>
    <w:rPr>
      <w:i/>
      <w:iCs/>
    </w:rPr>
  </w:style>
  <w:style w:type="character" w:customStyle="1" w:styleId="QuoteChar">
    <w:name w:val="Quote Char"/>
    <w:basedOn w:val="DefaultParagraphFont"/>
    <w:link w:val="Quote"/>
    <w:uiPriority w:val="29"/>
    <w:rsid w:val="4E5405E2"/>
    <w:rPr>
      <w:rFonts w:ascii="IBM Plex Serif" w:eastAsia="Exo 2" w:hAnsi="IBM Plex Serif" w:cs="Times New Roman"/>
      <w:i/>
      <w:iCs/>
      <w:noProof w:val="0"/>
      <w:sz w:val="22"/>
      <w:szCs w:val="22"/>
      <w:lang w:val="en-IE"/>
    </w:rPr>
  </w:style>
  <w:style w:type="paragraph" w:styleId="IntenseQuote">
    <w:name w:val="Intense Quote"/>
    <w:basedOn w:val="Quote"/>
    <w:next w:val="Normal"/>
    <w:link w:val="IntenseQuoteChar"/>
    <w:uiPriority w:val="30"/>
    <w:qFormat/>
    <w:rsid w:val="4E5405E2"/>
  </w:style>
  <w:style w:type="character" w:customStyle="1" w:styleId="IntenseQuoteChar">
    <w:name w:val="Intense Quote Char"/>
    <w:basedOn w:val="DefaultParagraphFont"/>
    <w:link w:val="IntenseQuote"/>
    <w:uiPriority w:val="30"/>
    <w:rsid w:val="4E5405E2"/>
    <w:rPr>
      <w:rFonts w:ascii="IBM Plex Serif" w:eastAsia="Exo 2" w:hAnsi="IBM Plex Serif" w:cs="Times New Roman"/>
      <w:i/>
      <w:iCs/>
      <w:noProof w:val="0"/>
      <w:sz w:val="22"/>
      <w:szCs w:val="22"/>
      <w:lang w:val="en-IE"/>
    </w:rPr>
  </w:style>
  <w:style w:type="character" w:styleId="Emphasis">
    <w:name w:val="Emphasis"/>
    <w:uiPriority w:val="20"/>
    <w:qFormat/>
    <w:rsid w:val="00425E1F"/>
  </w:style>
  <w:style w:type="character" w:styleId="IntenseEmphasis">
    <w:name w:val="Intense Emphasis"/>
    <w:basedOn w:val="Emphasis"/>
    <w:uiPriority w:val="21"/>
    <w:qFormat/>
    <w:rsid w:val="00425E1F"/>
    <w:rPr>
      <w:b/>
      <w:bCs/>
      <w:color w:val="74971F"/>
    </w:rPr>
  </w:style>
  <w:style w:type="paragraph" w:styleId="TOCHeading">
    <w:name w:val="TOC Heading"/>
    <w:basedOn w:val="Heading1"/>
    <w:next w:val="Normal"/>
    <w:uiPriority w:val="39"/>
    <w:unhideWhenUsed/>
    <w:qFormat/>
    <w:rsid w:val="4E5405E2"/>
  </w:style>
  <w:style w:type="paragraph" w:styleId="TOC1">
    <w:name w:val="toc 1"/>
    <w:basedOn w:val="Normal"/>
    <w:next w:val="Normal"/>
    <w:uiPriority w:val="39"/>
    <w:unhideWhenUsed/>
    <w:rsid w:val="4E5405E2"/>
    <w:pPr>
      <w:spacing w:before="120"/>
      <w:jc w:val="left"/>
    </w:pPr>
    <w:rPr>
      <w:rFonts w:asciiTheme="minorHAnsi" w:hAnsiTheme="minorHAnsi" w:cstheme="minorBidi"/>
      <w:b/>
      <w:bCs/>
      <w:i/>
      <w:iCs/>
      <w:sz w:val="24"/>
      <w:szCs w:val="24"/>
    </w:rPr>
  </w:style>
  <w:style w:type="paragraph" w:styleId="TOC2">
    <w:name w:val="toc 2"/>
    <w:basedOn w:val="Normal"/>
    <w:next w:val="Normal"/>
    <w:uiPriority w:val="39"/>
    <w:unhideWhenUsed/>
    <w:rsid w:val="4E5405E2"/>
    <w:pPr>
      <w:spacing w:before="120"/>
      <w:ind w:left="220"/>
      <w:jc w:val="left"/>
    </w:pPr>
    <w:rPr>
      <w:rFonts w:asciiTheme="minorHAnsi" w:hAnsiTheme="minorHAnsi" w:cstheme="minorBidi"/>
      <w:b/>
      <w:bCs/>
    </w:rPr>
  </w:style>
  <w:style w:type="paragraph" w:styleId="TOC3">
    <w:name w:val="toc 3"/>
    <w:basedOn w:val="Normal"/>
    <w:next w:val="Normal"/>
    <w:uiPriority w:val="39"/>
    <w:unhideWhenUsed/>
    <w:rsid w:val="4E5405E2"/>
    <w:pPr>
      <w:ind w:left="440"/>
      <w:jc w:val="left"/>
    </w:pPr>
    <w:rPr>
      <w:rFonts w:asciiTheme="minorHAnsi" w:hAnsiTheme="minorHAnsi" w:cstheme="minorBidi"/>
      <w:sz w:val="20"/>
      <w:szCs w:val="20"/>
    </w:rPr>
  </w:style>
  <w:style w:type="character" w:styleId="Hyperlink">
    <w:name w:val="Hyperlink"/>
    <w:basedOn w:val="DefaultParagraphFont"/>
    <w:uiPriority w:val="99"/>
    <w:unhideWhenUsed/>
    <w:rsid w:val="002F566A"/>
    <w:rPr>
      <w:color w:val="0563C1" w:themeColor="hyperlink"/>
      <w:u w:val="single"/>
    </w:rPr>
  </w:style>
  <w:style w:type="paragraph" w:styleId="TOC4">
    <w:name w:val="toc 4"/>
    <w:basedOn w:val="Normal"/>
    <w:next w:val="Normal"/>
    <w:uiPriority w:val="39"/>
    <w:semiHidden/>
    <w:unhideWhenUsed/>
    <w:rsid w:val="4E5405E2"/>
    <w:pPr>
      <w:ind w:left="660"/>
      <w:jc w:val="left"/>
    </w:pPr>
    <w:rPr>
      <w:rFonts w:asciiTheme="minorHAnsi" w:hAnsiTheme="minorHAnsi" w:cstheme="minorBidi"/>
      <w:sz w:val="20"/>
      <w:szCs w:val="20"/>
    </w:rPr>
  </w:style>
  <w:style w:type="paragraph" w:styleId="TOC5">
    <w:name w:val="toc 5"/>
    <w:basedOn w:val="Normal"/>
    <w:next w:val="Normal"/>
    <w:uiPriority w:val="39"/>
    <w:semiHidden/>
    <w:unhideWhenUsed/>
    <w:rsid w:val="4E5405E2"/>
    <w:pPr>
      <w:ind w:left="880"/>
      <w:jc w:val="left"/>
    </w:pPr>
    <w:rPr>
      <w:rFonts w:asciiTheme="minorHAnsi" w:hAnsiTheme="minorHAnsi" w:cstheme="minorBidi"/>
      <w:sz w:val="20"/>
      <w:szCs w:val="20"/>
    </w:rPr>
  </w:style>
  <w:style w:type="paragraph" w:styleId="TOC6">
    <w:name w:val="toc 6"/>
    <w:basedOn w:val="Normal"/>
    <w:next w:val="Normal"/>
    <w:uiPriority w:val="39"/>
    <w:semiHidden/>
    <w:unhideWhenUsed/>
    <w:rsid w:val="4E5405E2"/>
    <w:pPr>
      <w:ind w:left="1100"/>
      <w:jc w:val="left"/>
    </w:pPr>
    <w:rPr>
      <w:rFonts w:asciiTheme="minorHAnsi" w:hAnsiTheme="minorHAnsi" w:cstheme="minorBidi"/>
      <w:sz w:val="20"/>
      <w:szCs w:val="20"/>
    </w:rPr>
  </w:style>
  <w:style w:type="paragraph" w:styleId="TOC7">
    <w:name w:val="toc 7"/>
    <w:basedOn w:val="Normal"/>
    <w:next w:val="Normal"/>
    <w:uiPriority w:val="39"/>
    <w:semiHidden/>
    <w:unhideWhenUsed/>
    <w:rsid w:val="4E5405E2"/>
    <w:pPr>
      <w:ind w:left="1320"/>
      <w:jc w:val="left"/>
    </w:pPr>
    <w:rPr>
      <w:rFonts w:asciiTheme="minorHAnsi" w:hAnsiTheme="minorHAnsi" w:cstheme="minorBidi"/>
      <w:sz w:val="20"/>
      <w:szCs w:val="20"/>
    </w:rPr>
  </w:style>
  <w:style w:type="paragraph" w:styleId="TOC8">
    <w:name w:val="toc 8"/>
    <w:basedOn w:val="Normal"/>
    <w:next w:val="Normal"/>
    <w:uiPriority w:val="39"/>
    <w:semiHidden/>
    <w:unhideWhenUsed/>
    <w:rsid w:val="4E5405E2"/>
    <w:pPr>
      <w:ind w:left="1540"/>
      <w:jc w:val="left"/>
    </w:pPr>
    <w:rPr>
      <w:rFonts w:asciiTheme="minorHAnsi" w:hAnsiTheme="minorHAnsi" w:cstheme="minorBidi"/>
      <w:sz w:val="20"/>
      <w:szCs w:val="20"/>
    </w:rPr>
  </w:style>
  <w:style w:type="paragraph" w:styleId="TOC9">
    <w:name w:val="toc 9"/>
    <w:basedOn w:val="Normal"/>
    <w:next w:val="Normal"/>
    <w:uiPriority w:val="39"/>
    <w:semiHidden/>
    <w:unhideWhenUsed/>
    <w:rsid w:val="4E5405E2"/>
    <w:pPr>
      <w:ind w:left="1760"/>
      <w:jc w:val="left"/>
    </w:pPr>
    <w:rPr>
      <w:rFonts w:asciiTheme="minorHAnsi" w:hAnsiTheme="minorHAnsi" w:cstheme="minorBidi"/>
      <w:sz w:val="20"/>
      <w:szCs w:val="20"/>
    </w:rPr>
  </w:style>
  <w:style w:type="paragraph" w:styleId="FootnoteText">
    <w:name w:val="footnote text"/>
    <w:basedOn w:val="Normal"/>
    <w:link w:val="FootnoteTextChar"/>
    <w:uiPriority w:val="99"/>
    <w:semiHidden/>
    <w:unhideWhenUsed/>
    <w:rsid w:val="4E5405E2"/>
    <w:rPr>
      <w:sz w:val="20"/>
      <w:szCs w:val="20"/>
    </w:rPr>
  </w:style>
  <w:style w:type="character" w:customStyle="1" w:styleId="FootnoteTextChar">
    <w:name w:val="Footnote Text Char"/>
    <w:basedOn w:val="DefaultParagraphFont"/>
    <w:link w:val="FootnoteText"/>
    <w:uiPriority w:val="99"/>
    <w:semiHidden/>
    <w:rsid w:val="4E5405E2"/>
    <w:rPr>
      <w:rFonts w:ascii="IBM Plex Serif" w:eastAsia="Exo 2" w:hAnsi="IBM Plex Serif" w:cs="Times New Roman"/>
      <w:noProof w:val="0"/>
      <w:sz w:val="20"/>
      <w:szCs w:val="20"/>
      <w:lang w:val="en-IE"/>
    </w:rPr>
  </w:style>
  <w:style w:type="character" w:styleId="FootnoteReference">
    <w:name w:val="footnote reference"/>
    <w:basedOn w:val="DefaultParagraphFont"/>
    <w:uiPriority w:val="99"/>
    <w:semiHidden/>
    <w:unhideWhenUsed/>
    <w:rsid w:val="00ED77FD"/>
    <w:rPr>
      <w:vertAlign w:val="superscript"/>
    </w:rPr>
  </w:style>
  <w:style w:type="paragraph" w:styleId="NormalWeb">
    <w:name w:val="Normal (Web)"/>
    <w:basedOn w:val="Normal"/>
    <w:uiPriority w:val="99"/>
    <w:semiHidden/>
    <w:unhideWhenUsed/>
    <w:rsid w:val="4E5405E2"/>
    <w:pPr>
      <w:spacing w:beforeAutospacing="1" w:afterAutospacing="1"/>
      <w:jc w:val="left"/>
    </w:pPr>
    <w:rPr>
      <w:rFonts w:ascii="Times New Roman" w:eastAsia="Times New Roman" w:hAnsi="Times New Roman"/>
      <w:sz w:val="24"/>
      <w:szCs w:val="24"/>
      <w:lang w:val="it-IT" w:eastAsia="it-IT"/>
    </w:rPr>
  </w:style>
  <w:style w:type="character" w:styleId="UnresolvedMention">
    <w:name w:val="Unresolved Mention"/>
    <w:basedOn w:val="DefaultParagraphFont"/>
    <w:uiPriority w:val="99"/>
    <w:semiHidden/>
    <w:unhideWhenUsed/>
    <w:rsid w:val="00734813"/>
    <w:rPr>
      <w:color w:val="605E5C"/>
      <w:shd w:val="clear" w:color="auto" w:fill="E1DFDD"/>
    </w:rPr>
  </w:style>
  <w:style w:type="paragraph" w:customStyle="1" w:styleId="P68B1DB1-Paragrafoelenco1">
    <w:name w:val="P68B1DB1-Paragrafoelenco1"/>
    <w:basedOn w:val="ListParagraph"/>
    <w:uiPriority w:val="1"/>
    <w:rsid w:val="4E5405E2"/>
    <w:pPr>
      <w:ind w:left="720"/>
      <w:contextualSpacing/>
    </w:pPr>
  </w:style>
  <w:style w:type="paragraph" w:customStyle="1" w:styleId="P68B1DB1-NormaleWeb2">
    <w:name w:val="P68B1DB1-NormaleWeb2"/>
    <w:basedOn w:val="NormalWeb"/>
    <w:uiPriority w:val="99"/>
    <w:semiHidden/>
    <w:rsid w:val="4E5405E2"/>
    <w:rPr>
      <w:rFonts w:ascii="IBM Plex Serif" w:eastAsia="Exo 2" w:hAnsi="IBM Plex Serif"/>
      <w:b/>
      <w:bCs/>
      <w:sz w:val="22"/>
      <w:szCs w:val="22"/>
    </w:rPr>
  </w:style>
  <w:style w:type="paragraph" w:styleId="CommentText">
    <w:name w:val="annotation text"/>
    <w:basedOn w:val="Normal"/>
    <w:link w:val="CommentTextChar"/>
    <w:uiPriority w:val="99"/>
    <w:semiHidden/>
    <w:unhideWhenUsed/>
    <w:rsid w:val="4E5405E2"/>
    <w:rPr>
      <w:sz w:val="20"/>
      <w:szCs w:val="20"/>
    </w:rPr>
  </w:style>
  <w:style w:type="character" w:customStyle="1" w:styleId="CommentTextChar">
    <w:name w:val="Comment Text Char"/>
    <w:basedOn w:val="DefaultParagraphFont"/>
    <w:link w:val="CommentText"/>
    <w:uiPriority w:val="99"/>
    <w:semiHidden/>
    <w:rsid w:val="4E5405E2"/>
    <w:rPr>
      <w:rFonts w:ascii="IBM Plex Serif" w:eastAsia="Exo 2" w:hAnsi="IBM Plex Serif" w:cs="Times New Roman"/>
      <w:noProof w:val="0"/>
      <w:sz w:val="20"/>
      <w:szCs w:val="20"/>
      <w:lang w:val="en-IE"/>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4E5405E2"/>
    <w:rPr>
      <w:rFonts w:ascii="Segoe UI" w:hAnsi="Segoe UI" w:cs="Segoe UI"/>
      <w:sz w:val="18"/>
      <w:szCs w:val="18"/>
    </w:rPr>
  </w:style>
  <w:style w:type="character" w:customStyle="1" w:styleId="BalloonTextChar">
    <w:name w:val="Balloon Text Char"/>
    <w:basedOn w:val="DefaultParagraphFont"/>
    <w:link w:val="BalloonText"/>
    <w:uiPriority w:val="99"/>
    <w:semiHidden/>
    <w:rsid w:val="4E5405E2"/>
    <w:rPr>
      <w:rFonts w:ascii="Segoe UI" w:eastAsia="Exo 2" w:hAnsi="Segoe UI" w:cs="Segoe UI"/>
      <w:noProof w:val="0"/>
      <w:sz w:val="18"/>
      <w:szCs w:val="18"/>
      <w:lang w:val="en-IE"/>
    </w:rPr>
  </w:style>
  <w:style w:type="paragraph" w:styleId="EndnoteText">
    <w:name w:val="endnote text"/>
    <w:basedOn w:val="Normal"/>
    <w:link w:val="EndnoteTextChar"/>
    <w:uiPriority w:val="99"/>
    <w:semiHidden/>
    <w:unhideWhenUsed/>
    <w:rsid w:val="4E5405E2"/>
    <w:rPr>
      <w:sz w:val="20"/>
      <w:szCs w:val="20"/>
    </w:rPr>
  </w:style>
  <w:style w:type="character" w:customStyle="1" w:styleId="EndnoteTextChar">
    <w:name w:val="Endnote Text Char"/>
    <w:basedOn w:val="DefaultParagraphFont"/>
    <w:link w:val="EndnoteText"/>
    <w:uiPriority w:val="99"/>
    <w:semiHidden/>
    <w:rsid w:val="4E5405E2"/>
    <w:rPr>
      <w:rFonts w:ascii="IBM Plex Serif" w:eastAsia="Exo 2" w:hAnsi="IBM Plex Serif" w:cs="Times New Roman"/>
      <w:noProof w:val="0"/>
      <w:sz w:val="20"/>
      <w:szCs w:val="20"/>
      <w:lang w:val="en-IE"/>
    </w:rPr>
  </w:style>
  <w:style w:type="character" w:styleId="EndnoteReference">
    <w:name w:val="endnote reference"/>
    <w:basedOn w:val="DefaultParagraphFont"/>
    <w:uiPriority w:val="99"/>
    <w:semiHidden/>
    <w:unhideWhenUsed/>
    <w:rsid w:val="003978F8"/>
    <w:rPr>
      <w:vertAlign w:val="superscript"/>
    </w:rPr>
  </w:style>
  <w:style w:type="paragraph" w:customStyle="1" w:styleId="P68B1DB1-Normale5">
    <w:name w:val="P68B1DB1-Normale5"/>
    <w:basedOn w:val="Normal"/>
    <w:uiPriority w:val="1"/>
    <w:rsid w:val="4E5405E2"/>
    <w:pPr>
      <w:jc w:val="left"/>
    </w:pPr>
    <w:rPr>
      <w:rFonts w:eastAsia="IBM Plex Serif" w:cs="IBM Plex Serif"/>
      <w:color w:val="000000" w:themeColor="text1"/>
      <w:lang w:val="it-IT" w:eastAsia="it-IT"/>
    </w:rPr>
  </w:style>
  <w:style w:type="paragraph" w:styleId="Title">
    <w:name w:val="Title"/>
    <w:basedOn w:val="Normal"/>
    <w:next w:val="Normal"/>
    <w:link w:val="TitleChar"/>
    <w:uiPriority w:val="10"/>
    <w:qFormat/>
    <w:rsid w:val="4E5405E2"/>
    <w:pPr>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4E5405E2"/>
    <w:rPr>
      <w:rFonts w:eastAsiaTheme="minorEastAsia"/>
      <w:color w:val="5A5A5A"/>
    </w:rPr>
  </w:style>
  <w:style w:type="character" w:customStyle="1" w:styleId="Heading5Char">
    <w:name w:val="Heading 5 Char"/>
    <w:basedOn w:val="DefaultParagraphFont"/>
    <w:link w:val="Heading5"/>
    <w:uiPriority w:val="9"/>
    <w:rsid w:val="4E5405E2"/>
    <w:rPr>
      <w:rFonts w:asciiTheme="majorHAnsi" w:eastAsiaTheme="majorEastAsia" w:hAnsiTheme="majorHAnsi" w:cstheme="majorBidi"/>
      <w:noProof w:val="0"/>
      <w:color w:val="2F5496" w:themeColor="accent1" w:themeShade="BF"/>
      <w:lang w:val="en-IE"/>
    </w:rPr>
  </w:style>
  <w:style w:type="character" w:customStyle="1" w:styleId="Heading6Char">
    <w:name w:val="Heading 6 Char"/>
    <w:basedOn w:val="DefaultParagraphFont"/>
    <w:link w:val="Heading6"/>
    <w:uiPriority w:val="9"/>
    <w:rsid w:val="4E5405E2"/>
    <w:rPr>
      <w:rFonts w:asciiTheme="majorHAnsi" w:eastAsiaTheme="majorEastAsia" w:hAnsiTheme="majorHAnsi" w:cstheme="majorBidi"/>
      <w:noProof w:val="0"/>
      <w:color w:val="1F3763"/>
      <w:lang w:val="en-IE"/>
    </w:rPr>
  </w:style>
  <w:style w:type="character" w:customStyle="1" w:styleId="Heading7Char">
    <w:name w:val="Heading 7 Char"/>
    <w:basedOn w:val="DefaultParagraphFont"/>
    <w:link w:val="Heading7"/>
    <w:uiPriority w:val="9"/>
    <w:rsid w:val="4E5405E2"/>
    <w:rPr>
      <w:rFonts w:asciiTheme="majorHAnsi" w:eastAsiaTheme="majorEastAsia" w:hAnsiTheme="majorHAnsi" w:cstheme="majorBidi"/>
      <w:i/>
      <w:iCs/>
      <w:noProof w:val="0"/>
      <w:color w:val="1F3763"/>
      <w:lang w:val="en-IE"/>
    </w:rPr>
  </w:style>
  <w:style w:type="character" w:customStyle="1" w:styleId="Heading8Char">
    <w:name w:val="Heading 8 Char"/>
    <w:basedOn w:val="DefaultParagraphFont"/>
    <w:link w:val="Heading8"/>
    <w:uiPriority w:val="9"/>
    <w:rsid w:val="4E5405E2"/>
    <w:rPr>
      <w:rFonts w:asciiTheme="majorHAnsi" w:eastAsiaTheme="majorEastAsia" w:hAnsiTheme="majorHAnsi" w:cstheme="majorBidi"/>
      <w:noProof w:val="0"/>
      <w:color w:val="272727"/>
      <w:sz w:val="21"/>
      <w:szCs w:val="21"/>
      <w:lang w:val="en-IE"/>
    </w:rPr>
  </w:style>
  <w:style w:type="character" w:customStyle="1" w:styleId="Heading9Char">
    <w:name w:val="Heading 9 Char"/>
    <w:basedOn w:val="DefaultParagraphFont"/>
    <w:link w:val="Heading9"/>
    <w:uiPriority w:val="9"/>
    <w:rsid w:val="4E5405E2"/>
    <w:rPr>
      <w:rFonts w:asciiTheme="majorHAnsi" w:eastAsiaTheme="majorEastAsia" w:hAnsiTheme="majorHAnsi" w:cstheme="majorBidi"/>
      <w:i/>
      <w:iCs/>
      <w:noProof w:val="0"/>
      <w:color w:val="272727"/>
      <w:sz w:val="21"/>
      <w:szCs w:val="21"/>
      <w:lang w:val="en-IE"/>
    </w:rPr>
  </w:style>
  <w:style w:type="character" w:customStyle="1" w:styleId="TitleChar">
    <w:name w:val="Title Char"/>
    <w:basedOn w:val="DefaultParagraphFont"/>
    <w:link w:val="Title"/>
    <w:uiPriority w:val="10"/>
    <w:rsid w:val="4E5405E2"/>
    <w:rPr>
      <w:rFonts w:asciiTheme="majorHAnsi" w:eastAsiaTheme="majorEastAsia" w:hAnsiTheme="majorHAnsi" w:cstheme="majorBidi"/>
      <w:noProof w:val="0"/>
      <w:sz w:val="56"/>
      <w:szCs w:val="56"/>
      <w:lang w:val="en-IE"/>
    </w:rPr>
  </w:style>
  <w:style w:type="character" w:customStyle="1" w:styleId="SubtitleChar">
    <w:name w:val="Subtitle Char"/>
    <w:basedOn w:val="DefaultParagraphFont"/>
    <w:link w:val="Subtitle"/>
    <w:uiPriority w:val="11"/>
    <w:rsid w:val="4E5405E2"/>
    <w:rPr>
      <w:rFonts w:asciiTheme="minorHAnsi" w:eastAsiaTheme="minorEastAsia" w:hAnsiTheme="minorHAnsi" w:cstheme="minorBidi"/>
      <w:noProof w:val="0"/>
      <w:color w:val="5A5A5A"/>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196560">
      <w:bodyDiv w:val="1"/>
      <w:marLeft w:val="0"/>
      <w:marRight w:val="0"/>
      <w:marTop w:val="0"/>
      <w:marBottom w:val="0"/>
      <w:divBdr>
        <w:top w:val="none" w:sz="0" w:space="0" w:color="auto"/>
        <w:left w:val="none" w:sz="0" w:space="0" w:color="auto"/>
        <w:bottom w:val="none" w:sz="0" w:space="0" w:color="auto"/>
        <w:right w:val="none" w:sz="0" w:space="0" w:color="auto"/>
      </w:divBdr>
    </w:div>
    <w:div w:id="121465438">
      <w:bodyDiv w:val="1"/>
      <w:marLeft w:val="0"/>
      <w:marRight w:val="0"/>
      <w:marTop w:val="0"/>
      <w:marBottom w:val="0"/>
      <w:divBdr>
        <w:top w:val="none" w:sz="0" w:space="0" w:color="auto"/>
        <w:left w:val="none" w:sz="0" w:space="0" w:color="auto"/>
        <w:bottom w:val="none" w:sz="0" w:space="0" w:color="auto"/>
        <w:right w:val="none" w:sz="0" w:space="0" w:color="auto"/>
      </w:divBdr>
    </w:div>
    <w:div w:id="161313469">
      <w:bodyDiv w:val="1"/>
      <w:marLeft w:val="0"/>
      <w:marRight w:val="0"/>
      <w:marTop w:val="0"/>
      <w:marBottom w:val="0"/>
      <w:divBdr>
        <w:top w:val="none" w:sz="0" w:space="0" w:color="auto"/>
        <w:left w:val="none" w:sz="0" w:space="0" w:color="auto"/>
        <w:bottom w:val="none" w:sz="0" w:space="0" w:color="auto"/>
        <w:right w:val="none" w:sz="0" w:space="0" w:color="auto"/>
      </w:divBdr>
    </w:div>
    <w:div w:id="343164861">
      <w:bodyDiv w:val="1"/>
      <w:marLeft w:val="0"/>
      <w:marRight w:val="0"/>
      <w:marTop w:val="0"/>
      <w:marBottom w:val="0"/>
      <w:divBdr>
        <w:top w:val="none" w:sz="0" w:space="0" w:color="auto"/>
        <w:left w:val="none" w:sz="0" w:space="0" w:color="auto"/>
        <w:bottom w:val="none" w:sz="0" w:space="0" w:color="auto"/>
        <w:right w:val="none" w:sz="0" w:space="0" w:color="auto"/>
      </w:divBdr>
    </w:div>
    <w:div w:id="361134423">
      <w:bodyDiv w:val="1"/>
      <w:marLeft w:val="0"/>
      <w:marRight w:val="0"/>
      <w:marTop w:val="0"/>
      <w:marBottom w:val="0"/>
      <w:divBdr>
        <w:top w:val="none" w:sz="0" w:space="0" w:color="auto"/>
        <w:left w:val="none" w:sz="0" w:space="0" w:color="auto"/>
        <w:bottom w:val="none" w:sz="0" w:space="0" w:color="auto"/>
        <w:right w:val="none" w:sz="0" w:space="0" w:color="auto"/>
      </w:divBdr>
    </w:div>
    <w:div w:id="460421451">
      <w:bodyDiv w:val="1"/>
      <w:marLeft w:val="0"/>
      <w:marRight w:val="0"/>
      <w:marTop w:val="0"/>
      <w:marBottom w:val="0"/>
      <w:divBdr>
        <w:top w:val="none" w:sz="0" w:space="0" w:color="auto"/>
        <w:left w:val="none" w:sz="0" w:space="0" w:color="auto"/>
        <w:bottom w:val="none" w:sz="0" w:space="0" w:color="auto"/>
        <w:right w:val="none" w:sz="0" w:space="0" w:color="auto"/>
      </w:divBdr>
    </w:div>
    <w:div w:id="472407886">
      <w:bodyDiv w:val="1"/>
      <w:marLeft w:val="0"/>
      <w:marRight w:val="0"/>
      <w:marTop w:val="0"/>
      <w:marBottom w:val="0"/>
      <w:divBdr>
        <w:top w:val="none" w:sz="0" w:space="0" w:color="auto"/>
        <w:left w:val="none" w:sz="0" w:space="0" w:color="auto"/>
        <w:bottom w:val="none" w:sz="0" w:space="0" w:color="auto"/>
        <w:right w:val="none" w:sz="0" w:space="0" w:color="auto"/>
      </w:divBdr>
    </w:div>
    <w:div w:id="506218555">
      <w:bodyDiv w:val="1"/>
      <w:marLeft w:val="0"/>
      <w:marRight w:val="0"/>
      <w:marTop w:val="0"/>
      <w:marBottom w:val="0"/>
      <w:divBdr>
        <w:top w:val="none" w:sz="0" w:space="0" w:color="auto"/>
        <w:left w:val="none" w:sz="0" w:space="0" w:color="auto"/>
        <w:bottom w:val="none" w:sz="0" w:space="0" w:color="auto"/>
        <w:right w:val="none" w:sz="0" w:space="0" w:color="auto"/>
      </w:divBdr>
    </w:div>
    <w:div w:id="647519664">
      <w:bodyDiv w:val="1"/>
      <w:marLeft w:val="0"/>
      <w:marRight w:val="0"/>
      <w:marTop w:val="0"/>
      <w:marBottom w:val="0"/>
      <w:divBdr>
        <w:top w:val="none" w:sz="0" w:space="0" w:color="auto"/>
        <w:left w:val="none" w:sz="0" w:space="0" w:color="auto"/>
        <w:bottom w:val="none" w:sz="0" w:space="0" w:color="auto"/>
        <w:right w:val="none" w:sz="0" w:space="0" w:color="auto"/>
      </w:divBdr>
    </w:div>
    <w:div w:id="657028869">
      <w:bodyDiv w:val="1"/>
      <w:marLeft w:val="0"/>
      <w:marRight w:val="0"/>
      <w:marTop w:val="0"/>
      <w:marBottom w:val="0"/>
      <w:divBdr>
        <w:top w:val="none" w:sz="0" w:space="0" w:color="auto"/>
        <w:left w:val="none" w:sz="0" w:space="0" w:color="auto"/>
        <w:bottom w:val="none" w:sz="0" w:space="0" w:color="auto"/>
        <w:right w:val="none" w:sz="0" w:space="0" w:color="auto"/>
      </w:divBdr>
    </w:div>
    <w:div w:id="736242582">
      <w:bodyDiv w:val="1"/>
      <w:marLeft w:val="0"/>
      <w:marRight w:val="0"/>
      <w:marTop w:val="0"/>
      <w:marBottom w:val="0"/>
      <w:divBdr>
        <w:top w:val="none" w:sz="0" w:space="0" w:color="auto"/>
        <w:left w:val="none" w:sz="0" w:space="0" w:color="auto"/>
        <w:bottom w:val="none" w:sz="0" w:space="0" w:color="auto"/>
        <w:right w:val="none" w:sz="0" w:space="0" w:color="auto"/>
      </w:divBdr>
    </w:div>
    <w:div w:id="766005692">
      <w:bodyDiv w:val="1"/>
      <w:marLeft w:val="0"/>
      <w:marRight w:val="0"/>
      <w:marTop w:val="0"/>
      <w:marBottom w:val="0"/>
      <w:divBdr>
        <w:top w:val="none" w:sz="0" w:space="0" w:color="auto"/>
        <w:left w:val="none" w:sz="0" w:space="0" w:color="auto"/>
        <w:bottom w:val="none" w:sz="0" w:space="0" w:color="auto"/>
        <w:right w:val="none" w:sz="0" w:space="0" w:color="auto"/>
      </w:divBdr>
    </w:div>
    <w:div w:id="775252227">
      <w:bodyDiv w:val="1"/>
      <w:marLeft w:val="0"/>
      <w:marRight w:val="0"/>
      <w:marTop w:val="0"/>
      <w:marBottom w:val="0"/>
      <w:divBdr>
        <w:top w:val="none" w:sz="0" w:space="0" w:color="auto"/>
        <w:left w:val="none" w:sz="0" w:space="0" w:color="auto"/>
        <w:bottom w:val="none" w:sz="0" w:space="0" w:color="auto"/>
        <w:right w:val="none" w:sz="0" w:space="0" w:color="auto"/>
      </w:divBdr>
    </w:div>
    <w:div w:id="806892154">
      <w:bodyDiv w:val="1"/>
      <w:marLeft w:val="0"/>
      <w:marRight w:val="0"/>
      <w:marTop w:val="0"/>
      <w:marBottom w:val="0"/>
      <w:divBdr>
        <w:top w:val="none" w:sz="0" w:space="0" w:color="auto"/>
        <w:left w:val="none" w:sz="0" w:space="0" w:color="auto"/>
        <w:bottom w:val="none" w:sz="0" w:space="0" w:color="auto"/>
        <w:right w:val="none" w:sz="0" w:space="0" w:color="auto"/>
      </w:divBdr>
    </w:div>
    <w:div w:id="878014402">
      <w:bodyDiv w:val="1"/>
      <w:marLeft w:val="0"/>
      <w:marRight w:val="0"/>
      <w:marTop w:val="0"/>
      <w:marBottom w:val="0"/>
      <w:divBdr>
        <w:top w:val="none" w:sz="0" w:space="0" w:color="auto"/>
        <w:left w:val="none" w:sz="0" w:space="0" w:color="auto"/>
        <w:bottom w:val="none" w:sz="0" w:space="0" w:color="auto"/>
        <w:right w:val="none" w:sz="0" w:space="0" w:color="auto"/>
      </w:divBdr>
    </w:div>
    <w:div w:id="962419605">
      <w:bodyDiv w:val="1"/>
      <w:marLeft w:val="0"/>
      <w:marRight w:val="0"/>
      <w:marTop w:val="0"/>
      <w:marBottom w:val="0"/>
      <w:divBdr>
        <w:top w:val="none" w:sz="0" w:space="0" w:color="auto"/>
        <w:left w:val="none" w:sz="0" w:space="0" w:color="auto"/>
        <w:bottom w:val="none" w:sz="0" w:space="0" w:color="auto"/>
        <w:right w:val="none" w:sz="0" w:space="0" w:color="auto"/>
      </w:divBdr>
    </w:div>
    <w:div w:id="1108693853">
      <w:bodyDiv w:val="1"/>
      <w:marLeft w:val="0"/>
      <w:marRight w:val="0"/>
      <w:marTop w:val="0"/>
      <w:marBottom w:val="0"/>
      <w:divBdr>
        <w:top w:val="none" w:sz="0" w:space="0" w:color="auto"/>
        <w:left w:val="none" w:sz="0" w:space="0" w:color="auto"/>
        <w:bottom w:val="none" w:sz="0" w:space="0" w:color="auto"/>
        <w:right w:val="none" w:sz="0" w:space="0" w:color="auto"/>
      </w:divBdr>
    </w:div>
    <w:div w:id="1199856332">
      <w:bodyDiv w:val="1"/>
      <w:marLeft w:val="0"/>
      <w:marRight w:val="0"/>
      <w:marTop w:val="0"/>
      <w:marBottom w:val="0"/>
      <w:divBdr>
        <w:top w:val="none" w:sz="0" w:space="0" w:color="auto"/>
        <w:left w:val="none" w:sz="0" w:space="0" w:color="auto"/>
        <w:bottom w:val="none" w:sz="0" w:space="0" w:color="auto"/>
        <w:right w:val="none" w:sz="0" w:space="0" w:color="auto"/>
      </w:divBdr>
    </w:div>
    <w:div w:id="1242253753">
      <w:bodyDiv w:val="1"/>
      <w:marLeft w:val="0"/>
      <w:marRight w:val="0"/>
      <w:marTop w:val="0"/>
      <w:marBottom w:val="0"/>
      <w:divBdr>
        <w:top w:val="none" w:sz="0" w:space="0" w:color="auto"/>
        <w:left w:val="none" w:sz="0" w:space="0" w:color="auto"/>
        <w:bottom w:val="none" w:sz="0" w:space="0" w:color="auto"/>
        <w:right w:val="none" w:sz="0" w:space="0" w:color="auto"/>
      </w:divBdr>
    </w:div>
    <w:div w:id="1434544825">
      <w:bodyDiv w:val="1"/>
      <w:marLeft w:val="0"/>
      <w:marRight w:val="0"/>
      <w:marTop w:val="0"/>
      <w:marBottom w:val="0"/>
      <w:divBdr>
        <w:top w:val="none" w:sz="0" w:space="0" w:color="auto"/>
        <w:left w:val="none" w:sz="0" w:space="0" w:color="auto"/>
        <w:bottom w:val="none" w:sz="0" w:space="0" w:color="auto"/>
        <w:right w:val="none" w:sz="0" w:space="0" w:color="auto"/>
      </w:divBdr>
    </w:div>
    <w:div w:id="1463035685">
      <w:bodyDiv w:val="1"/>
      <w:marLeft w:val="0"/>
      <w:marRight w:val="0"/>
      <w:marTop w:val="0"/>
      <w:marBottom w:val="0"/>
      <w:divBdr>
        <w:top w:val="none" w:sz="0" w:space="0" w:color="auto"/>
        <w:left w:val="none" w:sz="0" w:space="0" w:color="auto"/>
        <w:bottom w:val="none" w:sz="0" w:space="0" w:color="auto"/>
        <w:right w:val="none" w:sz="0" w:space="0" w:color="auto"/>
      </w:divBdr>
    </w:div>
    <w:div w:id="1464349326">
      <w:bodyDiv w:val="1"/>
      <w:marLeft w:val="0"/>
      <w:marRight w:val="0"/>
      <w:marTop w:val="0"/>
      <w:marBottom w:val="0"/>
      <w:divBdr>
        <w:top w:val="none" w:sz="0" w:space="0" w:color="auto"/>
        <w:left w:val="none" w:sz="0" w:space="0" w:color="auto"/>
        <w:bottom w:val="none" w:sz="0" w:space="0" w:color="auto"/>
        <w:right w:val="none" w:sz="0" w:space="0" w:color="auto"/>
      </w:divBdr>
    </w:div>
    <w:div w:id="1555577820">
      <w:bodyDiv w:val="1"/>
      <w:marLeft w:val="0"/>
      <w:marRight w:val="0"/>
      <w:marTop w:val="0"/>
      <w:marBottom w:val="0"/>
      <w:divBdr>
        <w:top w:val="none" w:sz="0" w:space="0" w:color="auto"/>
        <w:left w:val="none" w:sz="0" w:space="0" w:color="auto"/>
        <w:bottom w:val="none" w:sz="0" w:space="0" w:color="auto"/>
        <w:right w:val="none" w:sz="0" w:space="0" w:color="auto"/>
      </w:divBdr>
      <w:divsChild>
        <w:div w:id="185559273">
          <w:marLeft w:val="0"/>
          <w:marRight w:val="0"/>
          <w:marTop w:val="0"/>
          <w:marBottom w:val="0"/>
          <w:divBdr>
            <w:top w:val="none" w:sz="0" w:space="0" w:color="auto"/>
            <w:left w:val="none" w:sz="0" w:space="0" w:color="auto"/>
            <w:bottom w:val="none" w:sz="0" w:space="0" w:color="auto"/>
            <w:right w:val="none" w:sz="0" w:space="0" w:color="auto"/>
          </w:divBdr>
        </w:div>
      </w:divsChild>
    </w:div>
    <w:div w:id="1601721895">
      <w:bodyDiv w:val="1"/>
      <w:marLeft w:val="0"/>
      <w:marRight w:val="0"/>
      <w:marTop w:val="0"/>
      <w:marBottom w:val="0"/>
      <w:divBdr>
        <w:top w:val="none" w:sz="0" w:space="0" w:color="auto"/>
        <w:left w:val="none" w:sz="0" w:space="0" w:color="auto"/>
        <w:bottom w:val="none" w:sz="0" w:space="0" w:color="auto"/>
        <w:right w:val="none" w:sz="0" w:space="0" w:color="auto"/>
      </w:divBdr>
    </w:div>
    <w:div w:id="1681195222">
      <w:bodyDiv w:val="1"/>
      <w:marLeft w:val="0"/>
      <w:marRight w:val="0"/>
      <w:marTop w:val="0"/>
      <w:marBottom w:val="0"/>
      <w:divBdr>
        <w:top w:val="none" w:sz="0" w:space="0" w:color="auto"/>
        <w:left w:val="none" w:sz="0" w:space="0" w:color="auto"/>
        <w:bottom w:val="none" w:sz="0" w:space="0" w:color="auto"/>
        <w:right w:val="none" w:sz="0" w:space="0" w:color="auto"/>
      </w:divBdr>
    </w:div>
    <w:div w:id="1756048820">
      <w:bodyDiv w:val="1"/>
      <w:marLeft w:val="0"/>
      <w:marRight w:val="0"/>
      <w:marTop w:val="0"/>
      <w:marBottom w:val="0"/>
      <w:divBdr>
        <w:top w:val="none" w:sz="0" w:space="0" w:color="auto"/>
        <w:left w:val="none" w:sz="0" w:space="0" w:color="auto"/>
        <w:bottom w:val="none" w:sz="0" w:space="0" w:color="auto"/>
        <w:right w:val="none" w:sz="0" w:space="0" w:color="auto"/>
      </w:divBdr>
    </w:div>
    <w:div w:id="1801223290">
      <w:bodyDiv w:val="1"/>
      <w:marLeft w:val="0"/>
      <w:marRight w:val="0"/>
      <w:marTop w:val="0"/>
      <w:marBottom w:val="0"/>
      <w:divBdr>
        <w:top w:val="none" w:sz="0" w:space="0" w:color="auto"/>
        <w:left w:val="none" w:sz="0" w:space="0" w:color="auto"/>
        <w:bottom w:val="none" w:sz="0" w:space="0" w:color="auto"/>
        <w:right w:val="none" w:sz="0" w:space="0" w:color="auto"/>
      </w:divBdr>
    </w:div>
    <w:div w:id="1846432718">
      <w:bodyDiv w:val="1"/>
      <w:marLeft w:val="0"/>
      <w:marRight w:val="0"/>
      <w:marTop w:val="0"/>
      <w:marBottom w:val="0"/>
      <w:divBdr>
        <w:top w:val="none" w:sz="0" w:space="0" w:color="auto"/>
        <w:left w:val="none" w:sz="0" w:space="0" w:color="auto"/>
        <w:bottom w:val="none" w:sz="0" w:space="0" w:color="auto"/>
        <w:right w:val="none" w:sz="0" w:space="0" w:color="auto"/>
      </w:divBdr>
    </w:div>
    <w:div w:id="1869904618">
      <w:bodyDiv w:val="1"/>
      <w:marLeft w:val="0"/>
      <w:marRight w:val="0"/>
      <w:marTop w:val="0"/>
      <w:marBottom w:val="0"/>
      <w:divBdr>
        <w:top w:val="none" w:sz="0" w:space="0" w:color="auto"/>
        <w:left w:val="none" w:sz="0" w:space="0" w:color="auto"/>
        <w:bottom w:val="none" w:sz="0" w:space="0" w:color="auto"/>
        <w:right w:val="none" w:sz="0" w:space="0" w:color="auto"/>
      </w:divBdr>
    </w:div>
    <w:div w:id="1889418858">
      <w:bodyDiv w:val="1"/>
      <w:marLeft w:val="0"/>
      <w:marRight w:val="0"/>
      <w:marTop w:val="0"/>
      <w:marBottom w:val="0"/>
      <w:divBdr>
        <w:top w:val="none" w:sz="0" w:space="0" w:color="auto"/>
        <w:left w:val="none" w:sz="0" w:space="0" w:color="auto"/>
        <w:bottom w:val="none" w:sz="0" w:space="0" w:color="auto"/>
        <w:right w:val="none" w:sz="0" w:space="0" w:color="auto"/>
      </w:divBdr>
    </w:div>
    <w:div w:id="2088921169">
      <w:bodyDiv w:val="1"/>
      <w:marLeft w:val="0"/>
      <w:marRight w:val="0"/>
      <w:marTop w:val="0"/>
      <w:marBottom w:val="0"/>
      <w:divBdr>
        <w:top w:val="none" w:sz="0" w:space="0" w:color="auto"/>
        <w:left w:val="none" w:sz="0" w:space="0" w:color="auto"/>
        <w:bottom w:val="none" w:sz="0" w:space="0" w:color="auto"/>
        <w:right w:val="none" w:sz="0" w:space="0" w:color="auto"/>
      </w:divBdr>
    </w:div>
    <w:div w:id="212272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eancoasts.exposure.co/what-being-a-water-ambassador-means-to-us" TargetMode="External"/><Relationship Id="rId18" Type="http://schemas.openxmlformats.org/officeDocument/2006/relationships/hyperlink" Target="https://www.take1programme.com/articles/embedding-the-sustainable-development-goals-in-teaching-and-learnin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gurteencollege.ie/our-sustainability-projects"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greenschoolsireland.org/wp-content/uploads/2021/11/PX4322-Fast-Fashion-Fact-Sheet-V2.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greenschoolsireland.org/projects/lets-fix-fashion/"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reenschoolsireland.org/water_ambassadors/" TargetMode="External"/><Relationship Id="rId22" Type="http://schemas.openxmlformats.org/officeDocument/2006/relationships/header" Target="header2.xml"/><Relationship Id="rId27" Type="http://schemas.microsoft.com/office/2020/10/relationships/intelligence" Target="intelligence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8" Type="http://schemas.openxmlformats.org/officeDocument/2006/relationships/hyperlink" Target="https://www.gov.ie/pdf/?file=https://assets.gov.ie/228358/86ea1f5f-ff88-45f0-8ee5-270997007db1.pdf" TargetMode="External"/><Relationship Id="rId3" Type="http://schemas.openxmlformats.org/officeDocument/2006/relationships/hyperlink" Target="https://www.citizensinformation.ie/en/education/state-examinations/leaving-certificate-vocational-programme/" TargetMode="External"/><Relationship Id="rId7" Type="http://schemas.openxmlformats.org/officeDocument/2006/relationships/hyperlink" Target="https://assets.gov.ie/228330/c69895a6-88f0-4132-b6d1-9085a9c31996.pdf" TargetMode="External"/><Relationship Id="rId2" Type="http://schemas.openxmlformats.org/officeDocument/2006/relationships/hyperlink" Target="https://doi.org/10.1080/13504622.2021.1903837" TargetMode="External"/><Relationship Id="rId1" Type="http://schemas.openxmlformats.org/officeDocument/2006/relationships/hyperlink" Target="https://www.asti.ie/document-library/education-at-a-glance-2020-ireland-report/" TargetMode="External"/><Relationship Id="rId6" Type="http://schemas.openxmlformats.org/officeDocument/2006/relationships/hyperlink" Target="https://www.citizensinformation.ie/en/education/vocational-education-and-training/training-courses/" TargetMode="External"/><Relationship Id="rId5" Type="http://schemas.openxmlformats.org/officeDocument/2006/relationships/hyperlink" Target="https://www.solas.ie/f/70398/x/06922e8fb4/greenskills-for-fet-2021-2030.pdf" TargetMode="External"/><Relationship Id="rId4" Type="http://schemas.openxmlformats.org/officeDocument/2006/relationships/hyperlink" Target="https://greenschoolsireland.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F48BBF6E0CC84780B7E1099A2C6F72" ma:contentTypeVersion="8" ma:contentTypeDescription="Create a new document." ma:contentTypeScope="" ma:versionID="0a979e73d1fb629ffafb5787ef987a83">
  <xsd:schema xmlns:xsd="http://www.w3.org/2001/XMLSchema" xmlns:xs="http://www.w3.org/2001/XMLSchema" xmlns:p="http://schemas.microsoft.com/office/2006/metadata/properties" xmlns:ns2="df86af52-6b2b-44ef-a616-4989c68fad17" xmlns:ns3="fb43d936-e932-4522-bc2c-3178bb580325" xmlns:ns4="1943c64b-5754-4e31-b13d-b34d866631e1" targetNamespace="http://schemas.microsoft.com/office/2006/metadata/properties" ma:root="true" ma:fieldsID="5e0178ea0b183becdef8055bbc6e9ec4" ns2:_="" ns3:_="" ns4:_="">
    <xsd:import namespace="df86af52-6b2b-44ef-a616-4989c68fad17"/>
    <xsd:import namespace="fb43d936-e932-4522-bc2c-3178bb580325"/>
    <xsd:import namespace="1943c64b-5754-4e31-b13d-b34d866631e1"/>
    <xsd:element name="properties">
      <xsd:complexType>
        <xsd:sequence>
          <xsd:element name="documentManagement">
            <xsd:complexType>
              <xsd:all>
                <xsd:element ref="ns2:MediaServiceMetadata" minOccurs="0"/>
                <xsd:element ref="ns2:MediaServiceFastMetadata" minOccurs="0"/>
                <xsd:element ref="ns3:MediaServiceObjectDetectorVersions" minOccurs="0"/>
                <xsd:element ref="ns3:MediaServiceGenerationTime" minOccurs="0"/>
                <xsd:element ref="ns3:MediaServiceEventHashCode" minOccurs="0"/>
                <xsd:element ref="ns3:MediaLengthInSeconds" minOccurs="0"/>
                <xsd:element ref="ns3:MediaServiceSearchPropertie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86af52-6b2b-44ef-a616-4989c68fad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43d936-e932-4522-bc2c-3178bb580325" elementFormDefault="qualified">
    <xsd:import namespace="http://schemas.microsoft.com/office/2006/documentManagement/types"/>
    <xsd:import namespace="http://schemas.microsoft.com/office/infopath/2007/PartnerControls"/>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SearchProperties" ma:index="1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3c64b-5754-4e31-b13d-b34d866631e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02413B-93A8-4100-8366-D59B3CD46DAC}">
  <ds:schemaRefs>
    <ds:schemaRef ds:uri="http://schemas.openxmlformats.org/officeDocument/2006/bibliography"/>
  </ds:schemaRefs>
</ds:datastoreItem>
</file>

<file path=customXml/itemProps2.xml><?xml version="1.0" encoding="utf-8"?>
<ds:datastoreItem xmlns:ds="http://schemas.openxmlformats.org/officeDocument/2006/customXml" ds:itemID="{49B55972-C1BB-4DEC-9D8D-B0ED5BB91B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4E06EE-F100-4928-B463-6676D18C387A}">
  <ds:schemaRefs>
    <ds:schemaRef ds:uri="http://schemas.microsoft.com/sharepoint/v3/contenttype/forms"/>
  </ds:schemaRefs>
</ds:datastoreItem>
</file>

<file path=customXml/itemProps4.xml><?xml version="1.0" encoding="utf-8"?>
<ds:datastoreItem xmlns:ds="http://schemas.openxmlformats.org/officeDocument/2006/customXml" ds:itemID="{F8F65829-8883-4950-B224-386C5F169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86af52-6b2b-44ef-a616-4989c68fad17"/>
    <ds:schemaRef ds:uri="fb43d936-e932-4522-bc2c-3178bb580325"/>
    <ds:schemaRef ds:uri="1943c64b-5754-4e31-b13d-b34d86663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36</Pages>
  <Words>7020</Words>
  <Characters>40015</Characters>
  <Application>Microsoft Office Word</Application>
  <DocSecurity>0</DocSecurity>
  <Lines>333</Lines>
  <Paragraphs>93</Paragraphs>
  <ScaleCrop>false</ScaleCrop>
  <Company/>
  <LinksUpToDate>false</LinksUpToDate>
  <CharactersWithSpaces>46942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Lanzetta</dc:creator>
  <cp:keywords/>
  <dc:description/>
  <cp:lastModifiedBy>Elaine Cleary</cp:lastModifiedBy>
  <cp:revision>3</cp:revision>
  <dcterms:created xsi:type="dcterms:W3CDTF">2024-06-06T20:48:00Z</dcterms:created>
  <dcterms:modified xsi:type="dcterms:W3CDTF">2024-06-06T21:02:00Z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0x0101000FF48BBF6E0CC84780B7E1099A2C6F72</vt:lpwstr>
  </property>
</Properties>
</file>